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0DB90376" w:rsidR="00AD4726" w:rsidRPr="008466DF" w:rsidRDefault="00A16218" w:rsidP="008466DF">
      <w:pPr>
        <w:pStyle w:val="Heading1"/>
        <w:jc w:val="center"/>
        <w:rPr>
          <w:rFonts w:ascii="Trebuchet MS" w:eastAsia="Times New Roman" w:hAnsi="Trebuchet MS"/>
          <w:b/>
          <w:bCs/>
          <w:sz w:val="24"/>
          <w:szCs w:val="24"/>
        </w:rPr>
      </w:pPr>
      <w:r w:rsidRPr="008466DF">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177B3268" wp14:editId="7E3AA3E5">
            <wp:simplePos x="0" y="0"/>
            <wp:positionH relativeFrom="margin">
              <wp:posOffset>-502920</wp:posOffset>
            </wp:positionH>
            <wp:positionV relativeFrom="paragraph">
              <wp:posOffset>-675063</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02D7F" w:rsidRPr="008466DF">
        <w:rPr>
          <w:rFonts w:ascii="Trebuchet MS" w:eastAsia="Times New Roman" w:hAnsi="Trebuchet MS"/>
          <w:b/>
          <w:bCs/>
          <w:color w:val="auto"/>
          <w:sz w:val="24"/>
          <w:szCs w:val="24"/>
        </w:rPr>
        <w:t>World Languages</w:t>
      </w:r>
      <w:r w:rsidR="00AD4726" w:rsidRPr="008466DF">
        <w:rPr>
          <w:rFonts w:ascii="Trebuchet MS" w:eastAsia="Times New Roman" w:hAnsi="Trebuchet MS"/>
          <w:b/>
          <w:bCs/>
          <w:color w:val="auto"/>
          <w:sz w:val="24"/>
          <w:szCs w:val="24"/>
        </w:rPr>
        <w:t xml:space="preserve"> (</w:t>
      </w:r>
      <w:r w:rsidR="00F36C75" w:rsidRPr="008466DF">
        <w:rPr>
          <w:rFonts w:ascii="Trebuchet MS" w:eastAsia="Times New Roman" w:hAnsi="Trebuchet MS"/>
          <w:b/>
          <w:bCs/>
          <w:color w:val="auto"/>
          <w:sz w:val="24"/>
          <w:szCs w:val="24"/>
        </w:rPr>
        <w:t>K</w:t>
      </w:r>
      <w:r w:rsidR="00AD4726" w:rsidRPr="008466DF">
        <w:rPr>
          <w:rFonts w:ascii="Trebuchet MS" w:eastAsia="Times New Roman" w:hAnsi="Trebuchet MS"/>
          <w:b/>
          <w:bCs/>
          <w:color w:val="auto"/>
          <w:sz w:val="24"/>
          <w:szCs w:val="24"/>
        </w:rPr>
        <w:t>-12) Evaluation Worksheet</w:t>
      </w:r>
    </w:p>
    <w:p w14:paraId="482860A2" w14:textId="68D43939" w:rsidR="00AD4726" w:rsidRPr="008466DF"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8466DF">
        <w:rPr>
          <w:rFonts w:ascii="Trebuchet MS" w:eastAsia="Times New Roman" w:hAnsi="Trebuchet MS" w:cs="Times New Roman"/>
          <w:color w:val="000000"/>
          <w:kern w:val="0"/>
          <w:sz w:val="20"/>
          <w:szCs w:val="20"/>
          <w14:ligatures w14:val="none"/>
        </w:rPr>
        <w:t>Demonstration of Professional Competencies and Depth of Content Knowledge</w:t>
      </w:r>
    </w:p>
    <w:p w14:paraId="49EE36A7" w14:textId="77777777" w:rsidR="002D462D" w:rsidRPr="009F7A9B" w:rsidRDefault="002D462D" w:rsidP="002D462D">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52B388FF" w14:textId="77777777" w:rsidR="002D462D" w:rsidRPr="005B61D6" w:rsidRDefault="002D462D" w:rsidP="002D462D">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DC05AC2081E7491FB922AC92FA8A47AE"/>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49DE863C8D0349E2A231BA41A1BABA4D"/>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75082540" w:rsidR="00AD4726" w:rsidRPr="002D462D" w:rsidRDefault="002D462D" w:rsidP="002D462D">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40B24EC9" w14:textId="77777777" w:rsidR="00BB65D1" w:rsidRPr="00D64358" w:rsidRDefault="00BB65D1" w:rsidP="00BB65D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13853C94" w14:textId="77777777" w:rsidR="00BB65D1" w:rsidRPr="00BF37A5" w:rsidRDefault="00BB65D1" w:rsidP="00BB65D1">
      <w:pPr>
        <w:spacing w:after="0" w:line="240" w:lineRule="auto"/>
        <w:rPr>
          <w:rFonts w:ascii="Times New Roman" w:eastAsia="Times New Roman" w:hAnsi="Times New Roman" w:cs="Times New Roman"/>
          <w:kern w:val="0"/>
          <w14:ligatures w14:val="none"/>
        </w:rPr>
      </w:pPr>
    </w:p>
    <w:p w14:paraId="7971BF25" w14:textId="77777777" w:rsidR="00BB65D1" w:rsidRPr="00BF37A5" w:rsidRDefault="00BB65D1" w:rsidP="00BB65D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1BBEF64A" w14:textId="77777777" w:rsidR="00BB65D1" w:rsidRPr="00BF37A5" w:rsidRDefault="00BB65D1" w:rsidP="00BB65D1">
      <w:pPr>
        <w:spacing w:after="0" w:line="240" w:lineRule="auto"/>
        <w:rPr>
          <w:rFonts w:ascii="Times New Roman" w:eastAsia="Times New Roman" w:hAnsi="Times New Roman" w:cs="Times New Roman"/>
          <w:kern w:val="0"/>
          <w14:ligatures w14:val="none"/>
        </w:rPr>
      </w:pPr>
    </w:p>
    <w:p w14:paraId="07FB3480" w14:textId="77777777" w:rsidR="00BB65D1" w:rsidRPr="00BF37A5" w:rsidRDefault="00BB65D1" w:rsidP="00BB65D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4B19CE24" w14:textId="77777777" w:rsidR="00BB65D1" w:rsidRPr="00BF37A5" w:rsidRDefault="00BB65D1" w:rsidP="00BB65D1">
      <w:pPr>
        <w:spacing w:after="0" w:line="240" w:lineRule="auto"/>
        <w:rPr>
          <w:rFonts w:ascii="Times New Roman" w:eastAsia="Times New Roman" w:hAnsi="Times New Roman" w:cs="Times New Roman"/>
          <w:kern w:val="0"/>
          <w14:ligatures w14:val="none"/>
        </w:rPr>
      </w:pPr>
    </w:p>
    <w:p w14:paraId="38062B65" w14:textId="3B8B46DB" w:rsidR="00BB65D1" w:rsidRPr="00BF37A5" w:rsidRDefault="00BB65D1" w:rsidP="00BB65D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Language Acquisition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Language Acquisition</w:t>
      </w:r>
      <w:r w:rsidRPr="00BF37A5">
        <w:rPr>
          <w:rFonts w:ascii="Trebuchet MS" w:eastAsia="Times New Roman" w:hAnsi="Trebuchet MS" w:cs="Times New Roman"/>
          <w:color w:val="000000"/>
          <w:kern w:val="0"/>
          <w:sz w:val="22"/>
          <w:szCs w:val="22"/>
          <w14:ligatures w14:val="none"/>
        </w:rPr>
        <w:t xml:space="preserve"> Unit Plan” in COOL. </w:t>
      </w:r>
    </w:p>
    <w:p w14:paraId="5FBBA63E" w14:textId="77777777" w:rsidR="00BB65D1" w:rsidRPr="00BF37A5" w:rsidRDefault="00BB65D1" w:rsidP="00BB65D1">
      <w:pPr>
        <w:spacing w:after="0" w:line="240" w:lineRule="auto"/>
        <w:rPr>
          <w:rFonts w:ascii="Times New Roman" w:eastAsia="Times New Roman" w:hAnsi="Times New Roman" w:cs="Times New Roman"/>
          <w:kern w:val="0"/>
          <w14:ligatures w14:val="none"/>
        </w:rPr>
      </w:pPr>
    </w:p>
    <w:p w14:paraId="510E04C8" w14:textId="3CE58F96" w:rsidR="00E0177B" w:rsidRPr="00E0177B" w:rsidRDefault="00BB65D1" w:rsidP="00BB65D1">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750295A1" w14:textId="77777777" w:rsidR="00B02D7F" w:rsidRPr="00B02D7F" w:rsidRDefault="00B02D7F" w:rsidP="00B02D7F">
      <w:pPr>
        <w:spacing w:after="0" w:line="240" w:lineRule="auto"/>
        <w:rPr>
          <w:rFonts w:ascii="Trebuchet MS" w:eastAsia="Times New Roman" w:hAnsi="Trebuchet MS" w:cs="Times New Roman"/>
          <w:b/>
          <w:bCs/>
          <w:color w:val="000000"/>
          <w:kern w:val="0"/>
          <w:sz w:val="22"/>
          <w:szCs w:val="22"/>
          <w14:ligatures w14:val="none"/>
        </w:rPr>
      </w:pPr>
    </w:p>
    <w:p w14:paraId="7F333EB1" w14:textId="77777777" w:rsidR="00B02D7F" w:rsidRPr="00B02D7F" w:rsidRDefault="00B02D7F" w:rsidP="00B02D7F">
      <w:pPr>
        <w:spacing w:after="0" w:line="240" w:lineRule="auto"/>
        <w:rPr>
          <w:rFonts w:ascii="Trebuchet MS" w:eastAsia="Times New Roman" w:hAnsi="Trebuchet MS" w:cs="Times New Roman"/>
          <w:b/>
          <w:bCs/>
          <w:color w:val="000000"/>
          <w:kern w:val="0"/>
          <w:sz w:val="22"/>
          <w:szCs w:val="22"/>
          <w14:ligatures w14:val="none"/>
        </w:rPr>
      </w:pPr>
      <w:r w:rsidRPr="00B02D7F">
        <w:rPr>
          <w:rFonts w:ascii="Trebuchet MS" w:eastAsia="Times New Roman" w:hAnsi="Trebuchet MS" w:cs="Times New Roman"/>
          <w:b/>
          <w:bCs/>
          <w:color w:val="000000"/>
          <w:kern w:val="0"/>
          <w:sz w:val="22"/>
          <w:szCs w:val="22"/>
          <w14:ligatures w14:val="none"/>
        </w:rPr>
        <w:t>World Languages:</w:t>
      </w:r>
    </w:p>
    <w:p w14:paraId="6BF8FA38" w14:textId="77777777" w:rsidR="00B02D7F" w:rsidRPr="00B02D7F" w:rsidRDefault="00B02D7F" w:rsidP="00B02D7F">
      <w:pPr>
        <w:numPr>
          <w:ilvl w:val="0"/>
          <w:numId w:val="47"/>
        </w:numPr>
        <w:spacing w:after="0" w:line="240" w:lineRule="auto"/>
        <w:rPr>
          <w:rFonts w:ascii="Trebuchet MS" w:eastAsia="Times New Roman" w:hAnsi="Trebuchet MS" w:cs="Times New Roman"/>
          <w:color w:val="000000"/>
          <w:kern w:val="0"/>
          <w:sz w:val="22"/>
          <w:szCs w:val="22"/>
          <w14:ligatures w14:val="none"/>
        </w:rPr>
      </w:pPr>
      <w:r w:rsidRPr="00B02D7F">
        <w:rPr>
          <w:rFonts w:ascii="Trebuchet MS" w:eastAsia="Times New Roman" w:hAnsi="Trebuchet MS" w:cs="Times New Roman"/>
          <w:color w:val="000000"/>
          <w:kern w:val="0"/>
          <w:sz w:val="22"/>
          <w:szCs w:val="22"/>
          <w14:ligatures w14:val="none"/>
        </w:rPr>
        <w:t>Coursework: Minimum of B-; syllabi and official transcript required</w:t>
      </w:r>
    </w:p>
    <w:p w14:paraId="49A4222A" w14:textId="77777777" w:rsidR="00B02D7F" w:rsidRPr="00B02D7F" w:rsidRDefault="00B02D7F" w:rsidP="00B02D7F">
      <w:pPr>
        <w:numPr>
          <w:ilvl w:val="0"/>
          <w:numId w:val="47"/>
        </w:numPr>
        <w:spacing w:after="0" w:line="240" w:lineRule="auto"/>
        <w:rPr>
          <w:rFonts w:ascii="Trebuchet MS" w:eastAsia="Times New Roman" w:hAnsi="Trebuchet MS" w:cs="Times New Roman"/>
          <w:b/>
          <w:bCs/>
          <w:color w:val="000000"/>
          <w:kern w:val="0"/>
          <w:sz w:val="22"/>
          <w:szCs w:val="22"/>
          <w14:ligatures w14:val="none"/>
        </w:rPr>
      </w:pPr>
      <w:r w:rsidRPr="00B02D7F">
        <w:rPr>
          <w:rFonts w:ascii="Trebuchet MS" w:eastAsia="Times New Roman" w:hAnsi="Trebuchet MS" w:cs="Times New Roman"/>
          <w:color w:val="000000"/>
          <w:kern w:val="0"/>
          <w:sz w:val="22"/>
          <w:szCs w:val="22"/>
          <w14:ligatures w14:val="none"/>
        </w:rPr>
        <w:t>Portfolio: Artifacts demonstrating attainment of standards outlined below</w:t>
      </w:r>
      <w:r w:rsidRPr="00B02D7F">
        <w:rPr>
          <w:rFonts w:ascii="Trebuchet MS" w:eastAsia="Times New Roman" w:hAnsi="Trebuchet MS" w:cs="Times New Roman"/>
          <w:b/>
          <w:bCs/>
          <w:color w:val="000000"/>
          <w:kern w:val="0"/>
          <w:sz w:val="22"/>
          <w:szCs w:val="22"/>
          <w14:ligatures w14:val="none"/>
        </w:rPr>
        <w:t> </w:t>
      </w:r>
    </w:p>
    <w:p w14:paraId="27AF1A68" w14:textId="26B99843" w:rsidR="00B02D7F" w:rsidRPr="00B02D7F" w:rsidRDefault="00B02D7F" w:rsidP="00B02D7F">
      <w:pPr>
        <w:spacing w:after="0" w:line="240" w:lineRule="auto"/>
        <w:rPr>
          <w:rFonts w:ascii="Trebuchet MS" w:eastAsia="Times New Roman" w:hAnsi="Trebuchet MS" w:cs="Times New Roman"/>
          <w:b/>
          <w:bCs/>
          <w:color w:val="000000"/>
          <w:kern w:val="0"/>
          <w:sz w:val="22"/>
          <w:szCs w:val="22"/>
          <w14:ligatures w14:val="none"/>
        </w:rPr>
      </w:pPr>
    </w:p>
    <w:p w14:paraId="0394DF14" w14:textId="692A2083" w:rsidR="00B02D7F" w:rsidRPr="00BB65D1" w:rsidRDefault="00B02D7F" w:rsidP="00B02D7F">
      <w:pPr>
        <w:spacing w:after="0" w:line="240" w:lineRule="auto"/>
        <w:rPr>
          <w:rFonts w:ascii="Trebuchet MS" w:eastAsia="Times New Roman" w:hAnsi="Trebuchet MS" w:cs="Times New Roman"/>
          <w:color w:val="000000"/>
          <w:kern w:val="0"/>
          <w:sz w:val="22"/>
          <w:szCs w:val="22"/>
          <w14:ligatures w14:val="none"/>
        </w:rPr>
      </w:pPr>
      <w:r w:rsidRPr="00BB65D1">
        <w:rPr>
          <w:rFonts w:ascii="Trebuchet MS" w:eastAsia="Times New Roman" w:hAnsi="Trebuchet MS" w:cs="Times New Roman"/>
          <w:color w:val="000000"/>
          <w:kern w:val="0"/>
          <w:sz w:val="22"/>
          <w:szCs w:val="22"/>
          <w14:ligatures w14:val="none"/>
        </w:rPr>
        <w:t>*** If you hold a bachelor’s degree or higher in your desired World Language endorsement, you may submit your application in COOL without doing Multiple Measures</w:t>
      </w:r>
      <w:r w:rsidR="00BB65D1">
        <w:rPr>
          <w:rFonts w:ascii="Trebuchet MS" w:eastAsia="Times New Roman" w:hAnsi="Trebuchet MS" w:cs="Times New Roman"/>
          <w:color w:val="000000"/>
          <w:kern w:val="0"/>
          <w:sz w:val="22"/>
          <w:szCs w:val="22"/>
          <w14:ligatures w14:val="none"/>
        </w:rPr>
        <w:t>.</w:t>
      </w:r>
    </w:p>
    <w:p w14:paraId="0238A1EA" w14:textId="30F78F3C" w:rsidR="00C956B6" w:rsidRDefault="00B02D7F" w:rsidP="00AD4726">
      <w:pPr>
        <w:spacing w:after="0" w:line="240" w:lineRule="auto"/>
        <w:rPr>
          <w:rFonts w:ascii="Trebuchet MS" w:eastAsia="Times New Roman" w:hAnsi="Trebuchet MS" w:cs="Times New Roman"/>
          <w:color w:val="000000"/>
          <w:kern w:val="0"/>
          <w:sz w:val="22"/>
          <w:szCs w:val="22"/>
          <w14:ligatures w14:val="none"/>
        </w:rPr>
      </w:pPr>
      <w:r w:rsidRPr="00BB65D1">
        <w:rPr>
          <w:rFonts w:ascii="Trebuchet MS" w:eastAsia="Times New Roman" w:hAnsi="Trebuchet MS" w:cs="Times New Roman"/>
          <w:color w:val="000000"/>
          <w:kern w:val="0"/>
          <w:sz w:val="22"/>
          <w:szCs w:val="22"/>
          <w14:ligatures w14:val="none"/>
        </w:rPr>
        <w:br/>
        <w:t>*** If you have 24 semester hours of coursework as identified on the</w:t>
      </w:r>
      <w:hyperlink r:id="rId9" w:history="1">
        <w:r w:rsidRPr="00BB65D1">
          <w:rPr>
            <w:rStyle w:val="Hyperlink"/>
            <w:rFonts w:ascii="Trebuchet MS" w:eastAsia="Times New Roman" w:hAnsi="Trebuchet MS" w:cs="Times New Roman"/>
            <w:kern w:val="0"/>
            <w:sz w:val="22"/>
            <w:szCs w:val="22"/>
            <w14:ligatures w14:val="none"/>
          </w:rPr>
          <w:t xml:space="preserve"> World Languages Education Endorsement Worksheet</w:t>
        </w:r>
      </w:hyperlink>
      <w:r w:rsidRPr="00BB65D1">
        <w:rPr>
          <w:rFonts w:ascii="Trebuchet MS" w:eastAsia="Times New Roman" w:hAnsi="Trebuchet MS" w:cs="Times New Roman"/>
          <w:color w:val="000000"/>
          <w:kern w:val="0"/>
          <w:sz w:val="22"/>
          <w:szCs w:val="22"/>
          <w14:ligatures w14:val="none"/>
        </w:rPr>
        <w:t>, you may submit your application in COOL without doing Multiple Measures</w:t>
      </w:r>
      <w:r w:rsidR="00BB65D1">
        <w:rPr>
          <w:rFonts w:ascii="Trebuchet MS" w:eastAsia="Times New Roman" w:hAnsi="Trebuchet MS" w:cs="Times New Roman"/>
          <w:color w:val="000000"/>
          <w:kern w:val="0"/>
          <w:sz w:val="22"/>
          <w:szCs w:val="22"/>
          <w14:ligatures w14:val="none"/>
        </w:rPr>
        <w:t>.</w:t>
      </w:r>
    </w:p>
    <w:p w14:paraId="04FB3922" w14:textId="77777777" w:rsidR="00613287" w:rsidRDefault="00613287" w:rsidP="00AD4726">
      <w:pPr>
        <w:spacing w:after="0" w:line="240" w:lineRule="auto"/>
        <w:rPr>
          <w:rFonts w:ascii="Times New Roman" w:eastAsia="Times New Roman" w:hAnsi="Times New Roman" w:cs="Times New Roman"/>
          <w:kern w:val="0"/>
          <w14:ligatures w14:val="none"/>
        </w:rPr>
      </w:pPr>
    </w:p>
    <w:p w14:paraId="7FD7A2A3" w14:textId="77777777" w:rsidR="00613287" w:rsidRDefault="00613287" w:rsidP="00AD4726">
      <w:pPr>
        <w:spacing w:after="0" w:line="240" w:lineRule="auto"/>
        <w:rPr>
          <w:rFonts w:ascii="Times New Roman" w:eastAsia="Times New Roman" w:hAnsi="Times New Roman" w:cs="Times New Roman"/>
          <w:kern w:val="0"/>
          <w14:ligatures w14:val="none"/>
        </w:rPr>
      </w:pPr>
    </w:p>
    <w:p w14:paraId="141F2D23" w14:textId="02E465E4" w:rsidR="005E67AE" w:rsidRPr="00621593" w:rsidRDefault="005E67AE" w:rsidP="005E67AE">
      <w:pPr>
        <w:pStyle w:val="Heading2"/>
        <w:spacing w:after="240"/>
        <w:rPr>
          <w:b/>
          <w:bCs/>
          <w:color w:val="000000" w:themeColor="text1"/>
          <w:sz w:val="26"/>
          <w:szCs w:val="26"/>
          <w:u w:val="single"/>
        </w:rPr>
      </w:pPr>
      <w:r w:rsidRPr="0078795D">
        <w:rPr>
          <w:sz w:val="26"/>
          <w:szCs w:val="26"/>
          <w:u w:val="single"/>
        </w:rPr>
        <w:br w:type="page"/>
      </w:r>
      <w:r>
        <w:rPr>
          <w:b/>
          <w:bCs/>
          <w:color w:val="000000" w:themeColor="text1"/>
          <w:sz w:val="26"/>
          <w:szCs w:val="26"/>
          <w:u w:val="single"/>
        </w:rPr>
        <w:lastRenderedPageBreak/>
        <w:t>World Languages</w:t>
      </w:r>
    </w:p>
    <w:p w14:paraId="0120EEA7" w14:textId="490CA84F" w:rsidR="00CC2F54" w:rsidRPr="00CC2F54" w:rsidRDefault="00CC2F54" w:rsidP="00CC2F54">
      <w:pPr>
        <w:pStyle w:val="Heading3"/>
        <w:rPr>
          <w:b/>
          <w:bCs/>
          <w:color w:val="auto"/>
          <w:sz w:val="24"/>
          <w:szCs w:val="24"/>
        </w:rPr>
      </w:pPr>
      <w:r w:rsidRPr="00CC2F54">
        <w:rPr>
          <w:b/>
          <w:bCs/>
          <w:color w:val="auto"/>
          <w:sz w:val="24"/>
          <w:szCs w:val="24"/>
        </w:rPr>
        <w:t>Interpretive Listening, including embedded linguistic content:</w:t>
      </w:r>
    </w:p>
    <w:tbl>
      <w:tblPr>
        <w:tblStyle w:val="TableGrid"/>
        <w:tblW w:w="0" w:type="auto"/>
        <w:tblLook w:val="04A0" w:firstRow="1" w:lastRow="0" w:firstColumn="1" w:lastColumn="0" w:noHBand="0" w:noVBand="1"/>
      </w:tblPr>
      <w:tblGrid>
        <w:gridCol w:w="3116"/>
        <w:gridCol w:w="3117"/>
        <w:gridCol w:w="3117"/>
      </w:tblGrid>
      <w:tr w:rsidR="00CC2F54" w14:paraId="72CC886A" w14:textId="77777777" w:rsidTr="00003E4D">
        <w:trPr>
          <w:tblHeader/>
        </w:trPr>
        <w:tc>
          <w:tcPr>
            <w:tcW w:w="3116" w:type="dxa"/>
            <w:shd w:val="clear" w:color="auto" w:fill="D9D9D9" w:themeFill="background1" w:themeFillShade="D9"/>
          </w:tcPr>
          <w:p w14:paraId="6770273A" w14:textId="77777777" w:rsidR="00CC2F54" w:rsidRDefault="00CC2F54" w:rsidP="00003E4D">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49DBC81" w14:textId="77777777" w:rsidR="00CC2F54" w:rsidRDefault="00CC2F54" w:rsidP="00003E4D">
            <w:r w:rsidRPr="00AD4726">
              <w:rPr>
                <w:b/>
                <w:bCs/>
              </w:rPr>
              <w:t>Course #/Title/Grade</w:t>
            </w:r>
          </w:p>
        </w:tc>
        <w:tc>
          <w:tcPr>
            <w:tcW w:w="3117" w:type="dxa"/>
            <w:shd w:val="clear" w:color="auto" w:fill="D9D9D9" w:themeFill="background1" w:themeFillShade="D9"/>
          </w:tcPr>
          <w:p w14:paraId="42557D66" w14:textId="77777777" w:rsidR="00CC2F54" w:rsidRPr="00AD4726" w:rsidRDefault="00CC2F54" w:rsidP="00003E4D">
            <w:r w:rsidRPr="00AD4726">
              <w:rPr>
                <w:b/>
                <w:bCs/>
              </w:rPr>
              <w:t>Portfolio Artifact(s)</w:t>
            </w:r>
          </w:p>
          <w:p w14:paraId="64B89868" w14:textId="77777777" w:rsidR="00CC2F54" w:rsidRPr="00AD4726" w:rsidRDefault="00CC2F54" w:rsidP="00003E4D">
            <w:r w:rsidRPr="00AD4726">
              <w:rPr>
                <w:b/>
                <w:bCs/>
              </w:rPr>
              <w:t>AND </w:t>
            </w:r>
          </w:p>
          <w:p w14:paraId="18BBAC45" w14:textId="77777777" w:rsidR="00CC2F54" w:rsidRDefault="00CC2F54" w:rsidP="00003E4D">
            <w:r w:rsidRPr="00AD4726">
              <w:rPr>
                <w:b/>
                <w:bCs/>
              </w:rPr>
              <w:t>Rationale</w:t>
            </w:r>
          </w:p>
        </w:tc>
      </w:tr>
      <w:tr w:rsidR="00CC2F54" w14:paraId="2A45708E" w14:textId="77777777" w:rsidTr="00003E4D">
        <w:tc>
          <w:tcPr>
            <w:tcW w:w="3116" w:type="dxa"/>
          </w:tcPr>
          <w:p w14:paraId="1411FEDE" w14:textId="77777777" w:rsidR="00CC2F54" w:rsidRDefault="00CC2F54" w:rsidP="00CC2F54">
            <w:r w:rsidRPr="000F6549">
              <w:t>Interpret oral, printed and video texts and visual images by demonstrating both literal and figurative or symbolic comprehension</w:t>
            </w:r>
          </w:p>
          <w:p w14:paraId="5554265A" w14:textId="1A7BD575" w:rsidR="00CC2F54" w:rsidRDefault="00CC2F54" w:rsidP="00CC2F54"/>
        </w:tc>
        <w:sdt>
          <w:sdtPr>
            <w:id w:val="1385603542"/>
            <w:placeholder>
              <w:docPart w:val="FC9A239EF5AB424C9D549A60CE8270F3"/>
            </w:placeholder>
            <w:showingPlcHdr/>
          </w:sdtPr>
          <w:sdtEndPr/>
          <w:sdtContent>
            <w:tc>
              <w:tcPr>
                <w:tcW w:w="3117" w:type="dxa"/>
              </w:tcPr>
              <w:p w14:paraId="18502942" w14:textId="77777777" w:rsidR="00CC2F54" w:rsidRDefault="00CC2F54" w:rsidP="00003E4D">
                <w:r w:rsidRPr="004C4EA8">
                  <w:rPr>
                    <w:rStyle w:val="PlaceholderText"/>
                  </w:rPr>
                  <w:t>Click or tap here to enter text.</w:t>
                </w:r>
              </w:p>
            </w:tc>
          </w:sdtContent>
        </w:sdt>
        <w:sdt>
          <w:sdtPr>
            <w:id w:val="-362906665"/>
            <w:placeholder>
              <w:docPart w:val="6713FA29EDC74290B9B87A815F8E2FA7"/>
            </w:placeholder>
            <w:showingPlcHdr/>
          </w:sdtPr>
          <w:sdtEndPr/>
          <w:sdtContent>
            <w:tc>
              <w:tcPr>
                <w:tcW w:w="3117" w:type="dxa"/>
              </w:tcPr>
              <w:p w14:paraId="564B854B" w14:textId="77777777" w:rsidR="00CC2F54" w:rsidRDefault="00CC2F54" w:rsidP="00003E4D">
                <w:r w:rsidRPr="004C4EA8">
                  <w:rPr>
                    <w:rStyle w:val="PlaceholderText"/>
                  </w:rPr>
                  <w:t>Click or tap here to enter text.</w:t>
                </w:r>
              </w:p>
            </w:tc>
          </w:sdtContent>
        </w:sdt>
      </w:tr>
      <w:tr w:rsidR="00CC2F54" w14:paraId="422501CD" w14:textId="77777777" w:rsidTr="00003E4D">
        <w:tc>
          <w:tcPr>
            <w:tcW w:w="3116" w:type="dxa"/>
          </w:tcPr>
          <w:p w14:paraId="44FBB70D" w14:textId="43C58347" w:rsidR="00CC2F54" w:rsidRPr="00AD4726" w:rsidRDefault="00CC2F54" w:rsidP="00003E4D">
            <w:r w:rsidRPr="002876F4">
              <w:t>Linguistic elements of the target language system</w:t>
            </w:r>
          </w:p>
          <w:p w14:paraId="07AA41CC" w14:textId="77777777" w:rsidR="00CC2F54" w:rsidRDefault="00CC2F54" w:rsidP="00003E4D"/>
        </w:tc>
        <w:sdt>
          <w:sdtPr>
            <w:id w:val="820545305"/>
            <w:placeholder>
              <w:docPart w:val="175D46D4FBD94A2883FDBDE272B74ECD"/>
            </w:placeholder>
            <w:showingPlcHdr/>
          </w:sdtPr>
          <w:sdtEndPr/>
          <w:sdtContent>
            <w:tc>
              <w:tcPr>
                <w:tcW w:w="3117" w:type="dxa"/>
              </w:tcPr>
              <w:p w14:paraId="29AADAF2" w14:textId="77777777" w:rsidR="00CC2F54" w:rsidRDefault="00CC2F54" w:rsidP="00003E4D">
                <w:r w:rsidRPr="004C4EA8">
                  <w:rPr>
                    <w:rStyle w:val="PlaceholderText"/>
                  </w:rPr>
                  <w:t>Click or tap here to enter text.</w:t>
                </w:r>
              </w:p>
            </w:tc>
          </w:sdtContent>
        </w:sdt>
        <w:sdt>
          <w:sdtPr>
            <w:id w:val="800664167"/>
            <w:placeholder>
              <w:docPart w:val="7678EFB885504021A77E540ECAE74096"/>
            </w:placeholder>
            <w:showingPlcHdr/>
          </w:sdtPr>
          <w:sdtEndPr/>
          <w:sdtContent>
            <w:tc>
              <w:tcPr>
                <w:tcW w:w="3117" w:type="dxa"/>
              </w:tcPr>
              <w:p w14:paraId="1A9E335C" w14:textId="77777777" w:rsidR="00CC2F54" w:rsidRDefault="00CC2F54" w:rsidP="00003E4D">
                <w:r w:rsidRPr="004C4EA8">
                  <w:rPr>
                    <w:rStyle w:val="PlaceholderText"/>
                  </w:rPr>
                  <w:t>Click or tap here to enter text.</w:t>
                </w:r>
              </w:p>
            </w:tc>
          </w:sdtContent>
        </w:sdt>
      </w:tr>
      <w:tr w:rsidR="00CC2F54" w14:paraId="69A2278D" w14:textId="77777777" w:rsidTr="00003E4D">
        <w:tc>
          <w:tcPr>
            <w:tcW w:w="3116" w:type="dxa"/>
          </w:tcPr>
          <w:p w14:paraId="20C2E3DA" w14:textId="5AE3407F" w:rsidR="00CC2F54" w:rsidRPr="00AD4726" w:rsidRDefault="00CC2F54" w:rsidP="00003E4D">
            <w:r w:rsidRPr="002876F4">
              <w:t>Second language acquisition theorie</w:t>
            </w:r>
            <w:r>
              <w:t>s regarding listening</w:t>
            </w:r>
          </w:p>
          <w:p w14:paraId="6FABD585" w14:textId="77777777" w:rsidR="00CC2F54" w:rsidRPr="00AD4726" w:rsidRDefault="00CC2F54" w:rsidP="00003E4D"/>
        </w:tc>
        <w:sdt>
          <w:sdtPr>
            <w:id w:val="1755627526"/>
            <w:placeholder>
              <w:docPart w:val="2E9C0415496C4CB699C782AA072744D9"/>
            </w:placeholder>
            <w:showingPlcHdr/>
          </w:sdtPr>
          <w:sdtEndPr/>
          <w:sdtContent>
            <w:tc>
              <w:tcPr>
                <w:tcW w:w="3117" w:type="dxa"/>
              </w:tcPr>
              <w:p w14:paraId="2E2B396B" w14:textId="77777777" w:rsidR="00CC2F54" w:rsidRDefault="00CC2F54" w:rsidP="00003E4D">
                <w:r w:rsidRPr="004C4EA8">
                  <w:rPr>
                    <w:rStyle w:val="PlaceholderText"/>
                  </w:rPr>
                  <w:t>Click or tap here to enter text.</w:t>
                </w:r>
              </w:p>
            </w:tc>
          </w:sdtContent>
        </w:sdt>
        <w:sdt>
          <w:sdtPr>
            <w:id w:val="1210300160"/>
            <w:placeholder>
              <w:docPart w:val="DF28625C68414A6982FEC98BA4EA863E"/>
            </w:placeholder>
            <w:showingPlcHdr/>
          </w:sdtPr>
          <w:sdtEndPr/>
          <w:sdtContent>
            <w:tc>
              <w:tcPr>
                <w:tcW w:w="3117" w:type="dxa"/>
              </w:tcPr>
              <w:p w14:paraId="4B467924" w14:textId="77777777" w:rsidR="00CC2F54" w:rsidRDefault="00CC2F54" w:rsidP="00003E4D">
                <w:r w:rsidRPr="004C4EA8">
                  <w:rPr>
                    <w:rStyle w:val="PlaceholderText"/>
                  </w:rPr>
                  <w:t>Click or tap here to enter text.</w:t>
                </w:r>
              </w:p>
            </w:tc>
          </w:sdtContent>
        </w:sdt>
      </w:tr>
      <w:tr w:rsidR="00CC2F54" w14:paraId="7CE5C53E" w14:textId="77777777" w:rsidTr="00003E4D">
        <w:tc>
          <w:tcPr>
            <w:tcW w:w="3116" w:type="dxa"/>
          </w:tcPr>
          <w:p w14:paraId="7FEE5E4B" w14:textId="77777777" w:rsidR="00CC2F54" w:rsidRDefault="00CC2F54" w:rsidP="00003E4D">
            <w:r w:rsidRPr="004B3241">
              <w:t>Language-appropriate resources, available technologies</w:t>
            </w:r>
            <w:r>
              <w:t>,</w:t>
            </w:r>
            <w:r w:rsidRPr="004B3241">
              <w:t xml:space="preserve"> and current state world language standards</w:t>
            </w:r>
          </w:p>
          <w:p w14:paraId="5908B4B0" w14:textId="599105E0" w:rsidR="00CC2F54" w:rsidRPr="002876F4" w:rsidRDefault="00CC2F54" w:rsidP="00003E4D"/>
        </w:tc>
        <w:sdt>
          <w:sdtPr>
            <w:id w:val="-64964933"/>
            <w:placeholder>
              <w:docPart w:val="646B949ABF424A00A5BFA651D14FE3CA"/>
            </w:placeholder>
            <w:showingPlcHdr/>
          </w:sdtPr>
          <w:sdtEndPr/>
          <w:sdtContent>
            <w:tc>
              <w:tcPr>
                <w:tcW w:w="3117" w:type="dxa"/>
              </w:tcPr>
              <w:p w14:paraId="3E08BA79" w14:textId="41C3CB19" w:rsidR="00CC2F54" w:rsidRDefault="00CC2F54" w:rsidP="00003E4D">
                <w:r w:rsidRPr="004C4EA8">
                  <w:rPr>
                    <w:rStyle w:val="PlaceholderText"/>
                  </w:rPr>
                  <w:t>Click or tap here to enter text.</w:t>
                </w:r>
              </w:p>
            </w:tc>
          </w:sdtContent>
        </w:sdt>
        <w:sdt>
          <w:sdtPr>
            <w:id w:val="-2093229667"/>
            <w:placeholder>
              <w:docPart w:val="171A081A6A494BDC8AFB57BF1921795C"/>
            </w:placeholder>
            <w:showingPlcHdr/>
          </w:sdtPr>
          <w:sdtEndPr/>
          <w:sdtContent>
            <w:tc>
              <w:tcPr>
                <w:tcW w:w="3117" w:type="dxa"/>
              </w:tcPr>
              <w:p w14:paraId="6FE69B6E" w14:textId="5DB485B3" w:rsidR="00CC2F54" w:rsidRDefault="00CC2F54" w:rsidP="00003E4D">
                <w:r w:rsidRPr="004C4EA8">
                  <w:rPr>
                    <w:rStyle w:val="PlaceholderText"/>
                  </w:rPr>
                  <w:t>Click or tap here to enter text.</w:t>
                </w:r>
              </w:p>
            </w:tc>
          </w:sdtContent>
        </w:sdt>
      </w:tr>
      <w:tr w:rsidR="00CC2F54" w14:paraId="0E99A67E" w14:textId="77777777" w:rsidTr="00003E4D">
        <w:tc>
          <w:tcPr>
            <w:tcW w:w="3116" w:type="dxa"/>
          </w:tcPr>
          <w:p w14:paraId="2669FF4A" w14:textId="77777777" w:rsidR="00CC2F54" w:rsidRDefault="00CC2F54" w:rsidP="00003E4D">
            <w:r w:rsidRPr="004B3241">
              <w:t>Oral discourse and recogniz</w:t>
            </w:r>
            <w:r>
              <w:t>ing</w:t>
            </w:r>
            <w:r w:rsidRPr="004B3241">
              <w:t xml:space="preserve"> inferences</w:t>
            </w:r>
          </w:p>
          <w:p w14:paraId="535D4B8E" w14:textId="646FF84E" w:rsidR="00CC2F54" w:rsidRPr="004B3241" w:rsidRDefault="00CC2F54" w:rsidP="00003E4D"/>
        </w:tc>
        <w:sdt>
          <w:sdtPr>
            <w:id w:val="1186022151"/>
            <w:placeholder>
              <w:docPart w:val="68B59C0CE3164B439B55AAD67720CDDC"/>
            </w:placeholder>
            <w:showingPlcHdr/>
          </w:sdtPr>
          <w:sdtEndPr/>
          <w:sdtContent>
            <w:tc>
              <w:tcPr>
                <w:tcW w:w="3117" w:type="dxa"/>
              </w:tcPr>
              <w:p w14:paraId="3D286692" w14:textId="56C09433" w:rsidR="00CC2F54" w:rsidRDefault="00CC2F54" w:rsidP="00003E4D">
                <w:r w:rsidRPr="004C4EA8">
                  <w:rPr>
                    <w:rStyle w:val="PlaceholderText"/>
                  </w:rPr>
                  <w:t>Click or tap here to enter text.</w:t>
                </w:r>
              </w:p>
            </w:tc>
          </w:sdtContent>
        </w:sdt>
        <w:sdt>
          <w:sdtPr>
            <w:id w:val="240075681"/>
            <w:placeholder>
              <w:docPart w:val="472788351BB94050B8A3EBEE38593CC4"/>
            </w:placeholder>
            <w:showingPlcHdr/>
          </w:sdtPr>
          <w:sdtEndPr/>
          <w:sdtContent>
            <w:tc>
              <w:tcPr>
                <w:tcW w:w="3117" w:type="dxa"/>
              </w:tcPr>
              <w:p w14:paraId="51F3BCAA" w14:textId="602E8EEA" w:rsidR="00CC2F54" w:rsidRDefault="00CC2F54" w:rsidP="00003E4D">
                <w:r w:rsidRPr="004C4EA8">
                  <w:rPr>
                    <w:rStyle w:val="PlaceholderText"/>
                  </w:rPr>
                  <w:t>Click or tap here to enter text.</w:t>
                </w:r>
              </w:p>
            </w:tc>
          </w:sdtContent>
        </w:sdt>
      </w:tr>
      <w:tr w:rsidR="00CC2F54" w14:paraId="3DBF3BF2" w14:textId="77777777" w:rsidTr="00003E4D">
        <w:tc>
          <w:tcPr>
            <w:tcW w:w="3116" w:type="dxa"/>
          </w:tcPr>
          <w:p w14:paraId="49FE153E" w14:textId="77777777" w:rsidR="00CC2F54" w:rsidRDefault="00CC2F54" w:rsidP="00003E4D">
            <w:r w:rsidRPr="004B3241">
              <w:t>Contrast syntactical patterns of simple sentences and questions with those of English</w:t>
            </w:r>
          </w:p>
          <w:p w14:paraId="69B9D5E6" w14:textId="3CD556E0" w:rsidR="00CC2F54" w:rsidRPr="004B3241" w:rsidRDefault="00CC2F54" w:rsidP="00003E4D"/>
        </w:tc>
        <w:sdt>
          <w:sdtPr>
            <w:id w:val="1950046456"/>
            <w:placeholder>
              <w:docPart w:val="00515789980C434B91BBC0AE1341F7BF"/>
            </w:placeholder>
            <w:showingPlcHdr/>
          </w:sdtPr>
          <w:sdtEndPr/>
          <w:sdtContent>
            <w:tc>
              <w:tcPr>
                <w:tcW w:w="3117" w:type="dxa"/>
              </w:tcPr>
              <w:p w14:paraId="194FBB76" w14:textId="3FDD4322" w:rsidR="00CC2F54" w:rsidRDefault="00CC2F54" w:rsidP="00003E4D">
                <w:r w:rsidRPr="004C4EA8">
                  <w:rPr>
                    <w:rStyle w:val="PlaceholderText"/>
                  </w:rPr>
                  <w:t>Click or tap here to enter text.</w:t>
                </w:r>
              </w:p>
            </w:tc>
          </w:sdtContent>
        </w:sdt>
        <w:sdt>
          <w:sdtPr>
            <w:id w:val="1378746941"/>
            <w:placeholder>
              <w:docPart w:val="B5BD1901C25340528022688F05942A84"/>
            </w:placeholder>
            <w:showingPlcHdr/>
          </w:sdtPr>
          <w:sdtEndPr/>
          <w:sdtContent>
            <w:tc>
              <w:tcPr>
                <w:tcW w:w="3117" w:type="dxa"/>
              </w:tcPr>
              <w:p w14:paraId="22D76EB8" w14:textId="0DFCBA62" w:rsidR="00CC2F54" w:rsidRDefault="00CC2F54" w:rsidP="00003E4D">
                <w:r w:rsidRPr="004C4EA8">
                  <w:rPr>
                    <w:rStyle w:val="PlaceholderText"/>
                  </w:rPr>
                  <w:t>Click or tap here to enter text.</w:t>
                </w:r>
              </w:p>
            </w:tc>
          </w:sdtContent>
        </w:sdt>
      </w:tr>
    </w:tbl>
    <w:p w14:paraId="6A2E72BC" w14:textId="77777777" w:rsidR="005E67AE" w:rsidRDefault="005E67AE" w:rsidP="00AD4726">
      <w:pPr>
        <w:spacing w:after="0" w:line="240" w:lineRule="auto"/>
        <w:rPr>
          <w:rFonts w:ascii="Times New Roman" w:eastAsia="Times New Roman" w:hAnsi="Times New Roman" w:cs="Times New Roman"/>
          <w:kern w:val="0"/>
          <w14:ligatures w14:val="none"/>
        </w:rPr>
      </w:pPr>
    </w:p>
    <w:p w14:paraId="6AD20647" w14:textId="521828D9" w:rsidR="00CC2F54" w:rsidRPr="00CC2F54" w:rsidRDefault="00CC2F54" w:rsidP="00CC2F54">
      <w:pPr>
        <w:pStyle w:val="Heading3"/>
        <w:rPr>
          <w:b/>
          <w:bCs/>
          <w:color w:val="auto"/>
          <w:sz w:val="24"/>
          <w:szCs w:val="24"/>
        </w:rPr>
      </w:pPr>
      <w:r w:rsidRPr="00CC2F54">
        <w:rPr>
          <w:b/>
          <w:bCs/>
          <w:color w:val="auto"/>
          <w:sz w:val="24"/>
          <w:szCs w:val="24"/>
        </w:rPr>
        <w:t xml:space="preserve">Interpretive </w:t>
      </w:r>
      <w:r>
        <w:rPr>
          <w:b/>
          <w:bCs/>
          <w:color w:val="auto"/>
          <w:sz w:val="24"/>
          <w:szCs w:val="24"/>
        </w:rPr>
        <w:t>Reading</w:t>
      </w:r>
      <w:r w:rsidRPr="00CC2F54">
        <w:rPr>
          <w:b/>
          <w:bCs/>
          <w:color w:val="auto"/>
          <w:sz w:val="24"/>
          <w:szCs w:val="24"/>
        </w:rPr>
        <w:t>, including embedded linguistic content:</w:t>
      </w:r>
    </w:p>
    <w:tbl>
      <w:tblPr>
        <w:tblStyle w:val="TableGrid"/>
        <w:tblW w:w="0" w:type="auto"/>
        <w:tblLook w:val="04A0" w:firstRow="1" w:lastRow="0" w:firstColumn="1" w:lastColumn="0" w:noHBand="0" w:noVBand="1"/>
      </w:tblPr>
      <w:tblGrid>
        <w:gridCol w:w="3116"/>
        <w:gridCol w:w="3117"/>
        <w:gridCol w:w="3117"/>
      </w:tblGrid>
      <w:tr w:rsidR="00CC2F54" w14:paraId="66D134A0" w14:textId="77777777" w:rsidTr="00003E4D">
        <w:trPr>
          <w:tblHeader/>
        </w:trPr>
        <w:tc>
          <w:tcPr>
            <w:tcW w:w="3116" w:type="dxa"/>
            <w:shd w:val="clear" w:color="auto" w:fill="D9D9D9" w:themeFill="background1" w:themeFillShade="D9"/>
          </w:tcPr>
          <w:p w14:paraId="1647B5D3" w14:textId="77777777" w:rsidR="00CC2F54" w:rsidRDefault="00CC2F54" w:rsidP="00003E4D">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8172602" w14:textId="77777777" w:rsidR="00CC2F54" w:rsidRDefault="00CC2F54" w:rsidP="00003E4D">
            <w:r w:rsidRPr="00AD4726">
              <w:rPr>
                <w:b/>
                <w:bCs/>
              </w:rPr>
              <w:t>Course #/Title/Grade</w:t>
            </w:r>
          </w:p>
        </w:tc>
        <w:tc>
          <w:tcPr>
            <w:tcW w:w="3117" w:type="dxa"/>
            <w:shd w:val="clear" w:color="auto" w:fill="D9D9D9" w:themeFill="background1" w:themeFillShade="D9"/>
          </w:tcPr>
          <w:p w14:paraId="0B1A0A13" w14:textId="77777777" w:rsidR="00CC2F54" w:rsidRPr="00AD4726" w:rsidRDefault="00CC2F54" w:rsidP="00003E4D">
            <w:r w:rsidRPr="00AD4726">
              <w:rPr>
                <w:b/>
                <w:bCs/>
              </w:rPr>
              <w:t>Portfolio Artifact(s)</w:t>
            </w:r>
          </w:p>
          <w:p w14:paraId="01012B3C" w14:textId="77777777" w:rsidR="00CC2F54" w:rsidRPr="00AD4726" w:rsidRDefault="00CC2F54" w:rsidP="00003E4D">
            <w:r w:rsidRPr="00AD4726">
              <w:rPr>
                <w:b/>
                <w:bCs/>
              </w:rPr>
              <w:t>AND </w:t>
            </w:r>
          </w:p>
          <w:p w14:paraId="24E45658" w14:textId="77777777" w:rsidR="00CC2F54" w:rsidRDefault="00CC2F54" w:rsidP="00003E4D">
            <w:r w:rsidRPr="00AD4726">
              <w:rPr>
                <w:b/>
                <w:bCs/>
              </w:rPr>
              <w:t>Rationale</w:t>
            </w:r>
          </w:p>
        </w:tc>
      </w:tr>
      <w:tr w:rsidR="00CC2F54" w14:paraId="7083FEED" w14:textId="77777777" w:rsidTr="00003E4D">
        <w:tc>
          <w:tcPr>
            <w:tcW w:w="3116" w:type="dxa"/>
          </w:tcPr>
          <w:p w14:paraId="6371B1CA" w14:textId="77777777" w:rsidR="00CC2F54" w:rsidRDefault="00CC2F54" w:rsidP="00003E4D">
            <w:r w:rsidRPr="00875D8F">
              <w:t>Read a variety of texts in the target language</w:t>
            </w:r>
          </w:p>
          <w:p w14:paraId="6BEA1980" w14:textId="1341C7AA" w:rsidR="00CC2F54" w:rsidRDefault="00CC2F54" w:rsidP="00003E4D"/>
        </w:tc>
        <w:sdt>
          <w:sdtPr>
            <w:id w:val="1568148934"/>
            <w:placeholder>
              <w:docPart w:val="47B9C846D892407AA8D06F7083D54613"/>
            </w:placeholder>
            <w:showingPlcHdr/>
          </w:sdtPr>
          <w:sdtEndPr/>
          <w:sdtContent>
            <w:tc>
              <w:tcPr>
                <w:tcW w:w="3117" w:type="dxa"/>
              </w:tcPr>
              <w:p w14:paraId="0EE13506" w14:textId="77777777" w:rsidR="00CC2F54" w:rsidRDefault="00CC2F54" w:rsidP="00003E4D">
                <w:r w:rsidRPr="004C4EA8">
                  <w:rPr>
                    <w:rStyle w:val="PlaceholderText"/>
                  </w:rPr>
                  <w:t>Click or tap here to enter text.</w:t>
                </w:r>
              </w:p>
            </w:tc>
          </w:sdtContent>
        </w:sdt>
        <w:sdt>
          <w:sdtPr>
            <w:id w:val="-1609802862"/>
            <w:placeholder>
              <w:docPart w:val="D048DAA7879D430590C94C3DDABD0438"/>
            </w:placeholder>
            <w:showingPlcHdr/>
          </w:sdtPr>
          <w:sdtEndPr/>
          <w:sdtContent>
            <w:tc>
              <w:tcPr>
                <w:tcW w:w="3117" w:type="dxa"/>
              </w:tcPr>
              <w:p w14:paraId="70BBD269" w14:textId="77777777" w:rsidR="00CC2F54" w:rsidRDefault="00CC2F54" w:rsidP="00003E4D">
                <w:r w:rsidRPr="004C4EA8">
                  <w:rPr>
                    <w:rStyle w:val="PlaceholderText"/>
                  </w:rPr>
                  <w:t>Click or tap here to enter text.</w:t>
                </w:r>
              </w:p>
            </w:tc>
          </w:sdtContent>
        </w:sdt>
      </w:tr>
      <w:tr w:rsidR="00CC2F54" w14:paraId="6983619A" w14:textId="77777777" w:rsidTr="00003E4D">
        <w:tc>
          <w:tcPr>
            <w:tcW w:w="3116" w:type="dxa"/>
          </w:tcPr>
          <w:p w14:paraId="12D7C2CF" w14:textId="20C9E96B" w:rsidR="00CC2F54" w:rsidRPr="00AD4726" w:rsidRDefault="00CC2F54" w:rsidP="00003E4D">
            <w:r w:rsidRPr="00875D8F">
              <w:lastRenderedPageBreak/>
              <w:t>Similarities and differences between the target language and English</w:t>
            </w:r>
          </w:p>
          <w:p w14:paraId="7A594AA6" w14:textId="77777777" w:rsidR="00CC2F54" w:rsidRDefault="00CC2F54" w:rsidP="00003E4D"/>
        </w:tc>
        <w:sdt>
          <w:sdtPr>
            <w:id w:val="1269440069"/>
            <w:placeholder>
              <w:docPart w:val="AC1B667252124D0AA43802B99E9A0406"/>
            </w:placeholder>
            <w:showingPlcHdr/>
          </w:sdtPr>
          <w:sdtEndPr/>
          <w:sdtContent>
            <w:tc>
              <w:tcPr>
                <w:tcW w:w="3117" w:type="dxa"/>
              </w:tcPr>
              <w:p w14:paraId="4E91BF22" w14:textId="77777777" w:rsidR="00CC2F54" w:rsidRDefault="00CC2F54" w:rsidP="00003E4D">
                <w:r w:rsidRPr="004C4EA8">
                  <w:rPr>
                    <w:rStyle w:val="PlaceholderText"/>
                  </w:rPr>
                  <w:t>Click or tap here to enter text.</w:t>
                </w:r>
              </w:p>
            </w:tc>
          </w:sdtContent>
        </w:sdt>
        <w:sdt>
          <w:sdtPr>
            <w:id w:val="2049172442"/>
            <w:placeholder>
              <w:docPart w:val="BE0F4391248C45D59B0703B45E6BD5DC"/>
            </w:placeholder>
            <w:showingPlcHdr/>
          </w:sdtPr>
          <w:sdtEndPr/>
          <w:sdtContent>
            <w:tc>
              <w:tcPr>
                <w:tcW w:w="3117" w:type="dxa"/>
              </w:tcPr>
              <w:p w14:paraId="485E6CDE" w14:textId="77777777" w:rsidR="00CC2F54" w:rsidRDefault="00CC2F54" w:rsidP="00003E4D">
                <w:r w:rsidRPr="004C4EA8">
                  <w:rPr>
                    <w:rStyle w:val="PlaceholderText"/>
                  </w:rPr>
                  <w:t>Click or tap here to enter text.</w:t>
                </w:r>
              </w:p>
            </w:tc>
          </w:sdtContent>
        </w:sdt>
      </w:tr>
      <w:tr w:rsidR="00CC2F54" w14:paraId="1E535AD7" w14:textId="77777777" w:rsidTr="00003E4D">
        <w:tc>
          <w:tcPr>
            <w:tcW w:w="3116" w:type="dxa"/>
          </w:tcPr>
          <w:p w14:paraId="76D3EDD4" w14:textId="77777777" w:rsidR="00CC2F54" w:rsidRDefault="00CC2F54" w:rsidP="00CC2F54">
            <w:r w:rsidRPr="00A77B94">
              <w:t>Syntactical patterns of simple sentences and questions with those of English</w:t>
            </w:r>
          </w:p>
          <w:p w14:paraId="08292DA3" w14:textId="01958FD6" w:rsidR="00CC2F54" w:rsidRPr="00AD4726" w:rsidRDefault="00CC2F54" w:rsidP="00CC2F54"/>
        </w:tc>
        <w:sdt>
          <w:sdtPr>
            <w:id w:val="-2013210656"/>
            <w:placeholder>
              <w:docPart w:val="959A6D7A845D49AB8A192D071E1163D9"/>
            </w:placeholder>
            <w:showingPlcHdr/>
          </w:sdtPr>
          <w:sdtEndPr/>
          <w:sdtContent>
            <w:tc>
              <w:tcPr>
                <w:tcW w:w="3117" w:type="dxa"/>
              </w:tcPr>
              <w:p w14:paraId="2EC86B4E" w14:textId="77777777" w:rsidR="00CC2F54" w:rsidRDefault="00CC2F54" w:rsidP="00003E4D">
                <w:r w:rsidRPr="004C4EA8">
                  <w:rPr>
                    <w:rStyle w:val="PlaceholderText"/>
                  </w:rPr>
                  <w:t>Click or tap here to enter text.</w:t>
                </w:r>
              </w:p>
            </w:tc>
          </w:sdtContent>
        </w:sdt>
        <w:sdt>
          <w:sdtPr>
            <w:id w:val="645169399"/>
            <w:placeholder>
              <w:docPart w:val="19DE1016C24D448DBFBAC43FF1B04C1B"/>
            </w:placeholder>
            <w:showingPlcHdr/>
          </w:sdtPr>
          <w:sdtEndPr/>
          <w:sdtContent>
            <w:tc>
              <w:tcPr>
                <w:tcW w:w="3117" w:type="dxa"/>
              </w:tcPr>
              <w:p w14:paraId="59C965CD" w14:textId="77777777" w:rsidR="00CC2F54" w:rsidRDefault="00CC2F54" w:rsidP="00003E4D">
                <w:r w:rsidRPr="004C4EA8">
                  <w:rPr>
                    <w:rStyle w:val="PlaceholderText"/>
                  </w:rPr>
                  <w:t>Click or tap here to enter text.</w:t>
                </w:r>
              </w:p>
            </w:tc>
          </w:sdtContent>
        </w:sdt>
      </w:tr>
      <w:tr w:rsidR="00CC2F54" w14:paraId="61F48094" w14:textId="77777777" w:rsidTr="00003E4D">
        <w:tc>
          <w:tcPr>
            <w:tcW w:w="3116" w:type="dxa"/>
          </w:tcPr>
          <w:p w14:paraId="7ED0BD1F" w14:textId="07D644E4" w:rsidR="00CC2F54" w:rsidRDefault="00CC2F54" w:rsidP="00003E4D">
            <w:r w:rsidRPr="00A77B94">
              <w:t>Second language acquisition theories</w:t>
            </w:r>
            <w:r>
              <w:t xml:space="preserve"> regarding reading</w:t>
            </w:r>
          </w:p>
          <w:p w14:paraId="28F4585B" w14:textId="77777777" w:rsidR="00CC2F54" w:rsidRPr="002876F4" w:rsidRDefault="00CC2F54" w:rsidP="00003E4D"/>
        </w:tc>
        <w:sdt>
          <w:sdtPr>
            <w:id w:val="-852803521"/>
            <w:placeholder>
              <w:docPart w:val="C60F8857BB7142479B3365C269EE520D"/>
            </w:placeholder>
            <w:showingPlcHdr/>
          </w:sdtPr>
          <w:sdtEndPr/>
          <w:sdtContent>
            <w:tc>
              <w:tcPr>
                <w:tcW w:w="3117" w:type="dxa"/>
              </w:tcPr>
              <w:p w14:paraId="40EE6BE8" w14:textId="77777777" w:rsidR="00CC2F54" w:rsidRDefault="00CC2F54" w:rsidP="00003E4D">
                <w:r w:rsidRPr="004C4EA8">
                  <w:rPr>
                    <w:rStyle w:val="PlaceholderText"/>
                  </w:rPr>
                  <w:t>Click or tap here to enter text.</w:t>
                </w:r>
              </w:p>
            </w:tc>
          </w:sdtContent>
        </w:sdt>
        <w:sdt>
          <w:sdtPr>
            <w:id w:val="-174660878"/>
            <w:placeholder>
              <w:docPart w:val="C3FEE6EFFD12477891B8AE9D3C4CC6B0"/>
            </w:placeholder>
            <w:showingPlcHdr/>
          </w:sdtPr>
          <w:sdtEndPr/>
          <w:sdtContent>
            <w:tc>
              <w:tcPr>
                <w:tcW w:w="3117" w:type="dxa"/>
              </w:tcPr>
              <w:p w14:paraId="15AE7CC0" w14:textId="77777777" w:rsidR="00CC2F54" w:rsidRDefault="00CC2F54" w:rsidP="00003E4D">
                <w:r w:rsidRPr="004C4EA8">
                  <w:rPr>
                    <w:rStyle w:val="PlaceholderText"/>
                  </w:rPr>
                  <w:t>Click or tap here to enter text.</w:t>
                </w:r>
              </w:p>
            </w:tc>
          </w:sdtContent>
        </w:sdt>
      </w:tr>
    </w:tbl>
    <w:p w14:paraId="2077BE1F" w14:textId="77777777" w:rsidR="00CC2F54" w:rsidRDefault="00CC2F54" w:rsidP="00AD4726">
      <w:pPr>
        <w:spacing w:after="0" w:line="240" w:lineRule="auto"/>
        <w:rPr>
          <w:rFonts w:ascii="Times New Roman" w:eastAsia="Times New Roman" w:hAnsi="Times New Roman" w:cs="Times New Roman"/>
          <w:kern w:val="0"/>
          <w14:ligatures w14:val="none"/>
        </w:rPr>
      </w:pPr>
    </w:p>
    <w:p w14:paraId="1555BAFE" w14:textId="205DA8AC" w:rsidR="00BE025A" w:rsidRPr="00CC2F54" w:rsidRDefault="00BE025A" w:rsidP="00BE025A">
      <w:pPr>
        <w:pStyle w:val="Heading3"/>
        <w:rPr>
          <w:b/>
          <w:bCs/>
          <w:color w:val="auto"/>
          <w:sz w:val="24"/>
          <w:szCs w:val="24"/>
        </w:rPr>
      </w:pPr>
      <w:r>
        <w:rPr>
          <w:b/>
          <w:bCs/>
          <w:color w:val="auto"/>
          <w:sz w:val="24"/>
          <w:szCs w:val="24"/>
        </w:rPr>
        <w:t>Cultural Knowledge</w:t>
      </w:r>
      <w:r w:rsidRPr="00CC2F54">
        <w:rPr>
          <w:b/>
          <w:bCs/>
          <w:color w:val="auto"/>
          <w:sz w:val="24"/>
          <w:szCs w:val="24"/>
        </w:rPr>
        <w:t>:</w:t>
      </w:r>
    </w:p>
    <w:tbl>
      <w:tblPr>
        <w:tblStyle w:val="TableGrid"/>
        <w:tblW w:w="0" w:type="auto"/>
        <w:tblLook w:val="04A0" w:firstRow="1" w:lastRow="0" w:firstColumn="1" w:lastColumn="0" w:noHBand="0" w:noVBand="1"/>
      </w:tblPr>
      <w:tblGrid>
        <w:gridCol w:w="3116"/>
        <w:gridCol w:w="3117"/>
        <w:gridCol w:w="3117"/>
      </w:tblGrid>
      <w:tr w:rsidR="00BE025A" w14:paraId="0DFF9D0C" w14:textId="77777777" w:rsidTr="00003E4D">
        <w:trPr>
          <w:tblHeader/>
        </w:trPr>
        <w:tc>
          <w:tcPr>
            <w:tcW w:w="3116" w:type="dxa"/>
            <w:shd w:val="clear" w:color="auto" w:fill="D9D9D9" w:themeFill="background1" w:themeFillShade="D9"/>
          </w:tcPr>
          <w:p w14:paraId="14F364BD" w14:textId="77777777" w:rsidR="00BE025A" w:rsidRDefault="00BE025A" w:rsidP="00003E4D">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86C5E8E" w14:textId="77777777" w:rsidR="00BE025A" w:rsidRDefault="00BE025A" w:rsidP="00003E4D">
            <w:r w:rsidRPr="00AD4726">
              <w:rPr>
                <w:b/>
                <w:bCs/>
              </w:rPr>
              <w:t>Course #/Title/Grade</w:t>
            </w:r>
          </w:p>
        </w:tc>
        <w:tc>
          <w:tcPr>
            <w:tcW w:w="3117" w:type="dxa"/>
            <w:shd w:val="clear" w:color="auto" w:fill="D9D9D9" w:themeFill="background1" w:themeFillShade="D9"/>
          </w:tcPr>
          <w:p w14:paraId="50745AC1" w14:textId="77777777" w:rsidR="00BE025A" w:rsidRPr="00AD4726" w:rsidRDefault="00BE025A" w:rsidP="00003E4D">
            <w:r w:rsidRPr="00AD4726">
              <w:rPr>
                <w:b/>
                <w:bCs/>
              </w:rPr>
              <w:t>Portfolio Artifact(s)</w:t>
            </w:r>
          </w:p>
          <w:p w14:paraId="1ACA90E8" w14:textId="77777777" w:rsidR="00BE025A" w:rsidRPr="00AD4726" w:rsidRDefault="00BE025A" w:rsidP="00003E4D">
            <w:r w:rsidRPr="00AD4726">
              <w:rPr>
                <w:b/>
                <w:bCs/>
              </w:rPr>
              <w:t>AND </w:t>
            </w:r>
          </w:p>
          <w:p w14:paraId="6825D23F" w14:textId="77777777" w:rsidR="00BE025A" w:rsidRDefault="00BE025A" w:rsidP="00003E4D">
            <w:r w:rsidRPr="00AD4726">
              <w:rPr>
                <w:b/>
                <w:bCs/>
              </w:rPr>
              <w:t>Rationale</w:t>
            </w:r>
          </w:p>
        </w:tc>
      </w:tr>
      <w:tr w:rsidR="00BE025A" w14:paraId="38F71FB0" w14:textId="77777777" w:rsidTr="00003E4D">
        <w:tc>
          <w:tcPr>
            <w:tcW w:w="3116" w:type="dxa"/>
          </w:tcPr>
          <w:p w14:paraId="223886E4" w14:textId="100AFC34" w:rsidR="00BE025A" w:rsidRDefault="00BE025A" w:rsidP="00003E4D">
            <w:r w:rsidRPr="00A77B94">
              <w:t>Interrelatedness of perspectives, products</w:t>
            </w:r>
            <w:r>
              <w:t>,</w:t>
            </w:r>
            <w:r w:rsidRPr="00A77B94">
              <w:t xml:space="preserve"> and practices in the target cultures</w:t>
            </w:r>
          </w:p>
          <w:p w14:paraId="6D9B8EC6" w14:textId="77777777" w:rsidR="00BE025A" w:rsidRDefault="00BE025A" w:rsidP="00003E4D"/>
        </w:tc>
        <w:sdt>
          <w:sdtPr>
            <w:id w:val="691502418"/>
            <w:placeholder>
              <w:docPart w:val="AC931466453D4695B74BC1A1B4C2665C"/>
            </w:placeholder>
            <w:showingPlcHdr/>
          </w:sdtPr>
          <w:sdtEndPr/>
          <w:sdtContent>
            <w:tc>
              <w:tcPr>
                <w:tcW w:w="3117" w:type="dxa"/>
              </w:tcPr>
              <w:p w14:paraId="03C139BE" w14:textId="77777777" w:rsidR="00BE025A" w:rsidRDefault="00BE025A" w:rsidP="00003E4D">
                <w:r w:rsidRPr="004C4EA8">
                  <w:rPr>
                    <w:rStyle w:val="PlaceholderText"/>
                  </w:rPr>
                  <w:t>Click or tap here to enter text.</w:t>
                </w:r>
              </w:p>
            </w:tc>
          </w:sdtContent>
        </w:sdt>
        <w:sdt>
          <w:sdtPr>
            <w:id w:val="300269736"/>
            <w:placeholder>
              <w:docPart w:val="265377006851468C8B8B24D46DFD3700"/>
            </w:placeholder>
            <w:showingPlcHdr/>
          </w:sdtPr>
          <w:sdtEndPr/>
          <w:sdtContent>
            <w:tc>
              <w:tcPr>
                <w:tcW w:w="3117" w:type="dxa"/>
              </w:tcPr>
              <w:p w14:paraId="26D0F296" w14:textId="77777777" w:rsidR="00BE025A" w:rsidRDefault="00BE025A" w:rsidP="00003E4D">
                <w:r w:rsidRPr="004C4EA8">
                  <w:rPr>
                    <w:rStyle w:val="PlaceholderText"/>
                  </w:rPr>
                  <w:t>Click or tap here to enter text.</w:t>
                </w:r>
              </w:p>
            </w:tc>
          </w:sdtContent>
        </w:sdt>
      </w:tr>
      <w:tr w:rsidR="00BE025A" w14:paraId="736C30F5" w14:textId="77777777" w:rsidTr="00003E4D">
        <w:tc>
          <w:tcPr>
            <w:tcW w:w="3116" w:type="dxa"/>
          </w:tcPr>
          <w:p w14:paraId="7B876971" w14:textId="6D5F065D" w:rsidR="00BE025A" w:rsidRPr="00AD4726" w:rsidRDefault="00BE025A" w:rsidP="00003E4D">
            <w:r w:rsidRPr="00A77B94">
              <w:t>Cultural understanding</w:t>
            </w:r>
          </w:p>
          <w:p w14:paraId="14E51155" w14:textId="77777777" w:rsidR="00BE025A" w:rsidRDefault="00BE025A" w:rsidP="00003E4D"/>
        </w:tc>
        <w:sdt>
          <w:sdtPr>
            <w:id w:val="1327326953"/>
            <w:placeholder>
              <w:docPart w:val="346D4F015E3C47D3A04F264818B0102D"/>
            </w:placeholder>
            <w:showingPlcHdr/>
          </w:sdtPr>
          <w:sdtEndPr/>
          <w:sdtContent>
            <w:tc>
              <w:tcPr>
                <w:tcW w:w="3117" w:type="dxa"/>
              </w:tcPr>
              <w:p w14:paraId="32D6B854" w14:textId="77777777" w:rsidR="00BE025A" w:rsidRDefault="00BE025A" w:rsidP="00003E4D">
                <w:r w:rsidRPr="004C4EA8">
                  <w:rPr>
                    <w:rStyle w:val="PlaceholderText"/>
                  </w:rPr>
                  <w:t>Click or tap here to enter text.</w:t>
                </w:r>
              </w:p>
            </w:tc>
          </w:sdtContent>
        </w:sdt>
        <w:sdt>
          <w:sdtPr>
            <w:id w:val="1632129183"/>
            <w:placeholder>
              <w:docPart w:val="8B8FD1280AC748A6937236C4827950F9"/>
            </w:placeholder>
            <w:showingPlcHdr/>
          </w:sdtPr>
          <w:sdtEndPr/>
          <w:sdtContent>
            <w:tc>
              <w:tcPr>
                <w:tcW w:w="3117" w:type="dxa"/>
              </w:tcPr>
              <w:p w14:paraId="726A4F2C" w14:textId="77777777" w:rsidR="00BE025A" w:rsidRDefault="00BE025A" w:rsidP="00003E4D">
                <w:r w:rsidRPr="004C4EA8">
                  <w:rPr>
                    <w:rStyle w:val="PlaceholderText"/>
                  </w:rPr>
                  <w:t>Click or tap here to enter text.</w:t>
                </w:r>
              </w:p>
            </w:tc>
          </w:sdtContent>
        </w:sdt>
      </w:tr>
      <w:tr w:rsidR="00BE025A" w14:paraId="18927EC3" w14:textId="77777777" w:rsidTr="00003E4D">
        <w:tc>
          <w:tcPr>
            <w:tcW w:w="3116" w:type="dxa"/>
          </w:tcPr>
          <w:p w14:paraId="189F2F73" w14:textId="54310430" w:rsidR="00BE025A" w:rsidRPr="00AD4726" w:rsidRDefault="00BE025A" w:rsidP="00003E4D">
            <w:r w:rsidRPr="00C64739">
              <w:t>Identify distinctive viewpoints in the literary texts, films, art works</w:t>
            </w:r>
            <w:r>
              <w:t>,</w:t>
            </w:r>
            <w:r w:rsidRPr="00C64739">
              <w:t xml:space="preserve"> and documents</w:t>
            </w:r>
          </w:p>
          <w:p w14:paraId="2DEC1FC7" w14:textId="77777777" w:rsidR="00BE025A" w:rsidRPr="00AD4726" w:rsidRDefault="00BE025A" w:rsidP="00003E4D"/>
        </w:tc>
        <w:sdt>
          <w:sdtPr>
            <w:id w:val="693419012"/>
            <w:placeholder>
              <w:docPart w:val="0F2ABC20FD2B4961847EADA681796FFD"/>
            </w:placeholder>
            <w:showingPlcHdr/>
          </w:sdtPr>
          <w:sdtEndPr/>
          <w:sdtContent>
            <w:tc>
              <w:tcPr>
                <w:tcW w:w="3117" w:type="dxa"/>
              </w:tcPr>
              <w:p w14:paraId="568BD654" w14:textId="77777777" w:rsidR="00BE025A" w:rsidRDefault="00BE025A" w:rsidP="00003E4D">
                <w:r w:rsidRPr="004C4EA8">
                  <w:rPr>
                    <w:rStyle w:val="PlaceholderText"/>
                  </w:rPr>
                  <w:t>Click or tap here to enter text.</w:t>
                </w:r>
              </w:p>
            </w:tc>
          </w:sdtContent>
        </w:sdt>
        <w:sdt>
          <w:sdtPr>
            <w:id w:val="1294020677"/>
            <w:placeholder>
              <w:docPart w:val="604D0BCE54F64C979A7F26DDE04CEE5C"/>
            </w:placeholder>
            <w:showingPlcHdr/>
          </w:sdtPr>
          <w:sdtEndPr/>
          <w:sdtContent>
            <w:tc>
              <w:tcPr>
                <w:tcW w:w="3117" w:type="dxa"/>
              </w:tcPr>
              <w:p w14:paraId="4DAA47D4" w14:textId="77777777" w:rsidR="00BE025A" w:rsidRDefault="00BE025A" w:rsidP="00003E4D">
                <w:r w:rsidRPr="004C4EA8">
                  <w:rPr>
                    <w:rStyle w:val="PlaceholderText"/>
                  </w:rPr>
                  <w:t>Click or tap here to enter text.</w:t>
                </w:r>
              </w:p>
            </w:tc>
          </w:sdtContent>
        </w:sdt>
      </w:tr>
    </w:tbl>
    <w:p w14:paraId="4CBE4929" w14:textId="77777777" w:rsidR="00BE025A" w:rsidRDefault="00BE025A" w:rsidP="00AD4726">
      <w:pPr>
        <w:spacing w:after="0" w:line="240" w:lineRule="auto"/>
        <w:rPr>
          <w:rFonts w:ascii="Times New Roman" w:eastAsia="Times New Roman" w:hAnsi="Times New Roman" w:cs="Times New Roman"/>
          <w:kern w:val="0"/>
          <w14:ligatures w14:val="none"/>
        </w:rPr>
      </w:pPr>
    </w:p>
    <w:p w14:paraId="1ACF502E" w14:textId="3257F7C8" w:rsidR="00BE025A" w:rsidRPr="00CC2F54" w:rsidRDefault="00BE025A" w:rsidP="00BE025A">
      <w:pPr>
        <w:pStyle w:val="Heading3"/>
        <w:rPr>
          <w:b/>
          <w:bCs/>
          <w:color w:val="auto"/>
          <w:sz w:val="24"/>
          <w:szCs w:val="24"/>
        </w:rPr>
      </w:pPr>
      <w:r>
        <w:rPr>
          <w:b/>
          <w:bCs/>
          <w:color w:val="auto"/>
          <w:sz w:val="24"/>
          <w:szCs w:val="24"/>
        </w:rPr>
        <w:t>Interpersonal and Presentational Writing</w:t>
      </w:r>
      <w:r w:rsidRPr="00CC2F54">
        <w:rPr>
          <w:b/>
          <w:bCs/>
          <w:color w:val="auto"/>
          <w:sz w:val="24"/>
          <w:szCs w:val="24"/>
        </w:rPr>
        <w:t>:</w:t>
      </w:r>
    </w:p>
    <w:tbl>
      <w:tblPr>
        <w:tblStyle w:val="TableGrid"/>
        <w:tblW w:w="0" w:type="auto"/>
        <w:tblLook w:val="04A0" w:firstRow="1" w:lastRow="0" w:firstColumn="1" w:lastColumn="0" w:noHBand="0" w:noVBand="1"/>
      </w:tblPr>
      <w:tblGrid>
        <w:gridCol w:w="3116"/>
        <w:gridCol w:w="3117"/>
        <w:gridCol w:w="3117"/>
      </w:tblGrid>
      <w:tr w:rsidR="00BE025A" w14:paraId="78D8F1C0" w14:textId="77777777" w:rsidTr="00003E4D">
        <w:trPr>
          <w:tblHeader/>
        </w:trPr>
        <w:tc>
          <w:tcPr>
            <w:tcW w:w="3116" w:type="dxa"/>
            <w:shd w:val="clear" w:color="auto" w:fill="D9D9D9" w:themeFill="background1" w:themeFillShade="D9"/>
          </w:tcPr>
          <w:p w14:paraId="1E43B3F4" w14:textId="77777777" w:rsidR="00BE025A" w:rsidRDefault="00BE025A" w:rsidP="00003E4D">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265B56CF" w14:textId="77777777" w:rsidR="00BE025A" w:rsidRDefault="00BE025A" w:rsidP="00003E4D">
            <w:r w:rsidRPr="00AD4726">
              <w:rPr>
                <w:b/>
                <w:bCs/>
              </w:rPr>
              <w:t>Course #/Title/Grade</w:t>
            </w:r>
          </w:p>
        </w:tc>
        <w:tc>
          <w:tcPr>
            <w:tcW w:w="3117" w:type="dxa"/>
            <w:shd w:val="clear" w:color="auto" w:fill="D9D9D9" w:themeFill="background1" w:themeFillShade="D9"/>
          </w:tcPr>
          <w:p w14:paraId="191DFB66" w14:textId="77777777" w:rsidR="00BE025A" w:rsidRPr="00AD4726" w:rsidRDefault="00BE025A" w:rsidP="00003E4D">
            <w:r w:rsidRPr="00AD4726">
              <w:rPr>
                <w:b/>
                <w:bCs/>
              </w:rPr>
              <w:t>Portfolio Artifact(s)</w:t>
            </w:r>
          </w:p>
          <w:p w14:paraId="2E423460" w14:textId="77777777" w:rsidR="00BE025A" w:rsidRPr="00AD4726" w:rsidRDefault="00BE025A" w:rsidP="00003E4D">
            <w:r w:rsidRPr="00AD4726">
              <w:rPr>
                <w:b/>
                <w:bCs/>
              </w:rPr>
              <w:t>AND </w:t>
            </w:r>
          </w:p>
          <w:p w14:paraId="3CE002D1" w14:textId="77777777" w:rsidR="00BE025A" w:rsidRDefault="00BE025A" w:rsidP="00003E4D">
            <w:r w:rsidRPr="00AD4726">
              <w:rPr>
                <w:b/>
                <w:bCs/>
              </w:rPr>
              <w:t>Rationale</w:t>
            </w:r>
          </w:p>
        </w:tc>
      </w:tr>
      <w:tr w:rsidR="00BE025A" w14:paraId="3C9F0CE5" w14:textId="77777777" w:rsidTr="00003E4D">
        <w:tc>
          <w:tcPr>
            <w:tcW w:w="3116" w:type="dxa"/>
          </w:tcPr>
          <w:p w14:paraId="61319150" w14:textId="77777777" w:rsidR="00BE025A" w:rsidRDefault="00BE025A" w:rsidP="00BE025A">
            <w:r w:rsidRPr="003E2287">
              <w:t xml:space="preserve">Write responses and summaries of passages in the target language with </w:t>
            </w:r>
            <w:r w:rsidRPr="003E2287">
              <w:lastRenderedPageBreak/>
              <w:t>accuracy of spelling and any tone indicators</w:t>
            </w:r>
          </w:p>
          <w:p w14:paraId="0700D66D" w14:textId="545FAEC1" w:rsidR="00BE025A" w:rsidRDefault="00BE025A" w:rsidP="00BE025A"/>
        </w:tc>
        <w:sdt>
          <w:sdtPr>
            <w:id w:val="-1730600166"/>
            <w:placeholder>
              <w:docPart w:val="C538E5EB06064E5F86465815B16835A1"/>
            </w:placeholder>
            <w:showingPlcHdr/>
          </w:sdtPr>
          <w:sdtEndPr/>
          <w:sdtContent>
            <w:tc>
              <w:tcPr>
                <w:tcW w:w="3117" w:type="dxa"/>
              </w:tcPr>
              <w:p w14:paraId="462EB89D" w14:textId="77777777" w:rsidR="00BE025A" w:rsidRDefault="00BE025A" w:rsidP="00003E4D">
                <w:r w:rsidRPr="004C4EA8">
                  <w:rPr>
                    <w:rStyle w:val="PlaceholderText"/>
                  </w:rPr>
                  <w:t>Click or tap here to enter text.</w:t>
                </w:r>
              </w:p>
            </w:tc>
          </w:sdtContent>
        </w:sdt>
        <w:sdt>
          <w:sdtPr>
            <w:id w:val="-32739431"/>
            <w:placeholder>
              <w:docPart w:val="7FE41278E8914675B21BE4ED32D3A890"/>
            </w:placeholder>
            <w:showingPlcHdr/>
          </w:sdtPr>
          <w:sdtEndPr/>
          <w:sdtContent>
            <w:tc>
              <w:tcPr>
                <w:tcW w:w="3117" w:type="dxa"/>
              </w:tcPr>
              <w:p w14:paraId="096D2E8A" w14:textId="77777777" w:rsidR="00BE025A" w:rsidRDefault="00BE025A" w:rsidP="00003E4D">
                <w:r w:rsidRPr="004C4EA8">
                  <w:rPr>
                    <w:rStyle w:val="PlaceholderText"/>
                  </w:rPr>
                  <w:t>Click or tap here to enter text.</w:t>
                </w:r>
              </w:p>
            </w:tc>
          </w:sdtContent>
        </w:sdt>
      </w:tr>
      <w:tr w:rsidR="00BE025A" w14:paraId="08E6E0AE" w14:textId="77777777" w:rsidTr="00003E4D">
        <w:tc>
          <w:tcPr>
            <w:tcW w:w="3116" w:type="dxa"/>
          </w:tcPr>
          <w:p w14:paraId="3CBE7FD6" w14:textId="1790064E" w:rsidR="00BE025A" w:rsidRPr="00AD4726" w:rsidRDefault="00BE025A" w:rsidP="00003E4D">
            <w:r w:rsidRPr="001374AE">
              <w:t>Second language acquisition theories</w:t>
            </w:r>
            <w:r>
              <w:t xml:space="preserve"> regarding writing</w:t>
            </w:r>
          </w:p>
          <w:p w14:paraId="733B1BFE" w14:textId="77777777" w:rsidR="00BE025A" w:rsidRDefault="00BE025A" w:rsidP="00003E4D"/>
        </w:tc>
        <w:sdt>
          <w:sdtPr>
            <w:id w:val="-1640259184"/>
            <w:placeholder>
              <w:docPart w:val="5F1911C099E94FB4A4310E3F037BCE80"/>
            </w:placeholder>
            <w:showingPlcHdr/>
          </w:sdtPr>
          <w:sdtEndPr/>
          <w:sdtContent>
            <w:tc>
              <w:tcPr>
                <w:tcW w:w="3117" w:type="dxa"/>
              </w:tcPr>
              <w:p w14:paraId="3DADC4A7" w14:textId="77777777" w:rsidR="00BE025A" w:rsidRDefault="00BE025A" w:rsidP="00003E4D">
                <w:r w:rsidRPr="004C4EA8">
                  <w:rPr>
                    <w:rStyle w:val="PlaceholderText"/>
                  </w:rPr>
                  <w:t>Click or tap here to enter text.</w:t>
                </w:r>
              </w:p>
            </w:tc>
          </w:sdtContent>
        </w:sdt>
        <w:sdt>
          <w:sdtPr>
            <w:id w:val="1634673883"/>
            <w:placeholder>
              <w:docPart w:val="B01D03FF411C47038ACA356DF3A294CA"/>
            </w:placeholder>
            <w:showingPlcHdr/>
          </w:sdtPr>
          <w:sdtEndPr/>
          <w:sdtContent>
            <w:tc>
              <w:tcPr>
                <w:tcW w:w="3117" w:type="dxa"/>
              </w:tcPr>
              <w:p w14:paraId="4E5E0B5D" w14:textId="77777777" w:rsidR="00BE025A" w:rsidRDefault="00BE025A" w:rsidP="00003E4D">
                <w:r w:rsidRPr="004C4EA8">
                  <w:rPr>
                    <w:rStyle w:val="PlaceholderText"/>
                  </w:rPr>
                  <w:t>Click or tap here to enter text.</w:t>
                </w:r>
              </w:p>
            </w:tc>
          </w:sdtContent>
        </w:sdt>
      </w:tr>
    </w:tbl>
    <w:p w14:paraId="0F8D4D71" w14:textId="77777777" w:rsidR="00BE025A" w:rsidRDefault="00BE025A" w:rsidP="00AD4726">
      <w:pPr>
        <w:spacing w:after="0" w:line="240" w:lineRule="auto"/>
        <w:rPr>
          <w:rFonts w:ascii="Times New Roman" w:eastAsia="Times New Roman" w:hAnsi="Times New Roman" w:cs="Times New Roman"/>
          <w:kern w:val="0"/>
          <w14:ligatures w14:val="none"/>
        </w:rPr>
      </w:pPr>
    </w:p>
    <w:p w14:paraId="0729F4F9" w14:textId="7116A14C" w:rsidR="00BE025A" w:rsidRPr="00CC2F54" w:rsidRDefault="00BE025A" w:rsidP="00BE025A">
      <w:pPr>
        <w:pStyle w:val="Heading3"/>
        <w:rPr>
          <w:b/>
          <w:bCs/>
          <w:color w:val="auto"/>
          <w:sz w:val="24"/>
          <w:szCs w:val="24"/>
        </w:rPr>
      </w:pPr>
      <w:r>
        <w:rPr>
          <w:b/>
          <w:bCs/>
          <w:color w:val="auto"/>
          <w:sz w:val="24"/>
          <w:szCs w:val="24"/>
        </w:rPr>
        <w:t>Presentational and Interpersonal Speaking</w:t>
      </w:r>
      <w:r w:rsidRPr="00CC2F54">
        <w:rPr>
          <w:b/>
          <w:bCs/>
          <w:color w:val="auto"/>
          <w:sz w:val="24"/>
          <w:szCs w:val="24"/>
        </w:rPr>
        <w:t>:</w:t>
      </w:r>
    </w:p>
    <w:tbl>
      <w:tblPr>
        <w:tblStyle w:val="TableGrid"/>
        <w:tblW w:w="0" w:type="auto"/>
        <w:tblLook w:val="04A0" w:firstRow="1" w:lastRow="0" w:firstColumn="1" w:lastColumn="0" w:noHBand="0" w:noVBand="1"/>
      </w:tblPr>
      <w:tblGrid>
        <w:gridCol w:w="3116"/>
        <w:gridCol w:w="3117"/>
        <w:gridCol w:w="3117"/>
      </w:tblGrid>
      <w:tr w:rsidR="00BE025A" w14:paraId="270B8251" w14:textId="77777777" w:rsidTr="00003E4D">
        <w:trPr>
          <w:tblHeader/>
        </w:trPr>
        <w:tc>
          <w:tcPr>
            <w:tcW w:w="3116" w:type="dxa"/>
            <w:shd w:val="clear" w:color="auto" w:fill="D9D9D9" w:themeFill="background1" w:themeFillShade="D9"/>
          </w:tcPr>
          <w:p w14:paraId="6FA7B591" w14:textId="77777777" w:rsidR="00BE025A" w:rsidRDefault="00BE025A" w:rsidP="00003E4D">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FED75F6" w14:textId="77777777" w:rsidR="00BE025A" w:rsidRDefault="00BE025A" w:rsidP="00003E4D">
            <w:r w:rsidRPr="00AD4726">
              <w:rPr>
                <w:b/>
                <w:bCs/>
              </w:rPr>
              <w:t>Course #/Title/Grade</w:t>
            </w:r>
          </w:p>
        </w:tc>
        <w:tc>
          <w:tcPr>
            <w:tcW w:w="3117" w:type="dxa"/>
            <w:shd w:val="clear" w:color="auto" w:fill="D9D9D9" w:themeFill="background1" w:themeFillShade="D9"/>
          </w:tcPr>
          <w:p w14:paraId="23D322A1" w14:textId="77777777" w:rsidR="00BE025A" w:rsidRPr="00AD4726" w:rsidRDefault="00BE025A" w:rsidP="00003E4D">
            <w:r w:rsidRPr="00AD4726">
              <w:rPr>
                <w:b/>
                <w:bCs/>
              </w:rPr>
              <w:t>Portfolio Artifact(s)</w:t>
            </w:r>
          </w:p>
          <w:p w14:paraId="75E4402B" w14:textId="77777777" w:rsidR="00BE025A" w:rsidRPr="00AD4726" w:rsidRDefault="00BE025A" w:rsidP="00003E4D">
            <w:r w:rsidRPr="00AD4726">
              <w:rPr>
                <w:b/>
                <w:bCs/>
              </w:rPr>
              <w:t>AND </w:t>
            </w:r>
          </w:p>
          <w:p w14:paraId="507EAEFA" w14:textId="77777777" w:rsidR="00BE025A" w:rsidRDefault="00BE025A" w:rsidP="00003E4D">
            <w:r w:rsidRPr="00AD4726">
              <w:rPr>
                <w:b/>
                <w:bCs/>
              </w:rPr>
              <w:t>Rationale</w:t>
            </w:r>
          </w:p>
        </w:tc>
      </w:tr>
      <w:tr w:rsidR="00BE025A" w14:paraId="70E4FCC7" w14:textId="77777777" w:rsidTr="00003E4D">
        <w:tc>
          <w:tcPr>
            <w:tcW w:w="3116" w:type="dxa"/>
          </w:tcPr>
          <w:p w14:paraId="7F931A90" w14:textId="12404636" w:rsidR="00BE025A" w:rsidRDefault="00BE025A" w:rsidP="00003E4D">
            <w:r w:rsidRPr="00D90C00">
              <w:t>Present oral and written information</w:t>
            </w:r>
          </w:p>
          <w:p w14:paraId="496F0EE8" w14:textId="77777777" w:rsidR="00BE025A" w:rsidRDefault="00BE025A" w:rsidP="00003E4D"/>
        </w:tc>
        <w:sdt>
          <w:sdtPr>
            <w:id w:val="1645080026"/>
            <w:placeholder>
              <w:docPart w:val="7529E17836F14409ACDAECD99868E068"/>
            </w:placeholder>
            <w:showingPlcHdr/>
          </w:sdtPr>
          <w:sdtEndPr/>
          <w:sdtContent>
            <w:tc>
              <w:tcPr>
                <w:tcW w:w="3117" w:type="dxa"/>
              </w:tcPr>
              <w:p w14:paraId="449BB937" w14:textId="77777777" w:rsidR="00BE025A" w:rsidRDefault="00BE025A" w:rsidP="00003E4D">
                <w:r w:rsidRPr="004C4EA8">
                  <w:rPr>
                    <w:rStyle w:val="PlaceholderText"/>
                  </w:rPr>
                  <w:t>Click or tap here to enter text.</w:t>
                </w:r>
              </w:p>
            </w:tc>
          </w:sdtContent>
        </w:sdt>
        <w:sdt>
          <w:sdtPr>
            <w:id w:val="865174450"/>
            <w:placeholder>
              <w:docPart w:val="9C0F3425E26C497691C3FFFBFF8AE8FC"/>
            </w:placeholder>
            <w:showingPlcHdr/>
          </w:sdtPr>
          <w:sdtEndPr/>
          <w:sdtContent>
            <w:tc>
              <w:tcPr>
                <w:tcW w:w="3117" w:type="dxa"/>
              </w:tcPr>
              <w:p w14:paraId="251D5224" w14:textId="77777777" w:rsidR="00BE025A" w:rsidRDefault="00BE025A" w:rsidP="00003E4D">
                <w:r w:rsidRPr="004C4EA8">
                  <w:rPr>
                    <w:rStyle w:val="PlaceholderText"/>
                  </w:rPr>
                  <w:t>Click or tap here to enter text.</w:t>
                </w:r>
              </w:p>
            </w:tc>
          </w:sdtContent>
        </w:sdt>
      </w:tr>
      <w:tr w:rsidR="00BE025A" w14:paraId="7DF573B7" w14:textId="77777777" w:rsidTr="00003E4D">
        <w:tc>
          <w:tcPr>
            <w:tcW w:w="3116" w:type="dxa"/>
          </w:tcPr>
          <w:p w14:paraId="1BC245FF" w14:textId="5C87DD16" w:rsidR="00BE025A" w:rsidRPr="00AD4726" w:rsidRDefault="00BE025A" w:rsidP="00003E4D">
            <w:r w:rsidRPr="00D90C00">
              <w:t>Speak in the interpersonal mode of communication (except classical languages such as Greek and Latin)</w:t>
            </w:r>
          </w:p>
          <w:p w14:paraId="07040A1A" w14:textId="77777777" w:rsidR="00BE025A" w:rsidRDefault="00BE025A" w:rsidP="00003E4D"/>
        </w:tc>
        <w:sdt>
          <w:sdtPr>
            <w:id w:val="-1851707563"/>
            <w:placeholder>
              <w:docPart w:val="460289BBD79848FD96719D4B4315DDC0"/>
            </w:placeholder>
            <w:showingPlcHdr/>
          </w:sdtPr>
          <w:sdtEndPr/>
          <w:sdtContent>
            <w:tc>
              <w:tcPr>
                <w:tcW w:w="3117" w:type="dxa"/>
              </w:tcPr>
              <w:p w14:paraId="41043F58" w14:textId="77777777" w:rsidR="00BE025A" w:rsidRDefault="00BE025A" w:rsidP="00003E4D">
                <w:r w:rsidRPr="004C4EA8">
                  <w:rPr>
                    <w:rStyle w:val="PlaceholderText"/>
                  </w:rPr>
                  <w:t>Click or tap here to enter text.</w:t>
                </w:r>
              </w:p>
            </w:tc>
          </w:sdtContent>
        </w:sdt>
        <w:sdt>
          <w:sdtPr>
            <w:id w:val="359319165"/>
            <w:placeholder>
              <w:docPart w:val="B0D50D9A6A344161A0098241AA151CE7"/>
            </w:placeholder>
            <w:showingPlcHdr/>
          </w:sdtPr>
          <w:sdtEndPr/>
          <w:sdtContent>
            <w:tc>
              <w:tcPr>
                <w:tcW w:w="3117" w:type="dxa"/>
              </w:tcPr>
              <w:p w14:paraId="5AFED9C6" w14:textId="77777777" w:rsidR="00BE025A" w:rsidRDefault="00BE025A" w:rsidP="00003E4D">
                <w:r w:rsidRPr="004C4EA8">
                  <w:rPr>
                    <w:rStyle w:val="PlaceholderText"/>
                  </w:rPr>
                  <w:t>Click or tap here to enter text.</w:t>
                </w:r>
              </w:p>
            </w:tc>
          </w:sdtContent>
        </w:sdt>
      </w:tr>
      <w:tr w:rsidR="00BE025A" w14:paraId="0F61016F" w14:textId="77777777" w:rsidTr="00003E4D">
        <w:tc>
          <w:tcPr>
            <w:tcW w:w="3116" w:type="dxa"/>
          </w:tcPr>
          <w:p w14:paraId="4C653E2C" w14:textId="765A0CFC" w:rsidR="00BE025A" w:rsidRPr="00AD4726" w:rsidRDefault="00BE025A" w:rsidP="00003E4D">
            <w:proofErr w:type="gramStart"/>
            <w:r w:rsidRPr="00D90C00">
              <w:t>Participate</w:t>
            </w:r>
            <w:proofErr w:type="gramEnd"/>
            <w:r w:rsidRPr="00D90C00">
              <w:t xml:space="preserve"> in informal and formal conversations</w:t>
            </w:r>
          </w:p>
          <w:p w14:paraId="630F0037" w14:textId="77777777" w:rsidR="00BE025A" w:rsidRPr="00AD4726" w:rsidRDefault="00BE025A" w:rsidP="00003E4D"/>
        </w:tc>
        <w:sdt>
          <w:sdtPr>
            <w:id w:val="91288269"/>
            <w:placeholder>
              <w:docPart w:val="236DC8B8D9B748E69BC80DB47E435140"/>
            </w:placeholder>
            <w:showingPlcHdr/>
          </w:sdtPr>
          <w:sdtEndPr/>
          <w:sdtContent>
            <w:tc>
              <w:tcPr>
                <w:tcW w:w="3117" w:type="dxa"/>
              </w:tcPr>
              <w:p w14:paraId="51881CD7" w14:textId="77777777" w:rsidR="00BE025A" w:rsidRDefault="00BE025A" w:rsidP="00003E4D">
                <w:r w:rsidRPr="004C4EA8">
                  <w:rPr>
                    <w:rStyle w:val="PlaceholderText"/>
                  </w:rPr>
                  <w:t>Click or tap here to enter text.</w:t>
                </w:r>
              </w:p>
            </w:tc>
          </w:sdtContent>
        </w:sdt>
        <w:sdt>
          <w:sdtPr>
            <w:id w:val="118504334"/>
            <w:placeholder>
              <w:docPart w:val="92FA4F2463374E62B297024A0EFD130C"/>
            </w:placeholder>
            <w:showingPlcHdr/>
          </w:sdtPr>
          <w:sdtEndPr/>
          <w:sdtContent>
            <w:tc>
              <w:tcPr>
                <w:tcW w:w="3117" w:type="dxa"/>
              </w:tcPr>
              <w:p w14:paraId="6DC73C4B" w14:textId="77777777" w:rsidR="00BE025A" w:rsidRDefault="00BE025A" w:rsidP="00003E4D">
                <w:r w:rsidRPr="004C4EA8">
                  <w:rPr>
                    <w:rStyle w:val="PlaceholderText"/>
                  </w:rPr>
                  <w:t>Click or tap here to enter text.</w:t>
                </w:r>
              </w:p>
            </w:tc>
          </w:sdtContent>
        </w:sdt>
      </w:tr>
      <w:tr w:rsidR="00BE025A" w14:paraId="398E317B" w14:textId="77777777" w:rsidTr="00003E4D">
        <w:tc>
          <w:tcPr>
            <w:tcW w:w="3116" w:type="dxa"/>
          </w:tcPr>
          <w:p w14:paraId="1780C04A" w14:textId="54114FCC" w:rsidR="00BE025A" w:rsidRDefault="00BE025A" w:rsidP="00003E4D">
            <w:r w:rsidRPr="001B454F">
              <w:t>Second language acquisition theories</w:t>
            </w:r>
            <w:r>
              <w:t xml:space="preserve"> regarding speaking</w:t>
            </w:r>
          </w:p>
          <w:p w14:paraId="415D9CDE" w14:textId="77777777" w:rsidR="00BE025A" w:rsidRPr="002876F4" w:rsidRDefault="00BE025A" w:rsidP="00003E4D"/>
        </w:tc>
        <w:sdt>
          <w:sdtPr>
            <w:id w:val="420619947"/>
            <w:placeholder>
              <w:docPart w:val="C801447C996A4D37B9EBE3A4D0A85F99"/>
            </w:placeholder>
            <w:showingPlcHdr/>
          </w:sdtPr>
          <w:sdtEndPr/>
          <w:sdtContent>
            <w:tc>
              <w:tcPr>
                <w:tcW w:w="3117" w:type="dxa"/>
              </w:tcPr>
              <w:p w14:paraId="3F57BD27" w14:textId="77777777" w:rsidR="00BE025A" w:rsidRDefault="00BE025A" w:rsidP="00003E4D">
                <w:r w:rsidRPr="004C4EA8">
                  <w:rPr>
                    <w:rStyle w:val="PlaceholderText"/>
                  </w:rPr>
                  <w:t>Click or tap here to enter text.</w:t>
                </w:r>
              </w:p>
            </w:tc>
          </w:sdtContent>
        </w:sdt>
        <w:sdt>
          <w:sdtPr>
            <w:id w:val="-979224600"/>
            <w:placeholder>
              <w:docPart w:val="A4D7B1449A5240699FA4C5D0CCC14DD1"/>
            </w:placeholder>
            <w:showingPlcHdr/>
          </w:sdtPr>
          <w:sdtEndPr/>
          <w:sdtContent>
            <w:tc>
              <w:tcPr>
                <w:tcW w:w="3117" w:type="dxa"/>
              </w:tcPr>
              <w:p w14:paraId="2400461B" w14:textId="77777777" w:rsidR="00BE025A" w:rsidRDefault="00BE025A" w:rsidP="00003E4D">
                <w:r w:rsidRPr="004C4EA8">
                  <w:rPr>
                    <w:rStyle w:val="PlaceholderText"/>
                  </w:rPr>
                  <w:t>Click or tap here to enter text.</w:t>
                </w:r>
              </w:p>
            </w:tc>
          </w:sdtContent>
        </w:sdt>
      </w:tr>
    </w:tbl>
    <w:p w14:paraId="5695DD63" w14:textId="77777777" w:rsidR="00BE025A" w:rsidRDefault="00BE025A" w:rsidP="00AD4726">
      <w:pPr>
        <w:spacing w:after="0" w:line="240" w:lineRule="auto"/>
        <w:rPr>
          <w:rFonts w:ascii="Times New Roman" w:eastAsia="Times New Roman" w:hAnsi="Times New Roman" w:cs="Times New Roman"/>
          <w:kern w:val="0"/>
          <w14:ligatures w14:val="none"/>
        </w:rPr>
      </w:pPr>
    </w:p>
    <w:p w14:paraId="02773104" w14:textId="77777777" w:rsidR="00C956B6" w:rsidRDefault="00C956B6" w:rsidP="00AD4726"/>
    <w:p w14:paraId="6A52C121" w14:textId="77777777" w:rsidR="0082171C" w:rsidRPr="00A845FC" w:rsidRDefault="0082171C" w:rsidP="0082171C">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3CDFA1E6" w14:textId="77777777" w:rsidR="0082171C" w:rsidRDefault="0082171C" w:rsidP="00AD4726"/>
    <w:sectPr w:rsidR="0082171C" w:rsidSect="00613287">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41818A" w14:textId="77777777" w:rsidR="001B154B" w:rsidRDefault="001B154B" w:rsidP="00247CB5">
      <w:pPr>
        <w:spacing w:after="0" w:line="240" w:lineRule="auto"/>
      </w:pPr>
      <w:r>
        <w:separator/>
      </w:r>
    </w:p>
  </w:endnote>
  <w:endnote w:type="continuationSeparator" w:id="0">
    <w:p w14:paraId="38BCB129" w14:textId="77777777" w:rsidR="001B154B" w:rsidRDefault="001B154B"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F59A59" w14:textId="77777777" w:rsidR="001B154B" w:rsidRDefault="001B154B" w:rsidP="00247CB5">
      <w:pPr>
        <w:spacing w:after="0" w:line="240" w:lineRule="auto"/>
      </w:pPr>
      <w:r>
        <w:separator/>
      </w:r>
    </w:p>
  </w:footnote>
  <w:footnote w:type="continuationSeparator" w:id="0">
    <w:p w14:paraId="1550856A" w14:textId="77777777" w:rsidR="001B154B" w:rsidRDefault="001B154B"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245565"/>
    <w:multiLevelType w:val="multilevel"/>
    <w:tmpl w:val="77D0C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4890B40"/>
    <w:multiLevelType w:val="multilevel"/>
    <w:tmpl w:val="B4385B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4"/>
  </w:num>
  <w:num w:numId="2" w16cid:durableId="1287931480">
    <w:abstractNumId w:val="23"/>
  </w:num>
  <w:num w:numId="3" w16cid:durableId="709914026">
    <w:abstractNumId w:val="28"/>
  </w:num>
  <w:num w:numId="4" w16cid:durableId="1934049431">
    <w:abstractNumId w:val="38"/>
  </w:num>
  <w:num w:numId="5" w16cid:durableId="1597401095">
    <w:abstractNumId w:val="7"/>
  </w:num>
  <w:num w:numId="6" w16cid:durableId="1972515934">
    <w:abstractNumId w:val="13"/>
  </w:num>
  <w:num w:numId="7" w16cid:durableId="1072657260">
    <w:abstractNumId w:val="22"/>
  </w:num>
  <w:num w:numId="8" w16cid:durableId="1300568501">
    <w:abstractNumId w:val="29"/>
  </w:num>
  <w:num w:numId="9" w16cid:durableId="287468638">
    <w:abstractNumId w:val="42"/>
  </w:num>
  <w:num w:numId="10" w16cid:durableId="1435515279">
    <w:abstractNumId w:val="16"/>
  </w:num>
  <w:num w:numId="11" w16cid:durableId="414671710">
    <w:abstractNumId w:val="37"/>
  </w:num>
  <w:num w:numId="12" w16cid:durableId="312950467">
    <w:abstractNumId w:val="27"/>
  </w:num>
  <w:num w:numId="13" w16cid:durableId="92433943">
    <w:abstractNumId w:val="44"/>
  </w:num>
  <w:num w:numId="14" w16cid:durableId="686951336">
    <w:abstractNumId w:val="14"/>
  </w:num>
  <w:num w:numId="15" w16cid:durableId="1958098054">
    <w:abstractNumId w:val="25"/>
  </w:num>
  <w:num w:numId="16" w16cid:durableId="1418794979">
    <w:abstractNumId w:val="12"/>
  </w:num>
  <w:num w:numId="17" w16cid:durableId="1693996720">
    <w:abstractNumId w:val="6"/>
  </w:num>
  <w:num w:numId="18" w16cid:durableId="184177575">
    <w:abstractNumId w:val="32"/>
  </w:num>
  <w:num w:numId="19" w16cid:durableId="1106923685">
    <w:abstractNumId w:val="46"/>
  </w:num>
  <w:num w:numId="20" w16cid:durableId="1052190357">
    <w:abstractNumId w:val="5"/>
  </w:num>
  <w:num w:numId="21" w16cid:durableId="310865930">
    <w:abstractNumId w:val="30"/>
  </w:num>
  <w:num w:numId="22" w16cid:durableId="1462184247">
    <w:abstractNumId w:val="26"/>
  </w:num>
  <w:num w:numId="23" w16cid:durableId="1615019806">
    <w:abstractNumId w:val="33"/>
  </w:num>
  <w:num w:numId="24" w16cid:durableId="587421105">
    <w:abstractNumId w:val="9"/>
  </w:num>
  <w:num w:numId="25" w16cid:durableId="546379856">
    <w:abstractNumId w:val="17"/>
  </w:num>
  <w:num w:numId="26" w16cid:durableId="154227323">
    <w:abstractNumId w:val="35"/>
  </w:num>
  <w:num w:numId="27" w16cid:durableId="761680375">
    <w:abstractNumId w:val="40"/>
  </w:num>
  <w:num w:numId="28" w16cid:durableId="1725061471">
    <w:abstractNumId w:val="15"/>
  </w:num>
  <w:num w:numId="29" w16cid:durableId="859003082">
    <w:abstractNumId w:val="24"/>
  </w:num>
  <w:num w:numId="30" w16cid:durableId="360740766">
    <w:abstractNumId w:val="41"/>
  </w:num>
  <w:num w:numId="31" w16cid:durableId="1336683912">
    <w:abstractNumId w:val="20"/>
  </w:num>
  <w:num w:numId="32" w16cid:durableId="756749512">
    <w:abstractNumId w:val="2"/>
  </w:num>
  <w:num w:numId="33" w16cid:durableId="606084597">
    <w:abstractNumId w:val="1"/>
  </w:num>
  <w:num w:numId="34" w16cid:durableId="1364595449">
    <w:abstractNumId w:val="39"/>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8"/>
  </w:num>
  <w:num w:numId="40" w16cid:durableId="585724008">
    <w:abstractNumId w:val="10"/>
  </w:num>
  <w:num w:numId="41" w16cid:durableId="262961182">
    <w:abstractNumId w:val="45"/>
  </w:num>
  <w:num w:numId="42" w16cid:durableId="953286815">
    <w:abstractNumId w:val="36"/>
  </w:num>
  <w:num w:numId="43" w16cid:durableId="1357778685">
    <w:abstractNumId w:val="31"/>
  </w:num>
  <w:num w:numId="44" w16cid:durableId="987130052">
    <w:abstractNumId w:val="43"/>
  </w:num>
  <w:num w:numId="45" w16cid:durableId="1884438667">
    <w:abstractNumId w:val="8"/>
  </w:num>
  <w:num w:numId="46" w16cid:durableId="674306142">
    <w:abstractNumId w:val="19"/>
  </w:num>
  <w:num w:numId="47" w16cid:durableId="777912584">
    <w:abstractNumId w:val="2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574E"/>
    <w:rsid w:val="000605DA"/>
    <w:rsid w:val="00073057"/>
    <w:rsid w:val="00073BF1"/>
    <w:rsid w:val="00076DE2"/>
    <w:rsid w:val="000934EA"/>
    <w:rsid w:val="000A3873"/>
    <w:rsid w:val="000C1B08"/>
    <w:rsid w:val="000E0699"/>
    <w:rsid w:val="000F575E"/>
    <w:rsid w:val="000F6549"/>
    <w:rsid w:val="001374AE"/>
    <w:rsid w:val="0014583E"/>
    <w:rsid w:val="001811F9"/>
    <w:rsid w:val="001A0F69"/>
    <w:rsid w:val="001B154B"/>
    <w:rsid w:val="001B2BD2"/>
    <w:rsid w:val="001B454F"/>
    <w:rsid w:val="001C2684"/>
    <w:rsid w:val="001C6ED4"/>
    <w:rsid w:val="001E39F3"/>
    <w:rsid w:val="001F0822"/>
    <w:rsid w:val="00204747"/>
    <w:rsid w:val="0023345E"/>
    <w:rsid w:val="00247CB5"/>
    <w:rsid w:val="00264168"/>
    <w:rsid w:val="002876F4"/>
    <w:rsid w:val="00291414"/>
    <w:rsid w:val="002D462D"/>
    <w:rsid w:val="002F012E"/>
    <w:rsid w:val="002F04F1"/>
    <w:rsid w:val="0030151B"/>
    <w:rsid w:val="0030729A"/>
    <w:rsid w:val="0031031C"/>
    <w:rsid w:val="00330B56"/>
    <w:rsid w:val="00332741"/>
    <w:rsid w:val="00353080"/>
    <w:rsid w:val="003540EB"/>
    <w:rsid w:val="003574C8"/>
    <w:rsid w:val="00370FFC"/>
    <w:rsid w:val="003913A8"/>
    <w:rsid w:val="003B2F47"/>
    <w:rsid w:val="003B712C"/>
    <w:rsid w:val="003C69BC"/>
    <w:rsid w:val="003E2287"/>
    <w:rsid w:val="003E6A2E"/>
    <w:rsid w:val="003F5787"/>
    <w:rsid w:val="003F6E42"/>
    <w:rsid w:val="0043360E"/>
    <w:rsid w:val="00443E68"/>
    <w:rsid w:val="00493C82"/>
    <w:rsid w:val="004B0D6A"/>
    <w:rsid w:val="004B3241"/>
    <w:rsid w:val="004B7A0B"/>
    <w:rsid w:val="00517F78"/>
    <w:rsid w:val="00533551"/>
    <w:rsid w:val="005615E3"/>
    <w:rsid w:val="005666FC"/>
    <w:rsid w:val="00591C65"/>
    <w:rsid w:val="00593ADB"/>
    <w:rsid w:val="00596E4F"/>
    <w:rsid w:val="005A7583"/>
    <w:rsid w:val="005C709F"/>
    <w:rsid w:val="005E67AE"/>
    <w:rsid w:val="00613287"/>
    <w:rsid w:val="0062061F"/>
    <w:rsid w:val="00696699"/>
    <w:rsid w:val="006D140A"/>
    <w:rsid w:val="006D4924"/>
    <w:rsid w:val="006F5948"/>
    <w:rsid w:val="00704A5D"/>
    <w:rsid w:val="00733BB9"/>
    <w:rsid w:val="00742738"/>
    <w:rsid w:val="00755B63"/>
    <w:rsid w:val="00770AA9"/>
    <w:rsid w:val="00775B23"/>
    <w:rsid w:val="007A550A"/>
    <w:rsid w:val="007D6329"/>
    <w:rsid w:val="007F0E4D"/>
    <w:rsid w:val="007F303E"/>
    <w:rsid w:val="007F79D7"/>
    <w:rsid w:val="008210A2"/>
    <w:rsid w:val="0082171C"/>
    <w:rsid w:val="008466DF"/>
    <w:rsid w:val="0085756F"/>
    <w:rsid w:val="00862436"/>
    <w:rsid w:val="00875D8F"/>
    <w:rsid w:val="008B3BD1"/>
    <w:rsid w:val="008E11CC"/>
    <w:rsid w:val="0090478D"/>
    <w:rsid w:val="0091570E"/>
    <w:rsid w:val="00944FCC"/>
    <w:rsid w:val="00947E00"/>
    <w:rsid w:val="00961B67"/>
    <w:rsid w:val="00973F1D"/>
    <w:rsid w:val="00975B63"/>
    <w:rsid w:val="00991047"/>
    <w:rsid w:val="009A772B"/>
    <w:rsid w:val="009C67F3"/>
    <w:rsid w:val="009D30BF"/>
    <w:rsid w:val="009E518D"/>
    <w:rsid w:val="009E5D2E"/>
    <w:rsid w:val="00A004A4"/>
    <w:rsid w:val="00A07400"/>
    <w:rsid w:val="00A115AE"/>
    <w:rsid w:val="00A16218"/>
    <w:rsid w:val="00A16A86"/>
    <w:rsid w:val="00A27614"/>
    <w:rsid w:val="00A50A79"/>
    <w:rsid w:val="00A55DE8"/>
    <w:rsid w:val="00A74F4A"/>
    <w:rsid w:val="00A77B94"/>
    <w:rsid w:val="00A841C2"/>
    <w:rsid w:val="00AD4726"/>
    <w:rsid w:val="00AF146B"/>
    <w:rsid w:val="00AF4C61"/>
    <w:rsid w:val="00B02704"/>
    <w:rsid w:val="00B02D7F"/>
    <w:rsid w:val="00B33583"/>
    <w:rsid w:val="00B40C13"/>
    <w:rsid w:val="00B55E61"/>
    <w:rsid w:val="00B63044"/>
    <w:rsid w:val="00B96421"/>
    <w:rsid w:val="00BA3C51"/>
    <w:rsid w:val="00BB65D1"/>
    <w:rsid w:val="00BD0802"/>
    <w:rsid w:val="00BE025A"/>
    <w:rsid w:val="00BF51CE"/>
    <w:rsid w:val="00C15FBE"/>
    <w:rsid w:val="00C24A1A"/>
    <w:rsid w:val="00C439EE"/>
    <w:rsid w:val="00C45D5C"/>
    <w:rsid w:val="00C62433"/>
    <w:rsid w:val="00C64739"/>
    <w:rsid w:val="00C93B5A"/>
    <w:rsid w:val="00C948E0"/>
    <w:rsid w:val="00C956B6"/>
    <w:rsid w:val="00C97311"/>
    <w:rsid w:val="00CC2F54"/>
    <w:rsid w:val="00D1700B"/>
    <w:rsid w:val="00D17F99"/>
    <w:rsid w:val="00D443F6"/>
    <w:rsid w:val="00D4539A"/>
    <w:rsid w:val="00D504B9"/>
    <w:rsid w:val="00D57BEE"/>
    <w:rsid w:val="00D7410A"/>
    <w:rsid w:val="00D84D83"/>
    <w:rsid w:val="00D90C00"/>
    <w:rsid w:val="00D9552D"/>
    <w:rsid w:val="00DA5561"/>
    <w:rsid w:val="00DB71C4"/>
    <w:rsid w:val="00DD0FD8"/>
    <w:rsid w:val="00DD2B52"/>
    <w:rsid w:val="00DF0E01"/>
    <w:rsid w:val="00DF0EFC"/>
    <w:rsid w:val="00DF496F"/>
    <w:rsid w:val="00DF5A01"/>
    <w:rsid w:val="00E0177B"/>
    <w:rsid w:val="00E206FC"/>
    <w:rsid w:val="00E32AAE"/>
    <w:rsid w:val="00E3475B"/>
    <w:rsid w:val="00E42076"/>
    <w:rsid w:val="00E4490F"/>
    <w:rsid w:val="00E5003B"/>
    <w:rsid w:val="00E6002C"/>
    <w:rsid w:val="00E64F02"/>
    <w:rsid w:val="00E82837"/>
    <w:rsid w:val="00E832A1"/>
    <w:rsid w:val="00EA4A75"/>
    <w:rsid w:val="00EB7849"/>
    <w:rsid w:val="00EC3EE6"/>
    <w:rsid w:val="00ED229B"/>
    <w:rsid w:val="00ED4238"/>
    <w:rsid w:val="00EF3FFA"/>
    <w:rsid w:val="00EF42C7"/>
    <w:rsid w:val="00EF4A1C"/>
    <w:rsid w:val="00F36C75"/>
    <w:rsid w:val="00F41B4E"/>
    <w:rsid w:val="00F5536B"/>
    <w:rsid w:val="00F715BA"/>
    <w:rsid w:val="00F77990"/>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06583620">
      <w:bodyDiv w:val="1"/>
      <w:marLeft w:val="0"/>
      <w:marRight w:val="0"/>
      <w:marTop w:val="0"/>
      <w:marBottom w:val="0"/>
      <w:divBdr>
        <w:top w:val="none" w:sz="0" w:space="0" w:color="auto"/>
        <w:left w:val="none" w:sz="0" w:space="0" w:color="auto"/>
        <w:bottom w:val="none" w:sz="0" w:space="0" w:color="auto"/>
        <w:right w:val="none" w:sz="0" w:space="0" w:color="auto"/>
      </w:divBdr>
    </w:div>
    <w:div w:id="135805027">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43730840">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27547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97290141">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10150973">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771198805">
      <w:bodyDiv w:val="1"/>
      <w:marLeft w:val="0"/>
      <w:marRight w:val="0"/>
      <w:marTop w:val="0"/>
      <w:marBottom w:val="0"/>
      <w:divBdr>
        <w:top w:val="none" w:sz="0" w:space="0" w:color="auto"/>
        <w:left w:val="none" w:sz="0" w:space="0" w:color="auto"/>
        <w:bottom w:val="none" w:sz="0" w:space="0" w:color="auto"/>
        <w:right w:val="none" w:sz="0" w:space="0" w:color="auto"/>
      </w:divBdr>
    </w:div>
    <w:div w:id="1801419896">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97537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94692497">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de.state.co.us/cdeprof/endorsementrequirement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C05AC2081E7491FB922AC92FA8A47AE"/>
        <w:category>
          <w:name w:val="General"/>
          <w:gallery w:val="placeholder"/>
        </w:category>
        <w:types>
          <w:type w:val="bbPlcHdr"/>
        </w:types>
        <w:behaviors>
          <w:behavior w:val="content"/>
        </w:behaviors>
        <w:guid w:val="{6D74412D-C1DF-4149-B0F0-2534C7FAB6B1}"/>
      </w:docPartPr>
      <w:docPartBody>
        <w:p w:rsidR="002A249B" w:rsidRDefault="002A249B" w:rsidP="002A249B">
          <w:pPr>
            <w:pStyle w:val="DC05AC2081E7491FB922AC92FA8A47AE"/>
          </w:pPr>
          <w:r w:rsidRPr="00C6081B">
            <w:rPr>
              <w:rStyle w:val="PlaceholderText"/>
            </w:rPr>
            <w:t>Click or tap here to enter text.</w:t>
          </w:r>
        </w:p>
      </w:docPartBody>
    </w:docPart>
    <w:docPart>
      <w:docPartPr>
        <w:name w:val="49DE863C8D0349E2A231BA41A1BABA4D"/>
        <w:category>
          <w:name w:val="General"/>
          <w:gallery w:val="placeholder"/>
        </w:category>
        <w:types>
          <w:type w:val="bbPlcHdr"/>
        </w:types>
        <w:behaviors>
          <w:behavior w:val="content"/>
        </w:behaviors>
        <w:guid w:val="{BA625898-294D-4514-A520-4C3CAECD1A66}"/>
      </w:docPartPr>
      <w:docPartBody>
        <w:p w:rsidR="002A249B" w:rsidRDefault="002A249B" w:rsidP="002A249B">
          <w:pPr>
            <w:pStyle w:val="49DE863C8D0349E2A231BA41A1BABA4D"/>
          </w:pPr>
          <w:r w:rsidRPr="00C6081B">
            <w:rPr>
              <w:rStyle w:val="PlaceholderText"/>
            </w:rPr>
            <w:t>Click or tap here to enter text.</w:t>
          </w:r>
        </w:p>
      </w:docPartBody>
    </w:docPart>
    <w:docPart>
      <w:docPartPr>
        <w:name w:val="FC9A239EF5AB424C9D549A60CE8270F3"/>
        <w:category>
          <w:name w:val="General"/>
          <w:gallery w:val="placeholder"/>
        </w:category>
        <w:types>
          <w:type w:val="bbPlcHdr"/>
        </w:types>
        <w:behaviors>
          <w:behavior w:val="content"/>
        </w:behaviors>
        <w:guid w:val="{38A11264-4D8C-4484-961E-4F8D33C54C26}"/>
      </w:docPartPr>
      <w:docPartBody>
        <w:p w:rsidR="002A249B" w:rsidRDefault="002A249B" w:rsidP="002A249B">
          <w:pPr>
            <w:pStyle w:val="FC9A239EF5AB424C9D549A60CE8270F3"/>
          </w:pPr>
          <w:r w:rsidRPr="004C4EA8">
            <w:rPr>
              <w:rStyle w:val="PlaceholderText"/>
            </w:rPr>
            <w:t>Click or tap here to enter text.</w:t>
          </w:r>
        </w:p>
      </w:docPartBody>
    </w:docPart>
    <w:docPart>
      <w:docPartPr>
        <w:name w:val="6713FA29EDC74290B9B87A815F8E2FA7"/>
        <w:category>
          <w:name w:val="General"/>
          <w:gallery w:val="placeholder"/>
        </w:category>
        <w:types>
          <w:type w:val="bbPlcHdr"/>
        </w:types>
        <w:behaviors>
          <w:behavior w:val="content"/>
        </w:behaviors>
        <w:guid w:val="{00AC8EEA-615D-40AC-B0F0-9F6DE3DF3279}"/>
      </w:docPartPr>
      <w:docPartBody>
        <w:p w:rsidR="002A249B" w:rsidRDefault="002A249B" w:rsidP="002A249B">
          <w:pPr>
            <w:pStyle w:val="6713FA29EDC74290B9B87A815F8E2FA7"/>
          </w:pPr>
          <w:r w:rsidRPr="004C4EA8">
            <w:rPr>
              <w:rStyle w:val="PlaceholderText"/>
            </w:rPr>
            <w:t>Click or tap here to enter text.</w:t>
          </w:r>
        </w:p>
      </w:docPartBody>
    </w:docPart>
    <w:docPart>
      <w:docPartPr>
        <w:name w:val="175D46D4FBD94A2883FDBDE272B74ECD"/>
        <w:category>
          <w:name w:val="General"/>
          <w:gallery w:val="placeholder"/>
        </w:category>
        <w:types>
          <w:type w:val="bbPlcHdr"/>
        </w:types>
        <w:behaviors>
          <w:behavior w:val="content"/>
        </w:behaviors>
        <w:guid w:val="{9898B0B4-2A10-414F-AA90-296E27393F5A}"/>
      </w:docPartPr>
      <w:docPartBody>
        <w:p w:rsidR="002A249B" w:rsidRDefault="002A249B" w:rsidP="002A249B">
          <w:pPr>
            <w:pStyle w:val="175D46D4FBD94A2883FDBDE272B74ECD"/>
          </w:pPr>
          <w:r w:rsidRPr="004C4EA8">
            <w:rPr>
              <w:rStyle w:val="PlaceholderText"/>
            </w:rPr>
            <w:t>Click or tap here to enter text.</w:t>
          </w:r>
        </w:p>
      </w:docPartBody>
    </w:docPart>
    <w:docPart>
      <w:docPartPr>
        <w:name w:val="7678EFB885504021A77E540ECAE74096"/>
        <w:category>
          <w:name w:val="General"/>
          <w:gallery w:val="placeholder"/>
        </w:category>
        <w:types>
          <w:type w:val="bbPlcHdr"/>
        </w:types>
        <w:behaviors>
          <w:behavior w:val="content"/>
        </w:behaviors>
        <w:guid w:val="{2F148882-E501-48B5-B17B-80CA2D04688B}"/>
      </w:docPartPr>
      <w:docPartBody>
        <w:p w:rsidR="002A249B" w:rsidRDefault="002A249B" w:rsidP="002A249B">
          <w:pPr>
            <w:pStyle w:val="7678EFB885504021A77E540ECAE74096"/>
          </w:pPr>
          <w:r w:rsidRPr="004C4EA8">
            <w:rPr>
              <w:rStyle w:val="PlaceholderText"/>
            </w:rPr>
            <w:t>Click or tap here to enter text.</w:t>
          </w:r>
        </w:p>
      </w:docPartBody>
    </w:docPart>
    <w:docPart>
      <w:docPartPr>
        <w:name w:val="2E9C0415496C4CB699C782AA072744D9"/>
        <w:category>
          <w:name w:val="General"/>
          <w:gallery w:val="placeholder"/>
        </w:category>
        <w:types>
          <w:type w:val="bbPlcHdr"/>
        </w:types>
        <w:behaviors>
          <w:behavior w:val="content"/>
        </w:behaviors>
        <w:guid w:val="{CE60BA32-3673-4A89-BA2E-4646D2B34611}"/>
      </w:docPartPr>
      <w:docPartBody>
        <w:p w:rsidR="002A249B" w:rsidRDefault="002A249B" w:rsidP="002A249B">
          <w:pPr>
            <w:pStyle w:val="2E9C0415496C4CB699C782AA072744D9"/>
          </w:pPr>
          <w:r w:rsidRPr="004C4EA8">
            <w:rPr>
              <w:rStyle w:val="PlaceholderText"/>
            </w:rPr>
            <w:t>Click or tap here to enter text.</w:t>
          </w:r>
        </w:p>
      </w:docPartBody>
    </w:docPart>
    <w:docPart>
      <w:docPartPr>
        <w:name w:val="DF28625C68414A6982FEC98BA4EA863E"/>
        <w:category>
          <w:name w:val="General"/>
          <w:gallery w:val="placeholder"/>
        </w:category>
        <w:types>
          <w:type w:val="bbPlcHdr"/>
        </w:types>
        <w:behaviors>
          <w:behavior w:val="content"/>
        </w:behaviors>
        <w:guid w:val="{AF0491E3-7F25-4B85-99AD-F8E88168AD02}"/>
      </w:docPartPr>
      <w:docPartBody>
        <w:p w:rsidR="002A249B" w:rsidRDefault="002A249B" w:rsidP="002A249B">
          <w:pPr>
            <w:pStyle w:val="DF28625C68414A6982FEC98BA4EA863E"/>
          </w:pPr>
          <w:r w:rsidRPr="004C4EA8">
            <w:rPr>
              <w:rStyle w:val="PlaceholderText"/>
            </w:rPr>
            <w:t>Click or tap here to enter text.</w:t>
          </w:r>
        </w:p>
      </w:docPartBody>
    </w:docPart>
    <w:docPart>
      <w:docPartPr>
        <w:name w:val="646B949ABF424A00A5BFA651D14FE3CA"/>
        <w:category>
          <w:name w:val="General"/>
          <w:gallery w:val="placeholder"/>
        </w:category>
        <w:types>
          <w:type w:val="bbPlcHdr"/>
        </w:types>
        <w:behaviors>
          <w:behavior w:val="content"/>
        </w:behaviors>
        <w:guid w:val="{6C0B7124-20F2-411B-9B89-D41F70C663EC}"/>
      </w:docPartPr>
      <w:docPartBody>
        <w:p w:rsidR="002A249B" w:rsidRDefault="002A249B" w:rsidP="002A249B">
          <w:pPr>
            <w:pStyle w:val="646B949ABF424A00A5BFA651D14FE3CA"/>
          </w:pPr>
          <w:r w:rsidRPr="004C4EA8">
            <w:rPr>
              <w:rStyle w:val="PlaceholderText"/>
            </w:rPr>
            <w:t>Click or tap here to enter text.</w:t>
          </w:r>
        </w:p>
      </w:docPartBody>
    </w:docPart>
    <w:docPart>
      <w:docPartPr>
        <w:name w:val="68B59C0CE3164B439B55AAD67720CDDC"/>
        <w:category>
          <w:name w:val="General"/>
          <w:gallery w:val="placeholder"/>
        </w:category>
        <w:types>
          <w:type w:val="bbPlcHdr"/>
        </w:types>
        <w:behaviors>
          <w:behavior w:val="content"/>
        </w:behaviors>
        <w:guid w:val="{214D7A1B-7310-4AFC-8275-C950EE57A93F}"/>
      </w:docPartPr>
      <w:docPartBody>
        <w:p w:rsidR="002A249B" w:rsidRDefault="002A249B" w:rsidP="002A249B">
          <w:pPr>
            <w:pStyle w:val="68B59C0CE3164B439B55AAD67720CDDC"/>
          </w:pPr>
          <w:r w:rsidRPr="004C4EA8">
            <w:rPr>
              <w:rStyle w:val="PlaceholderText"/>
            </w:rPr>
            <w:t>Click or tap here to enter text.</w:t>
          </w:r>
        </w:p>
      </w:docPartBody>
    </w:docPart>
    <w:docPart>
      <w:docPartPr>
        <w:name w:val="00515789980C434B91BBC0AE1341F7BF"/>
        <w:category>
          <w:name w:val="General"/>
          <w:gallery w:val="placeholder"/>
        </w:category>
        <w:types>
          <w:type w:val="bbPlcHdr"/>
        </w:types>
        <w:behaviors>
          <w:behavior w:val="content"/>
        </w:behaviors>
        <w:guid w:val="{5D2B1ABE-0092-4DD4-A72E-DBA33B041290}"/>
      </w:docPartPr>
      <w:docPartBody>
        <w:p w:rsidR="002A249B" w:rsidRDefault="002A249B" w:rsidP="002A249B">
          <w:pPr>
            <w:pStyle w:val="00515789980C434B91BBC0AE1341F7BF"/>
          </w:pPr>
          <w:r w:rsidRPr="004C4EA8">
            <w:rPr>
              <w:rStyle w:val="PlaceholderText"/>
            </w:rPr>
            <w:t>Click or tap here to enter text.</w:t>
          </w:r>
        </w:p>
      </w:docPartBody>
    </w:docPart>
    <w:docPart>
      <w:docPartPr>
        <w:name w:val="171A081A6A494BDC8AFB57BF1921795C"/>
        <w:category>
          <w:name w:val="General"/>
          <w:gallery w:val="placeholder"/>
        </w:category>
        <w:types>
          <w:type w:val="bbPlcHdr"/>
        </w:types>
        <w:behaviors>
          <w:behavior w:val="content"/>
        </w:behaviors>
        <w:guid w:val="{D6530768-B6A6-4164-8AC7-606F54ECB6BB}"/>
      </w:docPartPr>
      <w:docPartBody>
        <w:p w:rsidR="002A249B" w:rsidRDefault="002A249B" w:rsidP="002A249B">
          <w:pPr>
            <w:pStyle w:val="171A081A6A494BDC8AFB57BF1921795C"/>
          </w:pPr>
          <w:r w:rsidRPr="004C4EA8">
            <w:rPr>
              <w:rStyle w:val="PlaceholderText"/>
            </w:rPr>
            <w:t>Click or tap here to enter text.</w:t>
          </w:r>
        </w:p>
      </w:docPartBody>
    </w:docPart>
    <w:docPart>
      <w:docPartPr>
        <w:name w:val="472788351BB94050B8A3EBEE38593CC4"/>
        <w:category>
          <w:name w:val="General"/>
          <w:gallery w:val="placeholder"/>
        </w:category>
        <w:types>
          <w:type w:val="bbPlcHdr"/>
        </w:types>
        <w:behaviors>
          <w:behavior w:val="content"/>
        </w:behaviors>
        <w:guid w:val="{6B339FF3-BBAE-433A-972F-B32A7EDD3C4C}"/>
      </w:docPartPr>
      <w:docPartBody>
        <w:p w:rsidR="002A249B" w:rsidRDefault="002A249B" w:rsidP="002A249B">
          <w:pPr>
            <w:pStyle w:val="472788351BB94050B8A3EBEE38593CC4"/>
          </w:pPr>
          <w:r w:rsidRPr="004C4EA8">
            <w:rPr>
              <w:rStyle w:val="PlaceholderText"/>
            </w:rPr>
            <w:t>Click or tap here to enter text.</w:t>
          </w:r>
        </w:p>
      </w:docPartBody>
    </w:docPart>
    <w:docPart>
      <w:docPartPr>
        <w:name w:val="B5BD1901C25340528022688F05942A84"/>
        <w:category>
          <w:name w:val="General"/>
          <w:gallery w:val="placeholder"/>
        </w:category>
        <w:types>
          <w:type w:val="bbPlcHdr"/>
        </w:types>
        <w:behaviors>
          <w:behavior w:val="content"/>
        </w:behaviors>
        <w:guid w:val="{868FBEA7-A45C-44D0-AEEF-3DEE92861408}"/>
      </w:docPartPr>
      <w:docPartBody>
        <w:p w:rsidR="002A249B" w:rsidRDefault="002A249B" w:rsidP="002A249B">
          <w:pPr>
            <w:pStyle w:val="B5BD1901C25340528022688F05942A84"/>
          </w:pPr>
          <w:r w:rsidRPr="004C4EA8">
            <w:rPr>
              <w:rStyle w:val="PlaceholderText"/>
            </w:rPr>
            <w:t>Click or tap here to enter text.</w:t>
          </w:r>
        </w:p>
      </w:docPartBody>
    </w:docPart>
    <w:docPart>
      <w:docPartPr>
        <w:name w:val="47B9C846D892407AA8D06F7083D54613"/>
        <w:category>
          <w:name w:val="General"/>
          <w:gallery w:val="placeholder"/>
        </w:category>
        <w:types>
          <w:type w:val="bbPlcHdr"/>
        </w:types>
        <w:behaviors>
          <w:behavior w:val="content"/>
        </w:behaviors>
        <w:guid w:val="{9E5EAF18-7ABB-41D5-8DE9-0A878BFF9E57}"/>
      </w:docPartPr>
      <w:docPartBody>
        <w:p w:rsidR="002A249B" w:rsidRDefault="002A249B" w:rsidP="002A249B">
          <w:pPr>
            <w:pStyle w:val="47B9C846D892407AA8D06F7083D54613"/>
          </w:pPr>
          <w:r w:rsidRPr="004C4EA8">
            <w:rPr>
              <w:rStyle w:val="PlaceholderText"/>
            </w:rPr>
            <w:t>Click or tap here to enter text.</w:t>
          </w:r>
        </w:p>
      </w:docPartBody>
    </w:docPart>
    <w:docPart>
      <w:docPartPr>
        <w:name w:val="D048DAA7879D430590C94C3DDABD0438"/>
        <w:category>
          <w:name w:val="General"/>
          <w:gallery w:val="placeholder"/>
        </w:category>
        <w:types>
          <w:type w:val="bbPlcHdr"/>
        </w:types>
        <w:behaviors>
          <w:behavior w:val="content"/>
        </w:behaviors>
        <w:guid w:val="{63F5F313-B0AD-472E-AC30-D82B0E1967EF}"/>
      </w:docPartPr>
      <w:docPartBody>
        <w:p w:rsidR="002A249B" w:rsidRDefault="002A249B" w:rsidP="002A249B">
          <w:pPr>
            <w:pStyle w:val="D048DAA7879D430590C94C3DDABD0438"/>
          </w:pPr>
          <w:r w:rsidRPr="004C4EA8">
            <w:rPr>
              <w:rStyle w:val="PlaceholderText"/>
            </w:rPr>
            <w:t>Click or tap here to enter text.</w:t>
          </w:r>
        </w:p>
      </w:docPartBody>
    </w:docPart>
    <w:docPart>
      <w:docPartPr>
        <w:name w:val="AC1B667252124D0AA43802B99E9A0406"/>
        <w:category>
          <w:name w:val="General"/>
          <w:gallery w:val="placeholder"/>
        </w:category>
        <w:types>
          <w:type w:val="bbPlcHdr"/>
        </w:types>
        <w:behaviors>
          <w:behavior w:val="content"/>
        </w:behaviors>
        <w:guid w:val="{74CB414B-7395-42F4-9ADA-8B81A83A064C}"/>
      </w:docPartPr>
      <w:docPartBody>
        <w:p w:rsidR="002A249B" w:rsidRDefault="002A249B" w:rsidP="002A249B">
          <w:pPr>
            <w:pStyle w:val="AC1B667252124D0AA43802B99E9A0406"/>
          </w:pPr>
          <w:r w:rsidRPr="004C4EA8">
            <w:rPr>
              <w:rStyle w:val="PlaceholderText"/>
            </w:rPr>
            <w:t>Click or tap here to enter text.</w:t>
          </w:r>
        </w:p>
      </w:docPartBody>
    </w:docPart>
    <w:docPart>
      <w:docPartPr>
        <w:name w:val="BE0F4391248C45D59B0703B45E6BD5DC"/>
        <w:category>
          <w:name w:val="General"/>
          <w:gallery w:val="placeholder"/>
        </w:category>
        <w:types>
          <w:type w:val="bbPlcHdr"/>
        </w:types>
        <w:behaviors>
          <w:behavior w:val="content"/>
        </w:behaviors>
        <w:guid w:val="{DB5CFE09-37B2-4252-B6E5-3F522A0AB98D}"/>
      </w:docPartPr>
      <w:docPartBody>
        <w:p w:rsidR="002A249B" w:rsidRDefault="002A249B" w:rsidP="002A249B">
          <w:pPr>
            <w:pStyle w:val="BE0F4391248C45D59B0703B45E6BD5DC"/>
          </w:pPr>
          <w:r w:rsidRPr="004C4EA8">
            <w:rPr>
              <w:rStyle w:val="PlaceholderText"/>
            </w:rPr>
            <w:t>Click or tap here to enter text.</w:t>
          </w:r>
        </w:p>
      </w:docPartBody>
    </w:docPart>
    <w:docPart>
      <w:docPartPr>
        <w:name w:val="959A6D7A845D49AB8A192D071E1163D9"/>
        <w:category>
          <w:name w:val="General"/>
          <w:gallery w:val="placeholder"/>
        </w:category>
        <w:types>
          <w:type w:val="bbPlcHdr"/>
        </w:types>
        <w:behaviors>
          <w:behavior w:val="content"/>
        </w:behaviors>
        <w:guid w:val="{D038A408-39CB-403B-AA74-8091A220C19E}"/>
      </w:docPartPr>
      <w:docPartBody>
        <w:p w:rsidR="002A249B" w:rsidRDefault="002A249B" w:rsidP="002A249B">
          <w:pPr>
            <w:pStyle w:val="959A6D7A845D49AB8A192D071E1163D9"/>
          </w:pPr>
          <w:r w:rsidRPr="004C4EA8">
            <w:rPr>
              <w:rStyle w:val="PlaceholderText"/>
            </w:rPr>
            <w:t>Click or tap here to enter text.</w:t>
          </w:r>
        </w:p>
      </w:docPartBody>
    </w:docPart>
    <w:docPart>
      <w:docPartPr>
        <w:name w:val="19DE1016C24D448DBFBAC43FF1B04C1B"/>
        <w:category>
          <w:name w:val="General"/>
          <w:gallery w:val="placeholder"/>
        </w:category>
        <w:types>
          <w:type w:val="bbPlcHdr"/>
        </w:types>
        <w:behaviors>
          <w:behavior w:val="content"/>
        </w:behaviors>
        <w:guid w:val="{362AD34D-8D46-4386-BA69-64574D1912FE}"/>
      </w:docPartPr>
      <w:docPartBody>
        <w:p w:rsidR="002A249B" w:rsidRDefault="002A249B" w:rsidP="002A249B">
          <w:pPr>
            <w:pStyle w:val="19DE1016C24D448DBFBAC43FF1B04C1B"/>
          </w:pPr>
          <w:r w:rsidRPr="004C4EA8">
            <w:rPr>
              <w:rStyle w:val="PlaceholderText"/>
            </w:rPr>
            <w:t>Click or tap here to enter text.</w:t>
          </w:r>
        </w:p>
      </w:docPartBody>
    </w:docPart>
    <w:docPart>
      <w:docPartPr>
        <w:name w:val="C60F8857BB7142479B3365C269EE520D"/>
        <w:category>
          <w:name w:val="General"/>
          <w:gallery w:val="placeholder"/>
        </w:category>
        <w:types>
          <w:type w:val="bbPlcHdr"/>
        </w:types>
        <w:behaviors>
          <w:behavior w:val="content"/>
        </w:behaviors>
        <w:guid w:val="{9065D385-B88D-4A94-9BD6-C9A127C8F5FF}"/>
      </w:docPartPr>
      <w:docPartBody>
        <w:p w:rsidR="002A249B" w:rsidRDefault="002A249B" w:rsidP="002A249B">
          <w:pPr>
            <w:pStyle w:val="C60F8857BB7142479B3365C269EE520D"/>
          </w:pPr>
          <w:r w:rsidRPr="004C4EA8">
            <w:rPr>
              <w:rStyle w:val="PlaceholderText"/>
            </w:rPr>
            <w:t>Click or tap here to enter text.</w:t>
          </w:r>
        </w:p>
      </w:docPartBody>
    </w:docPart>
    <w:docPart>
      <w:docPartPr>
        <w:name w:val="C3FEE6EFFD12477891B8AE9D3C4CC6B0"/>
        <w:category>
          <w:name w:val="General"/>
          <w:gallery w:val="placeholder"/>
        </w:category>
        <w:types>
          <w:type w:val="bbPlcHdr"/>
        </w:types>
        <w:behaviors>
          <w:behavior w:val="content"/>
        </w:behaviors>
        <w:guid w:val="{1938E3C8-32B3-463C-BBA3-D3FA148095A9}"/>
      </w:docPartPr>
      <w:docPartBody>
        <w:p w:rsidR="002A249B" w:rsidRDefault="002A249B" w:rsidP="002A249B">
          <w:pPr>
            <w:pStyle w:val="C3FEE6EFFD12477891B8AE9D3C4CC6B0"/>
          </w:pPr>
          <w:r w:rsidRPr="004C4EA8">
            <w:rPr>
              <w:rStyle w:val="PlaceholderText"/>
            </w:rPr>
            <w:t>Click or tap here to enter text.</w:t>
          </w:r>
        </w:p>
      </w:docPartBody>
    </w:docPart>
    <w:docPart>
      <w:docPartPr>
        <w:name w:val="AC931466453D4695B74BC1A1B4C2665C"/>
        <w:category>
          <w:name w:val="General"/>
          <w:gallery w:val="placeholder"/>
        </w:category>
        <w:types>
          <w:type w:val="bbPlcHdr"/>
        </w:types>
        <w:behaviors>
          <w:behavior w:val="content"/>
        </w:behaviors>
        <w:guid w:val="{DA579641-6B94-4BE4-A408-B2AFE5B70626}"/>
      </w:docPartPr>
      <w:docPartBody>
        <w:p w:rsidR="002A249B" w:rsidRDefault="002A249B" w:rsidP="002A249B">
          <w:pPr>
            <w:pStyle w:val="AC931466453D4695B74BC1A1B4C2665C"/>
          </w:pPr>
          <w:r w:rsidRPr="004C4EA8">
            <w:rPr>
              <w:rStyle w:val="PlaceholderText"/>
            </w:rPr>
            <w:t>Click or tap here to enter text.</w:t>
          </w:r>
        </w:p>
      </w:docPartBody>
    </w:docPart>
    <w:docPart>
      <w:docPartPr>
        <w:name w:val="265377006851468C8B8B24D46DFD3700"/>
        <w:category>
          <w:name w:val="General"/>
          <w:gallery w:val="placeholder"/>
        </w:category>
        <w:types>
          <w:type w:val="bbPlcHdr"/>
        </w:types>
        <w:behaviors>
          <w:behavior w:val="content"/>
        </w:behaviors>
        <w:guid w:val="{F5100785-4438-4B9E-94EA-F26755E362F3}"/>
      </w:docPartPr>
      <w:docPartBody>
        <w:p w:rsidR="002A249B" w:rsidRDefault="002A249B" w:rsidP="002A249B">
          <w:pPr>
            <w:pStyle w:val="265377006851468C8B8B24D46DFD3700"/>
          </w:pPr>
          <w:r w:rsidRPr="004C4EA8">
            <w:rPr>
              <w:rStyle w:val="PlaceholderText"/>
            </w:rPr>
            <w:t>Click or tap here to enter text.</w:t>
          </w:r>
        </w:p>
      </w:docPartBody>
    </w:docPart>
    <w:docPart>
      <w:docPartPr>
        <w:name w:val="346D4F015E3C47D3A04F264818B0102D"/>
        <w:category>
          <w:name w:val="General"/>
          <w:gallery w:val="placeholder"/>
        </w:category>
        <w:types>
          <w:type w:val="bbPlcHdr"/>
        </w:types>
        <w:behaviors>
          <w:behavior w:val="content"/>
        </w:behaviors>
        <w:guid w:val="{31270BF6-96BE-45C1-8DFF-BD38E485B578}"/>
      </w:docPartPr>
      <w:docPartBody>
        <w:p w:rsidR="002A249B" w:rsidRDefault="002A249B" w:rsidP="002A249B">
          <w:pPr>
            <w:pStyle w:val="346D4F015E3C47D3A04F264818B0102D"/>
          </w:pPr>
          <w:r w:rsidRPr="004C4EA8">
            <w:rPr>
              <w:rStyle w:val="PlaceholderText"/>
            </w:rPr>
            <w:t>Click or tap here to enter text.</w:t>
          </w:r>
        </w:p>
      </w:docPartBody>
    </w:docPart>
    <w:docPart>
      <w:docPartPr>
        <w:name w:val="8B8FD1280AC748A6937236C4827950F9"/>
        <w:category>
          <w:name w:val="General"/>
          <w:gallery w:val="placeholder"/>
        </w:category>
        <w:types>
          <w:type w:val="bbPlcHdr"/>
        </w:types>
        <w:behaviors>
          <w:behavior w:val="content"/>
        </w:behaviors>
        <w:guid w:val="{D383254E-2147-4222-8CB3-27BF4CEFC021}"/>
      </w:docPartPr>
      <w:docPartBody>
        <w:p w:rsidR="002A249B" w:rsidRDefault="002A249B" w:rsidP="002A249B">
          <w:pPr>
            <w:pStyle w:val="8B8FD1280AC748A6937236C4827950F9"/>
          </w:pPr>
          <w:r w:rsidRPr="004C4EA8">
            <w:rPr>
              <w:rStyle w:val="PlaceholderText"/>
            </w:rPr>
            <w:t>Click or tap here to enter text.</w:t>
          </w:r>
        </w:p>
      </w:docPartBody>
    </w:docPart>
    <w:docPart>
      <w:docPartPr>
        <w:name w:val="0F2ABC20FD2B4961847EADA681796FFD"/>
        <w:category>
          <w:name w:val="General"/>
          <w:gallery w:val="placeholder"/>
        </w:category>
        <w:types>
          <w:type w:val="bbPlcHdr"/>
        </w:types>
        <w:behaviors>
          <w:behavior w:val="content"/>
        </w:behaviors>
        <w:guid w:val="{E185B6FB-A795-4C7D-BE60-16A4CAF318EC}"/>
      </w:docPartPr>
      <w:docPartBody>
        <w:p w:rsidR="002A249B" w:rsidRDefault="002A249B" w:rsidP="002A249B">
          <w:pPr>
            <w:pStyle w:val="0F2ABC20FD2B4961847EADA681796FFD"/>
          </w:pPr>
          <w:r w:rsidRPr="004C4EA8">
            <w:rPr>
              <w:rStyle w:val="PlaceholderText"/>
            </w:rPr>
            <w:t>Click or tap here to enter text.</w:t>
          </w:r>
        </w:p>
      </w:docPartBody>
    </w:docPart>
    <w:docPart>
      <w:docPartPr>
        <w:name w:val="604D0BCE54F64C979A7F26DDE04CEE5C"/>
        <w:category>
          <w:name w:val="General"/>
          <w:gallery w:val="placeholder"/>
        </w:category>
        <w:types>
          <w:type w:val="bbPlcHdr"/>
        </w:types>
        <w:behaviors>
          <w:behavior w:val="content"/>
        </w:behaviors>
        <w:guid w:val="{1DC93C18-065F-4440-8969-93801F7B9013}"/>
      </w:docPartPr>
      <w:docPartBody>
        <w:p w:rsidR="002A249B" w:rsidRDefault="002A249B" w:rsidP="002A249B">
          <w:pPr>
            <w:pStyle w:val="604D0BCE54F64C979A7F26DDE04CEE5C"/>
          </w:pPr>
          <w:r w:rsidRPr="004C4EA8">
            <w:rPr>
              <w:rStyle w:val="PlaceholderText"/>
            </w:rPr>
            <w:t>Click or tap here to enter text.</w:t>
          </w:r>
        </w:p>
      </w:docPartBody>
    </w:docPart>
    <w:docPart>
      <w:docPartPr>
        <w:name w:val="C538E5EB06064E5F86465815B16835A1"/>
        <w:category>
          <w:name w:val="General"/>
          <w:gallery w:val="placeholder"/>
        </w:category>
        <w:types>
          <w:type w:val="bbPlcHdr"/>
        </w:types>
        <w:behaviors>
          <w:behavior w:val="content"/>
        </w:behaviors>
        <w:guid w:val="{7FD2B83E-D4E4-47CE-821D-04275CF6A208}"/>
      </w:docPartPr>
      <w:docPartBody>
        <w:p w:rsidR="002A249B" w:rsidRDefault="002A249B" w:rsidP="002A249B">
          <w:pPr>
            <w:pStyle w:val="C538E5EB06064E5F86465815B16835A1"/>
          </w:pPr>
          <w:r w:rsidRPr="004C4EA8">
            <w:rPr>
              <w:rStyle w:val="PlaceholderText"/>
            </w:rPr>
            <w:t>Click or tap here to enter text.</w:t>
          </w:r>
        </w:p>
      </w:docPartBody>
    </w:docPart>
    <w:docPart>
      <w:docPartPr>
        <w:name w:val="7FE41278E8914675B21BE4ED32D3A890"/>
        <w:category>
          <w:name w:val="General"/>
          <w:gallery w:val="placeholder"/>
        </w:category>
        <w:types>
          <w:type w:val="bbPlcHdr"/>
        </w:types>
        <w:behaviors>
          <w:behavior w:val="content"/>
        </w:behaviors>
        <w:guid w:val="{612F46FB-D38F-4DA9-929A-345A0B13027F}"/>
      </w:docPartPr>
      <w:docPartBody>
        <w:p w:rsidR="002A249B" w:rsidRDefault="002A249B" w:rsidP="002A249B">
          <w:pPr>
            <w:pStyle w:val="7FE41278E8914675B21BE4ED32D3A890"/>
          </w:pPr>
          <w:r w:rsidRPr="004C4EA8">
            <w:rPr>
              <w:rStyle w:val="PlaceholderText"/>
            </w:rPr>
            <w:t>Click or tap here to enter text.</w:t>
          </w:r>
        </w:p>
      </w:docPartBody>
    </w:docPart>
    <w:docPart>
      <w:docPartPr>
        <w:name w:val="5F1911C099E94FB4A4310E3F037BCE80"/>
        <w:category>
          <w:name w:val="General"/>
          <w:gallery w:val="placeholder"/>
        </w:category>
        <w:types>
          <w:type w:val="bbPlcHdr"/>
        </w:types>
        <w:behaviors>
          <w:behavior w:val="content"/>
        </w:behaviors>
        <w:guid w:val="{BC3B8404-8A55-4CAB-B8D8-4D52ECEF1227}"/>
      </w:docPartPr>
      <w:docPartBody>
        <w:p w:rsidR="002A249B" w:rsidRDefault="002A249B" w:rsidP="002A249B">
          <w:pPr>
            <w:pStyle w:val="5F1911C099E94FB4A4310E3F037BCE80"/>
          </w:pPr>
          <w:r w:rsidRPr="004C4EA8">
            <w:rPr>
              <w:rStyle w:val="PlaceholderText"/>
            </w:rPr>
            <w:t>Click or tap here to enter text.</w:t>
          </w:r>
        </w:p>
      </w:docPartBody>
    </w:docPart>
    <w:docPart>
      <w:docPartPr>
        <w:name w:val="B01D03FF411C47038ACA356DF3A294CA"/>
        <w:category>
          <w:name w:val="General"/>
          <w:gallery w:val="placeholder"/>
        </w:category>
        <w:types>
          <w:type w:val="bbPlcHdr"/>
        </w:types>
        <w:behaviors>
          <w:behavior w:val="content"/>
        </w:behaviors>
        <w:guid w:val="{709435F8-8D28-4C00-A787-13CBA249B3DD}"/>
      </w:docPartPr>
      <w:docPartBody>
        <w:p w:rsidR="002A249B" w:rsidRDefault="002A249B" w:rsidP="002A249B">
          <w:pPr>
            <w:pStyle w:val="B01D03FF411C47038ACA356DF3A294CA"/>
          </w:pPr>
          <w:r w:rsidRPr="004C4EA8">
            <w:rPr>
              <w:rStyle w:val="PlaceholderText"/>
            </w:rPr>
            <w:t>Click or tap here to enter text.</w:t>
          </w:r>
        </w:p>
      </w:docPartBody>
    </w:docPart>
    <w:docPart>
      <w:docPartPr>
        <w:name w:val="7529E17836F14409ACDAECD99868E068"/>
        <w:category>
          <w:name w:val="General"/>
          <w:gallery w:val="placeholder"/>
        </w:category>
        <w:types>
          <w:type w:val="bbPlcHdr"/>
        </w:types>
        <w:behaviors>
          <w:behavior w:val="content"/>
        </w:behaviors>
        <w:guid w:val="{DE5839A5-A548-4F85-BA17-1105C32CDF64}"/>
      </w:docPartPr>
      <w:docPartBody>
        <w:p w:rsidR="002A249B" w:rsidRDefault="002A249B" w:rsidP="002A249B">
          <w:pPr>
            <w:pStyle w:val="7529E17836F14409ACDAECD99868E068"/>
          </w:pPr>
          <w:r w:rsidRPr="004C4EA8">
            <w:rPr>
              <w:rStyle w:val="PlaceholderText"/>
            </w:rPr>
            <w:t>Click or tap here to enter text.</w:t>
          </w:r>
        </w:p>
      </w:docPartBody>
    </w:docPart>
    <w:docPart>
      <w:docPartPr>
        <w:name w:val="9C0F3425E26C497691C3FFFBFF8AE8FC"/>
        <w:category>
          <w:name w:val="General"/>
          <w:gallery w:val="placeholder"/>
        </w:category>
        <w:types>
          <w:type w:val="bbPlcHdr"/>
        </w:types>
        <w:behaviors>
          <w:behavior w:val="content"/>
        </w:behaviors>
        <w:guid w:val="{87A617E0-8B4B-4A5C-8222-D7709F99DF2A}"/>
      </w:docPartPr>
      <w:docPartBody>
        <w:p w:rsidR="002A249B" w:rsidRDefault="002A249B" w:rsidP="002A249B">
          <w:pPr>
            <w:pStyle w:val="9C0F3425E26C497691C3FFFBFF8AE8FC"/>
          </w:pPr>
          <w:r w:rsidRPr="004C4EA8">
            <w:rPr>
              <w:rStyle w:val="PlaceholderText"/>
            </w:rPr>
            <w:t>Click or tap here to enter text.</w:t>
          </w:r>
        </w:p>
      </w:docPartBody>
    </w:docPart>
    <w:docPart>
      <w:docPartPr>
        <w:name w:val="460289BBD79848FD96719D4B4315DDC0"/>
        <w:category>
          <w:name w:val="General"/>
          <w:gallery w:val="placeholder"/>
        </w:category>
        <w:types>
          <w:type w:val="bbPlcHdr"/>
        </w:types>
        <w:behaviors>
          <w:behavior w:val="content"/>
        </w:behaviors>
        <w:guid w:val="{D6FCB4C0-ED93-4815-B3BB-99ED31DD526E}"/>
      </w:docPartPr>
      <w:docPartBody>
        <w:p w:rsidR="002A249B" w:rsidRDefault="002A249B" w:rsidP="002A249B">
          <w:pPr>
            <w:pStyle w:val="460289BBD79848FD96719D4B4315DDC0"/>
          </w:pPr>
          <w:r w:rsidRPr="004C4EA8">
            <w:rPr>
              <w:rStyle w:val="PlaceholderText"/>
            </w:rPr>
            <w:t>Click or tap here to enter text.</w:t>
          </w:r>
        </w:p>
      </w:docPartBody>
    </w:docPart>
    <w:docPart>
      <w:docPartPr>
        <w:name w:val="B0D50D9A6A344161A0098241AA151CE7"/>
        <w:category>
          <w:name w:val="General"/>
          <w:gallery w:val="placeholder"/>
        </w:category>
        <w:types>
          <w:type w:val="bbPlcHdr"/>
        </w:types>
        <w:behaviors>
          <w:behavior w:val="content"/>
        </w:behaviors>
        <w:guid w:val="{0C203EA2-5432-4084-8360-DF7B80169257}"/>
      </w:docPartPr>
      <w:docPartBody>
        <w:p w:rsidR="002A249B" w:rsidRDefault="002A249B" w:rsidP="002A249B">
          <w:pPr>
            <w:pStyle w:val="B0D50D9A6A344161A0098241AA151CE7"/>
          </w:pPr>
          <w:r w:rsidRPr="004C4EA8">
            <w:rPr>
              <w:rStyle w:val="PlaceholderText"/>
            </w:rPr>
            <w:t>Click or tap here to enter text.</w:t>
          </w:r>
        </w:p>
      </w:docPartBody>
    </w:docPart>
    <w:docPart>
      <w:docPartPr>
        <w:name w:val="236DC8B8D9B748E69BC80DB47E435140"/>
        <w:category>
          <w:name w:val="General"/>
          <w:gallery w:val="placeholder"/>
        </w:category>
        <w:types>
          <w:type w:val="bbPlcHdr"/>
        </w:types>
        <w:behaviors>
          <w:behavior w:val="content"/>
        </w:behaviors>
        <w:guid w:val="{8FA054F5-0FC1-46B3-BA62-9B1849A46A18}"/>
      </w:docPartPr>
      <w:docPartBody>
        <w:p w:rsidR="002A249B" w:rsidRDefault="002A249B" w:rsidP="002A249B">
          <w:pPr>
            <w:pStyle w:val="236DC8B8D9B748E69BC80DB47E435140"/>
          </w:pPr>
          <w:r w:rsidRPr="004C4EA8">
            <w:rPr>
              <w:rStyle w:val="PlaceholderText"/>
            </w:rPr>
            <w:t>Click or tap here to enter text.</w:t>
          </w:r>
        </w:p>
      </w:docPartBody>
    </w:docPart>
    <w:docPart>
      <w:docPartPr>
        <w:name w:val="92FA4F2463374E62B297024A0EFD130C"/>
        <w:category>
          <w:name w:val="General"/>
          <w:gallery w:val="placeholder"/>
        </w:category>
        <w:types>
          <w:type w:val="bbPlcHdr"/>
        </w:types>
        <w:behaviors>
          <w:behavior w:val="content"/>
        </w:behaviors>
        <w:guid w:val="{1B6E69A7-173E-4D44-AE91-CEFED6957B84}"/>
      </w:docPartPr>
      <w:docPartBody>
        <w:p w:rsidR="002A249B" w:rsidRDefault="002A249B" w:rsidP="002A249B">
          <w:pPr>
            <w:pStyle w:val="92FA4F2463374E62B297024A0EFD130C"/>
          </w:pPr>
          <w:r w:rsidRPr="004C4EA8">
            <w:rPr>
              <w:rStyle w:val="PlaceholderText"/>
            </w:rPr>
            <w:t>Click or tap here to enter text.</w:t>
          </w:r>
        </w:p>
      </w:docPartBody>
    </w:docPart>
    <w:docPart>
      <w:docPartPr>
        <w:name w:val="C801447C996A4D37B9EBE3A4D0A85F99"/>
        <w:category>
          <w:name w:val="General"/>
          <w:gallery w:val="placeholder"/>
        </w:category>
        <w:types>
          <w:type w:val="bbPlcHdr"/>
        </w:types>
        <w:behaviors>
          <w:behavior w:val="content"/>
        </w:behaviors>
        <w:guid w:val="{830A6806-A1C8-4B36-AE7F-3358F14B69D0}"/>
      </w:docPartPr>
      <w:docPartBody>
        <w:p w:rsidR="002A249B" w:rsidRDefault="002A249B" w:rsidP="002A249B">
          <w:pPr>
            <w:pStyle w:val="C801447C996A4D37B9EBE3A4D0A85F99"/>
          </w:pPr>
          <w:r w:rsidRPr="004C4EA8">
            <w:rPr>
              <w:rStyle w:val="PlaceholderText"/>
            </w:rPr>
            <w:t>Click or tap here to enter text.</w:t>
          </w:r>
        </w:p>
      </w:docPartBody>
    </w:docPart>
    <w:docPart>
      <w:docPartPr>
        <w:name w:val="A4D7B1449A5240699FA4C5D0CCC14DD1"/>
        <w:category>
          <w:name w:val="General"/>
          <w:gallery w:val="placeholder"/>
        </w:category>
        <w:types>
          <w:type w:val="bbPlcHdr"/>
        </w:types>
        <w:behaviors>
          <w:behavior w:val="content"/>
        </w:behaviors>
        <w:guid w:val="{5A458704-B326-4FC6-94D8-9C42D7835308}"/>
      </w:docPartPr>
      <w:docPartBody>
        <w:p w:rsidR="002A249B" w:rsidRDefault="002A249B" w:rsidP="002A249B">
          <w:pPr>
            <w:pStyle w:val="A4D7B1449A5240699FA4C5D0CCC14DD1"/>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73BF1"/>
    <w:rsid w:val="000934EA"/>
    <w:rsid w:val="0014583E"/>
    <w:rsid w:val="00204747"/>
    <w:rsid w:val="002A249B"/>
    <w:rsid w:val="0030729A"/>
    <w:rsid w:val="003B2F47"/>
    <w:rsid w:val="003E6A2E"/>
    <w:rsid w:val="00493C82"/>
    <w:rsid w:val="004D297F"/>
    <w:rsid w:val="00506B56"/>
    <w:rsid w:val="005666FC"/>
    <w:rsid w:val="00591E17"/>
    <w:rsid w:val="005D2019"/>
    <w:rsid w:val="00680924"/>
    <w:rsid w:val="006B723E"/>
    <w:rsid w:val="00742738"/>
    <w:rsid w:val="007D62D8"/>
    <w:rsid w:val="008427D1"/>
    <w:rsid w:val="00876E51"/>
    <w:rsid w:val="008B3BD1"/>
    <w:rsid w:val="0091570E"/>
    <w:rsid w:val="00971BBC"/>
    <w:rsid w:val="009D30BF"/>
    <w:rsid w:val="00A27614"/>
    <w:rsid w:val="00A50A79"/>
    <w:rsid w:val="00A74F4A"/>
    <w:rsid w:val="00AF4C61"/>
    <w:rsid w:val="00BD307E"/>
    <w:rsid w:val="00C97311"/>
    <w:rsid w:val="00CA1413"/>
    <w:rsid w:val="00D57BEE"/>
    <w:rsid w:val="00D66831"/>
    <w:rsid w:val="00DA5561"/>
    <w:rsid w:val="00E42076"/>
    <w:rsid w:val="00E64F02"/>
    <w:rsid w:val="00EA4A75"/>
    <w:rsid w:val="00EB49E3"/>
    <w:rsid w:val="00ED229B"/>
    <w:rsid w:val="00F005B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249B"/>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F3DF6324E74247F9B22D7E81CF4B812E">
    <w:name w:val="F3DF6324E74247F9B22D7E81CF4B812E"/>
    <w:rsid w:val="00971BBC"/>
  </w:style>
  <w:style w:type="paragraph" w:customStyle="1" w:styleId="E1925C46CE324FC892ADB1CB556CB07F">
    <w:name w:val="E1925C46CE324FC892ADB1CB556CB07F"/>
    <w:rsid w:val="00971BBC"/>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0EC94AF2C6A2464995205713E74EFFF1">
    <w:name w:val="0EC94AF2C6A2464995205713E74EFFF1"/>
    <w:rsid w:val="00971BBC"/>
  </w:style>
  <w:style w:type="paragraph" w:customStyle="1" w:styleId="33EDA4AF87C740DD90FCFB42A0ED5E74">
    <w:name w:val="33EDA4AF87C740DD90FCFB42A0ED5E74"/>
    <w:rsid w:val="00971BBC"/>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27E3908AD7934017952A085F0A95B309">
    <w:name w:val="27E3908AD7934017952A085F0A95B309"/>
    <w:rsid w:val="00971BBC"/>
  </w:style>
  <w:style w:type="paragraph" w:customStyle="1" w:styleId="E08C657E4F3B48EF848A9EFD209B961C">
    <w:name w:val="E08C657E4F3B48EF848A9EFD209B961C"/>
    <w:rsid w:val="00971BBC"/>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7365931D797B45C6BF1DB3862042BF2C">
    <w:name w:val="7365931D797B45C6BF1DB3862042BF2C"/>
    <w:rsid w:val="00591E17"/>
  </w:style>
  <w:style w:type="paragraph" w:customStyle="1" w:styleId="06FA31D9FA734AE8A8EC8CAF75E098F4">
    <w:name w:val="06FA31D9FA734AE8A8EC8CAF75E098F4"/>
    <w:rsid w:val="00591E17"/>
  </w:style>
  <w:style w:type="paragraph" w:customStyle="1" w:styleId="6994CA6BC4CF46FE9B523EF22542D46C">
    <w:name w:val="6994CA6BC4CF46FE9B523EF22542D46C"/>
    <w:rsid w:val="00971BBC"/>
  </w:style>
  <w:style w:type="paragraph" w:customStyle="1" w:styleId="2A334FD83E0B42C4BFA8D6747F2C6408">
    <w:name w:val="2A334FD83E0B42C4BFA8D6747F2C6408"/>
    <w:rsid w:val="00971BBC"/>
  </w:style>
  <w:style w:type="paragraph" w:customStyle="1" w:styleId="1668DDFB916949D9A921D6CC11F8A9FE">
    <w:name w:val="1668DDFB916949D9A921D6CC11F8A9FE"/>
    <w:rsid w:val="00D66831"/>
  </w:style>
  <w:style w:type="paragraph" w:customStyle="1" w:styleId="9C1F2483374145CCB6D4AE5FDB64FB92">
    <w:name w:val="9C1F2483374145CCB6D4AE5FDB64FB92"/>
    <w:rsid w:val="00D66831"/>
  </w:style>
  <w:style w:type="paragraph" w:customStyle="1" w:styleId="C83EDCD56E144C25BE87EE39B7B3F295">
    <w:name w:val="C83EDCD56E144C25BE87EE39B7B3F295"/>
    <w:rsid w:val="00D66831"/>
  </w:style>
  <w:style w:type="paragraph" w:customStyle="1" w:styleId="5D83ADA354AD4BB4BCED4BC339350D2A">
    <w:name w:val="5D83ADA354AD4BB4BCED4BC339350D2A"/>
    <w:rsid w:val="00D66831"/>
  </w:style>
  <w:style w:type="paragraph" w:customStyle="1" w:styleId="34F996EBFA314F31AD1B05A1E2CFCA72">
    <w:name w:val="34F996EBFA314F31AD1B05A1E2CFCA72"/>
    <w:rsid w:val="00D66831"/>
  </w:style>
  <w:style w:type="paragraph" w:customStyle="1" w:styleId="70205A716A9443DFB4583DECDF4E6B89">
    <w:name w:val="70205A716A9443DFB4583DECDF4E6B89"/>
    <w:rsid w:val="00D66831"/>
  </w:style>
  <w:style w:type="paragraph" w:customStyle="1" w:styleId="8C52BE2B72B148959338A646C4FCE3FD">
    <w:name w:val="8C52BE2B72B148959338A646C4FCE3FD"/>
    <w:rsid w:val="00D66831"/>
  </w:style>
  <w:style w:type="paragraph" w:customStyle="1" w:styleId="4A07B539CAA846E6BD35413031B156E5">
    <w:name w:val="4A07B539CAA846E6BD35413031B156E5"/>
    <w:rsid w:val="00D66831"/>
  </w:style>
  <w:style w:type="paragraph" w:customStyle="1" w:styleId="05448BBC4B82462380FA72F9EF03F330">
    <w:name w:val="05448BBC4B82462380FA72F9EF03F330"/>
    <w:rsid w:val="00D66831"/>
  </w:style>
  <w:style w:type="paragraph" w:customStyle="1" w:styleId="3A468E01E28B47DEB4205BF025CF947B">
    <w:name w:val="3A468E01E28B47DEB4205BF025CF947B"/>
    <w:rsid w:val="00D66831"/>
  </w:style>
  <w:style w:type="paragraph" w:customStyle="1" w:styleId="AA5EB379BE504A7B94EA5597E10F7BD6">
    <w:name w:val="AA5EB379BE504A7B94EA5597E10F7BD6"/>
    <w:rsid w:val="00BD307E"/>
  </w:style>
  <w:style w:type="paragraph" w:customStyle="1" w:styleId="581E2B8757154E4988CEC3027B27CBE8">
    <w:name w:val="581E2B8757154E4988CEC3027B27CBE8"/>
    <w:rsid w:val="00BD307E"/>
  </w:style>
  <w:style w:type="paragraph" w:customStyle="1" w:styleId="610A31EDD43841C5AD7CE8282FABCF38">
    <w:name w:val="610A31EDD43841C5AD7CE8282FABCF38"/>
    <w:rsid w:val="00BD307E"/>
  </w:style>
  <w:style w:type="paragraph" w:customStyle="1" w:styleId="1E1E080CBD1C4015AFAE2995F1A5DCF3">
    <w:name w:val="1E1E080CBD1C4015AFAE2995F1A5DCF3"/>
    <w:rsid w:val="00BD307E"/>
  </w:style>
  <w:style w:type="paragraph" w:customStyle="1" w:styleId="E9572CDF4AB349FEABFB18C6215347A5">
    <w:name w:val="E9572CDF4AB349FEABFB18C6215347A5"/>
    <w:rsid w:val="00BD307E"/>
  </w:style>
  <w:style w:type="paragraph" w:customStyle="1" w:styleId="A3DA11F90D184B5190732F3877F56796">
    <w:name w:val="A3DA11F90D184B5190732F3877F56796"/>
    <w:rsid w:val="00BD307E"/>
  </w:style>
  <w:style w:type="paragraph" w:customStyle="1" w:styleId="C3AF7E60FDF049DB98BB20B0C6682ED0">
    <w:name w:val="C3AF7E60FDF049DB98BB20B0C6682ED0"/>
    <w:rsid w:val="00BD307E"/>
  </w:style>
  <w:style w:type="paragraph" w:customStyle="1" w:styleId="047FBE259CCC45FE997EAF5FEE71CE62">
    <w:name w:val="047FBE259CCC45FE997EAF5FEE71CE62"/>
    <w:rsid w:val="00BD307E"/>
  </w:style>
  <w:style w:type="paragraph" w:customStyle="1" w:styleId="F35324F8650045FEB74C1C98C1D11367">
    <w:name w:val="F35324F8650045FEB74C1C98C1D11367"/>
    <w:rsid w:val="00BD307E"/>
  </w:style>
  <w:style w:type="paragraph" w:customStyle="1" w:styleId="D682DE62C7A54E86B3D57C8AECB683E5">
    <w:name w:val="D682DE62C7A54E86B3D57C8AECB683E5"/>
    <w:rsid w:val="00BD307E"/>
  </w:style>
  <w:style w:type="paragraph" w:customStyle="1" w:styleId="571CDDF0DEDC47E3B69B12B832169B48">
    <w:name w:val="571CDDF0DEDC47E3B69B12B832169B48"/>
    <w:rsid w:val="00680924"/>
  </w:style>
  <w:style w:type="paragraph" w:customStyle="1" w:styleId="215D8A4915874977AC337522D7BEA78B">
    <w:name w:val="215D8A4915874977AC337522D7BEA78B"/>
    <w:rsid w:val="00680924"/>
  </w:style>
  <w:style w:type="paragraph" w:customStyle="1" w:styleId="DC05AC2081E7491FB922AC92FA8A47AE">
    <w:name w:val="DC05AC2081E7491FB922AC92FA8A47AE"/>
    <w:rsid w:val="002A249B"/>
  </w:style>
  <w:style w:type="paragraph" w:customStyle="1" w:styleId="49DE863C8D0349E2A231BA41A1BABA4D">
    <w:name w:val="49DE863C8D0349E2A231BA41A1BABA4D"/>
    <w:rsid w:val="002A249B"/>
  </w:style>
  <w:style w:type="paragraph" w:customStyle="1" w:styleId="FC9A239EF5AB424C9D549A60CE8270F3">
    <w:name w:val="FC9A239EF5AB424C9D549A60CE8270F3"/>
    <w:rsid w:val="002A249B"/>
  </w:style>
  <w:style w:type="paragraph" w:customStyle="1" w:styleId="6713FA29EDC74290B9B87A815F8E2FA7">
    <w:name w:val="6713FA29EDC74290B9B87A815F8E2FA7"/>
    <w:rsid w:val="002A249B"/>
  </w:style>
  <w:style w:type="paragraph" w:customStyle="1" w:styleId="175D46D4FBD94A2883FDBDE272B74ECD">
    <w:name w:val="175D46D4FBD94A2883FDBDE272B74ECD"/>
    <w:rsid w:val="002A249B"/>
  </w:style>
  <w:style w:type="paragraph" w:customStyle="1" w:styleId="7678EFB885504021A77E540ECAE74096">
    <w:name w:val="7678EFB885504021A77E540ECAE74096"/>
    <w:rsid w:val="002A249B"/>
  </w:style>
  <w:style w:type="paragraph" w:customStyle="1" w:styleId="2E9C0415496C4CB699C782AA072744D9">
    <w:name w:val="2E9C0415496C4CB699C782AA072744D9"/>
    <w:rsid w:val="002A249B"/>
  </w:style>
  <w:style w:type="paragraph" w:customStyle="1" w:styleId="DF28625C68414A6982FEC98BA4EA863E">
    <w:name w:val="DF28625C68414A6982FEC98BA4EA863E"/>
    <w:rsid w:val="002A249B"/>
  </w:style>
  <w:style w:type="paragraph" w:customStyle="1" w:styleId="646B949ABF424A00A5BFA651D14FE3CA">
    <w:name w:val="646B949ABF424A00A5BFA651D14FE3CA"/>
    <w:rsid w:val="002A249B"/>
  </w:style>
  <w:style w:type="paragraph" w:customStyle="1" w:styleId="68B59C0CE3164B439B55AAD67720CDDC">
    <w:name w:val="68B59C0CE3164B439B55AAD67720CDDC"/>
    <w:rsid w:val="002A249B"/>
  </w:style>
  <w:style w:type="paragraph" w:customStyle="1" w:styleId="00515789980C434B91BBC0AE1341F7BF">
    <w:name w:val="00515789980C434B91BBC0AE1341F7BF"/>
    <w:rsid w:val="002A249B"/>
  </w:style>
  <w:style w:type="paragraph" w:customStyle="1" w:styleId="171A081A6A494BDC8AFB57BF1921795C">
    <w:name w:val="171A081A6A494BDC8AFB57BF1921795C"/>
    <w:rsid w:val="002A249B"/>
  </w:style>
  <w:style w:type="paragraph" w:customStyle="1" w:styleId="472788351BB94050B8A3EBEE38593CC4">
    <w:name w:val="472788351BB94050B8A3EBEE38593CC4"/>
    <w:rsid w:val="002A249B"/>
  </w:style>
  <w:style w:type="paragraph" w:customStyle="1" w:styleId="B5BD1901C25340528022688F05942A84">
    <w:name w:val="B5BD1901C25340528022688F05942A84"/>
    <w:rsid w:val="002A249B"/>
  </w:style>
  <w:style w:type="paragraph" w:customStyle="1" w:styleId="47B9C846D892407AA8D06F7083D54613">
    <w:name w:val="47B9C846D892407AA8D06F7083D54613"/>
    <w:rsid w:val="002A249B"/>
  </w:style>
  <w:style w:type="paragraph" w:customStyle="1" w:styleId="D048DAA7879D430590C94C3DDABD0438">
    <w:name w:val="D048DAA7879D430590C94C3DDABD0438"/>
    <w:rsid w:val="002A249B"/>
  </w:style>
  <w:style w:type="paragraph" w:customStyle="1" w:styleId="AC1B667252124D0AA43802B99E9A0406">
    <w:name w:val="AC1B667252124D0AA43802B99E9A0406"/>
    <w:rsid w:val="002A249B"/>
  </w:style>
  <w:style w:type="paragraph" w:customStyle="1" w:styleId="BE0F4391248C45D59B0703B45E6BD5DC">
    <w:name w:val="BE0F4391248C45D59B0703B45E6BD5DC"/>
    <w:rsid w:val="002A249B"/>
  </w:style>
  <w:style w:type="paragraph" w:customStyle="1" w:styleId="959A6D7A845D49AB8A192D071E1163D9">
    <w:name w:val="959A6D7A845D49AB8A192D071E1163D9"/>
    <w:rsid w:val="002A249B"/>
  </w:style>
  <w:style w:type="paragraph" w:customStyle="1" w:styleId="19DE1016C24D448DBFBAC43FF1B04C1B">
    <w:name w:val="19DE1016C24D448DBFBAC43FF1B04C1B"/>
    <w:rsid w:val="002A249B"/>
  </w:style>
  <w:style w:type="paragraph" w:customStyle="1" w:styleId="C60F8857BB7142479B3365C269EE520D">
    <w:name w:val="C60F8857BB7142479B3365C269EE520D"/>
    <w:rsid w:val="002A249B"/>
  </w:style>
  <w:style w:type="paragraph" w:customStyle="1" w:styleId="C3FEE6EFFD12477891B8AE9D3C4CC6B0">
    <w:name w:val="C3FEE6EFFD12477891B8AE9D3C4CC6B0"/>
    <w:rsid w:val="002A249B"/>
  </w:style>
  <w:style w:type="paragraph" w:customStyle="1" w:styleId="AC931466453D4695B74BC1A1B4C2665C">
    <w:name w:val="AC931466453D4695B74BC1A1B4C2665C"/>
    <w:rsid w:val="002A249B"/>
  </w:style>
  <w:style w:type="paragraph" w:customStyle="1" w:styleId="265377006851468C8B8B24D46DFD3700">
    <w:name w:val="265377006851468C8B8B24D46DFD3700"/>
    <w:rsid w:val="002A249B"/>
  </w:style>
  <w:style w:type="paragraph" w:customStyle="1" w:styleId="346D4F015E3C47D3A04F264818B0102D">
    <w:name w:val="346D4F015E3C47D3A04F264818B0102D"/>
    <w:rsid w:val="002A249B"/>
  </w:style>
  <w:style w:type="paragraph" w:customStyle="1" w:styleId="8B8FD1280AC748A6937236C4827950F9">
    <w:name w:val="8B8FD1280AC748A6937236C4827950F9"/>
    <w:rsid w:val="002A249B"/>
  </w:style>
  <w:style w:type="paragraph" w:customStyle="1" w:styleId="0F2ABC20FD2B4961847EADA681796FFD">
    <w:name w:val="0F2ABC20FD2B4961847EADA681796FFD"/>
    <w:rsid w:val="002A249B"/>
  </w:style>
  <w:style w:type="paragraph" w:customStyle="1" w:styleId="604D0BCE54F64C979A7F26DDE04CEE5C">
    <w:name w:val="604D0BCE54F64C979A7F26DDE04CEE5C"/>
    <w:rsid w:val="002A249B"/>
  </w:style>
  <w:style w:type="paragraph" w:customStyle="1" w:styleId="C538E5EB06064E5F86465815B16835A1">
    <w:name w:val="C538E5EB06064E5F86465815B16835A1"/>
    <w:rsid w:val="002A249B"/>
  </w:style>
  <w:style w:type="paragraph" w:customStyle="1" w:styleId="7FE41278E8914675B21BE4ED32D3A890">
    <w:name w:val="7FE41278E8914675B21BE4ED32D3A890"/>
    <w:rsid w:val="002A249B"/>
  </w:style>
  <w:style w:type="paragraph" w:customStyle="1" w:styleId="5F1911C099E94FB4A4310E3F037BCE80">
    <w:name w:val="5F1911C099E94FB4A4310E3F037BCE80"/>
    <w:rsid w:val="002A249B"/>
  </w:style>
  <w:style w:type="paragraph" w:customStyle="1" w:styleId="B01D03FF411C47038ACA356DF3A294CA">
    <w:name w:val="B01D03FF411C47038ACA356DF3A294CA"/>
    <w:rsid w:val="002A249B"/>
  </w:style>
  <w:style w:type="paragraph" w:customStyle="1" w:styleId="7529E17836F14409ACDAECD99868E068">
    <w:name w:val="7529E17836F14409ACDAECD99868E068"/>
    <w:rsid w:val="002A249B"/>
  </w:style>
  <w:style w:type="paragraph" w:customStyle="1" w:styleId="9C0F3425E26C497691C3FFFBFF8AE8FC">
    <w:name w:val="9C0F3425E26C497691C3FFFBFF8AE8FC"/>
    <w:rsid w:val="002A249B"/>
  </w:style>
  <w:style w:type="paragraph" w:customStyle="1" w:styleId="460289BBD79848FD96719D4B4315DDC0">
    <w:name w:val="460289BBD79848FD96719D4B4315DDC0"/>
    <w:rsid w:val="002A249B"/>
  </w:style>
  <w:style w:type="paragraph" w:customStyle="1" w:styleId="B0D50D9A6A344161A0098241AA151CE7">
    <w:name w:val="B0D50D9A6A344161A0098241AA151CE7"/>
    <w:rsid w:val="002A249B"/>
  </w:style>
  <w:style w:type="paragraph" w:customStyle="1" w:styleId="236DC8B8D9B748E69BC80DB47E435140">
    <w:name w:val="236DC8B8D9B748E69BC80DB47E435140"/>
    <w:rsid w:val="002A249B"/>
  </w:style>
  <w:style w:type="paragraph" w:customStyle="1" w:styleId="92FA4F2463374E62B297024A0EFD130C">
    <w:name w:val="92FA4F2463374E62B297024A0EFD130C"/>
    <w:rsid w:val="002A249B"/>
  </w:style>
  <w:style w:type="paragraph" w:customStyle="1" w:styleId="C801447C996A4D37B9EBE3A4D0A85F99">
    <w:name w:val="C801447C996A4D37B9EBE3A4D0A85F99"/>
    <w:rsid w:val="002A249B"/>
  </w:style>
  <w:style w:type="paragraph" w:customStyle="1" w:styleId="A4D7B1449A5240699FA4C5D0CCC14DD1">
    <w:name w:val="A4D7B1449A5240699FA4C5D0CCC14DD1"/>
    <w:rsid w:val="002A24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008D0-ED18-4C09-A969-1BC06967EA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1059</TotalTime>
  <Pages>4</Pages>
  <Words>931</Words>
  <Characters>5350</Characters>
  <Application>Microsoft Office Word</Application>
  <DocSecurity>0</DocSecurity>
  <Lines>44</Lines>
  <Paragraphs>12</Paragraphs>
  <ScaleCrop>false</ScaleCrop>
  <Company/>
  <LinksUpToDate>false</LinksUpToDate>
  <CharactersWithSpaces>6269</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89</cp:revision>
  <cp:lastPrinted>2025-07-14T21:41:00Z</cp:lastPrinted>
  <dcterms:created xsi:type="dcterms:W3CDTF">2025-07-15T18:33:00Z</dcterms:created>
  <dcterms:modified xsi:type="dcterms:W3CDTF">2025-07-30T20:24:00Z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