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78379F6A" w:rsidR="00AD4726" w:rsidRPr="008B5F25" w:rsidRDefault="00235AEB" w:rsidP="008B5F25">
      <w:pPr>
        <w:pStyle w:val="Heading1"/>
        <w:jc w:val="center"/>
        <w:rPr>
          <w:rFonts w:ascii="Trebuchet MS" w:eastAsia="Times New Roman" w:hAnsi="Trebuchet MS"/>
          <w:b/>
          <w:bCs/>
          <w:sz w:val="24"/>
          <w:szCs w:val="24"/>
        </w:rPr>
      </w:pPr>
      <w:r w:rsidRPr="008B5F25">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2B1EB5AB" wp14:editId="11A905B6">
            <wp:simplePos x="0" y="0"/>
            <wp:positionH relativeFrom="margin">
              <wp:posOffset>-502920</wp:posOffset>
            </wp:positionH>
            <wp:positionV relativeFrom="paragraph">
              <wp:posOffset>-661728</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8B3D95" w:rsidRPr="008B5F25">
        <w:rPr>
          <w:rFonts w:ascii="Trebuchet MS" w:eastAsia="Times New Roman" w:hAnsi="Trebuchet MS"/>
          <w:b/>
          <w:bCs/>
          <w:color w:val="auto"/>
          <w:sz w:val="24"/>
          <w:szCs w:val="24"/>
        </w:rPr>
        <w:t>Visual Arts</w:t>
      </w:r>
      <w:r w:rsidR="001846B6" w:rsidRPr="008B5F25">
        <w:rPr>
          <w:rFonts w:ascii="Trebuchet MS" w:eastAsia="Times New Roman" w:hAnsi="Trebuchet MS"/>
          <w:b/>
          <w:bCs/>
          <w:color w:val="auto"/>
          <w:sz w:val="24"/>
          <w:szCs w:val="24"/>
        </w:rPr>
        <w:t xml:space="preserve"> (K-12)</w:t>
      </w:r>
      <w:r w:rsidR="00AD4726" w:rsidRPr="008B5F25">
        <w:rPr>
          <w:rFonts w:ascii="Trebuchet MS" w:eastAsia="Times New Roman" w:hAnsi="Trebuchet MS"/>
          <w:b/>
          <w:bCs/>
          <w:color w:val="auto"/>
          <w:sz w:val="24"/>
          <w:szCs w:val="24"/>
        </w:rPr>
        <w:t xml:space="preserve"> Evaluation Worksheet</w:t>
      </w:r>
    </w:p>
    <w:p w14:paraId="482860A2" w14:textId="68D43939" w:rsidR="00AD4726" w:rsidRPr="00EB7796"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EB7796">
        <w:rPr>
          <w:rFonts w:ascii="Trebuchet MS" w:eastAsia="Times New Roman" w:hAnsi="Trebuchet MS" w:cs="Times New Roman"/>
          <w:color w:val="000000"/>
          <w:kern w:val="0"/>
          <w:sz w:val="20"/>
          <w:szCs w:val="20"/>
          <w14:ligatures w14:val="none"/>
        </w:rPr>
        <w:t>Demonstration of Professional Competencies and Depth of Content Knowledge</w:t>
      </w:r>
    </w:p>
    <w:p w14:paraId="444A391E" w14:textId="77777777" w:rsidR="001171AE" w:rsidRPr="009F7A9B" w:rsidRDefault="001171AE" w:rsidP="001171AE">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6E7DFA2E" w14:textId="77777777" w:rsidR="001171AE" w:rsidRPr="005B61D6" w:rsidRDefault="001171AE" w:rsidP="001171AE">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80A381FF070548E0AB54723C7FC99205"/>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FF61F58090814C67B5BA649538D504A7"/>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7EB467C7" w:rsidR="00AD4726" w:rsidRPr="001171AE" w:rsidRDefault="001171AE" w:rsidP="001171AE">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4EE4C3B1" w14:textId="77777777" w:rsidR="007D4F22" w:rsidRPr="00D64358" w:rsidRDefault="007D4F22" w:rsidP="007D4F22">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393443F2" w14:textId="77777777" w:rsidR="007D4F22" w:rsidRPr="00BF37A5" w:rsidRDefault="007D4F22" w:rsidP="007D4F22">
      <w:pPr>
        <w:spacing w:after="0" w:line="240" w:lineRule="auto"/>
        <w:rPr>
          <w:rFonts w:ascii="Times New Roman" w:eastAsia="Times New Roman" w:hAnsi="Times New Roman" w:cs="Times New Roman"/>
          <w:kern w:val="0"/>
          <w14:ligatures w14:val="none"/>
        </w:rPr>
      </w:pPr>
    </w:p>
    <w:p w14:paraId="251F5FA0" w14:textId="77777777" w:rsidR="007D4F22" w:rsidRPr="00BF37A5" w:rsidRDefault="007D4F22" w:rsidP="007D4F22">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3FA44641" w14:textId="77777777" w:rsidR="007D4F22" w:rsidRPr="00BF37A5" w:rsidRDefault="007D4F22" w:rsidP="007D4F22">
      <w:pPr>
        <w:spacing w:after="0" w:line="240" w:lineRule="auto"/>
        <w:rPr>
          <w:rFonts w:ascii="Times New Roman" w:eastAsia="Times New Roman" w:hAnsi="Times New Roman" w:cs="Times New Roman"/>
          <w:kern w:val="0"/>
          <w14:ligatures w14:val="none"/>
        </w:rPr>
      </w:pPr>
    </w:p>
    <w:p w14:paraId="1C28103F" w14:textId="77777777" w:rsidR="007D4F22" w:rsidRPr="00BF37A5" w:rsidRDefault="007D4F22" w:rsidP="007D4F22">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4803F230" w14:textId="77777777" w:rsidR="007D4F22" w:rsidRPr="00BF37A5" w:rsidRDefault="007D4F22" w:rsidP="007D4F22">
      <w:pPr>
        <w:spacing w:after="0" w:line="240" w:lineRule="auto"/>
        <w:rPr>
          <w:rFonts w:ascii="Times New Roman" w:eastAsia="Times New Roman" w:hAnsi="Times New Roman" w:cs="Times New Roman"/>
          <w:kern w:val="0"/>
          <w14:ligatures w14:val="none"/>
        </w:rPr>
      </w:pPr>
    </w:p>
    <w:p w14:paraId="5A6F0935" w14:textId="5843EB76" w:rsidR="007D4F22" w:rsidRPr="00BF37A5" w:rsidRDefault="007D4F22" w:rsidP="007D4F22">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Elements of Design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Elements of Design</w:t>
      </w:r>
      <w:r w:rsidRPr="00BF37A5">
        <w:rPr>
          <w:rFonts w:ascii="Trebuchet MS" w:eastAsia="Times New Roman" w:hAnsi="Trebuchet MS" w:cs="Times New Roman"/>
          <w:color w:val="000000"/>
          <w:kern w:val="0"/>
          <w:sz w:val="22"/>
          <w:szCs w:val="22"/>
          <w14:ligatures w14:val="none"/>
        </w:rPr>
        <w:t xml:space="preserve"> Unit Plan” in COOL. </w:t>
      </w:r>
    </w:p>
    <w:p w14:paraId="70C11410" w14:textId="77777777" w:rsidR="007D4F22" w:rsidRPr="00BF37A5" w:rsidRDefault="007D4F22" w:rsidP="007D4F22">
      <w:pPr>
        <w:spacing w:after="0" w:line="240" w:lineRule="auto"/>
        <w:rPr>
          <w:rFonts w:ascii="Times New Roman" w:eastAsia="Times New Roman" w:hAnsi="Times New Roman" w:cs="Times New Roman"/>
          <w:kern w:val="0"/>
          <w14:ligatures w14:val="none"/>
        </w:rPr>
      </w:pPr>
    </w:p>
    <w:p w14:paraId="2880D13D" w14:textId="3A2B9389" w:rsidR="00B12646" w:rsidRPr="00B12646" w:rsidRDefault="007D4F22" w:rsidP="007D4F22">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446DE706" w14:textId="77777777" w:rsidR="003A362B" w:rsidRPr="003A362B" w:rsidRDefault="003A362B" w:rsidP="003A362B">
      <w:pPr>
        <w:spacing w:after="0" w:line="240" w:lineRule="auto"/>
        <w:rPr>
          <w:rFonts w:ascii="Trebuchet MS" w:eastAsia="Times New Roman" w:hAnsi="Trebuchet MS" w:cs="Times New Roman"/>
          <w:b/>
          <w:bCs/>
          <w:color w:val="000000"/>
          <w:kern w:val="0"/>
          <w:sz w:val="22"/>
          <w:szCs w:val="22"/>
          <w14:ligatures w14:val="none"/>
        </w:rPr>
      </w:pPr>
    </w:p>
    <w:p w14:paraId="47449956" w14:textId="77777777" w:rsidR="003A362B" w:rsidRPr="003A362B" w:rsidRDefault="003A362B" w:rsidP="003A362B">
      <w:pPr>
        <w:spacing w:after="0" w:line="240" w:lineRule="auto"/>
        <w:rPr>
          <w:rFonts w:ascii="Trebuchet MS" w:eastAsia="Times New Roman" w:hAnsi="Trebuchet MS" w:cs="Times New Roman"/>
          <w:b/>
          <w:bCs/>
          <w:color w:val="000000"/>
          <w:kern w:val="0"/>
          <w:sz w:val="22"/>
          <w:szCs w:val="22"/>
          <w14:ligatures w14:val="none"/>
        </w:rPr>
      </w:pPr>
      <w:r w:rsidRPr="003A362B">
        <w:rPr>
          <w:rFonts w:ascii="Trebuchet MS" w:eastAsia="Times New Roman" w:hAnsi="Trebuchet MS" w:cs="Times New Roman"/>
          <w:b/>
          <w:bCs/>
          <w:color w:val="000000"/>
          <w:kern w:val="0"/>
          <w:sz w:val="22"/>
          <w:szCs w:val="22"/>
          <w14:ligatures w14:val="none"/>
        </w:rPr>
        <w:t>Visual Arts:</w:t>
      </w:r>
    </w:p>
    <w:p w14:paraId="2DBB4F03" w14:textId="77777777" w:rsidR="003A362B" w:rsidRPr="003A362B" w:rsidRDefault="003A362B" w:rsidP="003A362B">
      <w:pPr>
        <w:numPr>
          <w:ilvl w:val="0"/>
          <w:numId w:val="48"/>
        </w:numPr>
        <w:spacing w:after="0" w:line="240" w:lineRule="auto"/>
        <w:rPr>
          <w:rFonts w:ascii="Trebuchet MS" w:eastAsia="Times New Roman" w:hAnsi="Trebuchet MS" w:cs="Times New Roman"/>
          <w:color w:val="000000"/>
          <w:kern w:val="0"/>
          <w:sz w:val="22"/>
          <w:szCs w:val="22"/>
          <w14:ligatures w14:val="none"/>
        </w:rPr>
      </w:pPr>
      <w:r w:rsidRPr="003A362B">
        <w:rPr>
          <w:rFonts w:ascii="Trebuchet MS" w:eastAsia="Times New Roman" w:hAnsi="Trebuchet MS" w:cs="Times New Roman"/>
          <w:color w:val="000000"/>
          <w:kern w:val="0"/>
          <w:sz w:val="22"/>
          <w:szCs w:val="22"/>
          <w14:ligatures w14:val="none"/>
        </w:rPr>
        <w:t>Coursework: Minimum of B-; syllabi and official transcript required</w:t>
      </w:r>
    </w:p>
    <w:p w14:paraId="05D2E69B" w14:textId="77777777" w:rsidR="003A362B" w:rsidRPr="003A362B" w:rsidRDefault="003A362B" w:rsidP="003A362B">
      <w:pPr>
        <w:numPr>
          <w:ilvl w:val="0"/>
          <w:numId w:val="48"/>
        </w:numPr>
        <w:spacing w:after="0" w:line="240" w:lineRule="auto"/>
        <w:rPr>
          <w:rFonts w:ascii="Trebuchet MS" w:eastAsia="Times New Roman" w:hAnsi="Trebuchet MS" w:cs="Times New Roman"/>
          <w:b/>
          <w:bCs/>
          <w:color w:val="000000"/>
          <w:kern w:val="0"/>
          <w:sz w:val="22"/>
          <w:szCs w:val="22"/>
          <w14:ligatures w14:val="none"/>
        </w:rPr>
      </w:pPr>
      <w:r w:rsidRPr="003A362B">
        <w:rPr>
          <w:rFonts w:ascii="Trebuchet MS" w:eastAsia="Times New Roman" w:hAnsi="Trebuchet MS" w:cs="Times New Roman"/>
          <w:color w:val="000000"/>
          <w:kern w:val="0"/>
          <w:sz w:val="22"/>
          <w:szCs w:val="22"/>
          <w14:ligatures w14:val="none"/>
        </w:rPr>
        <w:t>Portfolio: Artifacts demonstrating attainment of standards outlined below</w:t>
      </w:r>
      <w:r w:rsidRPr="003A362B">
        <w:rPr>
          <w:rFonts w:ascii="Trebuchet MS" w:eastAsia="Times New Roman" w:hAnsi="Trebuchet MS" w:cs="Times New Roman"/>
          <w:b/>
          <w:bCs/>
          <w:color w:val="000000"/>
          <w:kern w:val="0"/>
          <w:sz w:val="22"/>
          <w:szCs w:val="22"/>
          <w14:ligatures w14:val="none"/>
        </w:rPr>
        <w:t> </w:t>
      </w:r>
    </w:p>
    <w:p w14:paraId="06E58AD9" w14:textId="77777777" w:rsidR="003A362B" w:rsidRPr="003A362B" w:rsidRDefault="003A362B" w:rsidP="003A362B">
      <w:pPr>
        <w:spacing w:after="0" w:line="240" w:lineRule="auto"/>
        <w:rPr>
          <w:rFonts w:ascii="Trebuchet MS" w:eastAsia="Times New Roman" w:hAnsi="Trebuchet MS" w:cs="Times New Roman"/>
          <w:b/>
          <w:bCs/>
          <w:color w:val="000000"/>
          <w:kern w:val="0"/>
          <w:sz w:val="22"/>
          <w:szCs w:val="22"/>
          <w14:ligatures w14:val="none"/>
        </w:rPr>
      </w:pPr>
    </w:p>
    <w:p w14:paraId="2F0C65B3" w14:textId="40ACFAD0" w:rsidR="003A362B" w:rsidRPr="007D4F22" w:rsidRDefault="003A362B" w:rsidP="003A362B">
      <w:pPr>
        <w:spacing w:after="0" w:line="240" w:lineRule="auto"/>
        <w:rPr>
          <w:rFonts w:ascii="Trebuchet MS" w:eastAsia="Times New Roman" w:hAnsi="Trebuchet MS" w:cs="Times New Roman"/>
          <w:color w:val="000000"/>
          <w:kern w:val="0"/>
          <w:sz w:val="22"/>
          <w:szCs w:val="22"/>
          <w14:ligatures w14:val="none"/>
        </w:rPr>
      </w:pPr>
      <w:r w:rsidRPr="007D4F22">
        <w:rPr>
          <w:rFonts w:ascii="Trebuchet MS" w:eastAsia="Times New Roman" w:hAnsi="Trebuchet MS" w:cs="Times New Roman"/>
          <w:color w:val="000000"/>
          <w:kern w:val="0"/>
          <w:sz w:val="22"/>
          <w:szCs w:val="22"/>
          <w14:ligatures w14:val="none"/>
        </w:rPr>
        <w:t>*** If you hold a bachelor’s degree or higher in Fine Art/Visual Arts (with an emphasis on studio arts), you may submit your application in COOL without doing Multiple Measures</w:t>
      </w:r>
      <w:r w:rsidR="007D4F22">
        <w:rPr>
          <w:rFonts w:ascii="Trebuchet MS" w:eastAsia="Times New Roman" w:hAnsi="Trebuchet MS" w:cs="Times New Roman"/>
          <w:color w:val="000000"/>
          <w:kern w:val="0"/>
          <w:sz w:val="22"/>
          <w:szCs w:val="22"/>
          <w14:ligatures w14:val="none"/>
        </w:rPr>
        <w:t>.</w:t>
      </w:r>
    </w:p>
    <w:p w14:paraId="72E8AD77" w14:textId="471EDB73" w:rsidR="00843273" w:rsidRDefault="003A362B" w:rsidP="003A362B">
      <w:pPr>
        <w:spacing w:after="0" w:line="240" w:lineRule="auto"/>
        <w:rPr>
          <w:rFonts w:ascii="Trebuchet MS" w:eastAsia="Times New Roman" w:hAnsi="Trebuchet MS" w:cs="Times New Roman"/>
          <w:color w:val="000000"/>
          <w:kern w:val="0"/>
          <w:sz w:val="22"/>
          <w:szCs w:val="22"/>
          <w14:ligatures w14:val="none"/>
        </w:rPr>
      </w:pPr>
      <w:r w:rsidRPr="007D4F22">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7D4F22">
          <w:rPr>
            <w:rStyle w:val="Hyperlink"/>
            <w:rFonts w:ascii="Trebuchet MS" w:eastAsia="Times New Roman" w:hAnsi="Trebuchet MS" w:cs="Times New Roman"/>
            <w:kern w:val="0"/>
            <w:sz w:val="22"/>
            <w:szCs w:val="22"/>
            <w14:ligatures w14:val="none"/>
          </w:rPr>
          <w:t xml:space="preserve"> Visual Arts Education Endorsement Worksheet</w:t>
        </w:r>
      </w:hyperlink>
      <w:r w:rsidRPr="007D4F22">
        <w:rPr>
          <w:rFonts w:ascii="Trebuchet MS" w:eastAsia="Times New Roman" w:hAnsi="Trebuchet MS" w:cs="Times New Roman"/>
          <w:color w:val="000000"/>
          <w:kern w:val="0"/>
          <w:sz w:val="22"/>
          <w:szCs w:val="22"/>
          <w14:ligatures w14:val="none"/>
        </w:rPr>
        <w:t>, you may submit your application in COOL without doing Multiple Measures</w:t>
      </w:r>
      <w:r w:rsidR="007D4F22">
        <w:rPr>
          <w:rFonts w:ascii="Trebuchet MS" w:eastAsia="Times New Roman" w:hAnsi="Trebuchet MS" w:cs="Times New Roman"/>
          <w:color w:val="000000"/>
          <w:kern w:val="0"/>
          <w:sz w:val="22"/>
          <w:szCs w:val="22"/>
          <w14:ligatures w14:val="none"/>
        </w:rPr>
        <w:t>.</w:t>
      </w:r>
    </w:p>
    <w:p w14:paraId="36AA50A3" w14:textId="77777777" w:rsidR="00960190" w:rsidRDefault="00960190" w:rsidP="003A362B">
      <w:pPr>
        <w:spacing w:after="0" w:line="240" w:lineRule="auto"/>
        <w:rPr>
          <w:rFonts w:ascii="Trebuchet MS" w:eastAsia="Times New Roman" w:hAnsi="Trebuchet MS" w:cs="Times New Roman"/>
          <w:color w:val="000000"/>
          <w:kern w:val="0"/>
          <w:sz w:val="22"/>
          <w:szCs w:val="22"/>
          <w14:ligatures w14:val="none"/>
        </w:rPr>
      </w:pPr>
    </w:p>
    <w:p w14:paraId="565D233E" w14:textId="77777777" w:rsidR="00960190" w:rsidRDefault="00960190" w:rsidP="003A362B">
      <w:pPr>
        <w:spacing w:after="0" w:line="240" w:lineRule="auto"/>
        <w:rPr>
          <w:rFonts w:ascii="Trebuchet MS" w:eastAsia="Times New Roman" w:hAnsi="Trebuchet MS" w:cs="Times New Roman"/>
          <w:color w:val="000000"/>
          <w:kern w:val="0"/>
          <w:sz w:val="22"/>
          <w:szCs w:val="22"/>
          <w14:ligatures w14:val="none"/>
        </w:rPr>
      </w:pPr>
    </w:p>
    <w:p w14:paraId="0272428F" w14:textId="7E04190F" w:rsidR="00DD4287" w:rsidRPr="00621593" w:rsidRDefault="00DD4287" w:rsidP="00DD4287">
      <w:pPr>
        <w:pStyle w:val="Heading2"/>
        <w:spacing w:after="240"/>
        <w:rPr>
          <w:b/>
          <w:bCs/>
          <w:color w:val="000000" w:themeColor="text1"/>
          <w:sz w:val="26"/>
          <w:szCs w:val="26"/>
          <w:u w:val="single"/>
        </w:rPr>
      </w:pPr>
      <w:r w:rsidRPr="0078795D">
        <w:rPr>
          <w:sz w:val="26"/>
          <w:szCs w:val="26"/>
          <w:u w:val="single"/>
        </w:rPr>
        <w:br w:type="page"/>
      </w:r>
      <w:r>
        <w:rPr>
          <w:b/>
          <w:bCs/>
          <w:color w:val="000000" w:themeColor="text1"/>
          <w:sz w:val="26"/>
          <w:szCs w:val="26"/>
          <w:u w:val="single"/>
        </w:rPr>
        <w:lastRenderedPageBreak/>
        <w:t>Visual Arts</w:t>
      </w:r>
    </w:p>
    <w:p w14:paraId="7454D0D7" w14:textId="6607C033" w:rsidR="00EE1586" w:rsidRPr="00C8177F" w:rsidRDefault="00EE1586" w:rsidP="00EE1586">
      <w:pPr>
        <w:pStyle w:val="Heading3"/>
        <w:rPr>
          <w:b/>
          <w:bCs/>
          <w:color w:val="000000" w:themeColor="text1"/>
          <w:sz w:val="24"/>
          <w:szCs w:val="24"/>
        </w:rPr>
      </w:pPr>
      <w:r>
        <w:rPr>
          <w:b/>
          <w:bCs/>
          <w:color w:val="000000" w:themeColor="text1"/>
          <w:sz w:val="24"/>
          <w:szCs w:val="24"/>
        </w:rPr>
        <w:t>Art Making:</w:t>
      </w:r>
    </w:p>
    <w:tbl>
      <w:tblPr>
        <w:tblStyle w:val="TableGrid"/>
        <w:tblW w:w="0" w:type="auto"/>
        <w:tblLook w:val="04A0" w:firstRow="1" w:lastRow="0" w:firstColumn="1" w:lastColumn="0" w:noHBand="0" w:noVBand="1"/>
      </w:tblPr>
      <w:tblGrid>
        <w:gridCol w:w="3116"/>
        <w:gridCol w:w="3117"/>
        <w:gridCol w:w="3117"/>
      </w:tblGrid>
      <w:tr w:rsidR="00EE1586" w14:paraId="2477A040" w14:textId="77777777" w:rsidTr="00003E4D">
        <w:trPr>
          <w:tblHeader/>
        </w:trPr>
        <w:tc>
          <w:tcPr>
            <w:tcW w:w="3116" w:type="dxa"/>
            <w:shd w:val="clear" w:color="auto" w:fill="D9D9D9" w:themeFill="background1" w:themeFillShade="D9"/>
          </w:tcPr>
          <w:p w14:paraId="74DCC5FB" w14:textId="77777777" w:rsidR="00EE1586" w:rsidRDefault="00EE1586" w:rsidP="00003E4D">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4A43461" w14:textId="77777777" w:rsidR="00EE1586" w:rsidRDefault="00EE1586" w:rsidP="00003E4D">
            <w:r w:rsidRPr="00AD4726">
              <w:rPr>
                <w:b/>
                <w:bCs/>
              </w:rPr>
              <w:t>Course #/Title/Grade</w:t>
            </w:r>
          </w:p>
        </w:tc>
        <w:tc>
          <w:tcPr>
            <w:tcW w:w="3117" w:type="dxa"/>
            <w:shd w:val="clear" w:color="auto" w:fill="D9D9D9" w:themeFill="background1" w:themeFillShade="D9"/>
          </w:tcPr>
          <w:p w14:paraId="3A7A535E" w14:textId="77777777" w:rsidR="00EE1586" w:rsidRPr="00AD4726" w:rsidRDefault="00EE1586" w:rsidP="00003E4D">
            <w:r w:rsidRPr="00AD4726">
              <w:rPr>
                <w:b/>
                <w:bCs/>
              </w:rPr>
              <w:t>Portfolio Artifact(s)</w:t>
            </w:r>
          </w:p>
          <w:p w14:paraId="01DD06BB" w14:textId="77777777" w:rsidR="00EE1586" w:rsidRPr="00AD4726" w:rsidRDefault="00EE1586" w:rsidP="00003E4D">
            <w:r w:rsidRPr="00AD4726">
              <w:rPr>
                <w:b/>
                <w:bCs/>
              </w:rPr>
              <w:t>AND </w:t>
            </w:r>
          </w:p>
          <w:p w14:paraId="1757F5A6" w14:textId="77777777" w:rsidR="00EE1586" w:rsidRDefault="00EE1586" w:rsidP="00003E4D">
            <w:r w:rsidRPr="00AD4726">
              <w:rPr>
                <w:b/>
                <w:bCs/>
              </w:rPr>
              <w:t>Rationale</w:t>
            </w:r>
          </w:p>
        </w:tc>
      </w:tr>
      <w:tr w:rsidR="00EE1586" w14:paraId="1143D522" w14:textId="77777777" w:rsidTr="00003E4D">
        <w:tc>
          <w:tcPr>
            <w:tcW w:w="3116" w:type="dxa"/>
          </w:tcPr>
          <w:p w14:paraId="1C4B718C" w14:textId="013B0B42" w:rsidR="00EE1586" w:rsidRPr="00AD4726" w:rsidRDefault="006D062D" w:rsidP="00003E4D">
            <w:r w:rsidRPr="00472B48">
              <w:t>Preparation, safety, processes</w:t>
            </w:r>
            <w:r>
              <w:t>,</w:t>
            </w:r>
            <w:r w:rsidRPr="00472B48">
              <w:t xml:space="preserve"> and use of art material</w:t>
            </w:r>
            <w:r>
              <w:t>s</w:t>
            </w:r>
          </w:p>
          <w:p w14:paraId="154FC77A" w14:textId="77777777" w:rsidR="00EE1586" w:rsidRDefault="00EE1586" w:rsidP="00003E4D"/>
        </w:tc>
        <w:sdt>
          <w:sdtPr>
            <w:id w:val="1385603542"/>
            <w:placeholder>
              <w:docPart w:val="91602B9A198247EF8597BB4AB446E7BB"/>
            </w:placeholder>
            <w:showingPlcHdr/>
          </w:sdtPr>
          <w:sdtEndPr/>
          <w:sdtContent>
            <w:tc>
              <w:tcPr>
                <w:tcW w:w="3117" w:type="dxa"/>
              </w:tcPr>
              <w:p w14:paraId="30A44EF7" w14:textId="77777777" w:rsidR="00EE1586" w:rsidRDefault="00EE1586" w:rsidP="00003E4D">
                <w:r w:rsidRPr="004C4EA8">
                  <w:rPr>
                    <w:rStyle w:val="PlaceholderText"/>
                  </w:rPr>
                  <w:t>Click or tap here to enter text.</w:t>
                </w:r>
              </w:p>
            </w:tc>
          </w:sdtContent>
        </w:sdt>
        <w:sdt>
          <w:sdtPr>
            <w:id w:val="-362906665"/>
            <w:placeholder>
              <w:docPart w:val="D220B89C49674767B704E82EB8B4F09A"/>
            </w:placeholder>
            <w:showingPlcHdr/>
          </w:sdtPr>
          <w:sdtEndPr/>
          <w:sdtContent>
            <w:tc>
              <w:tcPr>
                <w:tcW w:w="3117" w:type="dxa"/>
              </w:tcPr>
              <w:p w14:paraId="2A7623B0" w14:textId="77777777" w:rsidR="00EE1586" w:rsidRDefault="00EE1586" w:rsidP="00003E4D">
                <w:r w:rsidRPr="004C4EA8">
                  <w:rPr>
                    <w:rStyle w:val="PlaceholderText"/>
                  </w:rPr>
                  <w:t>Click or tap here to enter text.</w:t>
                </w:r>
              </w:p>
            </w:tc>
          </w:sdtContent>
        </w:sdt>
      </w:tr>
      <w:tr w:rsidR="00EE1586" w14:paraId="10EF90C3" w14:textId="77777777" w:rsidTr="00003E4D">
        <w:tc>
          <w:tcPr>
            <w:tcW w:w="3116" w:type="dxa"/>
          </w:tcPr>
          <w:p w14:paraId="725423AF" w14:textId="5F891E9A" w:rsidR="00EE1586" w:rsidRPr="00AD4726" w:rsidRDefault="006D062D" w:rsidP="00003E4D">
            <w:r w:rsidRPr="00472B48">
              <w:t>Two-dimensional and three-dimensional art processes and techniques</w:t>
            </w:r>
          </w:p>
          <w:p w14:paraId="20E9E278" w14:textId="77777777" w:rsidR="00EE1586" w:rsidRDefault="00EE1586" w:rsidP="00003E4D"/>
        </w:tc>
        <w:sdt>
          <w:sdtPr>
            <w:id w:val="820545305"/>
            <w:placeholder>
              <w:docPart w:val="E394C63B2E5B4AAAA67D7127FF46F003"/>
            </w:placeholder>
            <w:showingPlcHdr/>
          </w:sdtPr>
          <w:sdtEndPr/>
          <w:sdtContent>
            <w:tc>
              <w:tcPr>
                <w:tcW w:w="3117" w:type="dxa"/>
              </w:tcPr>
              <w:p w14:paraId="47A1CCAA" w14:textId="77777777" w:rsidR="00EE1586" w:rsidRDefault="00EE1586" w:rsidP="00003E4D">
                <w:r w:rsidRPr="004C4EA8">
                  <w:rPr>
                    <w:rStyle w:val="PlaceholderText"/>
                  </w:rPr>
                  <w:t>Click or tap here to enter text.</w:t>
                </w:r>
              </w:p>
            </w:tc>
          </w:sdtContent>
        </w:sdt>
        <w:sdt>
          <w:sdtPr>
            <w:id w:val="800664167"/>
            <w:placeholder>
              <w:docPart w:val="721BA0E8502C4540827D40B84F77F042"/>
            </w:placeholder>
            <w:showingPlcHdr/>
          </w:sdtPr>
          <w:sdtEndPr/>
          <w:sdtContent>
            <w:tc>
              <w:tcPr>
                <w:tcW w:w="3117" w:type="dxa"/>
              </w:tcPr>
              <w:p w14:paraId="25358301" w14:textId="77777777" w:rsidR="00EE1586" w:rsidRDefault="00EE1586" w:rsidP="00003E4D">
                <w:r w:rsidRPr="004C4EA8">
                  <w:rPr>
                    <w:rStyle w:val="PlaceholderText"/>
                  </w:rPr>
                  <w:t>Click or tap here to enter text.</w:t>
                </w:r>
              </w:p>
            </w:tc>
          </w:sdtContent>
        </w:sdt>
      </w:tr>
      <w:tr w:rsidR="00EE1586" w14:paraId="2532A631" w14:textId="77777777" w:rsidTr="00003E4D">
        <w:tc>
          <w:tcPr>
            <w:tcW w:w="3116" w:type="dxa"/>
          </w:tcPr>
          <w:p w14:paraId="4D3AA6C0" w14:textId="77777777" w:rsidR="00EE1586" w:rsidRDefault="006D062D" w:rsidP="006D062D">
            <w:r w:rsidRPr="00472B48">
              <w:t>Determining and interpreting meaning in art</w:t>
            </w:r>
          </w:p>
          <w:p w14:paraId="4CB8161B" w14:textId="3EB1A4FF" w:rsidR="006D062D" w:rsidRPr="00AD4726" w:rsidRDefault="006D062D" w:rsidP="006D062D"/>
        </w:tc>
        <w:sdt>
          <w:sdtPr>
            <w:id w:val="1755627526"/>
            <w:placeholder>
              <w:docPart w:val="11ACC321785244A780C5EEC61F5FE988"/>
            </w:placeholder>
            <w:showingPlcHdr/>
          </w:sdtPr>
          <w:sdtEndPr/>
          <w:sdtContent>
            <w:tc>
              <w:tcPr>
                <w:tcW w:w="3117" w:type="dxa"/>
              </w:tcPr>
              <w:p w14:paraId="4D34DE2D" w14:textId="77777777" w:rsidR="00EE1586" w:rsidRDefault="00EE1586" w:rsidP="00003E4D">
                <w:r w:rsidRPr="004C4EA8">
                  <w:rPr>
                    <w:rStyle w:val="PlaceholderText"/>
                  </w:rPr>
                  <w:t>Click or tap here to enter text.</w:t>
                </w:r>
              </w:p>
            </w:tc>
          </w:sdtContent>
        </w:sdt>
        <w:sdt>
          <w:sdtPr>
            <w:id w:val="1210300160"/>
            <w:placeholder>
              <w:docPart w:val="696EBB4EA17E49B191115F25921E5878"/>
            </w:placeholder>
            <w:showingPlcHdr/>
          </w:sdtPr>
          <w:sdtEndPr/>
          <w:sdtContent>
            <w:tc>
              <w:tcPr>
                <w:tcW w:w="3117" w:type="dxa"/>
              </w:tcPr>
              <w:p w14:paraId="003C526C" w14:textId="77777777" w:rsidR="00EE1586" w:rsidRDefault="00EE1586" w:rsidP="00003E4D">
                <w:r w:rsidRPr="004C4EA8">
                  <w:rPr>
                    <w:rStyle w:val="PlaceholderText"/>
                  </w:rPr>
                  <w:t>Click or tap here to enter text.</w:t>
                </w:r>
              </w:p>
            </w:tc>
          </w:sdtContent>
        </w:sdt>
      </w:tr>
      <w:tr w:rsidR="006D062D" w14:paraId="1934BA1C" w14:textId="77777777" w:rsidTr="00003E4D">
        <w:tc>
          <w:tcPr>
            <w:tcW w:w="3116" w:type="dxa"/>
          </w:tcPr>
          <w:p w14:paraId="7265E668" w14:textId="77777777" w:rsidR="006D062D" w:rsidRDefault="006D062D" w:rsidP="006D062D">
            <w:r w:rsidRPr="00817B3E">
              <w:t>Evaluat</w:t>
            </w:r>
            <w:r>
              <w:t>ing</w:t>
            </w:r>
            <w:r w:rsidRPr="00817B3E">
              <w:t xml:space="preserve"> principles and elements of design</w:t>
            </w:r>
          </w:p>
          <w:p w14:paraId="379F74C9" w14:textId="2827B921" w:rsidR="006D062D" w:rsidRPr="00472B48" w:rsidRDefault="006D062D" w:rsidP="006D062D"/>
        </w:tc>
        <w:sdt>
          <w:sdtPr>
            <w:id w:val="-970363665"/>
            <w:placeholder>
              <w:docPart w:val="894DB7318DFE4BB785F99BB5CEE68AC1"/>
            </w:placeholder>
            <w:showingPlcHdr/>
          </w:sdtPr>
          <w:sdtEndPr/>
          <w:sdtContent>
            <w:tc>
              <w:tcPr>
                <w:tcW w:w="3117" w:type="dxa"/>
              </w:tcPr>
              <w:p w14:paraId="7B5020AD" w14:textId="2ECD8F2D" w:rsidR="006D062D" w:rsidRDefault="006D062D" w:rsidP="00003E4D">
                <w:r w:rsidRPr="004C4EA8">
                  <w:rPr>
                    <w:rStyle w:val="PlaceholderText"/>
                  </w:rPr>
                  <w:t>Click or tap here to enter text.</w:t>
                </w:r>
              </w:p>
            </w:tc>
          </w:sdtContent>
        </w:sdt>
        <w:sdt>
          <w:sdtPr>
            <w:id w:val="-1593776142"/>
            <w:placeholder>
              <w:docPart w:val="6E5959B99A1343CC849072D57881FE84"/>
            </w:placeholder>
            <w:showingPlcHdr/>
          </w:sdtPr>
          <w:sdtEndPr/>
          <w:sdtContent>
            <w:tc>
              <w:tcPr>
                <w:tcW w:w="3117" w:type="dxa"/>
              </w:tcPr>
              <w:p w14:paraId="4C028EFF" w14:textId="4FBC0A68" w:rsidR="006D062D" w:rsidRDefault="006D062D" w:rsidP="00003E4D">
                <w:r w:rsidRPr="004C4EA8">
                  <w:rPr>
                    <w:rStyle w:val="PlaceholderText"/>
                  </w:rPr>
                  <w:t>Click or tap here to enter text.</w:t>
                </w:r>
              </w:p>
            </w:tc>
          </w:sdtContent>
        </w:sdt>
      </w:tr>
    </w:tbl>
    <w:p w14:paraId="051F3E60" w14:textId="77777777" w:rsidR="00960190" w:rsidRDefault="00960190" w:rsidP="003A362B">
      <w:pPr>
        <w:spacing w:after="0" w:line="240" w:lineRule="auto"/>
        <w:rPr>
          <w:rFonts w:ascii="Trebuchet MS" w:eastAsia="Times New Roman" w:hAnsi="Trebuchet MS" w:cs="Times New Roman"/>
          <w:color w:val="000000"/>
          <w:kern w:val="0"/>
          <w:sz w:val="22"/>
          <w:szCs w:val="22"/>
          <w14:ligatures w14:val="none"/>
        </w:rPr>
      </w:pPr>
    </w:p>
    <w:p w14:paraId="6503BAA2" w14:textId="77777777" w:rsidR="006D062D" w:rsidRDefault="006D062D" w:rsidP="003A362B">
      <w:pPr>
        <w:spacing w:after="0" w:line="240" w:lineRule="auto"/>
        <w:rPr>
          <w:rFonts w:ascii="Trebuchet MS" w:eastAsia="Times New Roman" w:hAnsi="Trebuchet MS" w:cs="Times New Roman"/>
          <w:color w:val="000000"/>
          <w:kern w:val="0"/>
          <w:sz w:val="22"/>
          <w:szCs w:val="22"/>
          <w14:ligatures w14:val="none"/>
        </w:rPr>
      </w:pPr>
    </w:p>
    <w:p w14:paraId="3A3B6ED8" w14:textId="7AD5DE72" w:rsidR="006D062D" w:rsidRPr="00C8177F" w:rsidRDefault="006D062D" w:rsidP="006D062D">
      <w:pPr>
        <w:pStyle w:val="Heading3"/>
        <w:rPr>
          <w:b/>
          <w:bCs/>
          <w:color w:val="000000" w:themeColor="text1"/>
          <w:sz w:val="24"/>
          <w:szCs w:val="24"/>
        </w:rPr>
      </w:pPr>
      <w:r>
        <w:rPr>
          <w:b/>
          <w:bCs/>
          <w:color w:val="000000" w:themeColor="text1"/>
          <w:sz w:val="24"/>
          <w:szCs w:val="24"/>
        </w:rPr>
        <w:t>Art Analysis:</w:t>
      </w:r>
    </w:p>
    <w:tbl>
      <w:tblPr>
        <w:tblStyle w:val="TableGrid"/>
        <w:tblW w:w="0" w:type="auto"/>
        <w:tblLook w:val="04A0" w:firstRow="1" w:lastRow="0" w:firstColumn="1" w:lastColumn="0" w:noHBand="0" w:noVBand="1"/>
      </w:tblPr>
      <w:tblGrid>
        <w:gridCol w:w="3116"/>
        <w:gridCol w:w="3117"/>
        <w:gridCol w:w="3117"/>
      </w:tblGrid>
      <w:tr w:rsidR="006D062D" w14:paraId="0919C120" w14:textId="77777777" w:rsidTr="00003E4D">
        <w:trPr>
          <w:tblHeader/>
        </w:trPr>
        <w:tc>
          <w:tcPr>
            <w:tcW w:w="3116" w:type="dxa"/>
            <w:shd w:val="clear" w:color="auto" w:fill="D9D9D9" w:themeFill="background1" w:themeFillShade="D9"/>
          </w:tcPr>
          <w:p w14:paraId="1518271E" w14:textId="77777777" w:rsidR="006D062D" w:rsidRDefault="006D062D" w:rsidP="00003E4D">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AA16AC9" w14:textId="77777777" w:rsidR="006D062D" w:rsidRDefault="006D062D" w:rsidP="00003E4D">
            <w:r w:rsidRPr="00AD4726">
              <w:rPr>
                <w:b/>
                <w:bCs/>
              </w:rPr>
              <w:t>Course #/Title/Grade</w:t>
            </w:r>
          </w:p>
        </w:tc>
        <w:tc>
          <w:tcPr>
            <w:tcW w:w="3117" w:type="dxa"/>
            <w:shd w:val="clear" w:color="auto" w:fill="D9D9D9" w:themeFill="background1" w:themeFillShade="D9"/>
          </w:tcPr>
          <w:p w14:paraId="7D8A8665" w14:textId="77777777" w:rsidR="006D062D" w:rsidRPr="00AD4726" w:rsidRDefault="006D062D" w:rsidP="00003E4D">
            <w:r w:rsidRPr="00AD4726">
              <w:rPr>
                <w:b/>
                <w:bCs/>
              </w:rPr>
              <w:t>Portfolio Artifact(s)</w:t>
            </w:r>
          </w:p>
          <w:p w14:paraId="4652C7AD" w14:textId="77777777" w:rsidR="006D062D" w:rsidRPr="00AD4726" w:rsidRDefault="006D062D" w:rsidP="00003E4D">
            <w:r w:rsidRPr="00AD4726">
              <w:rPr>
                <w:b/>
                <w:bCs/>
              </w:rPr>
              <w:t>AND </w:t>
            </w:r>
          </w:p>
          <w:p w14:paraId="70C322C5" w14:textId="77777777" w:rsidR="006D062D" w:rsidRDefault="006D062D" w:rsidP="00003E4D">
            <w:r w:rsidRPr="00AD4726">
              <w:rPr>
                <w:b/>
                <w:bCs/>
              </w:rPr>
              <w:t>Rationale</w:t>
            </w:r>
          </w:p>
        </w:tc>
      </w:tr>
      <w:tr w:rsidR="006D062D" w14:paraId="496B9463" w14:textId="77777777" w:rsidTr="00003E4D">
        <w:tc>
          <w:tcPr>
            <w:tcW w:w="3116" w:type="dxa"/>
          </w:tcPr>
          <w:p w14:paraId="3C12AF48" w14:textId="6D863D74" w:rsidR="006D062D" w:rsidRPr="00AD4726" w:rsidRDefault="006D062D" w:rsidP="00003E4D">
            <w:r w:rsidRPr="00EE7233">
              <w:t>Objective and subjective evaluation and critique of art</w:t>
            </w:r>
          </w:p>
          <w:p w14:paraId="33DB4203" w14:textId="77777777" w:rsidR="006D062D" w:rsidRDefault="006D062D" w:rsidP="00003E4D"/>
        </w:tc>
        <w:sdt>
          <w:sdtPr>
            <w:id w:val="1569078936"/>
            <w:placeholder>
              <w:docPart w:val="0858119D486F45D0A2100F72200D4A31"/>
            </w:placeholder>
            <w:showingPlcHdr/>
          </w:sdtPr>
          <w:sdtEndPr/>
          <w:sdtContent>
            <w:tc>
              <w:tcPr>
                <w:tcW w:w="3117" w:type="dxa"/>
              </w:tcPr>
              <w:p w14:paraId="7D80334B" w14:textId="77777777" w:rsidR="006D062D" w:rsidRDefault="006D062D" w:rsidP="00003E4D">
                <w:r w:rsidRPr="004C4EA8">
                  <w:rPr>
                    <w:rStyle w:val="PlaceholderText"/>
                  </w:rPr>
                  <w:t>Click or tap here to enter text.</w:t>
                </w:r>
              </w:p>
            </w:tc>
          </w:sdtContent>
        </w:sdt>
        <w:sdt>
          <w:sdtPr>
            <w:id w:val="-1303761216"/>
            <w:placeholder>
              <w:docPart w:val="B8E60F0D246548229E8D5EFAF8F093D0"/>
            </w:placeholder>
            <w:showingPlcHdr/>
          </w:sdtPr>
          <w:sdtEndPr/>
          <w:sdtContent>
            <w:tc>
              <w:tcPr>
                <w:tcW w:w="3117" w:type="dxa"/>
              </w:tcPr>
              <w:p w14:paraId="3A3CCC04" w14:textId="77777777" w:rsidR="006D062D" w:rsidRDefault="006D062D" w:rsidP="00003E4D">
                <w:r w:rsidRPr="004C4EA8">
                  <w:rPr>
                    <w:rStyle w:val="PlaceholderText"/>
                  </w:rPr>
                  <w:t>Click or tap here to enter text.</w:t>
                </w:r>
              </w:p>
            </w:tc>
          </w:sdtContent>
        </w:sdt>
      </w:tr>
      <w:tr w:rsidR="006D062D" w14:paraId="7E4E7713" w14:textId="77777777" w:rsidTr="00003E4D">
        <w:tc>
          <w:tcPr>
            <w:tcW w:w="3116" w:type="dxa"/>
          </w:tcPr>
          <w:p w14:paraId="2BD530BE" w14:textId="77777777" w:rsidR="006D062D" w:rsidRDefault="006D062D" w:rsidP="006D062D">
            <w:r w:rsidRPr="00770DB0">
              <w:t>Vocabulary and critical language of arts discourse</w:t>
            </w:r>
          </w:p>
          <w:p w14:paraId="0EBB8E54" w14:textId="5B5BF3C4" w:rsidR="006D062D" w:rsidRDefault="006D062D" w:rsidP="006D062D"/>
        </w:tc>
        <w:sdt>
          <w:sdtPr>
            <w:id w:val="-764692723"/>
            <w:placeholder>
              <w:docPart w:val="FEF27B35F37744A7976806CB9F2DE85E"/>
            </w:placeholder>
            <w:showingPlcHdr/>
          </w:sdtPr>
          <w:sdtEndPr/>
          <w:sdtContent>
            <w:tc>
              <w:tcPr>
                <w:tcW w:w="3117" w:type="dxa"/>
              </w:tcPr>
              <w:p w14:paraId="4C4FEDDA" w14:textId="77777777" w:rsidR="006D062D" w:rsidRDefault="006D062D" w:rsidP="00003E4D">
                <w:r w:rsidRPr="004C4EA8">
                  <w:rPr>
                    <w:rStyle w:val="PlaceholderText"/>
                  </w:rPr>
                  <w:t>Click or tap here to enter text.</w:t>
                </w:r>
              </w:p>
            </w:tc>
          </w:sdtContent>
        </w:sdt>
        <w:sdt>
          <w:sdtPr>
            <w:id w:val="-562099606"/>
            <w:placeholder>
              <w:docPart w:val="09638C77DFCA4D309D105A75DCEB27B8"/>
            </w:placeholder>
            <w:showingPlcHdr/>
          </w:sdtPr>
          <w:sdtEndPr/>
          <w:sdtContent>
            <w:tc>
              <w:tcPr>
                <w:tcW w:w="3117" w:type="dxa"/>
              </w:tcPr>
              <w:p w14:paraId="3164AD05" w14:textId="77777777" w:rsidR="006D062D" w:rsidRDefault="006D062D" w:rsidP="00003E4D">
                <w:r w:rsidRPr="004C4EA8">
                  <w:rPr>
                    <w:rStyle w:val="PlaceholderText"/>
                  </w:rPr>
                  <w:t>Click or tap here to enter text.</w:t>
                </w:r>
              </w:p>
            </w:tc>
          </w:sdtContent>
        </w:sdt>
      </w:tr>
      <w:tr w:rsidR="006D062D" w14:paraId="313D3638" w14:textId="77777777" w:rsidTr="00003E4D">
        <w:tc>
          <w:tcPr>
            <w:tcW w:w="3116" w:type="dxa"/>
          </w:tcPr>
          <w:p w14:paraId="233B0113" w14:textId="4E63B840" w:rsidR="006D062D" w:rsidRDefault="006D062D" w:rsidP="00003E4D">
            <w:r w:rsidRPr="00770DB0">
              <w:t>Theories of art and aesthetics</w:t>
            </w:r>
          </w:p>
          <w:p w14:paraId="29A50268" w14:textId="77777777" w:rsidR="006D062D" w:rsidRPr="00AD4726" w:rsidRDefault="006D062D" w:rsidP="00003E4D"/>
        </w:tc>
        <w:sdt>
          <w:sdtPr>
            <w:id w:val="-804775428"/>
            <w:placeholder>
              <w:docPart w:val="F4E97BF1C1F14B7EB6A3DFF64861F41F"/>
            </w:placeholder>
            <w:showingPlcHdr/>
          </w:sdtPr>
          <w:sdtEndPr/>
          <w:sdtContent>
            <w:tc>
              <w:tcPr>
                <w:tcW w:w="3117" w:type="dxa"/>
              </w:tcPr>
              <w:p w14:paraId="3A5A14B7" w14:textId="77777777" w:rsidR="006D062D" w:rsidRDefault="006D062D" w:rsidP="00003E4D">
                <w:r w:rsidRPr="004C4EA8">
                  <w:rPr>
                    <w:rStyle w:val="PlaceholderText"/>
                  </w:rPr>
                  <w:t>Click or tap here to enter text.</w:t>
                </w:r>
              </w:p>
            </w:tc>
          </w:sdtContent>
        </w:sdt>
        <w:sdt>
          <w:sdtPr>
            <w:id w:val="492763676"/>
            <w:placeholder>
              <w:docPart w:val="49F8DE34CCA644BB9386EE190F3B73A0"/>
            </w:placeholder>
            <w:showingPlcHdr/>
          </w:sdtPr>
          <w:sdtEndPr/>
          <w:sdtContent>
            <w:tc>
              <w:tcPr>
                <w:tcW w:w="3117" w:type="dxa"/>
              </w:tcPr>
              <w:p w14:paraId="2CD98E84" w14:textId="77777777" w:rsidR="006D062D" w:rsidRDefault="006D062D" w:rsidP="00003E4D">
                <w:r w:rsidRPr="004C4EA8">
                  <w:rPr>
                    <w:rStyle w:val="PlaceholderText"/>
                  </w:rPr>
                  <w:t>Click or tap here to enter text.</w:t>
                </w:r>
              </w:p>
            </w:tc>
          </w:sdtContent>
        </w:sdt>
      </w:tr>
    </w:tbl>
    <w:p w14:paraId="5606C3E5" w14:textId="77777777" w:rsidR="006D062D" w:rsidRDefault="006D062D" w:rsidP="003A362B">
      <w:pPr>
        <w:spacing w:after="0" w:line="240" w:lineRule="auto"/>
        <w:rPr>
          <w:rFonts w:ascii="Trebuchet MS" w:eastAsia="Times New Roman" w:hAnsi="Trebuchet MS" w:cs="Times New Roman"/>
          <w:color w:val="000000"/>
          <w:kern w:val="0"/>
          <w:sz w:val="22"/>
          <w:szCs w:val="22"/>
          <w14:ligatures w14:val="none"/>
        </w:rPr>
      </w:pPr>
    </w:p>
    <w:p w14:paraId="044B6264" w14:textId="77777777" w:rsidR="006D062D" w:rsidRDefault="006D062D" w:rsidP="003A362B">
      <w:pPr>
        <w:spacing w:after="0" w:line="240" w:lineRule="auto"/>
        <w:rPr>
          <w:rFonts w:ascii="Trebuchet MS" w:eastAsia="Times New Roman" w:hAnsi="Trebuchet MS" w:cs="Times New Roman"/>
          <w:color w:val="000000"/>
          <w:kern w:val="0"/>
          <w:sz w:val="22"/>
          <w:szCs w:val="22"/>
          <w14:ligatures w14:val="none"/>
        </w:rPr>
      </w:pPr>
    </w:p>
    <w:p w14:paraId="3245D1F6" w14:textId="77777777" w:rsidR="006D062D" w:rsidRDefault="006D062D" w:rsidP="003A362B">
      <w:pPr>
        <w:spacing w:after="0" w:line="240" w:lineRule="auto"/>
        <w:rPr>
          <w:rFonts w:ascii="Trebuchet MS" w:eastAsia="Times New Roman" w:hAnsi="Trebuchet MS" w:cs="Times New Roman"/>
          <w:color w:val="000000"/>
          <w:kern w:val="0"/>
          <w:sz w:val="22"/>
          <w:szCs w:val="22"/>
          <w14:ligatures w14:val="none"/>
        </w:rPr>
      </w:pPr>
    </w:p>
    <w:p w14:paraId="4E3EB004" w14:textId="77777777" w:rsidR="006D062D" w:rsidRDefault="006D062D" w:rsidP="003A362B">
      <w:pPr>
        <w:spacing w:after="0" w:line="240" w:lineRule="auto"/>
        <w:rPr>
          <w:rFonts w:ascii="Trebuchet MS" w:eastAsia="Times New Roman" w:hAnsi="Trebuchet MS" w:cs="Times New Roman"/>
          <w:color w:val="000000"/>
          <w:kern w:val="0"/>
          <w:sz w:val="22"/>
          <w:szCs w:val="22"/>
          <w14:ligatures w14:val="none"/>
        </w:rPr>
      </w:pPr>
    </w:p>
    <w:p w14:paraId="467FE7AC" w14:textId="77777777" w:rsidR="006D062D" w:rsidRDefault="006D062D" w:rsidP="003A362B">
      <w:pPr>
        <w:spacing w:after="0" w:line="240" w:lineRule="auto"/>
        <w:rPr>
          <w:rFonts w:ascii="Trebuchet MS" w:eastAsia="Times New Roman" w:hAnsi="Trebuchet MS" w:cs="Times New Roman"/>
          <w:color w:val="000000"/>
          <w:kern w:val="0"/>
          <w:sz w:val="22"/>
          <w:szCs w:val="22"/>
          <w14:ligatures w14:val="none"/>
        </w:rPr>
      </w:pPr>
    </w:p>
    <w:p w14:paraId="4CF3A61D" w14:textId="788D1EA7" w:rsidR="006D062D" w:rsidRPr="00C8177F" w:rsidRDefault="006D062D" w:rsidP="006D062D">
      <w:pPr>
        <w:pStyle w:val="Heading3"/>
        <w:rPr>
          <w:b/>
          <w:bCs/>
          <w:color w:val="000000" w:themeColor="text1"/>
          <w:sz w:val="24"/>
          <w:szCs w:val="24"/>
        </w:rPr>
      </w:pPr>
      <w:r>
        <w:rPr>
          <w:b/>
          <w:bCs/>
          <w:color w:val="000000" w:themeColor="text1"/>
          <w:sz w:val="24"/>
          <w:szCs w:val="24"/>
        </w:rPr>
        <w:lastRenderedPageBreak/>
        <w:t>Historical and Theoretical Foundations of Art:</w:t>
      </w:r>
    </w:p>
    <w:tbl>
      <w:tblPr>
        <w:tblStyle w:val="TableGrid"/>
        <w:tblW w:w="0" w:type="auto"/>
        <w:tblLook w:val="04A0" w:firstRow="1" w:lastRow="0" w:firstColumn="1" w:lastColumn="0" w:noHBand="0" w:noVBand="1"/>
      </w:tblPr>
      <w:tblGrid>
        <w:gridCol w:w="3116"/>
        <w:gridCol w:w="3117"/>
        <w:gridCol w:w="3117"/>
      </w:tblGrid>
      <w:tr w:rsidR="006D062D" w14:paraId="64D57110" w14:textId="77777777" w:rsidTr="00003E4D">
        <w:trPr>
          <w:tblHeader/>
        </w:trPr>
        <w:tc>
          <w:tcPr>
            <w:tcW w:w="3116" w:type="dxa"/>
            <w:shd w:val="clear" w:color="auto" w:fill="D9D9D9" w:themeFill="background1" w:themeFillShade="D9"/>
          </w:tcPr>
          <w:p w14:paraId="3A387AAE" w14:textId="77777777" w:rsidR="006D062D" w:rsidRDefault="006D062D" w:rsidP="00003E4D">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23C73E61" w14:textId="77777777" w:rsidR="006D062D" w:rsidRDefault="006D062D" w:rsidP="00003E4D">
            <w:r w:rsidRPr="00AD4726">
              <w:rPr>
                <w:b/>
                <w:bCs/>
              </w:rPr>
              <w:t>Course #/Title/Grade</w:t>
            </w:r>
          </w:p>
        </w:tc>
        <w:tc>
          <w:tcPr>
            <w:tcW w:w="3117" w:type="dxa"/>
            <w:shd w:val="clear" w:color="auto" w:fill="D9D9D9" w:themeFill="background1" w:themeFillShade="D9"/>
          </w:tcPr>
          <w:p w14:paraId="2DB0C88F" w14:textId="77777777" w:rsidR="006D062D" w:rsidRPr="00AD4726" w:rsidRDefault="006D062D" w:rsidP="00003E4D">
            <w:r w:rsidRPr="00AD4726">
              <w:rPr>
                <w:b/>
                <w:bCs/>
              </w:rPr>
              <w:t>Portfolio Artifact(s)</w:t>
            </w:r>
          </w:p>
          <w:p w14:paraId="720AEE10" w14:textId="77777777" w:rsidR="006D062D" w:rsidRPr="00AD4726" w:rsidRDefault="006D062D" w:rsidP="00003E4D">
            <w:r w:rsidRPr="00AD4726">
              <w:rPr>
                <w:b/>
                <w:bCs/>
              </w:rPr>
              <w:t>AND </w:t>
            </w:r>
          </w:p>
          <w:p w14:paraId="285BCD08" w14:textId="77777777" w:rsidR="006D062D" w:rsidRDefault="006D062D" w:rsidP="00003E4D">
            <w:r w:rsidRPr="00AD4726">
              <w:rPr>
                <w:b/>
                <w:bCs/>
              </w:rPr>
              <w:t>Rationale</w:t>
            </w:r>
          </w:p>
        </w:tc>
      </w:tr>
      <w:tr w:rsidR="006D062D" w14:paraId="4C19528B" w14:textId="77777777" w:rsidTr="00003E4D">
        <w:tc>
          <w:tcPr>
            <w:tcW w:w="3116" w:type="dxa"/>
          </w:tcPr>
          <w:p w14:paraId="6B5F65C0" w14:textId="1C63551C" w:rsidR="006D062D" w:rsidRPr="00AD4726" w:rsidRDefault="006D062D" w:rsidP="00003E4D">
            <w:r w:rsidRPr="004C55AE">
              <w:t>History of art</w:t>
            </w:r>
            <w:r>
              <w:t>,</w:t>
            </w:r>
            <w:r w:rsidRPr="004C55AE">
              <w:t xml:space="preserve"> including that in contemporary and past cultures</w:t>
            </w:r>
          </w:p>
          <w:p w14:paraId="45CF6904" w14:textId="77777777" w:rsidR="006D062D" w:rsidRDefault="006D062D" w:rsidP="00003E4D"/>
        </w:tc>
        <w:sdt>
          <w:sdtPr>
            <w:id w:val="-719985805"/>
            <w:placeholder>
              <w:docPart w:val="11E89A793151423F98DCA00BC3711368"/>
            </w:placeholder>
            <w:showingPlcHdr/>
          </w:sdtPr>
          <w:sdtEndPr/>
          <w:sdtContent>
            <w:tc>
              <w:tcPr>
                <w:tcW w:w="3117" w:type="dxa"/>
              </w:tcPr>
              <w:p w14:paraId="40FC9871" w14:textId="77777777" w:rsidR="006D062D" w:rsidRDefault="006D062D" w:rsidP="00003E4D">
                <w:r w:rsidRPr="004C4EA8">
                  <w:rPr>
                    <w:rStyle w:val="PlaceholderText"/>
                  </w:rPr>
                  <w:t>Click or tap here to enter text.</w:t>
                </w:r>
              </w:p>
            </w:tc>
          </w:sdtContent>
        </w:sdt>
        <w:sdt>
          <w:sdtPr>
            <w:id w:val="411355617"/>
            <w:placeholder>
              <w:docPart w:val="2E7AFE6A192749DFA86AA011C0DB4ABC"/>
            </w:placeholder>
            <w:showingPlcHdr/>
          </w:sdtPr>
          <w:sdtEndPr/>
          <w:sdtContent>
            <w:tc>
              <w:tcPr>
                <w:tcW w:w="3117" w:type="dxa"/>
              </w:tcPr>
              <w:p w14:paraId="357106A9" w14:textId="77777777" w:rsidR="006D062D" w:rsidRDefault="006D062D" w:rsidP="00003E4D">
                <w:r w:rsidRPr="004C4EA8">
                  <w:rPr>
                    <w:rStyle w:val="PlaceholderText"/>
                  </w:rPr>
                  <w:t>Click or tap here to enter text.</w:t>
                </w:r>
              </w:p>
            </w:tc>
          </w:sdtContent>
        </w:sdt>
      </w:tr>
      <w:tr w:rsidR="006D062D" w14:paraId="63B9A2B3" w14:textId="77777777" w:rsidTr="00003E4D">
        <w:tc>
          <w:tcPr>
            <w:tcW w:w="3116" w:type="dxa"/>
          </w:tcPr>
          <w:p w14:paraId="02806D79" w14:textId="6B4AFBEC" w:rsidR="006D062D" w:rsidRPr="00AD4726" w:rsidRDefault="006D062D" w:rsidP="00003E4D">
            <w:r w:rsidRPr="00B54934">
              <w:t>Contributions of the arts to the development of civilization and culture</w:t>
            </w:r>
          </w:p>
          <w:p w14:paraId="13F47FAB" w14:textId="77777777" w:rsidR="006D062D" w:rsidRDefault="006D062D" w:rsidP="00003E4D"/>
        </w:tc>
        <w:sdt>
          <w:sdtPr>
            <w:id w:val="790104980"/>
            <w:placeholder>
              <w:docPart w:val="5B680F31DD404516AD3320D89BA6E7C7"/>
            </w:placeholder>
            <w:showingPlcHdr/>
          </w:sdtPr>
          <w:sdtEndPr/>
          <w:sdtContent>
            <w:tc>
              <w:tcPr>
                <w:tcW w:w="3117" w:type="dxa"/>
              </w:tcPr>
              <w:p w14:paraId="25D28C41" w14:textId="77777777" w:rsidR="006D062D" w:rsidRDefault="006D062D" w:rsidP="00003E4D">
                <w:r w:rsidRPr="004C4EA8">
                  <w:rPr>
                    <w:rStyle w:val="PlaceholderText"/>
                  </w:rPr>
                  <w:t>Click or tap here to enter text.</w:t>
                </w:r>
              </w:p>
            </w:tc>
          </w:sdtContent>
        </w:sdt>
        <w:sdt>
          <w:sdtPr>
            <w:id w:val="1735501905"/>
            <w:placeholder>
              <w:docPart w:val="6F5CF1F5E25F449EB3036EB01E1D5724"/>
            </w:placeholder>
            <w:showingPlcHdr/>
          </w:sdtPr>
          <w:sdtEndPr/>
          <w:sdtContent>
            <w:tc>
              <w:tcPr>
                <w:tcW w:w="3117" w:type="dxa"/>
              </w:tcPr>
              <w:p w14:paraId="195B6EE2" w14:textId="77777777" w:rsidR="006D062D" w:rsidRDefault="006D062D" w:rsidP="00003E4D">
                <w:r w:rsidRPr="004C4EA8">
                  <w:rPr>
                    <w:rStyle w:val="PlaceholderText"/>
                  </w:rPr>
                  <w:t>Click or tap here to enter text.</w:t>
                </w:r>
              </w:p>
            </w:tc>
          </w:sdtContent>
        </w:sdt>
      </w:tr>
      <w:tr w:rsidR="006D062D" w14:paraId="0AE1C528" w14:textId="77777777" w:rsidTr="00003E4D">
        <w:tc>
          <w:tcPr>
            <w:tcW w:w="3116" w:type="dxa"/>
          </w:tcPr>
          <w:p w14:paraId="63A39B9F" w14:textId="186BE5D8" w:rsidR="006D062D" w:rsidRDefault="006D062D" w:rsidP="00003E4D">
            <w:r w:rsidRPr="00B54934">
              <w:t>Relationship of the arts to the culture and society in which they originated</w:t>
            </w:r>
          </w:p>
          <w:p w14:paraId="16960080" w14:textId="77777777" w:rsidR="006D062D" w:rsidRPr="00AD4726" w:rsidRDefault="006D062D" w:rsidP="00003E4D"/>
        </w:tc>
        <w:sdt>
          <w:sdtPr>
            <w:id w:val="2117633032"/>
            <w:placeholder>
              <w:docPart w:val="F3F61384E77949888CCB75CAC0E5573C"/>
            </w:placeholder>
            <w:showingPlcHdr/>
          </w:sdtPr>
          <w:sdtEndPr/>
          <w:sdtContent>
            <w:tc>
              <w:tcPr>
                <w:tcW w:w="3117" w:type="dxa"/>
              </w:tcPr>
              <w:p w14:paraId="139DEAE5" w14:textId="77777777" w:rsidR="006D062D" w:rsidRDefault="006D062D" w:rsidP="00003E4D">
                <w:r w:rsidRPr="004C4EA8">
                  <w:rPr>
                    <w:rStyle w:val="PlaceholderText"/>
                  </w:rPr>
                  <w:t>Click or tap here to enter text.</w:t>
                </w:r>
              </w:p>
            </w:tc>
          </w:sdtContent>
        </w:sdt>
        <w:sdt>
          <w:sdtPr>
            <w:id w:val="-1808467033"/>
            <w:placeholder>
              <w:docPart w:val="FC721035C4A84C52AE7B3A86E513C917"/>
            </w:placeholder>
            <w:showingPlcHdr/>
          </w:sdtPr>
          <w:sdtEndPr/>
          <w:sdtContent>
            <w:tc>
              <w:tcPr>
                <w:tcW w:w="3117" w:type="dxa"/>
              </w:tcPr>
              <w:p w14:paraId="2C49161B" w14:textId="77777777" w:rsidR="006D062D" w:rsidRDefault="006D062D" w:rsidP="00003E4D">
                <w:r w:rsidRPr="004C4EA8">
                  <w:rPr>
                    <w:rStyle w:val="PlaceholderText"/>
                  </w:rPr>
                  <w:t>Click or tap here to enter text.</w:t>
                </w:r>
              </w:p>
            </w:tc>
          </w:sdtContent>
        </w:sdt>
      </w:tr>
      <w:tr w:rsidR="006D062D" w14:paraId="4CDFAD4F" w14:textId="77777777" w:rsidTr="00003E4D">
        <w:tc>
          <w:tcPr>
            <w:tcW w:w="3116" w:type="dxa"/>
          </w:tcPr>
          <w:p w14:paraId="19BBB38E" w14:textId="77777777" w:rsidR="006D062D" w:rsidRDefault="006D062D" w:rsidP="00003E4D">
            <w:r w:rsidRPr="00B54934">
              <w:t>Influence of the arts on subsequent and current culture(s)</w:t>
            </w:r>
          </w:p>
          <w:p w14:paraId="18A677E4" w14:textId="62FA41BF" w:rsidR="006D062D" w:rsidRPr="00B54934" w:rsidRDefault="006D062D" w:rsidP="00003E4D"/>
        </w:tc>
        <w:sdt>
          <w:sdtPr>
            <w:id w:val="-1767531487"/>
            <w:placeholder>
              <w:docPart w:val="BC0F29D297E94B028F9BFD42A0AD49ED"/>
            </w:placeholder>
            <w:showingPlcHdr/>
          </w:sdtPr>
          <w:sdtEndPr/>
          <w:sdtContent>
            <w:tc>
              <w:tcPr>
                <w:tcW w:w="3117" w:type="dxa"/>
              </w:tcPr>
              <w:p w14:paraId="45522165" w14:textId="009DD377" w:rsidR="006D062D" w:rsidRDefault="006D062D" w:rsidP="00003E4D">
                <w:r w:rsidRPr="004C4EA8">
                  <w:rPr>
                    <w:rStyle w:val="PlaceholderText"/>
                  </w:rPr>
                  <w:t>Click or tap here to enter text.</w:t>
                </w:r>
              </w:p>
            </w:tc>
          </w:sdtContent>
        </w:sdt>
        <w:sdt>
          <w:sdtPr>
            <w:id w:val="715629916"/>
            <w:placeholder>
              <w:docPart w:val="CCB270A5FBD348E4B7AFA5D1BD3B49FA"/>
            </w:placeholder>
            <w:showingPlcHdr/>
          </w:sdtPr>
          <w:sdtEndPr/>
          <w:sdtContent>
            <w:tc>
              <w:tcPr>
                <w:tcW w:w="3117" w:type="dxa"/>
              </w:tcPr>
              <w:p w14:paraId="7AD8090A" w14:textId="0ECCCB88" w:rsidR="006D062D" w:rsidRDefault="006D062D" w:rsidP="00003E4D">
                <w:r w:rsidRPr="004C4EA8">
                  <w:rPr>
                    <w:rStyle w:val="PlaceholderText"/>
                  </w:rPr>
                  <w:t>Click or tap here to enter text.</w:t>
                </w:r>
              </w:p>
            </w:tc>
          </w:sdtContent>
        </w:sdt>
      </w:tr>
      <w:tr w:rsidR="006D062D" w14:paraId="57603E47" w14:textId="77777777" w:rsidTr="00003E4D">
        <w:tc>
          <w:tcPr>
            <w:tcW w:w="3116" w:type="dxa"/>
          </w:tcPr>
          <w:p w14:paraId="30AB4637" w14:textId="77777777" w:rsidR="006D062D" w:rsidRDefault="006D062D" w:rsidP="00003E4D">
            <w:r w:rsidRPr="006361BF">
              <w:t>Recognize stylistic traits of art (Western and Non-Western)</w:t>
            </w:r>
          </w:p>
          <w:p w14:paraId="3432C928" w14:textId="26685365" w:rsidR="006D062D" w:rsidRPr="00B54934" w:rsidRDefault="006D062D" w:rsidP="00003E4D"/>
        </w:tc>
        <w:sdt>
          <w:sdtPr>
            <w:id w:val="1797872482"/>
            <w:placeholder>
              <w:docPart w:val="F44363B0CD13462BA24861ABADAE2B2A"/>
            </w:placeholder>
            <w:showingPlcHdr/>
          </w:sdtPr>
          <w:sdtEndPr/>
          <w:sdtContent>
            <w:tc>
              <w:tcPr>
                <w:tcW w:w="3117" w:type="dxa"/>
              </w:tcPr>
              <w:p w14:paraId="1B5BE3AB" w14:textId="07637C43" w:rsidR="006D062D" w:rsidRDefault="006D062D" w:rsidP="00003E4D">
                <w:r w:rsidRPr="004C4EA8">
                  <w:rPr>
                    <w:rStyle w:val="PlaceholderText"/>
                  </w:rPr>
                  <w:t>Click or tap here to enter text.</w:t>
                </w:r>
              </w:p>
            </w:tc>
          </w:sdtContent>
        </w:sdt>
        <w:sdt>
          <w:sdtPr>
            <w:id w:val="4029358"/>
            <w:placeholder>
              <w:docPart w:val="7264F359B9BF484CA300639708F11831"/>
            </w:placeholder>
            <w:showingPlcHdr/>
          </w:sdtPr>
          <w:sdtEndPr/>
          <w:sdtContent>
            <w:tc>
              <w:tcPr>
                <w:tcW w:w="3117" w:type="dxa"/>
              </w:tcPr>
              <w:p w14:paraId="2F39CC52" w14:textId="0C7A8F01" w:rsidR="006D062D" w:rsidRDefault="006D062D" w:rsidP="00003E4D">
                <w:r w:rsidRPr="004C4EA8">
                  <w:rPr>
                    <w:rStyle w:val="PlaceholderText"/>
                  </w:rPr>
                  <w:t>Click or tap here to enter text.</w:t>
                </w:r>
              </w:p>
            </w:tc>
          </w:sdtContent>
        </w:sdt>
      </w:tr>
    </w:tbl>
    <w:p w14:paraId="52D90AFA" w14:textId="77777777" w:rsidR="00960190" w:rsidRPr="00AD4726" w:rsidRDefault="00960190" w:rsidP="003A362B">
      <w:pPr>
        <w:spacing w:after="0" w:line="240" w:lineRule="auto"/>
        <w:rPr>
          <w:rFonts w:ascii="Times New Roman" w:eastAsia="Times New Roman" w:hAnsi="Times New Roman" w:cs="Times New Roman"/>
          <w:kern w:val="0"/>
          <w14:ligatures w14:val="none"/>
        </w:rPr>
      </w:pPr>
    </w:p>
    <w:p w14:paraId="236F49CD" w14:textId="789E1673" w:rsidR="00F715BA" w:rsidRDefault="00F715BA" w:rsidP="00AD4726"/>
    <w:p w14:paraId="1EB6B16C" w14:textId="77777777" w:rsidR="008D5995" w:rsidRPr="00A845FC" w:rsidRDefault="008D5995" w:rsidP="008D5995">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6D7920FD" w14:textId="77777777" w:rsidR="00C956B6" w:rsidRDefault="00C956B6" w:rsidP="00AD4726"/>
    <w:p w14:paraId="4893D3E9" w14:textId="77777777" w:rsidR="00C956B6" w:rsidRDefault="00C956B6" w:rsidP="00AD4726"/>
    <w:p w14:paraId="1E3867EB" w14:textId="77777777" w:rsidR="00C956B6" w:rsidRDefault="00C956B6" w:rsidP="00AD4726"/>
    <w:p w14:paraId="02773104" w14:textId="77777777" w:rsidR="00C956B6" w:rsidRDefault="00C956B6" w:rsidP="00AD4726"/>
    <w:sectPr w:rsidR="00C956B6" w:rsidSect="00960190">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E323B" w14:textId="77777777" w:rsidR="005F629C" w:rsidRDefault="005F629C" w:rsidP="00247CB5">
      <w:pPr>
        <w:spacing w:after="0" w:line="240" w:lineRule="auto"/>
      </w:pPr>
      <w:r>
        <w:separator/>
      </w:r>
    </w:p>
  </w:endnote>
  <w:endnote w:type="continuationSeparator" w:id="0">
    <w:p w14:paraId="3B2D25A9" w14:textId="77777777" w:rsidR="005F629C" w:rsidRDefault="005F629C"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1691D6" w14:textId="77777777" w:rsidR="005F629C" w:rsidRDefault="005F629C" w:rsidP="00247CB5">
      <w:pPr>
        <w:spacing w:after="0" w:line="240" w:lineRule="auto"/>
      </w:pPr>
      <w:r>
        <w:separator/>
      </w:r>
    </w:p>
  </w:footnote>
  <w:footnote w:type="continuationSeparator" w:id="0">
    <w:p w14:paraId="3B27344E" w14:textId="77777777" w:rsidR="005F629C" w:rsidRDefault="005F629C"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2BA7AC3"/>
    <w:multiLevelType w:val="multilevel"/>
    <w:tmpl w:val="B4FA8D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B67ADC"/>
    <w:multiLevelType w:val="multilevel"/>
    <w:tmpl w:val="4026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CC2FBB"/>
    <w:multiLevelType w:val="multilevel"/>
    <w:tmpl w:val="C552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4"/>
  </w:num>
  <w:num w:numId="2" w16cid:durableId="1287931480">
    <w:abstractNumId w:val="23"/>
  </w:num>
  <w:num w:numId="3" w16cid:durableId="709914026">
    <w:abstractNumId w:val="28"/>
  </w:num>
  <w:num w:numId="4" w16cid:durableId="1934049431">
    <w:abstractNumId w:val="38"/>
  </w:num>
  <w:num w:numId="5" w16cid:durableId="1597401095">
    <w:abstractNumId w:val="7"/>
  </w:num>
  <w:num w:numId="6" w16cid:durableId="1972515934">
    <w:abstractNumId w:val="14"/>
  </w:num>
  <w:num w:numId="7" w16cid:durableId="1072657260">
    <w:abstractNumId w:val="22"/>
  </w:num>
  <w:num w:numId="8" w16cid:durableId="1300568501">
    <w:abstractNumId w:val="29"/>
  </w:num>
  <w:num w:numId="9" w16cid:durableId="287468638">
    <w:abstractNumId w:val="43"/>
  </w:num>
  <w:num w:numId="10" w16cid:durableId="1435515279">
    <w:abstractNumId w:val="17"/>
  </w:num>
  <w:num w:numId="11" w16cid:durableId="414671710">
    <w:abstractNumId w:val="37"/>
  </w:num>
  <w:num w:numId="12" w16cid:durableId="312950467">
    <w:abstractNumId w:val="27"/>
  </w:num>
  <w:num w:numId="13" w16cid:durableId="92433943">
    <w:abstractNumId w:val="45"/>
  </w:num>
  <w:num w:numId="14" w16cid:durableId="686951336">
    <w:abstractNumId w:val="15"/>
  </w:num>
  <w:num w:numId="15" w16cid:durableId="1958098054">
    <w:abstractNumId w:val="25"/>
  </w:num>
  <w:num w:numId="16" w16cid:durableId="1418794979">
    <w:abstractNumId w:val="13"/>
  </w:num>
  <w:num w:numId="17" w16cid:durableId="1693996720">
    <w:abstractNumId w:val="6"/>
  </w:num>
  <w:num w:numId="18" w16cid:durableId="184177575">
    <w:abstractNumId w:val="32"/>
  </w:num>
  <w:num w:numId="19" w16cid:durableId="1106923685">
    <w:abstractNumId w:val="47"/>
  </w:num>
  <w:num w:numId="20" w16cid:durableId="1052190357">
    <w:abstractNumId w:val="5"/>
  </w:num>
  <w:num w:numId="21" w16cid:durableId="310865930">
    <w:abstractNumId w:val="30"/>
  </w:num>
  <w:num w:numId="22" w16cid:durableId="1462184247">
    <w:abstractNumId w:val="26"/>
  </w:num>
  <w:num w:numId="23" w16cid:durableId="1615019806">
    <w:abstractNumId w:val="33"/>
  </w:num>
  <w:num w:numId="24" w16cid:durableId="587421105">
    <w:abstractNumId w:val="9"/>
  </w:num>
  <w:num w:numId="25" w16cid:durableId="546379856">
    <w:abstractNumId w:val="19"/>
  </w:num>
  <w:num w:numId="26" w16cid:durableId="154227323">
    <w:abstractNumId w:val="35"/>
  </w:num>
  <w:num w:numId="27" w16cid:durableId="761680375">
    <w:abstractNumId w:val="40"/>
  </w:num>
  <w:num w:numId="28" w16cid:durableId="1725061471">
    <w:abstractNumId w:val="16"/>
  </w:num>
  <w:num w:numId="29" w16cid:durableId="859003082">
    <w:abstractNumId w:val="24"/>
  </w:num>
  <w:num w:numId="30" w16cid:durableId="360740766">
    <w:abstractNumId w:val="41"/>
  </w:num>
  <w:num w:numId="31" w16cid:durableId="1336683912">
    <w:abstractNumId w:val="21"/>
  </w:num>
  <w:num w:numId="32" w16cid:durableId="756749512">
    <w:abstractNumId w:val="2"/>
  </w:num>
  <w:num w:numId="33" w16cid:durableId="606084597">
    <w:abstractNumId w:val="1"/>
  </w:num>
  <w:num w:numId="34" w16cid:durableId="1364595449">
    <w:abstractNumId w:val="39"/>
  </w:num>
  <w:num w:numId="35" w16cid:durableId="821893191">
    <w:abstractNumId w:val="3"/>
  </w:num>
  <w:num w:numId="36" w16cid:durableId="1053850141">
    <w:abstractNumId w:val="0"/>
  </w:num>
  <w:num w:numId="37" w16cid:durableId="545023216">
    <w:abstractNumId w:val="4"/>
  </w:num>
  <w:num w:numId="38" w16cid:durableId="272514943">
    <w:abstractNumId w:val="12"/>
  </w:num>
  <w:num w:numId="39" w16cid:durableId="1897157504">
    <w:abstractNumId w:val="20"/>
  </w:num>
  <w:num w:numId="40" w16cid:durableId="585724008">
    <w:abstractNumId w:val="11"/>
  </w:num>
  <w:num w:numId="41" w16cid:durableId="262961182">
    <w:abstractNumId w:val="46"/>
  </w:num>
  <w:num w:numId="42" w16cid:durableId="953286815">
    <w:abstractNumId w:val="36"/>
  </w:num>
  <w:num w:numId="43" w16cid:durableId="1357778685">
    <w:abstractNumId w:val="31"/>
  </w:num>
  <w:num w:numId="44" w16cid:durableId="987130052">
    <w:abstractNumId w:val="44"/>
  </w:num>
  <w:num w:numId="45" w16cid:durableId="1884438667">
    <w:abstractNumId w:val="8"/>
  </w:num>
  <w:num w:numId="46" w16cid:durableId="1127819084">
    <w:abstractNumId w:val="18"/>
  </w:num>
  <w:num w:numId="47" w16cid:durableId="1282810199">
    <w:abstractNumId w:val="42"/>
  </w:num>
  <w:num w:numId="48" w16cid:durableId="373895831">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3175B"/>
    <w:rsid w:val="0003574E"/>
    <w:rsid w:val="000520A5"/>
    <w:rsid w:val="00057AF0"/>
    <w:rsid w:val="000633A8"/>
    <w:rsid w:val="00073057"/>
    <w:rsid w:val="000751D5"/>
    <w:rsid w:val="00076DE2"/>
    <w:rsid w:val="000934EA"/>
    <w:rsid w:val="000A3873"/>
    <w:rsid w:val="000E0699"/>
    <w:rsid w:val="000E2F37"/>
    <w:rsid w:val="000F575E"/>
    <w:rsid w:val="001171AE"/>
    <w:rsid w:val="0012466D"/>
    <w:rsid w:val="001246AE"/>
    <w:rsid w:val="0014583E"/>
    <w:rsid w:val="001811F9"/>
    <w:rsid w:val="001846B6"/>
    <w:rsid w:val="001A0F69"/>
    <w:rsid w:val="001B154B"/>
    <w:rsid w:val="001B2BD2"/>
    <w:rsid w:val="001C2684"/>
    <w:rsid w:val="001C6ED4"/>
    <w:rsid w:val="001E39F3"/>
    <w:rsid w:val="001F0822"/>
    <w:rsid w:val="00204747"/>
    <w:rsid w:val="0023345E"/>
    <w:rsid w:val="00235AEB"/>
    <w:rsid w:val="00247CB5"/>
    <w:rsid w:val="00264168"/>
    <w:rsid w:val="0028317A"/>
    <w:rsid w:val="00291414"/>
    <w:rsid w:val="002F04F1"/>
    <w:rsid w:val="0030151B"/>
    <w:rsid w:val="0030729A"/>
    <w:rsid w:val="0031031C"/>
    <w:rsid w:val="00332741"/>
    <w:rsid w:val="00353080"/>
    <w:rsid w:val="003540EB"/>
    <w:rsid w:val="0035551A"/>
    <w:rsid w:val="003574C8"/>
    <w:rsid w:val="00370FFC"/>
    <w:rsid w:val="003913A8"/>
    <w:rsid w:val="003A362B"/>
    <w:rsid w:val="003A4410"/>
    <w:rsid w:val="003B712C"/>
    <w:rsid w:val="003C69BC"/>
    <w:rsid w:val="003E6A2E"/>
    <w:rsid w:val="003F6E42"/>
    <w:rsid w:val="00416487"/>
    <w:rsid w:val="0043360E"/>
    <w:rsid w:val="00443E68"/>
    <w:rsid w:val="00472B48"/>
    <w:rsid w:val="00493C82"/>
    <w:rsid w:val="004B0D6A"/>
    <w:rsid w:val="004B7A0B"/>
    <w:rsid w:val="004C55AE"/>
    <w:rsid w:val="00533551"/>
    <w:rsid w:val="00576367"/>
    <w:rsid w:val="00591C65"/>
    <w:rsid w:val="00593ADB"/>
    <w:rsid w:val="005A7583"/>
    <w:rsid w:val="005C709F"/>
    <w:rsid w:val="005E5CD2"/>
    <w:rsid w:val="005F629C"/>
    <w:rsid w:val="0062061F"/>
    <w:rsid w:val="0062492F"/>
    <w:rsid w:val="006312D7"/>
    <w:rsid w:val="006361BF"/>
    <w:rsid w:val="006627AE"/>
    <w:rsid w:val="00696699"/>
    <w:rsid w:val="006D062D"/>
    <w:rsid w:val="006D4924"/>
    <w:rsid w:val="006F5948"/>
    <w:rsid w:val="006F5E9C"/>
    <w:rsid w:val="00704A5D"/>
    <w:rsid w:val="007071AE"/>
    <w:rsid w:val="00733BB9"/>
    <w:rsid w:val="00742738"/>
    <w:rsid w:val="00755B63"/>
    <w:rsid w:val="007617C3"/>
    <w:rsid w:val="00770AA9"/>
    <w:rsid w:val="00770DB0"/>
    <w:rsid w:val="00775B23"/>
    <w:rsid w:val="007A25B7"/>
    <w:rsid w:val="007D4F22"/>
    <w:rsid w:val="007D6329"/>
    <w:rsid w:val="007F0E4D"/>
    <w:rsid w:val="007F5A93"/>
    <w:rsid w:val="007F79D7"/>
    <w:rsid w:val="00817B3E"/>
    <w:rsid w:val="008210A2"/>
    <w:rsid w:val="00843273"/>
    <w:rsid w:val="0085756F"/>
    <w:rsid w:val="008B1B1A"/>
    <w:rsid w:val="008B3BD1"/>
    <w:rsid w:val="008B3D95"/>
    <w:rsid w:val="008B5F25"/>
    <w:rsid w:val="008D5995"/>
    <w:rsid w:val="008E11CC"/>
    <w:rsid w:val="0090478D"/>
    <w:rsid w:val="0091570E"/>
    <w:rsid w:val="0091614A"/>
    <w:rsid w:val="00940D2A"/>
    <w:rsid w:val="00944FCC"/>
    <w:rsid w:val="00947E00"/>
    <w:rsid w:val="00960190"/>
    <w:rsid w:val="00961B67"/>
    <w:rsid w:val="009627E5"/>
    <w:rsid w:val="00973F1D"/>
    <w:rsid w:val="00975B63"/>
    <w:rsid w:val="00991047"/>
    <w:rsid w:val="009A772B"/>
    <w:rsid w:val="009C67F3"/>
    <w:rsid w:val="009D30BF"/>
    <w:rsid w:val="009E518D"/>
    <w:rsid w:val="009E5D2E"/>
    <w:rsid w:val="00A004A4"/>
    <w:rsid w:val="00A115AE"/>
    <w:rsid w:val="00A27614"/>
    <w:rsid w:val="00A50A79"/>
    <w:rsid w:val="00A55DE8"/>
    <w:rsid w:val="00A74F4A"/>
    <w:rsid w:val="00A841C2"/>
    <w:rsid w:val="00AD4726"/>
    <w:rsid w:val="00AF146B"/>
    <w:rsid w:val="00B02704"/>
    <w:rsid w:val="00B079BB"/>
    <w:rsid w:val="00B12646"/>
    <w:rsid w:val="00B33583"/>
    <w:rsid w:val="00B36915"/>
    <w:rsid w:val="00B40C13"/>
    <w:rsid w:val="00B54934"/>
    <w:rsid w:val="00B55E61"/>
    <w:rsid w:val="00B63044"/>
    <w:rsid w:val="00BA3C51"/>
    <w:rsid w:val="00BB5A87"/>
    <w:rsid w:val="00BB6435"/>
    <w:rsid w:val="00BD0802"/>
    <w:rsid w:val="00BF51CE"/>
    <w:rsid w:val="00C15FBE"/>
    <w:rsid w:val="00C24A1A"/>
    <w:rsid w:val="00C439EE"/>
    <w:rsid w:val="00C45D5C"/>
    <w:rsid w:val="00C62433"/>
    <w:rsid w:val="00C93B5A"/>
    <w:rsid w:val="00C948E0"/>
    <w:rsid w:val="00C956B6"/>
    <w:rsid w:val="00C97311"/>
    <w:rsid w:val="00CB3408"/>
    <w:rsid w:val="00CE1AD8"/>
    <w:rsid w:val="00CE3438"/>
    <w:rsid w:val="00D1700B"/>
    <w:rsid w:val="00D17F99"/>
    <w:rsid w:val="00D33957"/>
    <w:rsid w:val="00D4539A"/>
    <w:rsid w:val="00D82928"/>
    <w:rsid w:val="00DA5561"/>
    <w:rsid w:val="00DB71C4"/>
    <w:rsid w:val="00DD0FD8"/>
    <w:rsid w:val="00DD2B52"/>
    <w:rsid w:val="00DD4287"/>
    <w:rsid w:val="00DF5A01"/>
    <w:rsid w:val="00E206FC"/>
    <w:rsid w:val="00E32AAE"/>
    <w:rsid w:val="00E3475B"/>
    <w:rsid w:val="00E42076"/>
    <w:rsid w:val="00E4490F"/>
    <w:rsid w:val="00E5003B"/>
    <w:rsid w:val="00E6002C"/>
    <w:rsid w:val="00E64F02"/>
    <w:rsid w:val="00E82837"/>
    <w:rsid w:val="00E832A1"/>
    <w:rsid w:val="00EA4A75"/>
    <w:rsid w:val="00EB7796"/>
    <w:rsid w:val="00EB7849"/>
    <w:rsid w:val="00EC3EE6"/>
    <w:rsid w:val="00ED229B"/>
    <w:rsid w:val="00ED4238"/>
    <w:rsid w:val="00ED551F"/>
    <w:rsid w:val="00EE1586"/>
    <w:rsid w:val="00EE7233"/>
    <w:rsid w:val="00EF3FFA"/>
    <w:rsid w:val="00EF4A1C"/>
    <w:rsid w:val="00F23E23"/>
    <w:rsid w:val="00F36CAC"/>
    <w:rsid w:val="00F41B4E"/>
    <w:rsid w:val="00F54687"/>
    <w:rsid w:val="00F5536B"/>
    <w:rsid w:val="00F715BA"/>
    <w:rsid w:val="00F77990"/>
    <w:rsid w:val="00F961DF"/>
    <w:rsid w:val="00FB5177"/>
    <w:rsid w:val="00FC53F6"/>
    <w:rsid w:val="00FE785A"/>
    <w:rsid w:val="00FF3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36857305">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0407669">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809396327">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66021483">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2948096">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6377395">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3001619">
      <w:bodyDiv w:val="1"/>
      <w:marLeft w:val="0"/>
      <w:marRight w:val="0"/>
      <w:marTop w:val="0"/>
      <w:marBottom w:val="0"/>
      <w:divBdr>
        <w:top w:val="none" w:sz="0" w:space="0" w:color="auto"/>
        <w:left w:val="none" w:sz="0" w:space="0" w:color="auto"/>
        <w:bottom w:val="none" w:sz="0" w:space="0" w:color="auto"/>
        <w:right w:val="none" w:sz="0" w:space="0" w:color="auto"/>
      </w:divBdr>
    </w:div>
    <w:div w:id="1444223579">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816678034">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95851479">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78630145">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1721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0A381FF070548E0AB54723C7FC99205"/>
        <w:category>
          <w:name w:val="General"/>
          <w:gallery w:val="placeholder"/>
        </w:category>
        <w:types>
          <w:type w:val="bbPlcHdr"/>
        </w:types>
        <w:behaviors>
          <w:behavior w:val="content"/>
        </w:behaviors>
        <w:guid w:val="{61864A65-9F11-4E88-BCCB-E89D90E06A98}"/>
      </w:docPartPr>
      <w:docPartBody>
        <w:p w:rsidR="008B576F" w:rsidRDefault="00BE04AC" w:rsidP="00BE04AC">
          <w:pPr>
            <w:pStyle w:val="80A381FF070548E0AB54723C7FC99205"/>
          </w:pPr>
          <w:r w:rsidRPr="00C6081B">
            <w:rPr>
              <w:rStyle w:val="PlaceholderText"/>
            </w:rPr>
            <w:t>Click or tap here to enter text.</w:t>
          </w:r>
        </w:p>
      </w:docPartBody>
    </w:docPart>
    <w:docPart>
      <w:docPartPr>
        <w:name w:val="FF61F58090814C67B5BA649538D504A7"/>
        <w:category>
          <w:name w:val="General"/>
          <w:gallery w:val="placeholder"/>
        </w:category>
        <w:types>
          <w:type w:val="bbPlcHdr"/>
        </w:types>
        <w:behaviors>
          <w:behavior w:val="content"/>
        </w:behaviors>
        <w:guid w:val="{7F5217CF-01F4-4489-A886-90A8A385C945}"/>
      </w:docPartPr>
      <w:docPartBody>
        <w:p w:rsidR="008B576F" w:rsidRDefault="00BE04AC" w:rsidP="00BE04AC">
          <w:pPr>
            <w:pStyle w:val="FF61F58090814C67B5BA649538D504A7"/>
          </w:pPr>
          <w:r w:rsidRPr="00C6081B">
            <w:rPr>
              <w:rStyle w:val="PlaceholderText"/>
            </w:rPr>
            <w:t>Click or tap here to enter text.</w:t>
          </w:r>
        </w:p>
      </w:docPartBody>
    </w:docPart>
    <w:docPart>
      <w:docPartPr>
        <w:name w:val="91602B9A198247EF8597BB4AB446E7BB"/>
        <w:category>
          <w:name w:val="General"/>
          <w:gallery w:val="placeholder"/>
        </w:category>
        <w:types>
          <w:type w:val="bbPlcHdr"/>
        </w:types>
        <w:behaviors>
          <w:behavior w:val="content"/>
        </w:behaviors>
        <w:guid w:val="{673CDF67-2CD8-4505-AE92-39C8AAB99127}"/>
      </w:docPartPr>
      <w:docPartBody>
        <w:p w:rsidR="008B576F" w:rsidRDefault="00BE04AC" w:rsidP="00BE04AC">
          <w:pPr>
            <w:pStyle w:val="91602B9A198247EF8597BB4AB446E7BB"/>
          </w:pPr>
          <w:r w:rsidRPr="004C4EA8">
            <w:rPr>
              <w:rStyle w:val="PlaceholderText"/>
            </w:rPr>
            <w:t>Click or tap here to enter text.</w:t>
          </w:r>
        </w:p>
      </w:docPartBody>
    </w:docPart>
    <w:docPart>
      <w:docPartPr>
        <w:name w:val="D220B89C49674767B704E82EB8B4F09A"/>
        <w:category>
          <w:name w:val="General"/>
          <w:gallery w:val="placeholder"/>
        </w:category>
        <w:types>
          <w:type w:val="bbPlcHdr"/>
        </w:types>
        <w:behaviors>
          <w:behavior w:val="content"/>
        </w:behaviors>
        <w:guid w:val="{E5725C06-A05A-4A4D-AE0A-361A50BD2C50}"/>
      </w:docPartPr>
      <w:docPartBody>
        <w:p w:rsidR="008B576F" w:rsidRDefault="00BE04AC" w:rsidP="00BE04AC">
          <w:pPr>
            <w:pStyle w:val="D220B89C49674767B704E82EB8B4F09A"/>
          </w:pPr>
          <w:r w:rsidRPr="004C4EA8">
            <w:rPr>
              <w:rStyle w:val="PlaceholderText"/>
            </w:rPr>
            <w:t>Click or tap here to enter text.</w:t>
          </w:r>
        </w:p>
      </w:docPartBody>
    </w:docPart>
    <w:docPart>
      <w:docPartPr>
        <w:name w:val="E394C63B2E5B4AAAA67D7127FF46F003"/>
        <w:category>
          <w:name w:val="General"/>
          <w:gallery w:val="placeholder"/>
        </w:category>
        <w:types>
          <w:type w:val="bbPlcHdr"/>
        </w:types>
        <w:behaviors>
          <w:behavior w:val="content"/>
        </w:behaviors>
        <w:guid w:val="{6A825406-E5B2-4CDF-88F3-6EFB48FEE014}"/>
      </w:docPartPr>
      <w:docPartBody>
        <w:p w:rsidR="008B576F" w:rsidRDefault="00BE04AC" w:rsidP="00BE04AC">
          <w:pPr>
            <w:pStyle w:val="E394C63B2E5B4AAAA67D7127FF46F003"/>
          </w:pPr>
          <w:r w:rsidRPr="004C4EA8">
            <w:rPr>
              <w:rStyle w:val="PlaceholderText"/>
            </w:rPr>
            <w:t>Click or tap here to enter text.</w:t>
          </w:r>
        </w:p>
      </w:docPartBody>
    </w:docPart>
    <w:docPart>
      <w:docPartPr>
        <w:name w:val="721BA0E8502C4540827D40B84F77F042"/>
        <w:category>
          <w:name w:val="General"/>
          <w:gallery w:val="placeholder"/>
        </w:category>
        <w:types>
          <w:type w:val="bbPlcHdr"/>
        </w:types>
        <w:behaviors>
          <w:behavior w:val="content"/>
        </w:behaviors>
        <w:guid w:val="{D8B95161-58BC-4164-978D-CA781DED14A7}"/>
      </w:docPartPr>
      <w:docPartBody>
        <w:p w:rsidR="008B576F" w:rsidRDefault="00BE04AC" w:rsidP="00BE04AC">
          <w:pPr>
            <w:pStyle w:val="721BA0E8502C4540827D40B84F77F042"/>
          </w:pPr>
          <w:r w:rsidRPr="004C4EA8">
            <w:rPr>
              <w:rStyle w:val="PlaceholderText"/>
            </w:rPr>
            <w:t>Click or tap here to enter text.</w:t>
          </w:r>
        </w:p>
      </w:docPartBody>
    </w:docPart>
    <w:docPart>
      <w:docPartPr>
        <w:name w:val="11ACC321785244A780C5EEC61F5FE988"/>
        <w:category>
          <w:name w:val="General"/>
          <w:gallery w:val="placeholder"/>
        </w:category>
        <w:types>
          <w:type w:val="bbPlcHdr"/>
        </w:types>
        <w:behaviors>
          <w:behavior w:val="content"/>
        </w:behaviors>
        <w:guid w:val="{0F373B5A-F226-4273-B598-40EE069FC7F5}"/>
      </w:docPartPr>
      <w:docPartBody>
        <w:p w:rsidR="008B576F" w:rsidRDefault="00BE04AC" w:rsidP="00BE04AC">
          <w:pPr>
            <w:pStyle w:val="11ACC321785244A780C5EEC61F5FE988"/>
          </w:pPr>
          <w:r w:rsidRPr="004C4EA8">
            <w:rPr>
              <w:rStyle w:val="PlaceholderText"/>
            </w:rPr>
            <w:t>Click or tap here to enter text.</w:t>
          </w:r>
        </w:p>
      </w:docPartBody>
    </w:docPart>
    <w:docPart>
      <w:docPartPr>
        <w:name w:val="696EBB4EA17E49B191115F25921E5878"/>
        <w:category>
          <w:name w:val="General"/>
          <w:gallery w:val="placeholder"/>
        </w:category>
        <w:types>
          <w:type w:val="bbPlcHdr"/>
        </w:types>
        <w:behaviors>
          <w:behavior w:val="content"/>
        </w:behaviors>
        <w:guid w:val="{40DDB070-374C-4C9F-9ED3-B48C329F67E4}"/>
      </w:docPartPr>
      <w:docPartBody>
        <w:p w:rsidR="008B576F" w:rsidRDefault="00BE04AC" w:rsidP="00BE04AC">
          <w:pPr>
            <w:pStyle w:val="696EBB4EA17E49B191115F25921E5878"/>
          </w:pPr>
          <w:r w:rsidRPr="004C4EA8">
            <w:rPr>
              <w:rStyle w:val="PlaceholderText"/>
            </w:rPr>
            <w:t>Click or tap here to enter text.</w:t>
          </w:r>
        </w:p>
      </w:docPartBody>
    </w:docPart>
    <w:docPart>
      <w:docPartPr>
        <w:name w:val="894DB7318DFE4BB785F99BB5CEE68AC1"/>
        <w:category>
          <w:name w:val="General"/>
          <w:gallery w:val="placeholder"/>
        </w:category>
        <w:types>
          <w:type w:val="bbPlcHdr"/>
        </w:types>
        <w:behaviors>
          <w:behavior w:val="content"/>
        </w:behaviors>
        <w:guid w:val="{BACB2718-4854-487B-82CD-94071491FAE7}"/>
      </w:docPartPr>
      <w:docPartBody>
        <w:p w:rsidR="008B576F" w:rsidRDefault="00BE04AC" w:rsidP="00BE04AC">
          <w:pPr>
            <w:pStyle w:val="894DB7318DFE4BB785F99BB5CEE68AC1"/>
          </w:pPr>
          <w:r w:rsidRPr="004C4EA8">
            <w:rPr>
              <w:rStyle w:val="PlaceholderText"/>
            </w:rPr>
            <w:t>Click or tap here to enter text.</w:t>
          </w:r>
        </w:p>
      </w:docPartBody>
    </w:docPart>
    <w:docPart>
      <w:docPartPr>
        <w:name w:val="6E5959B99A1343CC849072D57881FE84"/>
        <w:category>
          <w:name w:val="General"/>
          <w:gallery w:val="placeholder"/>
        </w:category>
        <w:types>
          <w:type w:val="bbPlcHdr"/>
        </w:types>
        <w:behaviors>
          <w:behavior w:val="content"/>
        </w:behaviors>
        <w:guid w:val="{C6A19C21-A029-4869-8E01-F9FE51101F56}"/>
      </w:docPartPr>
      <w:docPartBody>
        <w:p w:rsidR="008B576F" w:rsidRDefault="00BE04AC" w:rsidP="00BE04AC">
          <w:pPr>
            <w:pStyle w:val="6E5959B99A1343CC849072D57881FE84"/>
          </w:pPr>
          <w:r w:rsidRPr="004C4EA8">
            <w:rPr>
              <w:rStyle w:val="PlaceholderText"/>
            </w:rPr>
            <w:t>Click or tap here to enter text.</w:t>
          </w:r>
        </w:p>
      </w:docPartBody>
    </w:docPart>
    <w:docPart>
      <w:docPartPr>
        <w:name w:val="11E89A793151423F98DCA00BC3711368"/>
        <w:category>
          <w:name w:val="General"/>
          <w:gallery w:val="placeholder"/>
        </w:category>
        <w:types>
          <w:type w:val="bbPlcHdr"/>
        </w:types>
        <w:behaviors>
          <w:behavior w:val="content"/>
        </w:behaviors>
        <w:guid w:val="{AC9A8D1C-C504-41F5-A86D-31F893B9AD6A}"/>
      </w:docPartPr>
      <w:docPartBody>
        <w:p w:rsidR="008B576F" w:rsidRDefault="00BE04AC" w:rsidP="00BE04AC">
          <w:pPr>
            <w:pStyle w:val="11E89A793151423F98DCA00BC3711368"/>
          </w:pPr>
          <w:r w:rsidRPr="004C4EA8">
            <w:rPr>
              <w:rStyle w:val="PlaceholderText"/>
            </w:rPr>
            <w:t>Click or tap here to enter text.</w:t>
          </w:r>
        </w:p>
      </w:docPartBody>
    </w:docPart>
    <w:docPart>
      <w:docPartPr>
        <w:name w:val="2E7AFE6A192749DFA86AA011C0DB4ABC"/>
        <w:category>
          <w:name w:val="General"/>
          <w:gallery w:val="placeholder"/>
        </w:category>
        <w:types>
          <w:type w:val="bbPlcHdr"/>
        </w:types>
        <w:behaviors>
          <w:behavior w:val="content"/>
        </w:behaviors>
        <w:guid w:val="{B1D49420-AC0A-46A1-86F9-A90B4318DADB}"/>
      </w:docPartPr>
      <w:docPartBody>
        <w:p w:rsidR="008B576F" w:rsidRDefault="00BE04AC" w:rsidP="00BE04AC">
          <w:pPr>
            <w:pStyle w:val="2E7AFE6A192749DFA86AA011C0DB4ABC"/>
          </w:pPr>
          <w:r w:rsidRPr="004C4EA8">
            <w:rPr>
              <w:rStyle w:val="PlaceholderText"/>
            </w:rPr>
            <w:t>Click or tap here to enter text.</w:t>
          </w:r>
        </w:p>
      </w:docPartBody>
    </w:docPart>
    <w:docPart>
      <w:docPartPr>
        <w:name w:val="5B680F31DD404516AD3320D89BA6E7C7"/>
        <w:category>
          <w:name w:val="General"/>
          <w:gallery w:val="placeholder"/>
        </w:category>
        <w:types>
          <w:type w:val="bbPlcHdr"/>
        </w:types>
        <w:behaviors>
          <w:behavior w:val="content"/>
        </w:behaviors>
        <w:guid w:val="{BE1CD451-9C43-4057-AC03-3C35F9EB7469}"/>
      </w:docPartPr>
      <w:docPartBody>
        <w:p w:rsidR="008B576F" w:rsidRDefault="00BE04AC" w:rsidP="00BE04AC">
          <w:pPr>
            <w:pStyle w:val="5B680F31DD404516AD3320D89BA6E7C7"/>
          </w:pPr>
          <w:r w:rsidRPr="004C4EA8">
            <w:rPr>
              <w:rStyle w:val="PlaceholderText"/>
            </w:rPr>
            <w:t>Click or tap here to enter text.</w:t>
          </w:r>
        </w:p>
      </w:docPartBody>
    </w:docPart>
    <w:docPart>
      <w:docPartPr>
        <w:name w:val="6F5CF1F5E25F449EB3036EB01E1D5724"/>
        <w:category>
          <w:name w:val="General"/>
          <w:gallery w:val="placeholder"/>
        </w:category>
        <w:types>
          <w:type w:val="bbPlcHdr"/>
        </w:types>
        <w:behaviors>
          <w:behavior w:val="content"/>
        </w:behaviors>
        <w:guid w:val="{F82E7031-DC41-49FF-BA20-C0F4DAB672DB}"/>
      </w:docPartPr>
      <w:docPartBody>
        <w:p w:rsidR="008B576F" w:rsidRDefault="00BE04AC" w:rsidP="00BE04AC">
          <w:pPr>
            <w:pStyle w:val="6F5CF1F5E25F449EB3036EB01E1D5724"/>
          </w:pPr>
          <w:r w:rsidRPr="004C4EA8">
            <w:rPr>
              <w:rStyle w:val="PlaceholderText"/>
            </w:rPr>
            <w:t>Click or tap here to enter text.</w:t>
          </w:r>
        </w:p>
      </w:docPartBody>
    </w:docPart>
    <w:docPart>
      <w:docPartPr>
        <w:name w:val="F3F61384E77949888CCB75CAC0E5573C"/>
        <w:category>
          <w:name w:val="General"/>
          <w:gallery w:val="placeholder"/>
        </w:category>
        <w:types>
          <w:type w:val="bbPlcHdr"/>
        </w:types>
        <w:behaviors>
          <w:behavior w:val="content"/>
        </w:behaviors>
        <w:guid w:val="{3DB27D01-466C-4A57-9E3C-C1C3A765AE2A}"/>
      </w:docPartPr>
      <w:docPartBody>
        <w:p w:rsidR="008B576F" w:rsidRDefault="00BE04AC" w:rsidP="00BE04AC">
          <w:pPr>
            <w:pStyle w:val="F3F61384E77949888CCB75CAC0E5573C"/>
          </w:pPr>
          <w:r w:rsidRPr="004C4EA8">
            <w:rPr>
              <w:rStyle w:val="PlaceholderText"/>
            </w:rPr>
            <w:t>Click or tap here to enter text.</w:t>
          </w:r>
        </w:p>
      </w:docPartBody>
    </w:docPart>
    <w:docPart>
      <w:docPartPr>
        <w:name w:val="FC721035C4A84C52AE7B3A86E513C917"/>
        <w:category>
          <w:name w:val="General"/>
          <w:gallery w:val="placeholder"/>
        </w:category>
        <w:types>
          <w:type w:val="bbPlcHdr"/>
        </w:types>
        <w:behaviors>
          <w:behavior w:val="content"/>
        </w:behaviors>
        <w:guid w:val="{5A04EABC-5379-4E25-8154-B4E4A80BEE35}"/>
      </w:docPartPr>
      <w:docPartBody>
        <w:p w:rsidR="008B576F" w:rsidRDefault="00BE04AC" w:rsidP="00BE04AC">
          <w:pPr>
            <w:pStyle w:val="FC721035C4A84C52AE7B3A86E513C917"/>
          </w:pPr>
          <w:r w:rsidRPr="004C4EA8">
            <w:rPr>
              <w:rStyle w:val="PlaceholderText"/>
            </w:rPr>
            <w:t>Click or tap here to enter text.</w:t>
          </w:r>
        </w:p>
      </w:docPartBody>
    </w:docPart>
    <w:docPart>
      <w:docPartPr>
        <w:name w:val="BC0F29D297E94B028F9BFD42A0AD49ED"/>
        <w:category>
          <w:name w:val="General"/>
          <w:gallery w:val="placeholder"/>
        </w:category>
        <w:types>
          <w:type w:val="bbPlcHdr"/>
        </w:types>
        <w:behaviors>
          <w:behavior w:val="content"/>
        </w:behaviors>
        <w:guid w:val="{B822E973-FA86-42DC-A9A1-49A5DBC8798E}"/>
      </w:docPartPr>
      <w:docPartBody>
        <w:p w:rsidR="008B576F" w:rsidRDefault="00BE04AC" w:rsidP="00BE04AC">
          <w:pPr>
            <w:pStyle w:val="BC0F29D297E94B028F9BFD42A0AD49ED"/>
          </w:pPr>
          <w:r w:rsidRPr="004C4EA8">
            <w:rPr>
              <w:rStyle w:val="PlaceholderText"/>
            </w:rPr>
            <w:t>Click or tap here to enter text.</w:t>
          </w:r>
        </w:p>
      </w:docPartBody>
    </w:docPart>
    <w:docPart>
      <w:docPartPr>
        <w:name w:val="CCB270A5FBD348E4B7AFA5D1BD3B49FA"/>
        <w:category>
          <w:name w:val="General"/>
          <w:gallery w:val="placeholder"/>
        </w:category>
        <w:types>
          <w:type w:val="bbPlcHdr"/>
        </w:types>
        <w:behaviors>
          <w:behavior w:val="content"/>
        </w:behaviors>
        <w:guid w:val="{F0597582-E503-4C35-95CB-6B8714BC95A9}"/>
      </w:docPartPr>
      <w:docPartBody>
        <w:p w:rsidR="008B576F" w:rsidRDefault="00BE04AC" w:rsidP="00BE04AC">
          <w:pPr>
            <w:pStyle w:val="CCB270A5FBD348E4B7AFA5D1BD3B49FA"/>
          </w:pPr>
          <w:r w:rsidRPr="004C4EA8">
            <w:rPr>
              <w:rStyle w:val="PlaceholderText"/>
            </w:rPr>
            <w:t>Click or tap here to enter text.</w:t>
          </w:r>
        </w:p>
      </w:docPartBody>
    </w:docPart>
    <w:docPart>
      <w:docPartPr>
        <w:name w:val="F44363B0CD13462BA24861ABADAE2B2A"/>
        <w:category>
          <w:name w:val="General"/>
          <w:gallery w:val="placeholder"/>
        </w:category>
        <w:types>
          <w:type w:val="bbPlcHdr"/>
        </w:types>
        <w:behaviors>
          <w:behavior w:val="content"/>
        </w:behaviors>
        <w:guid w:val="{5CFEC912-58A3-41A8-8FA1-8403F42FB749}"/>
      </w:docPartPr>
      <w:docPartBody>
        <w:p w:rsidR="008B576F" w:rsidRDefault="00BE04AC" w:rsidP="00BE04AC">
          <w:pPr>
            <w:pStyle w:val="F44363B0CD13462BA24861ABADAE2B2A"/>
          </w:pPr>
          <w:r w:rsidRPr="004C4EA8">
            <w:rPr>
              <w:rStyle w:val="PlaceholderText"/>
            </w:rPr>
            <w:t>Click or tap here to enter text.</w:t>
          </w:r>
        </w:p>
      </w:docPartBody>
    </w:docPart>
    <w:docPart>
      <w:docPartPr>
        <w:name w:val="7264F359B9BF484CA300639708F11831"/>
        <w:category>
          <w:name w:val="General"/>
          <w:gallery w:val="placeholder"/>
        </w:category>
        <w:types>
          <w:type w:val="bbPlcHdr"/>
        </w:types>
        <w:behaviors>
          <w:behavior w:val="content"/>
        </w:behaviors>
        <w:guid w:val="{C44038E3-4EBE-446B-AF34-EC7EE5C5703D}"/>
      </w:docPartPr>
      <w:docPartBody>
        <w:p w:rsidR="008B576F" w:rsidRDefault="00BE04AC" w:rsidP="00BE04AC">
          <w:pPr>
            <w:pStyle w:val="7264F359B9BF484CA300639708F11831"/>
          </w:pPr>
          <w:r w:rsidRPr="004C4EA8">
            <w:rPr>
              <w:rStyle w:val="PlaceholderText"/>
            </w:rPr>
            <w:t>Click or tap here to enter text.</w:t>
          </w:r>
        </w:p>
      </w:docPartBody>
    </w:docPart>
    <w:docPart>
      <w:docPartPr>
        <w:name w:val="0858119D486F45D0A2100F72200D4A31"/>
        <w:category>
          <w:name w:val="General"/>
          <w:gallery w:val="placeholder"/>
        </w:category>
        <w:types>
          <w:type w:val="bbPlcHdr"/>
        </w:types>
        <w:behaviors>
          <w:behavior w:val="content"/>
        </w:behaviors>
        <w:guid w:val="{F0FDF40F-FD96-404B-B3B1-374A3FB59B13}"/>
      </w:docPartPr>
      <w:docPartBody>
        <w:p w:rsidR="008B576F" w:rsidRDefault="00BE04AC" w:rsidP="00BE04AC">
          <w:pPr>
            <w:pStyle w:val="0858119D486F45D0A2100F72200D4A31"/>
          </w:pPr>
          <w:r w:rsidRPr="004C4EA8">
            <w:rPr>
              <w:rStyle w:val="PlaceholderText"/>
            </w:rPr>
            <w:t>Click or tap here to enter text.</w:t>
          </w:r>
        </w:p>
      </w:docPartBody>
    </w:docPart>
    <w:docPart>
      <w:docPartPr>
        <w:name w:val="B8E60F0D246548229E8D5EFAF8F093D0"/>
        <w:category>
          <w:name w:val="General"/>
          <w:gallery w:val="placeholder"/>
        </w:category>
        <w:types>
          <w:type w:val="bbPlcHdr"/>
        </w:types>
        <w:behaviors>
          <w:behavior w:val="content"/>
        </w:behaviors>
        <w:guid w:val="{440019F4-C9ED-4C0D-9240-204D7F58609B}"/>
      </w:docPartPr>
      <w:docPartBody>
        <w:p w:rsidR="008B576F" w:rsidRDefault="00BE04AC" w:rsidP="00BE04AC">
          <w:pPr>
            <w:pStyle w:val="B8E60F0D246548229E8D5EFAF8F093D0"/>
          </w:pPr>
          <w:r w:rsidRPr="004C4EA8">
            <w:rPr>
              <w:rStyle w:val="PlaceholderText"/>
            </w:rPr>
            <w:t>Click or tap here to enter text.</w:t>
          </w:r>
        </w:p>
      </w:docPartBody>
    </w:docPart>
    <w:docPart>
      <w:docPartPr>
        <w:name w:val="FEF27B35F37744A7976806CB9F2DE85E"/>
        <w:category>
          <w:name w:val="General"/>
          <w:gallery w:val="placeholder"/>
        </w:category>
        <w:types>
          <w:type w:val="bbPlcHdr"/>
        </w:types>
        <w:behaviors>
          <w:behavior w:val="content"/>
        </w:behaviors>
        <w:guid w:val="{3B31B123-17A2-4767-8A64-17B92776DE25}"/>
      </w:docPartPr>
      <w:docPartBody>
        <w:p w:rsidR="008B576F" w:rsidRDefault="00BE04AC" w:rsidP="00BE04AC">
          <w:pPr>
            <w:pStyle w:val="FEF27B35F37744A7976806CB9F2DE85E"/>
          </w:pPr>
          <w:r w:rsidRPr="004C4EA8">
            <w:rPr>
              <w:rStyle w:val="PlaceholderText"/>
            </w:rPr>
            <w:t>Click or tap here to enter text.</w:t>
          </w:r>
        </w:p>
      </w:docPartBody>
    </w:docPart>
    <w:docPart>
      <w:docPartPr>
        <w:name w:val="09638C77DFCA4D309D105A75DCEB27B8"/>
        <w:category>
          <w:name w:val="General"/>
          <w:gallery w:val="placeholder"/>
        </w:category>
        <w:types>
          <w:type w:val="bbPlcHdr"/>
        </w:types>
        <w:behaviors>
          <w:behavior w:val="content"/>
        </w:behaviors>
        <w:guid w:val="{B0E2CFD5-BB16-4A06-A736-FC180AEB2199}"/>
      </w:docPartPr>
      <w:docPartBody>
        <w:p w:rsidR="008B576F" w:rsidRDefault="00BE04AC" w:rsidP="00BE04AC">
          <w:pPr>
            <w:pStyle w:val="09638C77DFCA4D309D105A75DCEB27B8"/>
          </w:pPr>
          <w:r w:rsidRPr="004C4EA8">
            <w:rPr>
              <w:rStyle w:val="PlaceholderText"/>
            </w:rPr>
            <w:t>Click or tap here to enter text.</w:t>
          </w:r>
        </w:p>
      </w:docPartBody>
    </w:docPart>
    <w:docPart>
      <w:docPartPr>
        <w:name w:val="F4E97BF1C1F14B7EB6A3DFF64861F41F"/>
        <w:category>
          <w:name w:val="General"/>
          <w:gallery w:val="placeholder"/>
        </w:category>
        <w:types>
          <w:type w:val="bbPlcHdr"/>
        </w:types>
        <w:behaviors>
          <w:behavior w:val="content"/>
        </w:behaviors>
        <w:guid w:val="{F9F216D3-5556-4CBA-A463-26A72305CC6C}"/>
      </w:docPartPr>
      <w:docPartBody>
        <w:p w:rsidR="008B576F" w:rsidRDefault="00BE04AC" w:rsidP="00BE04AC">
          <w:pPr>
            <w:pStyle w:val="F4E97BF1C1F14B7EB6A3DFF64861F41F"/>
          </w:pPr>
          <w:r w:rsidRPr="004C4EA8">
            <w:rPr>
              <w:rStyle w:val="PlaceholderText"/>
            </w:rPr>
            <w:t>Click or tap here to enter text.</w:t>
          </w:r>
        </w:p>
      </w:docPartBody>
    </w:docPart>
    <w:docPart>
      <w:docPartPr>
        <w:name w:val="49F8DE34CCA644BB9386EE190F3B73A0"/>
        <w:category>
          <w:name w:val="General"/>
          <w:gallery w:val="placeholder"/>
        </w:category>
        <w:types>
          <w:type w:val="bbPlcHdr"/>
        </w:types>
        <w:behaviors>
          <w:behavior w:val="content"/>
        </w:behaviors>
        <w:guid w:val="{255DC156-7AB4-4928-AE51-47FC4850F22A}"/>
      </w:docPartPr>
      <w:docPartBody>
        <w:p w:rsidR="008B576F" w:rsidRDefault="00BE04AC" w:rsidP="00BE04AC">
          <w:pPr>
            <w:pStyle w:val="49F8DE34CCA644BB9386EE190F3B73A0"/>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0E157E"/>
    <w:rsid w:val="001246AE"/>
    <w:rsid w:val="0014583E"/>
    <w:rsid w:val="001F3529"/>
    <w:rsid w:val="00204747"/>
    <w:rsid w:val="0030729A"/>
    <w:rsid w:val="003E6A2E"/>
    <w:rsid w:val="00416487"/>
    <w:rsid w:val="00493C82"/>
    <w:rsid w:val="004D297F"/>
    <w:rsid w:val="00506B56"/>
    <w:rsid w:val="00591E17"/>
    <w:rsid w:val="005D2019"/>
    <w:rsid w:val="005E5CD2"/>
    <w:rsid w:val="006B723E"/>
    <w:rsid w:val="006F5E9C"/>
    <w:rsid w:val="00742738"/>
    <w:rsid w:val="007D62D8"/>
    <w:rsid w:val="008427D1"/>
    <w:rsid w:val="00876E51"/>
    <w:rsid w:val="008B3BD1"/>
    <w:rsid w:val="008B576F"/>
    <w:rsid w:val="0091570E"/>
    <w:rsid w:val="00965377"/>
    <w:rsid w:val="00971BBC"/>
    <w:rsid w:val="009D30BF"/>
    <w:rsid w:val="00A27614"/>
    <w:rsid w:val="00A50A79"/>
    <w:rsid w:val="00A74F4A"/>
    <w:rsid w:val="00BE04AC"/>
    <w:rsid w:val="00C75846"/>
    <w:rsid w:val="00C97311"/>
    <w:rsid w:val="00CA1413"/>
    <w:rsid w:val="00CE3438"/>
    <w:rsid w:val="00D33957"/>
    <w:rsid w:val="00DA5561"/>
    <w:rsid w:val="00E42076"/>
    <w:rsid w:val="00E64F02"/>
    <w:rsid w:val="00EA4A75"/>
    <w:rsid w:val="00EB49E3"/>
    <w:rsid w:val="00ED229B"/>
    <w:rsid w:val="00ED551F"/>
    <w:rsid w:val="00F005BC"/>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E04AC"/>
    <w:rPr>
      <w:color w:val="666666"/>
    </w:rPr>
  </w:style>
  <w:style w:type="paragraph" w:customStyle="1" w:styleId="80A381FF070548E0AB54723C7FC99205">
    <w:name w:val="80A381FF070548E0AB54723C7FC99205"/>
    <w:rsid w:val="00BE04AC"/>
  </w:style>
  <w:style w:type="paragraph" w:customStyle="1" w:styleId="FF61F58090814C67B5BA649538D504A7">
    <w:name w:val="FF61F58090814C67B5BA649538D504A7"/>
    <w:rsid w:val="00BE04AC"/>
  </w:style>
  <w:style w:type="paragraph" w:customStyle="1" w:styleId="91602B9A198247EF8597BB4AB446E7BB">
    <w:name w:val="91602B9A198247EF8597BB4AB446E7BB"/>
    <w:rsid w:val="00BE04AC"/>
  </w:style>
  <w:style w:type="paragraph" w:customStyle="1" w:styleId="D220B89C49674767B704E82EB8B4F09A">
    <w:name w:val="D220B89C49674767B704E82EB8B4F09A"/>
    <w:rsid w:val="00BE04AC"/>
  </w:style>
  <w:style w:type="paragraph" w:customStyle="1" w:styleId="E394C63B2E5B4AAAA67D7127FF46F003">
    <w:name w:val="E394C63B2E5B4AAAA67D7127FF46F003"/>
    <w:rsid w:val="00BE04AC"/>
  </w:style>
  <w:style w:type="paragraph" w:customStyle="1" w:styleId="721BA0E8502C4540827D40B84F77F042">
    <w:name w:val="721BA0E8502C4540827D40B84F77F042"/>
    <w:rsid w:val="00BE04AC"/>
  </w:style>
  <w:style w:type="paragraph" w:customStyle="1" w:styleId="11ACC321785244A780C5EEC61F5FE988">
    <w:name w:val="11ACC321785244A780C5EEC61F5FE988"/>
    <w:rsid w:val="00BE04AC"/>
  </w:style>
  <w:style w:type="paragraph" w:customStyle="1" w:styleId="696EBB4EA17E49B191115F25921E5878">
    <w:name w:val="696EBB4EA17E49B191115F25921E5878"/>
    <w:rsid w:val="00BE04AC"/>
  </w:style>
  <w:style w:type="paragraph" w:customStyle="1" w:styleId="894DB7318DFE4BB785F99BB5CEE68AC1">
    <w:name w:val="894DB7318DFE4BB785F99BB5CEE68AC1"/>
    <w:rsid w:val="00BE04AC"/>
  </w:style>
  <w:style w:type="paragraph" w:customStyle="1" w:styleId="6E5959B99A1343CC849072D57881FE84">
    <w:name w:val="6E5959B99A1343CC849072D57881FE84"/>
    <w:rsid w:val="00BE04AC"/>
  </w:style>
  <w:style w:type="paragraph" w:customStyle="1" w:styleId="11E89A793151423F98DCA00BC3711368">
    <w:name w:val="11E89A793151423F98DCA00BC3711368"/>
    <w:rsid w:val="00BE04AC"/>
  </w:style>
  <w:style w:type="paragraph" w:customStyle="1" w:styleId="2E7AFE6A192749DFA86AA011C0DB4ABC">
    <w:name w:val="2E7AFE6A192749DFA86AA011C0DB4ABC"/>
    <w:rsid w:val="00BE04AC"/>
  </w:style>
  <w:style w:type="paragraph" w:customStyle="1" w:styleId="5B680F31DD404516AD3320D89BA6E7C7">
    <w:name w:val="5B680F31DD404516AD3320D89BA6E7C7"/>
    <w:rsid w:val="00BE04AC"/>
  </w:style>
  <w:style w:type="paragraph" w:customStyle="1" w:styleId="6F5CF1F5E25F449EB3036EB01E1D5724">
    <w:name w:val="6F5CF1F5E25F449EB3036EB01E1D5724"/>
    <w:rsid w:val="00BE04AC"/>
  </w:style>
  <w:style w:type="paragraph" w:customStyle="1" w:styleId="F3F61384E77949888CCB75CAC0E5573C">
    <w:name w:val="F3F61384E77949888CCB75CAC0E5573C"/>
    <w:rsid w:val="00BE04AC"/>
  </w:style>
  <w:style w:type="paragraph" w:customStyle="1" w:styleId="FC721035C4A84C52AE7B3A86E513C917">
    <w:name w:val="FC721035C4A84C52AE7B3A86E513C917"/>
    <w:rsid w:val="00BE04AC"/>
  </w:style>
  <w:style w:type="paragraph" w:customStyle="1" w:styleId="BC0F29D297E94B028F9BFD42A0AD49ED">
    <w:name w:val="BC0F29D297E94B028F9BFD42A0AD49ED"/>
    <w:rsid w:val="00BE04AC"/>
  </w:style>
  <w:style w:type="paragraph" w:customStyle="1" w:styleId="CCB270A5FBD348E4B7AFA5D1BD3B49FA">
    <w:name w:val="CCB270A5FBD348E4B7AFA5D1BD3B49FA"/>
    <w:rsid w:val="00BE04AC"/>
  </w:style>
  <w:style w:type="paragraph" w:customStyle="1" w:styleId="F44363B0CD13462BA24861ABADAE2B2A">
    <w:name w:val="F44363B0CD13462BA24861ABADAE2B2A"/>
    <w:rsid w:val="00BE04AC"/>
  </w:style>
  <w:style w:type="paragraph" w:customStyle="1" w:styleId="7264F359B9BF484CA300639708F11831">
    <w:name w:val="7264F359B9BF484CA300639708F11831"/>
    <w:rsid w:val="00BE04AC"/>
  </w:style>
  <w:style w:type="paragraph" w:customStyle="1" w:styleId="0858119D486F45D0A2100F72200D4A31">
    <w:name w:val="0858119D486F45D0A2100F72200D4A31"/>
    <w:rsid w:val="00BE04AC"/>
  </w:style>
  <w:style w:type="paragraph" w:customStyle="1" w:styleId="B8E60F0D246548229E8D5EFAF8F093D0">
    <w:name w:val="B8E60F0D246548229E8D5EFAF8F093D0"/>
    <w:rsid w:val="00BE04AC"/>
  </w:style>
  <w:style w:type="paragraph" w:customStyle="1" w:styleId="FEF27B35F37744A7976806CB9F2DE85E">
    <w:name w:val="FEF27B35F37744A7976806CB9F2DE85E"/>
    <w:rsid w:val="00BE04AC"/>
  </w:style>
  <w:style w:type="paragraph" w:customStyle="1" w:styleId="09638C77DFCA4D309D105A75DCEB27B8">
    <w:name w:val="09638C77DFCA4D309D105A75DCEB27B8"/>
    <w:rsid w:val="00BE04AC"/>
  </w:style>
  <w:style w:type="paragraph" w:customStyle="1" w:styleId="F4E97BF1C1F14B7EB6A3DFF64861F41F">
    <w:name w:val="F4E97BF1C1F14B7EB6A3DFF64861F41F"/>
    <w:rsid w:val="00BE04AC"/>
  </w:style>
  <w:style w:type="paragraph" w:customStyle="1" w:styleId="49F8DE34CCA644BB9386EE190F3B73A0">
    <w:name w:val="49F8DE34CCA644BB9386EE190F3B73A0"/>
    <w:rsid w:val="00BE04A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105</TotalTime>
  <Pages>3</Pages>
  <Words>720</Words>
  <Characters>4007</Characters>
  <Application>Microsoft Office Word</Application>
  <DocSecurity>0</DocSecurity>
  <Lines>33</Lines>
  <Paragraphs>9</Paragraphs>
  <ScaleCrop>false</ScaleCrop>
  <Company/>
  <LinksUpToDate>false</LinksUpToDate>
  <CharactersWithSpaces>4718</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100</cp:revision>
  <cp:lastPrinted>2025-07-14T21:41:00Z</cp:lastPrinted>
  <dcterms:created xsi:type="dcterms:W3CDTF">2025-07-15T18:33:00Z</dcterms:created>
  <dcterms:modified xsi:type="dcterms:W3CDTF">2025-07-30T20:23:00Z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