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4FDD2314" w:rsidR="00AD4726" w:rsidRPr="003A2319" w:rsidRDefault="00F03F6A" w:rsidP="003A2319">
      <w:pPr>
        <w:pStyle w:val="Heading1"/>
        <w:jc w:val="center"/>
        <w:rPr>
          <w:rFonts w:ascii="Trebuchet MS" w:eastAsia="Times New Roman" w:hAnsi="Trebuchet MS"/>
          <w:b/>
          <w:bCs/>
          <w:sz w:val="24"/>
          <w:szCs w:val="24"/>
        </w:rPr>
      </w:pPr>
      <w:r w:rsidRPr="003A2319">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7A21BB50" wp14:editId="6356419B">
            <wp:simplePos x="0" y="0"/>
            <wp:positionH relativeFrom="margin">
              <wp:posOffset>-502920</wp:posOffset>
            </wp:positionH>
            <wp:positionV relativeFrom="paragraph">
              <wp:posOffset>-631767</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1706EC" w:rsidRPr="003A2319">
        <w:rPr>
          <w:rFonts w:ascii="Trebuchet MS" w:eastAsia="Times New Roman" w:hAnsi="Trebuchet MS"/>
          <w:b/>
          <w:bCs/>
          <w:color w:val="auto"/>
          <w:sz w:val="24"/>
          <w:szCs w:val="24"/>
        </w:rPr>
        <w:t>Technology Education</w:t>
      </w:r>
      <w:r w:rsidR="001846B6" w:rsidRPr="003A2319">
        <w:rPr>
          <w:rFonts w:ascii="Trebuchet MS" w:eastAsia="Times New Roman" w:hAnsi="Trebuchet MS"/>
          <w:b/>
          <w:bCs/>
          <w:color w:val="auto"/>
          <w:sz w:val="24"/>
          <w:szCs w:val="24"/>
        </w:rPr>
        <w:t xml:space="preserve"> (</w:t>
      </w:r>
      <w:r w:rsidR="00E303EF" w:rsidRPr="003A2319">
        <w:rPr>
          <w:rFonts w:ascii="Trebuchet MS" w:eastAsia="Times New Roman" w:hAnsi="Trebuchet MS"/>
          <w:b/>
          <w:bCs/>
          <w:color w:val="auto"/>
          <w:sz w:val="24"/>
          <w:szCs w:val="24"/>
        </w:rPr>
        <w:t>Grades 6-12</w:t>
      </w:r>
      <w:r w:rsidR="001846B6" w:rsidRPr="003A2319">
        <w:rPr>
          <w:rFonts w:ascii="Trebuchet MS" w:eastAsia="Times New Roman" w:hAnsi="Trebuchet MS"/>
          <w:b/>
          <w:bCs/>
          <w:color w:val="auto"/>
          <w:sz w:val="24"/>
          <w:szCs w:val="24"/>
        </w:rPr>
        <w:t>)</w:t>
      </w:r>
      <w:r w:rsidR="00AD4726" w:rsidRPr="003A2319">
        <w:rPr>
          <w:rFonts w:ascii="Trebuchet MS" w:eastAsia="Times New Roman" w:hAnsi="Trebuchet MS"/>
          <w:b/>
          <w:bCs/>
          <w:color w:val="auto"/>
          <w:sz w:val="24"/>
          <w:szCs w:val="24"/>
        </w:rPr>
        <w:t xml:space="preserve"> Evaluation Worksheet</w:t>
      </w:r>
    </w:p>
    <w:p w14:paraId="482860A2" w14:textId="68D43939" w:rsidR="00AD4726" w:rsidRPr="003A2319"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3A2319">
        <w:rPr>
          <w:rFonts w:ascii="Trebuchet MS" w:eastAsia="Times New Roman" w:hAnsi="Trebuchet MS" w:cs="Times New Roman"/>
          <w:color w:val="000000"/>
          <w:kern w:val="0"/>
          <w:sz w:val="20"/>
          <w:szCs w:val="20"/>
          <w14:ligatures w14:val="none"/>
        </w:rPr>
        <w:t>Demonstration of Professional Competencies and Depth of Content Knowledge</w:t>
      </w:r>
    </w:p>
    <w:p w14:paraId="5D76C342" w14:textId="77777777" w:rsidR="007D2050" w:rsidRPr="009F7A9B" w:rsidRDefault="007D2050" w:rsidP="007D2050">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302DAF1E" w14:textId="77777777" w:rsidR="007D2050" w:rsidRPr="005B61D6" w:rsidRDefault="007D2050" w:rsidP="007D2050">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C9A920C5FFDF4A588AFC219B152259CE"/>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616493106FA441FABB9B4C8238224A9B"/>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54470FF7" w:rsidR="00AD4726" w:rsidRPr="007D2050" w:rsidRDefault="007D2050" w:rsidP="007D2050">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1319637" w14:textId="77777777" w:rsidR="00A94D1D" w:rsidRPr="00D64358" w:rsidRDefault="00A94D1D" w:rsidP="00A94D1D">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265C9586" w14:textId="77777777" w:rsidR="00A94D1D" w:rsidRPr="00BF37A5" w:rsidRDefault="00A94D1D" w:rsidP="00A94D1D">
      <w:pPr>
        <w:spacing w:after="0" w:line="240" w:lineRule="auto"/>
        <w:rPr>
          <w:rFonts w:ascii="Times New Roman" w:eastAsia="Times New Roman" w:hAnsi="Times New Roman" w:cs="Times New Roman"/>
          <w:kern w:val="0"/>
          <w14:ligatures w14:val="none"/>
        </w:rPr>
      </w:pPr>
    </w:p>
    <w:p w14:paraId="48E0EB7A" w14:textId="77777777" w:rsidR="00A94D1D" w:rsidRPr="00BF37A5" w:rsidRDefault="00A94D1D" w:rsidP="00A94D1D">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77B69131" w14:textId="77777777" w:rsidR="00A94D1D" w:rsidRPr="00BF37A5" w:rsidRDefault="00A94D1D" w:rsidP="00A94D1D">
      <w:pPr>
        <w:spacing w:after="0" w:line="240" w:lineRule="auto"/>
        <w:rPr>
          <w:rFonts w:ascii="Times New Roman" w:eastAsia="Times New Roman" w:hAnsi="Times New Roman" w:cs="Times New Roman"/>
          <w:kern w:val="0"/>
          <w14:ligatures w14:val="none"/>
        </w:rPr>
      </w:pPr>
    </w:p>
    <w:p w14:paraId="31ECF7E4" w14:textId="77777777" w:rsidR="00A94D1D" w:rsidRPr="00BF37A5" w:rsidRDefault="00A94D1D" w:rsidP="00A94D1D">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6AEEBFAA" w14:textId="77777777" w:rsidR="00A94D1D" w:rsidRPr="00BF37A5" w:rsidRDefault="00A94D1D" w:rsidP="00A94D1D">
      <w:pPr>
        <w:spacing w:after="0" w:line="240" w:lineRule="auto"/>
        <w:rPr>
          <w:rFonts w:ascii="Times New Roman" w:eastAsia="Times New Roman" w:hAnsi="Times New Roman" w:cs="Times New Roman"/>
          <w:kern w:val="0"/>
          <w14:ligatures w14:val="none"/>
        </w:rPr>
      </w:pPr>
    </w:p>
    <w:p w14:paraId="643BD4CB" w14:textId="6CBF66B9" w:rsidR="00A94D1D" w:rsidRPr="00BF37A5" w:rsidRDefault="00A94D1D" w:rsidP="00A94D1D">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Design Process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Design Process</w:t>
      </w:r>
      <w:r w:rsidRPr="00BF37A5">
        <w:rPr>
          <w:rFonts w:ascii="Trebuchet MS" w:eastAsia="Times New Roman" w:hAnsi="Trebuchet MS" w:cs="Times New Roman"/>
          <w:color w:val="000000"/>
          <w:kern w:val="0"/>
          <w:sz w:val="22"/>
          <w:szCs w:val="22"/>
          <w14:ligatures w14:val="none"/>
        </w:rPr>
        <w:t xml:space="preserve"> Unit Plan” in COOL. </w:t>
      </w:r>
    </w:p>
    <w:p w14:paraId="665F4949" w14:textId="77777777" w:rsidR="00A94D1D" w:rsidRPr="00BF37A5" w:rsidRDefault="00A94D1D" w:rsidP="00A94D1D">
      <w:pPr>
        <w:spacing w:after="0" w:line="240" w:lineRule="auto"/>
        <w:rPr>
          <w:rFonts w:ascii="Times New Roman" w:eastAsia="Times New Roman" w:hAnsi="Times New Roman" w:cs="Times New Roman"/>
          <w:kern w:val="0"/>
          <w14:ligatures w14:val="none"/>
        </w:rPr>
      </w:pPr>
    </w:p>
    <w:p w14:paraId="74B45C38" w14:textId="708B51AE" w:rsidR="009A3F81" w:rsidRPr="009A3F81" w:rsidRDefault="00A94D1D" w:rsidP="00A94D1D">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360405B5" w14:textId="77777777" w:rsidR="00416DD4" w:rsidRPr="00416DD4" w:rsidRDefault="00416DD4" w:rsidP="00416DD4">
      <w:pPr>
        <w:spacing w:after="0" w:line="240" w:lineRule="auto"/>
        <w:rPr>
          <w:rFonts w:ascii="Trebuchet MS" w:eastAsia="Times New Roman" w:hAnsi="Trebuchet MS" w:cs="Times New Roman"/>
          <w:b/>
          <w:bCs/>
          <w:color w:val="000000"/>
          <w:kern w:val="0"/>
          <w:sz w:val="22"/>
          <w:szCs w:val="22"/>
          <w14:ligatures w14:val="none"/>
        </w:rPr>
      </w:pPr>
    </w:p>
    <w:p w14:paraId="535BB803" w14:textId="77777777" w:rsidR="00416DD4" w:rsidRPr="00416DD4" w:rsidRDefault="00416DD4" w:rsidP="00416DD4">
      <w:pPr>
        <w:spacing w:after="0" w:line="240" w:lineRule="auto"/>
        <w:rPr>
          <w:rFonts w:ascii="Trebuchet MS" w:eastAsia="Times New Roman" w:hAnsi="Trebuchet MS" w:cs="Times New Roman"/>
          <w:b/>
          <w:bCs/>
          <w:color w:val="000000"/>
          <w:kern w:val="0"/>
          <w:sz w:val="22"/>
          <w:szCs w:val="22"/>
          <w14:ligatures w14:val="none"/>
        </w:rPr>
      </w:pPr>
      <w:r w:rsidRPr="00416DD4">
        <w:rPr>
          <w:rFonts w:ascii="Trebuchet MS" w:eastAsia="Times New Roman" w:hAnsi="Trebuchet MS" w:cs="Times New Roman"/>
          <w:b/>
          <w:bCs/>
          <w:color w:val="000000"/>
          <w:kern w:val="0"/>
          <w:sz w:val="22"/>
          <w:szCs w:val="22"/>
          <w14:ligatures w14:val="none"/>
        </w:rPr>
        <w:t>Technology Education:</w:t>
      </w:r>
    </w:p>
    <w:p w14:paraId="00AF1AF8" w14:textId="77777777" w:rsidR="00416DD4" w:rsidRPr="00416DD4" w:rsidRDefault="00416DD4" w:rsidP="00416DD4">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416DD4">
        <w:rPr>
          <w:rFonts w:ascii="Trebuchet MS" w:eastAsia="Times New Roman" w:hAnsi="Trebuchet MS" w:cs="Times New Roman"/>
          <w:color w:val="000000"/>
          <w:kern w:val="0"/>
          <w:sz w:val="22"/>
          <w:szCs w:val="22"/>
          <w14:ligatures w14:val="none"/>
        </w:rPr>
        <w:t>Coursework: Minimum of B-; syllabi and official transcript required</w:t>
      </w:r>
    </w:p>
    <w:p w14:paraId="58AA4155" w14:textId="77777777" w:rsidR="00416DD4" w:rsidRPr="00416DD4" w:rsidRDefault="00416DD4" w:rsidP="00416DD4">
      <w:pPr>
        <w:numPr>
          <w:ilvl w:val="0"/>
          <w:numId w:val="50"/>
        </w:numPr>
        <w:spacing w:after="0" w:line="240" w:lineRule="auto"/>
        <w:rPr>
          <w:rFonts w:ascii="Trebuchet MS" w:eastAsia="Times New Roman" w:hAnsi="Trebuchet MS" w:cs="Times New Roman"/>
          <w:b/>
          <w:bCs/>
          <w:color w:val="000000"/>
          <w:kern w:val="0"/>
          <w:sz w:val="22"/>
          <w:szCs w:val="22"/>
          <w14:ligatures w14:val="none"/>
        </w:rPr>
      </w:pPr>
      <w:r w:rsidRPr="00416DD4">
        <w:rPr>
          <w:rFonts w:ascii="Trebuchet MS" w:eastAsia="Times New Roman" w:hAnsi="Trebuchet MS" w:cs="Times New Roman"/>
          <w:color w:val="000000"/>
          <w:kern w:val="0"/>
          <w:sz w:val="22"/>
          <w:szCs w:val="22"/>
          <w14:ligatures w14:val="none"/>
        </w:rPr>
        <w:t>Portfolio: Artifacts demonstrating attainment of standards outlined below</w:t>
      </w:r>
      <w:r w:rsidRPr="00416DD4">
        <w:rPr>
          <w:rFonts w:ascii="Trebuchet MS" w:eastAsia="Times New Roman" w:hAnsi="Trebuchet MS" w:cs="Times New Roman"/>
          <w:b/>
          <w:bCs/>
          <w:color w:val="000000"/>
          <w:kern w:val="0"/>
          <w:sz w:val="22"/>
          <w:szCs w:val="22"/>
          <w14:ligatures w14:val="none"/>
        </w:rPr>
        <w:t> </w:t>
      </w:r>
    </w:p>
    <w:p w14:paraId="16993E49" w14:textId="77777777" w:rsidR="00416DD4" w:rsidRPr="00416DD4" w:rsidRDefault="00416DD4" w:rsidP="00416DD4">
      <w:pPr>
        <w:spacing w:after="0" w:line="240" w:lineRule="auto"/>
        <w:rPr>
          <w:rFonts w:ascii="Trebuchet MS" w:eastAsia="Times New Roman" w:hAnsi="Trebuchet MS" w:cs="Times New Roman"/>
          <w:b/>
          <w:bCs/>
          <w:color w:val="000000"/>
          <w:kern w:val="0"/>
          <w:sz w:val="22"/>
          <w:szCs w:val="22"/>
          <w14:ligatures w14:val="none"/>
        </w:rPr>
      </w:pPr>
    </w:p>
    <w:p w14:paraId="0FF744BF" w14:textId="05D4B74E" w:rsidR="00416DD4" w:rsidRPr="00A94D1D" w:rsidRDefault="00416DD4" w:rsidP="00416DD4">
      <w:pPr>
        <w:spacing w:after="0" w:line="240" w:lineRule="auto"/>
        <w:rPr>
          <w:rFonts w:ascii="Trebuchet MS" w:eastAsia="Times New Roman" w:hAnsi="Trebuchet MS" w:cs="Times New Roman"/>
          <w:color w:val="000000"/>
          <w:kern w:val="0"/>
          <w:sz w:val="22"/>
          <w:szCs w:val="22"/>
          <w14:ligatures w14:val="none"/>
        </w:rPr>
      </w:pPr>
      <w:r w:rsidRPr="00A94D1D">
        <w:rPr>
          <w:rFonts w:ascii="Trebuchet MS" w:eastAsia="Times New Roman" w:hAnsi="Trebuchet MS" w:cs="Times New Roman"/>
          <w:color w:val="000000"/>
          <w:kern w:val="0"/>
          <w:sz w:val="22"/>
          <w:szCs w:val="22"/>
          <w14:ligatures w14:val="none"/>
        </w:rPr>
        <w:t>*** If you hold a bachelor’s degree or higher in Technology Education (Industrial Arts), you may submit your application in COOL without doing Multiple Measures</w:t>
      </w:r>
      <w:r w:rsidR="00A94D1D">
        <w:rPr>
          <w:rFonts w:ascii="Trebuchet MS" w:eastAsia="Times New Roman" w:hAnsi="Trebuchet MS" w:cs="Times New Roman"/>
          <w:color w:val="000000"/>
          <w:kern w:val="0"/>
          <w:sz w:val="22"/>
          <w:szCs w:val="22"/>
          <w14:ligatures w14:val="none"/>
        </w:rPr>
        <w:t>.</w:t>
      </w:r>
    </w:p>
    <w:p w14:paraId="72E8AD77" w14:textId="4C88D49F" w:rsidR="00843273" w:rsidRDefault="00416DD4" w:rsidP="00416DD4">
      <w:pPr>
        <w:spacing w:after="0" w:line="240" w:lineRule="auto"/>
        <w:rPr>
          <w:rFonts w:ascii="Trebuchet MS" w:eastAsia="Times New Roman" w:hAnsi="Trebuchet MS" w:cs="Times New Roman"/>
          <w:color w:val="000000"/>
          <w:kern w:val="0"/>
          <w:sz w:val="22"/>
          <w:szCs w:val="22"/>
          <w14:ligatures w14:val="none"/>
        </w:rPr>
      </w:pPr>
      <w:r w:rsidRPr="00A94D1D">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A94D1D">
          <w:rPr>
            <w:rStyle w:val="Hyperlink"/>
            <w:rFonts w:ascii="Trebuchet MS" w:eastAsia="Times New Roman" w:hAnsi="Trebuchet MS" w:cs="Times New Roman"/>
            <w:kern w:val="0"/>
            <w:sz w:val="22"/>
            <w:szCs w:val="22"/>
            <w14:ligatures w14:val="none"/>
          </w:rPr>
          <w:t xml:space="preserve"> Technology Education Endorsement Worksheet</w:t>
        </w:r>
      </w:hyperlink>
      <w:r w:rsidRPr="00A94D1D">
        <w:rPr>
          <w:rFonts w:ascii="Trebuchet MS" w:eastAsia="Times New Roman" w:hAnsi="Trebuchet MS" w:cs="Times New Roman"/>
          <w:color w:val="000000"/>
          <w:kern w:val="0"/>
          <w:sz w:val="22"/>
          <w:szCs w:val="22"/>
          <w14:ligatures w14:val="none"/>
        </w:rPr>
        <w:t>, you may submit your application in COOL without doing Multiple Measures</w:t>
      </w:r>
      <w:r w:rsidR="00A94D1D">
        <w:rPr>
          <w:rFonts w:ascii="Trebuchet MS" w:eastAsia="Times New Roman" w:hAnsi="Trebuchet MS" w:cs="Times New Roman"/>
          <w:color w:val="000000"/>
          <w:kern w:val="0"/>
          <w:sz w:val="22"/>
          <w:szCs w:val="22"/>
          <w14:ligatures w14:val="none"/>
        </w:rPr>
        <w:t>.</w:t>
      </w:r>
    </w:p>
    <w:p w14:paraId="00B8CF81" w14:textId="77777777" w:rsidR="006D45E8" w:rsidRDefault="006D45E8" w:rsidP="00416DD4">
      <w:pPr>
        <w:spacing w:after="0" w:line="240" w:lineRule="auto"/>
        <w:rPr>
          <w:rFonts w:ascii="Trebuchet MS" w:eastAsia="Times New Roman" w:hAnsi="Trebuchet MS" w:cs="Times New Roman"/>
          <w:color w:val="000000"/>
          <w:kern w:val="0"/>
          <w:sz w:val="22"/>
          <w:szCs w:val="22"/>
          <w14:ligatures w14:val="none"/>
        </w:rPr>
      </w:pPr>
    </w:p>
    <w:p w14:paraId="278A24EC" w14:textId="77777777" w:rsidR="006D45E8" w:rsidRDefault="006D45E8" w:rsidP="00416DD4">
      <w:pPr>
        <w:spacing w:after="0" w:line="240" w:lineRule="auto"/>
        <w:rPr>
          <w:rFonts w:ascii="Trebuchet MS" w:eastAsia="Times New Roman" w:hAnsi="Trebuchet MS" w:cs="Times New Roman"/>
          <w:color w:val="000000"/>
          <w:kern w:val="0"/>
          <w:sz w:val="22"/>
          <w:szCs w:val="22"/>
          <w14:ligatures w14:val="none"/>
        </w:rPr>
      </w:pPr>
    </w:p>
    <w:p w14:paraId="7B188C72" w14:textId="0393D242" w:rsidR="00101D87" w:rsidRPr="00621593" w:rsidRDefault="00101D87" w:rsidP="00101D87">
      <w:pPr>
        <w:pStyle w:val="Heading2"/>
        <w:spacing w:after="240"/>
        <w:rPr>
          <w:b/>
          <w:bCs/>
          <w:color w:val="000000" w:themeColor="text1"/>
          <w:sz w:val="26"/>
          <w:szCs w:val="26"/>
          <w:u w:val="single"/>
        </w:rPr>
      </w:pPr>
      <w:r w:rsidRPr="0078795D">
        <w:rPr>
          <w:sz w:val="26"/>
          <w:szCs w:val="26"/>
          <w:u w:val="single"/>
        </w:rPr>
        <w:br w:type="page"/>
      </w:r>
      <w:r>
        <w:rPr>
          <w:b/>
          <w:bCs/>
          <w:color w:val="000000" w:themeColor="text1"/>
          <w:sz w:val="26"/>
          <w:szCs w:val="26"/>
          <w:u w:val="single"/>
        </w:rPr>
        <w:lastRenderedPageBreak/>
        <w:t>Technology Education</w:t>
      </w:r>
    </w:p>
    <w:p w14:paraId="4AD259CB" w14:textId="2BDB0CD8" w:rsidR="00707BB8" w:rsidRPr="00C8177F" w:rsidRDefault="00707BB8" w:rsidP="00707BB8">
      <w:pPr>
        <w:pStyle w:val="Heading3"/>
        <w:rPr>
          <w:b/>
          <w:bCs/>
          <w:color w:val="000000" w:themeColor="text1"/>
          <w:sz w:val="24"/>
          <w:szCs w:val="24"/>
        </w:rPr>
      </w:pPr>
      <w:r>
        <w:rPr>
          <w:b/>
          <w:bCs/>
          <w:color w:val="000000" w:themeColor="text1"/>
          <w:sz w:val="24"/>
          <w:szCs w:val="24"/>
        </w:rPr>
        <w:t>Technology and Society:</w:t>
      </w:r>
    </w:p>
    <w:tbl>
      <w:tblPr>
        <w:tblStyle w:val="TableGrid"/>
        <w:tblW w:w="0" w:type="auto"/>
        <w:tblLook w:val="04A0" w:firstRow="1" w:lastRow="0" w:firstColumn="1" w:lastColumn="0" w:noHBand="0" w:noVBand="1"/>
      </w:tblPr>
      <w:tblGrid>
        <w:gridCol w:w="3116"/>
        <w:gridCol w:w="3117"/>
        <w:gridCol w:w="3117"/>
      </w:tblGrid>
      <w:tr w:rsidR="00707BB8" w14:paraId="0E269EF1" w14:textId="77777777" w:rsidTr="00DF04C6">
        <w:trPr>
          <w:tblHeader/>
        </w:trPr>
        <w:tc>
          <w:tcPr>
            <w:tcW w:w="3116" w:type="dxa"/>
            <w:shd w:val="clear" w:color="auto" w:fill="D9D9D9" w:themeFill="background1" w:themeFillShade="D9"/>
          </w:tcPr>
          <w:p w14:paraId="02CB9D49" w14:textId="77777777" w:rsidR="00707BB8" w:rsidRDefault="00707BB8"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85DB982" w14:textId="77777777" w:rsidR="00707BB8" w:rsidRDefault="00707BB8" w:rsidP="00DF04C6">
            <w:r w:rsidRPr="00AD4726">
              <w:rPr>
                <w:b/>
                <w:bCs/>
              </w:rPr>
              <w:t>Course #/Title/Grade</w:t>
            </w:r>
          </w:p>
        </w:tc>
        <w:tc>
          <w:tcPr>
            <w:tcW w:w="3117" w:type="dxa"/>
            <w:shd w:val="clear" w:color="auto" w:fill="D9D9D9" w:themeFill="background1" w:themeFillShade="D9"/>
          </w:tcPr>
          <w:p w14:paraId="1EA28EB7" w14:textId="77777777" w:rsidR="00707BB8" w:rsidRPr="00AD4726" w:rsidRDefault="00707BB8" w:rsidP="00DF04C6">
            <w:r w:rsidRPr="00AD4726">
              <w:rPr>
                <w:b/>
                <w:bCs/>
              </w:rPr>
              <w:t>Portfolio Artifact(s)</w:t>
            </w:r>
          </w:p>
          <w:p w14:paraId="5D49CED5" w14:textId="77777777" w:rsidR="00707BB8" w:rsidRPr="00AD4726" w:rsidRDefault="00707BB8" w:rsidP="00DF04C6">
            <w:r w:rsidRPr="00AD4726">
              <w:rPr>
                <w:b/>
                <w:bCs/>
              </w:rPr>
              <w:t>AND </w:t>
            </w:r>
          </w:p>
          <w:p w14:paraId="73909EBD" w14:textId="77777777" w:rsidR="00707BB8" w:rsidRDefault="00707BB8" w:rsidP="00DF04C6">
            <w:r w:rsidRPr="00AD4726">
              <w:rPr>
                <w:b/>
                <w:bCs/>
              </w:rPr>
              <w:t>Rationale</w:t>
            </w:r>
          </w:p>
        </w:tc>
      </w:tr>
      <w:tr w:rsidR="00707BB8" w14:paraId="5697CF57" w14:textId="77777777" w:rsidTr="00DF04C6">
        <w:tc>
          <w:tcPr>
            <w:tcW w:w="3116" w:type="dxa"/>
          </w:tcPr>
          <w:p w14:paraId="0B814557" w14:textId="77777777" w:rsidR="00707BB8" w:rsidRDefault="00707BB8" w:rsidP="00707BB8">
            <w:r w:rsidRPr="00686BE4">
              <w:t>Historical development and trends of technology and technology education, including impacts of technology</w:t>
            </w:r>
          </w:p>
          <w:p w14:paraId="3B719D18" w14:textId="084885B0" w:rsidR="00707BB8" w:rsidRDefault="00707BB8" w:rsidP="00707BB8"/>
        </w:tc>
        <w:sdt>
          <w:sdtPr>
            <w:id w:val="1385603542"/>
            <w:placeholder>
              <w:docPart w:val="9A9A71EFD3D0426A9197A9F155ECC45F"/>
            </w:placeholder>
            <w:showingPlcHdr/>
          </w:sdtPr>
          <w:sdtEndPr/>
          <w:sdtContent>
            <w:tc>
              <w:tcPr>
                <w:tcW w:w="3117" w:type="dxa"/>
              </w:tcPr>
              <w:p w14:paraId="10A483A7" w14:textId="77777777" w:rsidR="00707BB8" w:rsidRDefault="00707BB8" w:rsidP="00DF04C6">
                <w:r w:rsidRPr="004C4EA8">
                  <w:rPr>
                    <w:rStyle w:val="PlaceholderText"/>
                  </w:rPr>
                  <w:t>Click or tap here to enter text.</w:t>
                </w:r>
              </w:p>
            </w:tc>
          </w:sdtContent>
        </w:sdt>
        <w:sdt>
          <w:sdtPr>
            <w:id w:val="-362906665"/>
            <w:placeholder>
              <w:docPart w:val="208CF9C29A2E4F50BBA9BF56D0EFF0BA"/>
            </w:placeholder>
            <w:showingPlcHdr/>
          </w:sdtPr>
          <w:sdtEndPr/>
          <w:sdtContent>
            <w:tc>
              <w:tcPr>
                <w:tcW w:w="3117" w:type="dxa"/>
              </w:tcPr>
              <w:p w14:paraId="125B60A8" w14:textId="77777777" w:rsidR="00707BB8" w:rsidRDefault="00707BB8" w:rsidP="00DF04C6">
                <w:r w:rsidRPr="004C4EA8">
                  <w:rPr>
                    <w:rStyle w:val="PlaceholderText"/>
                  </w:rPr>
                  <w:t>Click or tap here to enter text.</w:t>
                </w:r>
              </w:p>
            </w:tc>
          </w:sdtContent>
        </w:sdt>
      </w:tr>
      <w:tr w:rsidR="00707BB8" w14:paraId="52AC64D5" w14:textId="77777777" w:rsidTr="00DF04C6">
        <w:tc>
          <w:tcPr>
            <w:tcW w:w="3116" w:type="dxa"/>
          </w:tcPr>
          <w:p w14:paraId="18FA334B" w14:textId="5BCB42D2" w:rsidR="00707BB8" w:rsidRPr="00AD4726" w:rsidRDefault="00707BB8" w:rsidP="00DF04C6">
            <w:r w:rsidRPr="00AB4ABD">
              <w:t>Engineering, math, science, and technology intersections</w:t>
            </w:r>
          </w:p>
          <w:p w14:paraId="518E934B" w14:textId="77777777" w:rsidR="00707BB8" w:rsidRDefault="00707BB8" w:rsidP="00DF04C6"/>
        </w:tc>
        <w:sdt>
          <w:sdtPr>
            <w:id w:val="820545305"/>
            <w:placeholder>
              <w:docPart w:val="35F307013ECF444B95630A260F61605E"/>
            </w:placeholder>
            <w:showingPlcHdr/>
          </w:sdtPr>
          <w:sdtEndPr/>
          <w:sdtContent>
            <w:tc>
              <w:tcPr>
                <w:tcW w:w="3117" w:type="dxa"/>
              </w:tcPr>
              <w:p w14:paraId="65B59649" w14:textId="77777777" w:rsidR="00707BB8" w:rsidRDefault="00707BB8" w:rsidP="00DF04C6">
                <w:r w:rsidRPr="004C4EA8">
                  <w:rPr>
                    <w:rStyle w:val="PlaceholderText"/>
                  </w:rPr>
                  <w:t>Click or tap here to enter text.</w:t>
                </w:r>
              </w:p>
            </w:tc>
          </w:sdtContent>
        </w:sdt>
        <w:sdt>
          <w:sdtPr>
            <w:id w:val="800664167"/>
            <w:placeholder>
              <w:docPart w:val="0FAE9187F1F94F21A39FAADAA10AD355"/>
            </w:placeholder>
            <w:showingPlcHdr/>
          </w:sdtPr>
          <w:sdtEndPr/>
          <w:sdtContent>
            <w:tc>
              <w:tcPr>
                <w:tcW w:w="3117" w:type="dxa"/>
              </w:tcPr>
              <w:p w14:paraId="025359E5" w14:textId="77777777" w:rsidR="00707BB8" w:rsidRDefault="00707BB8" w:rsidP="00DF04C6">
                <w:r w:rsidRPr="004C4EA8">
                  <w:rPr>
                    <w:rStyle w:val="PlaceholderText"/>
                  </w:rPr>
                  <w:t>Click or tap here to enter text.</w:t>
                </w:r>
              </w:p>
            </w:tc>
          </w:sdtContent>
        </w:sdt>
      </w:tr>
      <w:tr w:rsidR="00707BB8" w14:paraId="6E07ABB2" w14:textId="77777777" w:rsidTr="00DF04C6">
        <w:tc>
          <w:tcPr>
            <w:tcW w:w="3116" w:type="dxa"/>
          </w:tcPr>
          <w:p w14:paraId="63785B33" w14:textId="77777777" w:rsidR="00707BB8" w:rsidRDefault="00707BB8" w:rsidP="00DF04C6">
            <w:r w:rsidRPr="00AB4ABD">
              <w:t>Economic, political</w:t>
            </w:r>
            <w:r>
              <w:t>,</w:t>
            </w:r>
            <w:r w:rsidRPr="00AB4ABD">
              <w:t xml:space="preserve"> and legal consequences</w:t>
            </w:r>
          </w:p>
          <w:p w14:paraId="69EAEBD8" w14:textId="030E0531" w:rsidR="00707BB8" w:rsidRPr="00AD4726" w:rsidRDefault="00707BB8" w:rsidP="00DF04C6"/>
        </w:tc>
        <w:sdt>
          <w:sdtPr>
            <w:id w:val="1755627526"/>
            <w:placeholder>
              <w:docPart w:val="E0DD223ABB8546129E4BDED3281D2D60"/>
            </w:placeholder>
            <w:showingPlcHdr/>
          </w:sdtPr>
          <w:sdtEndPr/>
          <w:sdtContent>
            <w:tc>
              <w:tcPr>
                <w:tcW w:w="3117" w:type="dxa"/>
              </w:tcPr>
              <w:p w14:paraId="7466BA72" w14:textId="77777777" w:rsidR="00707BB8" w:rsidRDefault="00707BB8" w:rsidP="00DF04C6">
                <w:r w:rsidRPr="004C4EA8">
                  <w:rPr>
                    <w:rStyle w:val="PlaceholderText"/>
                  </w:rPr>
                  <w:t>Click or tap here to enter text.</w:t>
                </w:r>
              </w:p>
            </w:tc>
          </w:sdtContent>
        </w:sdt>
        <w:sdt>
          <w:sdtPr>
            <w:id w:val="1210300160"/>
            <w:placeholder>
              <w:docPart w:val="A1C478BFB07341CDB772B559801E0D53"/>
            </w:placeholder>
            <w:showingPlcHdr/>
          </w:sdtPr>
          <w:sdtEndPr/>
          <w:sdtContent>
            <w:tc>
              <w:tcPr>
                <w:tcW w:w="3117" w:type="dxa"/>
              </w:tcPr>
              <w:p w14:paraId="240BA6B8" w14:textId="77777777" w:rsidR="00707BB8" w:rsidRDefault="00707BB8" w:rsidP="00DF04C6">
                <w:r w:rsidRPr="004C4EA8">
                  <w:rPr>
                    <w:rStyle w:val="PlaceholderText"/>
                  </w:rPr>
                  <w:t>Click or tap here to enter text.</w:t>
                </w:r>
              </w:p>
            </w:tc>
          </w:sdtContent>
        </w:sdt>
      </w:tr>
    </w:tbl>
    <w:p w14:paraId="3DD6C0B7" w14:textId="77777777" w:rsidR="006D45E8" w:rsidRDefault="006D45E8" w:rsidP="00416DD4">
      <w:pPr>
        <w:spacing w:after="0" w:line="240" w:lineRule="auto"/>
        <w:rPr>
          <w:rFonts w:ascii="Trebuchet MS" w:eastAsia="Times New Roman" w:hAnsi="Trebuchet MS" w:cs="Times New Roman"/>
          <w:color w:val="000000"/>
          <w:kern w:val="0"/>
          <w:sz w:val="22"/>
          <w:szCs w:val="22"/>
          <w14:ligatures w14:val="none"/>
        </w:rPr>
      </w:pPr>
    </w:p>
    <w:p w14:paraId="7F652A22" w14:textId="3698B1C9" w:rsidR="00707BB8" w:rsidRPr="00C8177F" w:rsidRDefault="00707BB8" w:rsidP="00707BB8">
      <w:pPr>
        <w:pStyle w:val="Heading3"/>
        <w:rPr>
          <w:b/>
          <w:bCs/>
          <w:color w:val="000000" w:themeColor="text1"/>
          <w:sz w:val="24"/>
          <w:szCs w:val="24"/>
        </w:rPr>
      </w:pPr>
      <w:r>
        <w:rPr>
          <w:b/>
          <w:bCs/>
          <w:color w:val="000000" w:themeColor="text1"/>
          <w:sz w:val="24"/>
          <w:szCs w:val="24"/>
        </w:rPr>
        <w:t>Technology Design and Problem-Solving:</w:t>
      </w:r>
    </w:p>
    <w:tbl>
      <w:tblPr>
        <w:tblStyle w:val="TableGrid"/>
        <w:tblW w:w="0" w:type="auto"/>
        <w:tblLook w:val="04A0" w:firstRow="1" w:lastRow="0" w:firstColumn="1" w:lastColumn="0" w:noHBand="0" w:noVBand="1"/>
      </w:tblPr>
      <w:tblGrid>
        <w:gridCol w:w="3116"/>
        <w:gridCol w:w="3117"/>
        <w:gridCol w:w="3117"/>
      </w:tblGrid>
      <w:tr w:rsidR="00707BB8" w14:paraId="4B294A36" w14:textId="77777777" w:rsidTr="00DF04C6">
        <w:trPr>
          <w:tblHeader/>
        </w:trPr>
        <w:tc>
          <w:tcPr>
            <w:tcW w:w="3116" w:type="dxa"/>
            <w:shd w:val="clear" w:color="auto" w:fill="D9D9D9" w:themeFill="background1" w:themeFillShade="D9"/>
          </w:tcPr>
          <w:p w14:paraId="670E4D24" w14:textId="77777777" w:rsidR="00707BB8" w:rsidRDefault="00707BB8"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AB24269" w14:textId="77777777" w:rsidR="00707BB8" w:rsidRDefault="00707BB8" w:rsidP="00DF04C6">
            <w:r w:rsidRPr="00AD4726">
              <w:rPr>
                <w:b/>
                <w:bCs/>
              </w:rPr>
              <w:t>Course #/Title/Grade</w:t>
            </w:r>
          </w:p>
        </w:tc>
        <w:tc>
          <w:tcPr>
            <w:tcW w:w="3117" w:type="dxa"/>
            <w:shd w:val="clear" w:color="auto" w:fill="D9D9D9" w:themeFill="background1" w:themeFillShade="D9"/>
          </w:tcPr>
          <w:p w14:paraId="13AA71F1" w14:textId="77777777" w:rsidR="00707BB8" w:rsidRPr="00AD4726" w:rsidRDefault="00707BB8" w:rsidP="00DF04C6">
            <w:r w:rsidRPr="00AD4726">
              <w:rPr>
                <w:b/>
                <w:bCs/>
              </w:rPr>
              <w:t>Portfolio Artifact(s)</w:t>
            </w:r>
          </w:p>
          <w:p w14:paraId="0CE1DC15" w14:textId="77777777" w:rsidR="00707BB8" w:rsidRPr="00AD4726" w:rsidRDefault="00707BB8" w:rsidP="00DF04C6">
            <w:r w:rsidRPr="00AD4726">
              <w:rPr>
                <w:b/>
                <w:bCs/>
              </w:rPr>
              <w:t>AND </w:t>
            </w:r>
          </w:p>
          <w:p w14:paraId="4FC4C794" w14:textId="77777777" w:rsidR="00707BB8" w:rsidRDefault="00707BB8" w:rsidP="00DF04C6">
            <w:r w:rsidRPr="00AD4726">
              <w:rPr>
                <w:b/>
                <w:bCs/>
              </w:rPr>
              <w:t>Rationale</w:t>
            </w:r>
          </w:p>
        </w:tc>
      </w:tr>
      <w:tr w:rsidR="00707BB8" w14:paraId="1EE3FD0E" w14:textId="77777777" w:rsidTr="00DF04C6">
        <w:tc>
          <w:tcPr>
            <w:tcW w:w="3116" w:type="dxa"/>
          </w:tcPr>
          <w:p w14:paraId="0A10E478" w14:textId="39E46488" w:rsidR="00707BB8" w:rsidRDefault="00707BB8" w:rsidP="00DF04C6">
            <w:r w:rsidRPr="0039005F">
              <w:t>Emerging technologies</w:t>
            </w:r>
          </w:p>
          <w:p w14:paraId="451983D2" w14:textId="77777777" w:rsidR="00707BB8" w:rsidRDefault="00707BB8" w:rsidP="00DF04C6"/>
        </w:tc>
        <w:sdt>
          <w:sdtPr>
            <w:id w:val="-1283564104"/>
            <w:placeholder>
              <w:docPart w:val="72B3FAE5417042189DF068F7B69CBDED"/>
            </w:placeholder>
            <w:showingPlcHdr/>
          </w:sdtPr>
          <w:sdtEndPr/>
          <w:sdtContent>
            <w:tc>
              <w:tcPr>
                <w:tcW w:w="3117" w:type="dxa"/>
              </w:tcPr>
              <w:p w14:paraId="7EE2D9EA" w14:textId="77777777" w:rsidR="00707BB8" w:rsidRDefault="00707BB8" w:rsidP="00DF04C6">
                <w:r w:rsidRPr="004C4EA8">
                  <w:rPr>
                    <w:rStyle w:val="PlaceholderText"/>
                  </w:rPr>
                  <w:t>Click or tap here to enter text.</w:t>
                </w:r>
              </w:p>
            </w:tc>
          </w:sdtContent>
        </w:sdt>
        <w:sdt>
          <w:sdtPr>
            <w:id w:val="-1214810332"/>
            <w:placeholder>
              <w:docPart w:val="E44382B59AE542BF9D20D4A4A20C238E"/>
            </w:placeholder>
            <w:showingPlcHdr/>
          </w:sdtPr>
          <w:sdtEndPr/>
          <w:sdtContent>
            <w:tc>
              <w:tcPr>
                <w:tcW w:w="3117" w:type="dxa"/>
              </w:tcPr>
              <w:p w14:paraId="5FCEE2E9" w14:textId="77777777" w:rsidR="00707BB8" w:rsidRDefault="00707BB8" w:rsidP="00DF04C6">
                <w:r w:rsidRPr="004C4EA8">
                  <w:rPr>
                    <w:rStyle w:val="PlaceholderText"/>
                  </w:rPr>
                  <w:t>Click or tap here to enter text.</w:t>
                </w:r>
              </w:p>
            </w:tc>
          </w:sdtContent>
        </w:sdt>
      </w:tr>
      <w:tr w:rsidR="00707BB8" w14:paraId="64F69FA1" w14:textId="77777777" w:rsidTr="00DF04C6">
        <w:tc>
          <w:tcPr>
            <w:tcW w:w="3116" w:type="dxa"/>
          </w:tcPr>
          <w:p w14:paraId="2B6FD7F5" w14:textId="3995DF68" w:rsidR="00707BB8" w:rsidRPr="00AD4726" w:rsidRDefault="00707BB8" w:rsidP="00DF04C6">
            <w:r w:rsidRPr="0039005F">
              <w:t>Software</w:t>
            </w:r>
          </w:p>
          <w:p w14:paraId="7CBC8B9F" w14:textId="77777777" w:rsidR="00707BB8" w:rsidRDefault="00707BB8" w:rsidP="00DF04C6"/>
        </w:tc>
        <w:sdt>
          <w:sdtPr>
            <w:id w:val="-292374415"/>
            <w:placeholder>
              <w:docPart w:val="0772E78CD70D4304A75DE8F9F1E0AF70"/>
            </w:placeholder>
            <w:showingPlcHdr/>
          </w:sdtPr>
          <w:sdtEndPr/>
          <w:sdtContent>
            <w:tc>
              <w:tcPr>
                <w:tcW w:w="3117" w:type="dxa"/>
              </w:tcPr>
              <w:p w14:paraId="684546C0" w14:textId="77777777" w:rsidR="00707BB8" w:rsidRDefault="00707BB8" w:rsidP="00DF04C6">
                <w:r w:rsidRPr="004C4EA8">
                  <w:rPr>
                    <w:rStyle w:val="PlaceholderText"/>
                  </w:rPr>
                  <w:t>Click or tap here to enter text.</w:t>
                </w:r>
              </w:p>
            </w:tc>
          </w:sdtContent>
        </w:sdt>
        <w:sdt>
          <w:sdtPr>
            <w:id w:val="700524126"/>
            <w:placeholder>
              <w:docPart w:val="FF0B9DDB2806408E842660C26C0B0ED3"/>
            </w:placeholder>
            <w:showingPlcHdr/>
          </w:sdtPr>
          <w:sdtEndPr/>
          <w:sdtContent>
            <w:tc>
              <w:tcPr>
                <w:tcW w:w="3117" w:type="dxa"/>
              </w:tcPr>
              <w:p w14:paraId="44B8147C" w14:textId="77777777" w:rsidR="00707BB8" w:rsidRDefault="00707BB8" w:rsidP="00DF04C6">
                <w:r w:rsidRPr="004C4EA8">
                  <w:rPr>
                    <w:rStyle w:val="PlaceholderText"/>
                  </w:rPr>
                  <w:t>Click or tap here to enter text.</w:t>
                </w:r>
              </w:p>
            </w:tc>
          </w:sdtContent>
        </w:sdt>
      </w:tr>
      <w:tr w:rsidR="00707BB8" w14:paraId="0BC1FA13" w14:textId="77777777" w:rsidTr="00DF04C6">
        <w:tc>
          <w:tcPr>
            <w:tcW w:w="3116" w:type="dxa"/>
          </w:tcPr>
          <w:p w14:paraId="6456C15F" w14:textId="042559CD" w:rsidR="00707BB8" w:rsidRDefault="00707BB8" w:rsidP="00DF04C6">
            <w:r w:rsidRPr="0039005F">
              <w:t>Design Process</w:t>
            </w:r>
          </w:p>
          <w:p w14:paraId="6F454A34" w14:textId="77777777" w:rsidR="00707BB8" w:rsidRPr="00AD4726" w:rsidRDefault="00707BB8" w:rsidP="00DF04C6"/>
        </w:tc>
        <w:sdt>
          <w:sdtPr>
            <w:id w:val="703995174"/>
            <w:placeholder>
              <w:docPart w:val="BA6F3C10204C461CB9CCD642BE77EF19"/>
            </w:placeholder>
            <w:showingPlcHdr/>
          </w:sdtPr>
          <w:sdtEndPr/>
          <w:sdtContent>
            <w:tc>
              <w:tcPr>
                <w:tcW w:w="3117" w:type="dxa"/>
              </w:tcPr>
              <w:p w14:paraId="503C8DEC" w14:textId="77777777" w:rsidR="00707BB8" w:rsidRDefault="00707BB8" w:rsidP="00DF04C6">
                <w:r w:rsidRPr="004C4EA8">
                  <w:rPr>
                    <w:rStyle w:val="PlaceholderText"/>
                  </w:rPr>
                  <w:t>Click or tap here to enter text.</w:t>
                </w:r>
              </w:p>
            </w:tc>
          </w:sdtContent>
        </w:sdt>
        <w:sdt>
          <w:sdtPr>
            <w:id w:val="1973010004"/>
            <w:placeholder>
              <w:docPart w:val="557083FF03084D7C8E70F82EE2C90EB1"/>
            </w:placeholder>
            <w:showingPlcHdr/>
          </w:sdtPr>
          <w:sdtEndPr/>
          <w:sdtContent>
            <w:tc>
              <w:tcPr>
                <w:tcW w:w="3117" w:type="dxa"/>
              </w:tcPr>
              <w:p w14:paraId="3E1D7944" w14:textId="77777777" w:rsidR="00707BB8" w:rsidRDefault="00707BB8" w:rsidP="00DF04C6">
                <w:r w:rsidRPr="004C4EA8">
                  <w:rPr>
                    <w:rStyle w:val="PlaceholderText"/>
                  </w:rPr>
                  <w:t>Click or tap here to enter text.</w:t>
                </w:r>
              </w:p>
            </w:tc>
          </w:sdtContent>
        </w:sdt>
      </w:tr>
    </w:tbl>
    <w:p w14:paraId="3FB7F560" w14:textId="77777777" w:rsidR="00707BB8" w:rsidRDefault="00707BB8" w:rsidP="00416DD4">
      <w:pPr>
        <w:spacing w:after="0" w:line="240" w:lineRule="auto"/>
        <w:rPr>
          <w:rFonts w:ascii="Times New Roman" w:eastAsia="Times New Roman" w:hAnsi="Times New Roman" w:cs="Times New Roman"/>
          <w:kern w:val="0"/>
          <w14:ligatures w14:val="none"/>
        </w:rPr>
      </w:pPr>
    </w:p>
    <w:p w14:paraId="78BD281E" w14:textId="5AA13371" w:rsidR="00707BB8" w:rsidRPr="00C8177F" w:rsidRDefault="00707BB8" w:rsidP="00707BB8">
      <w:pPr>
        <w:pStyle w:val="Heading3"/>
        <w:rPr>
          <w:b/>
          <w:bCs/>
          <w:color w:val="000000" w:themeColor="text1"/>
          <w:sz w:val="24"/>
          <w:szCs w:val="24"/>
        </w:rPr>
      </w:pPr>
      <w:r>
        <w:rPr>
          <w:b/>
          <w:bCs/>
          <w:color w:val="000000" w:themeColor="text1"/>
          <w:sz w:val="24"/>
          <w:szCs w:val="24"/>
        </w:rPr>
        <w:t>Energy, Power, and Transportation:</w:t>
      </w:r>
    </w:p>
    <w:tbl>
      <w:tblPr>
        <w:tblStyle w:val="TableGrid"/>
        <w:tblW w:w="0" w:type="auto"/>
        <w:tblLook w:val="04A0" w:firstRow="1" w:lastRow="0" w:firstColumn="1" w:lastColumn="0" w:noHBand="0" w:noVBand="1"/>
      </w:tblPr>
      <w:tblGrid>
        <w:gridCol w:w="3116"/>
        <w:gridCol w:w="3117"/>
        <w:gridCol w:w="3117"/>
      </w:tblGrid>
      <w:tr w:rsidR="00707BB8" w14:paraId="21C4AEAB" w14:textId="77777777" w:rsidTr="00DF04C6">
        <w:trPr>
          <w:tblHeader/>
        </w:trPr>
        <w:tc>
          <w:tcPr>
            <w:tcW w:w="3116" w:type="dxa"/>
            <w:shd w:val="clear" w:color="auto" w:fill="D9D9D9" w:themeFill="background1" w:themeFillShade="D9"/>
          </w:tcPr>
          <w:p w14:paraId="0BB90B3A" w14:textId="77777777" w:rsidR="00707BB8" w:rsidRDefault="00707BB8"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4F05B27" w14:textId="77777777" w:rsidR="00707BB8" w:rsidRDefault="00707BB8" w:rsidP="00DF04C6">
            <w:r w:rsidRPr="00AD4726">
              <w:rPr>
                <w:b/>
                <w:bCs/>
              </w:rPr>
              <w:t>Course #/Title/Grade</w:t>
            </w:r>
          </w:p>
        </w:tc>
        <w:tc>
          <w:tcPr>
            <w:tcW w:w="3117" w:type="dxa"/>
            <w:shd w:val="clear" w:color="auto" w:fill="D9D9D9" w:themeFill="background1" w:themeFillShade="D9"/>
          </w:tcPr>
          <w:p w14:paraId="23E5D205" w14:textId="77777777" w:rsidR="00707BB8" w:rsidRPr="00AD4726" w:rsidRDefault="00707BB8" w:rsidP="00DF04C6">
            <w:r w:rsidRPr="00AD4726">
              <w:rPr>
                <w:b/>
                <w:bCs/>
              </w:rPr>
              <w:t>Portfolio Artifact(s)</w:t>
            </w:r>
          </w:p>
          <w:p w14:paraId="42B6BE0B" w14:textId="77777777" w:rsidR="00707BB8" w:rsidRPr="00AD4726" w:rsidRDefault="00707BB8" w:rsidP="00DF04C6">
            <w:r w:rsidRPr="00AD4726">
              <w:rPr>
                <w:b/>
                <w:bCs/>
              </w:rPr>
              <w:t>AND </w:t>
            </w:r>
          </w:p>
          <w:p w14:paraId="77A5769F" w14:textId="77777777" w:rsidR="00707BB8" w:rsidRDefault="00707BB8" w:rsidP="00DF04C6">
            <w:r w:rsidRPr="00AD4726">
              <w:rPr>
                <w:b/>
                <w:bCs/>
              </w:rPr>
              <w:t>Rationale</w:t>
            </w:r>
          </w:p>
        </w:tc>
      </w:tr>
      <w:tr w:rsidR="00707BB8" w14:paraId="55157228" w14:textId="77777777" w:rsidTr="00DF04C6">
        <w:tc>
          <w:tcPr>
            <w:tcW w:w="3116" w:type="dxa"/>
          </w:tcPr>
          <w:p w14:paraId="36D94F7D" w14:textId="2EE71780" w:rsidR="00707BB8" w:rsidRDefault="00707BB8" w:rsidP="00707BB8">
            <w:r w:rsidRPr="00397001">
              <w:t>Control systems</w:t>
            </w:r>
          </w:p>
        </w:tc>
        <w:sdt>
          <w:sdtPr>
            <w:id w:val="-1958243604"/>
            <w:placeholder>
              <w:docPart w:val="F7C3834FD09C43C5A2F00BA835AB02D1"/>
            </w:placeholder>
            <w:showingPlcHdr/>
          </w:sdtPr>
          <w:sdtEndPr/>
          <w:sdtContent>
            <w:tc>
              <w:tcPr>
                <w:tcW w:w="3117" w:type="dxa"/>
              </w:tcPr>
              <w:p w14:paraId="49CB4E65" w14:textId="77777777" w:rsidR="00707BB8" w:rsidRDefault="00707BB8" w:rsidP="00DF04C6">
                <w:r w:rsidRPr="004C4EA8">
                  <w:rPr>
                    <w:rStyle w:val="PlaceholderText"/>
                  </w:rPr>
                  <w:t>Click or tap here to enter text.</w:t>
                </w:r>
              </w:p>
            </w:tc>
          </w:sdtContent>
        </w:sdt>
        <w:sdt>
          <w:sdtPr>
            <w:id w:val="-1235314503"/>
            <w:placeholder>
              <w:docPart w:val="1B7B6276DADB448E81F0006897C07909"/>
            </w:placeholder>
            <w:showingPlcHdr/>
          </w:sdtPr>
          <w:sdtEndPr/>
          <w:sdtContent>
            <w:tc>
              <w:tcPr>
                <w:tcW w:w="3117" w:type="dxa"/>
              </w:tcPr>
              <w:p w14:paraId="178B4652" w14:textId="77777777" w:rsidR="00707BB8" w:rsidRDefault="00707BB8" w:rsidP="00DF04C6">
                <w:r w:rsidRPr="004C4EA8">
                  <w:rPr>
                    <w:rStyle w:val="PlaceholderText"/>
                  </w:rPr>
                  <w:t>Click or tap here to enter text.</w:t>
                </w:r>
              </w:p>
            </w:tc>
          </w:sdtContent>
        </w:sdt>
      </w:tr>
      <w:tr w:rsidR="00707BB8" w14:paraId="0DEE3E5B" w14:textId="77777777" w:rsidTr="00DF04C6">
        <w:tc>
          <w:tcPr>
            <w:tcW w:w="3116" w:type="dxa"/>
          </w:tcPr>
          <w:p w14:paraId="2E5A0DD2" w14:textId="77777777" w:rsidR="00707BB8" w:rsidRDefault="00707BB8" w:rsidP="00707BB8">
            <w:r w:rsidRPr="008A502C">
              <w:t xml:space="preserve">Mathematical and scientific principles that support </w:t>
            </w:r>
            <w:r w:rsidRPr="008A502C">
              <w:lastRenderedPageBreak/>
              <w:t>technological and transportation systems</w:t>
            </w:r>
          </w:p>
          <w:p w14:paraId="70E10734" w14:textId="5563219B" w:rsidR="00707BB8" w:rsidRDefault="00707BB8" w:rsidP="00707BB8"/>
        </w:tc>
        <w:sdt>
          <w:sdtPr>
            <w:id w:val="1228573241"/>
            <w:placeholder>
              <w:docPart w:val="132A1107BB644DF69D34D77EC02FCE8F"/>
            </w:placeholder>
            <w:showingPlcHdr/>
          </w:sdtPr>
          <w:sdtEndPr/>
          <w:sdtContent>
            <w:tc>
              <w:tcPr>
                <w:tcW w:w="3117" w:type="dxa"/>
              </w:tcPr>
              <w:p w14:paraId="03DE4696" w14:textId="77777777" w:rsidR="00707BB8" w:rsidRDefault="00707BB8" w:rsidP="00DF04C6">
                <w:r w:rsidRPr="004C4EA8">
                  <w:rPr>
                    <w:rStyle w:val="PlaceholderText"/>
                  </w:rPr>
                  <w:t>Click or tap here to enter text.</w:t>
                </w:r>
              </w:p>
            </w:tc>
          </w:sdtContent>
        </w:sdt>
        <w:sdt>
          <w:sdtPr>
            <w:id w:val="-131783752"/>
            <w:placeholder>
              <w:docPart w:val="7DC2F7BFBF43443D9AB49604A7AFBB73"/>
            </w:placeholder>
            <w:showingPlcHdr/>
          </w:sdtPr>
          <w:sdtEndPr/>
          <w:sdtContent>
            <w:tc>
              <w:tcPr>
                <w:tcW w:w="3117" w:type="dxa"/>
              </w:tcPr>
              <w:p w14:paraId="0146A32A" w14:textId="77777777" w:rsidR="00707BB8" w:rsidRDefault="00707BB8" w:rsidP="00DF04C6">
                <w:r w:rsidRPr="004C4EA8">
                  <w:rPr>
                    <w:rStyle w:val="PlaceholderText"/>
                  </w:rPr>
                  <w:t>Click or tap here to enter text.</w:t>
                </w:r>
              </w:p>
            </w:tc>
          </w:sdtContent>
        </w:sdt>
      </w:tr>
      <w:tr w:rsidR="00707BB8" w14:paraId="34583939" w14:textId="77777777" w:rsidTr="00DF04C6">
        <w:tc>
          <w:tcPr>
            <w:tcW w:w="3116" w:type="dxa"/>
          </w:tcPr>
          <w:p w14:paraId="07DAD01A" w14:textId="25EEC81D" w:rsidR="00707BB8" w:rsidRDefault="00707BB8" w:rsidP="00DF04C6">
            <w:r w:rsidRPr="008A502C">
              <w:t>How transportation systems are designed, powered, operated</w:t>
            </w:r>
            <w:r>
              <w:t>,</w:t>
            </w:r>
            <w:r w:rsidRPr="008A502C">
              <w:t xml:space="preserve"> and maintained</w:t>
            </w:r>
          </w:p>
          <w:p w14:paraId="706E2669" w14:textId="77777777" w:rsidR="00707BB8" w:rsidRPr="00AD4726" w:rsidRDefault="00707BB8" w:rsidP="00DF04C6"/>
        </w:tc>
        <w:sdt>
          <w:sdtPr>
            <w:id w:val="-1825275320"/>
            <w:placeholder>
              <w:docPart w:val="3E487FA99B70492B907363BED2A475B3"/>
            </w:placeholder>
            <w:showingPlcHdr/>
          </w:sdtPr>
          <w:sdtEndPr/>
          <w:sdtContent>
            <w:tc>
              <w:tcPr>
                <w:tcW w:w="3117" w:type="dxa"/>
              </w:tcPr>
              <w:p w14:paraId="4CC46BBD" w14:textId="77777777" w:rsidR="00707BB8" w:rsidRDefault="00707BB8" w:rsidP="00DF04C6">
                <w:r w:rsidRPr="004C4EA8">
                  <w:rPr>
                    <w:rStyle w:val="PlaceholderText"/>
                  </w:rPr>
                  <w:t>Click or tap here to enter text.</w:t>
                </w:r>
              </w:p>
            </w:tc>
          </w:sdtContent>
        </w:sdt>
        <w:sdt>
          <w:sdtPr>
            <w:id w:val="1547571946"/>
            <w:placeholder>
              <w:docPart w:val="9AA642BCD44C410BADA2BADD3E2336E7"/>
            </w:placeholder>
            <w:showingPlcHdr/>
          </w:sdtPr>
          <w:sdtEndPr/>
          <w:sdtContent>
            <w:tc>
              <w:tcPr>
                <w:tcW w:w="3117" w:type="dxa"/>
              </w:tcPr>
              <w:p w14:paraId="26660EF3" w14:textId="77777777" w:rsidR="00707BB8" w:rsidRDefault="00707BB8" w:rsidP="00DF04C6">
                <w:r w:rsidRPr="004C4EA8">
                  <w:rPr>
                    <w:rStyle w:val="PlaceholderText"/>
                  </w:rPr>
                  <w:t>Click or tap here to enter text.</w:t>
                </w:r>
              </w:p>
            </w:tc>
          </w:sdtContent>
        </w:sdt>
      </w:tr>
      <w:tr w:rsidR="00707BB8" w14:paraId="714CA1DA" w14:textId="77777777" w:rsidTr="00DF04C6">
        <w:tc>
          <w:tcPr>
            <w:tcW w:w="3116" w:type="dxa"/>
          </w:tcPr>
          <w:p w14:paraId="12FF4D6F" w14:textId="77777777" w:rsidR="00707BB8" w:rsidRDefault="00707BB8" w:rsidP="00DF04C6">
            <w:r w:rsidRPr="008A502C">
              <w:t>Energy forms, concepts, relationships, and utilization systems</w:t>
            </w:r>
          </w:p>
          <w:p w14:paraId="0AEA53A5" w14:textId="1C3EF2F7" w:rsidR="00707BB8" w:rsidRPr="008A502C" w:rsidRDefault="00707BB8" w:rsidP="00DF04C6"/>
        </w:tc>
        <w:sdt>
          <w:sdtPr>
            <w:id w:val="1640991546"/>
            <w:placeholder>
              <w:docPart w:val="35AC6E8C761843E5B884F279272DA6E6"/>
            </w:placeholder>
            <w:showingPlcHdr/>
          </w:sdtPr>
          <w:sdtEndPr/>
          <w:sdtContent>
            <w:tc>
              <w:tcPr>
                <w:tcW w:w="3117" w:type="dxa"/>
              </w:tcPr>
              <w:p w14:paraId="5A979311" w14:textId="43C38390" w:rsidR="00707BB8" w:rsidRDefault="00707BB8" w:rsidP="00DF04C6">
                <w:r w:rsidRPr="004C4EA8">
                  <w:rPr>
                    <w:rStyle w:val="PlaceholderText"/>
                  </w:rPr>
                  <w:t>Click or tap here to enter text.</w:t>
                </w:r>
              </w:p>
            </w:tc>
          </w:sdtContent>
        </w:sdt>
        <w:sdt>
          <w:sdtPr>
            <w:id w:val="-1460027821"/>
            <w:placeholder>
              <w:docPart w:val="0493FA20DE42493D8DFDDBEAA6CB0136"/>
            </w:placeholder>
            <w:showingPlcHdr/>
          </w:sdtPr>
          <w:sdtEndPr/>
          <w:sdtContent>
            <w:tc>
              <w:tcPr>
                <w:tcW w:w="3117" w:type="dxa"/>
              </w:tcPr>
              <w:p w14:paraId="03F1E0E0" w14:textId="700B3626" w:rsidR="00707BB8" w:rsidRDefault="00707BB8" w:rsidP="00DF04C6">
                <w:r w:rsidRPr="004C4EA8">
                  <w:rPr>
                    <w:rStyle w:val="PlaceholderText"/>
                  </w:rPr>
                  <w:t>Click or tap here to enter text.</w:t>
                </w:r>
              </w:p>
            </w:tc>
          </w:sdtContent>
        </w:sdt>
      </w:tr>
    </w:tbl>
    <w:p w14:paraId="5564833D" w14:textId="77777777" w:rsidR="00707BB8" w:rsidRDefault="00707BB8" w:rsidP="00416DD4">
      <w:pPr>
        <w:spacing w:after="0" w:line="240" w:lineRule="auto"/>
        <w:rPr>
          <w:rFonts w:ascii="Times New Roman" w:eastAsia="Times New Roman" w:hAnsi="Times New Roman" w:cs="Times New Roman"/>
          <w:kern w:val="0"/>
          <w14:ligatures w14:val="none"/>
        </w:rPr>
      </w:pPr>
    </w:p>
    <w:p w14:paraId="6D1895DA" w14:textId="7940A690" w:rsidR="00707BB8" w:rsidRPr="00C8177F" w:rsidRDefault="00707BB8" w:rsidP="00707BB8">
      <w:pPr>
        <w:pStyle w:val="Heading3"/>
        <w:rPr>
          <w:b/>
          <w:bCs/>
          <w:color w:val="000000" w:themeColor="text1"/>
          <w:sz w:val="24"/>
          <w:szCs w:val="24"/>
        </w:rPr>
      </w:pPr>
      <w:r>
        <w:rPr>
          <w:b/>
          <w:bCs/>
          <w:color w:val="000000" w:themeColor="text1"/>
          <w:sz w:val="24"/>
          <w:szCs w:val="24"/>
        </w:rPr>
        <w:t>Information and Communication Technologies:</w:t>
      </w:r>
    </w:p>
    <w:tbl>
      <w:tblPr>
        <w:tblStyle w:val="TableGrid"/>
        <w:tblW w:w="0" w:type="auto"/>
        <w:tblLook w:val="04A0" w:firstRow="1" w:lastRow="0" w:firstColumn="1" w:lastColumn="0" w:noHBand="0" w:noVBand="1"/>
      </w:tblPr>
      <w:tblGrid>
        <w:gridCol w:w="3116"/>
        <w:gridCol w:w="3117"/>
        <w:gridCol w:w="3117"/>
      </w:tblGrid>
      <w:tr w:rsidR="00707BB8" w14:paraId="6DC9E081" w14:textId="77777777" w:rsidTr="00DF04C6">
        <w:trPr>
          <w:tblHeader/>
        </w:trPr>
        <w:tc>
          <w:tcPr>
            <w:tcW w:w="3116" w:type="dxa"/>
            <w:shd w:val="clear" w:color="auto" w:fill="D9D9D9" w:themeFill="background1" w:themeFillShade="D9"/>
          </w:tcPr>
          <w:p w14:paraId="6339C820" w14:textId="77777777" w:rsidR="00707BB8" w:rsidRDefault="00707BB8"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ABF5E40" w14:textId="77777777" w:rsidR="00707BB8" w:rsidRDefault="00707BB8" w:rsidP="00DF04C6">
            <w:r w:rsidRPr="00AD4726">
              <w:rPr>
                <w:b/>
                <w:bCs/>
              </w:rPr>
              <w:t>Course #/Title/Grade</w:t>
            </w:r>
          </w:p>
        </w:tc>
        <w:tc>
          <w:tcPr>
            <w:tcW w:w="3117" w:type="dxa"/>
            <w:shd w:val="clear" w:color="auto" w:fill="D9D9D9" w:themeFill="background1" w:themeFillShade="D9"/>
          </w:tcPr>
          <w:p w14:paraId="5A8F82EF" w14:textId="77777777" w:rsidR="00707BB8" w:rsidRPr="00AD4726" w:rsidRDefault="00707BB8" w:rsidP="00DF04C6">
            <w:r w:rsidRPr="00AD4726">
              <w:rPr>
                <w:b/>
                <w:bCs/>
              </w:rPr>
              <w:t>Portfolio Artifact(s)</w:t>
            </w:r>
          </w:p>
          <w:p w14:paraId="4E9EE1D1" w14:textId="77777777" w:rsidR="00707BB8" w:rsidRPr="00AD4726" w:rsidRDefault="00707BB8" w:rsidP="00DF04C6">
            <w:r w:rsidRPr="00AD4726">
              <w:rPr>
                <w:b/>
                <w:bCs/>
              </w:rPr>
              <w:t>AND </w:t>
            </w:r>
          </w:p>
          <w:p w14:paraId="4049E458" w14:textId="77777777" w:rsidR="00707BB8" w:rsidRDefault="00707BB8" w:rsidP="00DF04C6">
            <w:r w:rsidRPr="00AD4726">
              <w:rPr>
                <w:b/>
                <w:bCs/>
              </w:rPr>
              <w:t>Rationale</w:t>
            </w:r>
          </w:p>
        </w:tc>
      </w:tr>
      <w:tr w:rsidR="00707BB8" w14:paraId="3514C492" w14:textId="77777777" w:rsidTr="00DF04C6">
        <w:tc>
          <w:tcPr>
            <w:tcW w:w="3116" w:type="dxa"/>
          </w:tcPr>
          <w:p w14:paraId="74B69B36" w14:textId="31E1614F" w:rsidR="00707BB8" w:rsidRDefault="00707BB8" w:rsidP="00DF04C6">
            <w:r w:rsidRPr="00732852">
              <w:t>Information system concepts and terminology</w:t>
            </w:r>
          </w:p>
          <w:p w14:paraId="1C6D6B9E" w14:textId="77777777" w:rsidR="00707BB8" w:rsidRDefault="00707BB8" w:rsidP="00DF04C6"/>
        </w:tc>
        <w:sdt>
          <w:sdtPr>
            <w:id w:val="2120014067"/>
            <w:placeholder>
              <w:docPart w:val="8FF6EDCC2EA948C4A4E78B75A9365A1B"/>
            </w:placeholder>
            <w:showingPlcHdr/>
          </w:sdtPr>
          <w:sdtEndPr/>
          <w:sdtContent>
            <w:tc>
              <w:tcPr>
                <w:tcW w:w="3117" w:type="dxa"/>
              </w:tcPr>
              <w:p w14:paraId="2CC64FC3" w14:textId="77777777" w:rsidR="00707BB8" w:rsidRDefault="00707BB8" w:rsidP="00DF04C6">
                <w:r w:rsidRPr="004C4EA8">
                  <w:rPr>
                    <w:rStyle w:val="PlaceholderText"/>
                  </w:rPr>
                  <w:t>Click or tap here to enter text.</w:t>
                </w:r>
              </w:p>
            </w:tc>
          </w:sdtContent>
        </w:sdt>
        <w:sdt>
          <w:sdtPr>
            <w:id w:val="1445039933"/>
            <w:placeholder>
              <w:docPart w:val="F80B12F5C05E47418001C431EE2047B4"/>
            </w:placeholder>
            <w:showingPlcHdr/>
          </w:sdtPr>
          <w:sdtEndPr/>
          <w:sdtContent>
            <w:tc>
              <w:tcPr>
                <w:tcW w:w="3117" w:type="dxa"/>
              </w:tcPr>
              <w:p w14:paraId="4EEEAAA1" w14:textId="77777777" w:rsidR="00707BB8" w:rsidRDefault="00707BB8" w:rsidP="00DF04C6">
                <w:r w:rsidRPr="004C4EA8">
                  <w:rPr>
                    <w:rStyle w:val="PlaceholderText"/>
                  </w:rPr>
                  <w:t>Click or tap here to enter text.</w:t>
                </w:r>
              </w:p>
            </w:tc>
          </w:sdtContent>
        </w:sdt>
      </w:tr>
      <w:tr w:rsidR="00707BB8" w14:paraId="1B2B285F" w14:textId="77777777" w:rsidTr="00DF04C6">
        <w:tc>
          <w:tcPr>
            <w:tcW w:w="3116" w:type="dxa"/>
          </w:tcPr>
          <w:p w14:paraId="4C11FF6A" w14:textId="77777777" w:rsidR="00707BB8" w:rsidRDefault="00707BB8" w:rsidP="00707BB8">
            <w:r w:rsidRPr="008745DD">
              <w:t>Software and hardware; operating systems, software applications, communication devices, and networking components</w:t>
            </w:r>
          </w:p>
          <w:p w14:paraId="5B13EECC" w14:textId="29505888" w:rsidR="00707BB8" w:rsidRDefault="00707BB8" w:rsidP="00707BB8"/>
        </w:tc>
        <w:sdt>
          <w:sdtPr>
            <w:id w:val="1998759060"/>
            <w:placeholder>
              <w:docPart w:val="987B248D462F4EA4A647E45970075147"/>
            </w:placeholder>
            <w:showingPlcHdr/>
          </w:sdtPr>
          <w:sdtEndPr/>
          <w:sdtContent>
            <w:tc>
              <w:tcPr>
                <w:tcW w:w="3117" w:type="dxa"/>
              </w:tcPr>
              <w:p w14:paraId="26BCFF9F" w14:textId="77777777" w:rsidR="00707BB8" w:rsidRDefault="00707BB8" w:rsidP="00DF04C6">
                <w:r w:rsidRPr="004C4EA8">
                  <w:rPr>
                    <w:rStyle w:val="PlaceholderText"/>
                  </w:rPr>
                  <w:t>Click or tap here to enter text.</w:t>
                </w:r>
              </w:p>
            </w:tc>
          </w:sdtContent>
        </w:sdt>
        <w:sdt>
          <w:sdtPr>
            <w:id w:val="707542076"/>
            <w:placeholder>
              <w:docPart w:val="9331B22377844F64BF6D27508A219F32"/>
            </w:placeholder>
            <w:showingPlcHdr/>
          </w:sdtPr>
          <w:sdtEndPr/>
          <w:sdtContent>
            <w:tc>
              <w:tcPr>
                <w:tcW w:w="3117" w:type="dxa"/>
              </w:tcPr>
              <w:p w14:paraId="3BA745BD" w14:textId="77777777" w:rsidR="00707BB8" w:rsidRDefault="00707BB8" w:rsidP="00DF04C6">
                <w:r w:rsidRPr="004C4EA8">
                  <w:rPr>
                    <w:rStyle w:val="PlaceholderText"/>
                  </w:rPr>
                  <w:t>Click or tap here to enter text.</w:t>
                </w:r>
              </w:p>
            </w:tc>
          </w:sdtContent>
        </w:sdt>
      </w:tr>
      <w:tr w:rsidR="00707BB8" w14:paraId="51E83F46" w14:textId="77777777" w:rsidTr="00DF04C6">
        <w:tc>
          <w:tcPr>
            <w:tcW w:w="3116" w:type="dxa"/>
          </w:tcPr>
          <w:p w14:paraId="001EB136" w14:textId="634A7F4A" w:rsidR="00707BB8" w:rsidRPr="00AD4726" w:rsidRDefault="00707BB8" w:rsidP="00707BB8">
            <w:r w:rsidRPr="000F2428">
              <w:t>Network structures</w:t>
            </w:r>
          </w:p>
        </w:tc>
        <w:sdt>
          <w:sdtPr>
            <w:id w:val="398415122"/>
            <w:placeholder>
              <w:docPart w:val="2EEE112D0C624BCA89575D314E5203E5"/>
            </w:placeholder>
            <w:showingPlcHdr/>
          </w:sdtPr>
          <w:sdtEndPr/>
          <w:sdtContent>
            <w:tc>
              <w:tcPr>
                <w:tcW w:w="3117" w:type="dxa"/>
              </w:tcPr>
              <w:p w14:paraId="348115EC" w14:textId="77777777" w:rsidR="00707BB8" w:rsidRDefault="00707BB8" w:rsidP="00DF04C6">
                <w:r w:rsidRPr="004C4EA8">
                  <w:rPr>
                    <w:rStyle w:val="PlaceholderText"/>
                  </w:rPr>
                  <w:t>Click or tap here to enter text.</w:t>
                </w:r>
              </w:p>
            </w:tc>
          </w:sdtContent>
        </w:sdt>
        <w:sdt>
          <w:sdtPr>
            <w:id w:val="-507597531"/>
            <w:placeholder>
              <w:docPart w:val="6AB07FAB0D8F4E51BC589523417D53F7"/>
            </w:placeholder>
            <w:showingPlcHdr/>
          </w:sdtPr>
          <w:sdtEndPr/>
          <w:sdtContent>
            <w:tc>
              <w:tcPr>
                <w:tcW w:w="3117" w:type="dxa"/>
              </w:tcPr>
              <w:p w14:paraId="5732C624" w14:textId="77777777" w:rsidR="00707BB8" w:rsidRDefault="00707BB8" w:rsidP="00DF04C6">
                <w:r w:rsidRPr="004C4EA8">
                  <w:rPr>
                    <w:rStyle w:val="PlaceholderText"/>
                  </w:rPr>
                  <w:t>Click or tap here to enter text.</w:t>
                </w:r>
              </w:p>
            </w:tc>
          </w:sdtContent>
        </w:sdt>
      </w:tr>
      <w:tr w:rsidR="00707BB8" w14:paraId="7C67A822" w14:textId="77777777" w:rsidTr="00DF04C6">
        <w:tc>
          <w:tcPr>
            <w:tcW w:w="3116" w:type="dxa"/>
          </w:tcPr>
          <w:p w14:paraId="754104ED" w14:textId="77777777" w:rsidR="00707BB8" w:rsidRDefault="00707BB8" w:rsidP="00707BB8">
            <w:r w:rsidRPr="000F2428">
              <w:t>Communication system concepts, trends, and terminology</w:t>
            </w:r>
          </w:p>
          <w:p w14:paraId="011E74D6" w14:textId="25323E9F" w:rsidR="00707BB8" w:rsidRPr="000F2428" w:rsidRDefault="00707BB8" w:rsidP="00707BB8"/>
        </w:tc>
        <w:sdt>
          <w:sdtPr>
            <w:id w:val="-364287973"/>
            <w:placeholder>
              <w:docPart w:val="886CDEA795C04795AC5C4C252ECC2395"/>
            </w:placeholder>
            <w:showingPlcHdr/>
          </w:sdtPr>
          <w:sdtEndPr/>
          <w:sdtContent>
            <w:tc>
              <w:tcPr>
                <w:tcW w:w="3117" w:type="dxa"/>
              </w:tcPr>
              <w:p w14:paraId="0874E074" w14:textId="14431CA5" w:rsidR="00707BB8" w:rsidRDefault="00707BB8" w:rsidP="00DF04C6">
                <w:r w:rsidRPr="004C4EA8">
                  <w:rPr>
                    <w:rStyle w:val="PlaceholderText"/>
                  </w:rPr>
                  <w:t>Click or tap here to enter text.</w:t>
                </w:r>
              </w:p>
            </w:tc>
          </w:sdtContent>
        </w:sdt>
        <w:sdt>
          <w:sdtPr>
            <w:id w:val="-1940136489"/>
            <w:placeholder>
              <w:docPart w:val="A1F98F5DB0F246669D566E9BB91BBD77"/>
            </w:placeholder>
            <w:showingPlcHdr/>
          </w:sdtPr>
          <w:sdtEndPr/>
          <w:sdtContent>
            <w:tc>
              <w:tcPr>
                <w:tcW w:w="3117" w:type="dxa"/>
              </w:tcPr>
              <w:p w14:paraId="06D38A27" w14:textId="7C26A415" w:rsidR="00707BB8" w:rsidRDefault="00707BB8" w:rsidP="00DF04C6">
                <w:r w:rsidRPr="004C4EA8">
                  <w:rPr>
                    <w:rStyle w:val="PlaceholderText"/>
                  </w:rPr>
                  <w:t>Click or tap here to enter text.</w:t>
                </w:r>
              </w:p>
            </w:tc>
          </w:sdtContent>
        </w:sdt>
      </w:tr>
      <w:tr w:rsidR="00707BB8" w14:paraId="7FAB68EE" w14:textId="77777777" w:rsidTr="00DF04C6">
        <w:tc>
          <w:tcPr>
            <w:tcW w:w="3116" w:type="dxa"/>
          </w:tcPr>
          <w:p w14:paraId="3294FF7B" w14:textId="77777777" w:rsidR="00707BB8" w:rsidRDefault="00707BB8" w:rsidP="00707BB8">
            <w:r w:rsidRPr="000F2428">
              <w:t>Legal and ethical issues</w:t>
            </w:r>
          </w:p>
          <w:p w14:paraId="73EF1A0D" w14:textId="2F14840C" w:rsidR="00707BB8" w:rsidRPr="000F2428" w:rsidRDefault="00707BB8" w:rsidP="00707BB8"/>
        </w:tc>
        <w:sdt>
          <w:sdtPr>
            <w:id w:val="-1309241608"/>
            <w:placeholder>
              <w:docPart w:val="64D343EE97094AE6A206CDC8CB38589A"/>
            </w:placeholder>
            <w:showingPlcHdr/>
          </w:sdtPr>
          <w:sdtEndPr/>
          <w:sdtContent>
            <w:tc>
              <w:tcPr>
                <w:tcW w:w="3117" w:type="dxa"/>
              </w:tcPr>
              <w:p w14:paraId="36C76573" w14:textId="18DE663D" w:rsidR="00707BB8" w:rsidRDefault="00707BB8" w:rsidP="00DF04C6">
                <w:r w:rsidRPr="004C4EA8">
                  <w:rPr>
                    <w:rStyle w:val="PlaceholderText"/>
                  </w:rPr>
                  <w:t>Click or tap here to enter text.</w:t>
                </w:r>
              </w:p>
            </w:tc>
          </w:sdtContent>
        </w:sdt>
        <w:sdt>
          <w:sdtPr>
            <w:id w:val="-274875514"/>
            <w:placeholder>
              <w:docPart w:val="650D70036F4A40AC9DEAB7BCEC4BB812"/>
            </w:placeholder>
            <w:showingPlcHdr/>
          </w:sdtPr>
          <w:sdtEndPr/>
          <w:sdtContent>
            <w:tc>
              <w:tcPr>
                <w:tcW w:w="3117" w:type="dxa"/>
              </w:tcPr>
              <w:p w14:paraId="1A8BC904" w14:textId="3AFD71AB" w:rsidR="00707BB8" w:rsidRDefault="00707BB8" w:rsidP="00DF04C6">
                <w:r w:rsidRPr="004C4EA8">
                  <w:rPr>
                    <w:rStyle w:val="PlaceholderText"/>
                  </w:rPr>
                  <w:t>Click or tap here to enter text.</w:t>
                </w:r>
              </w:p>
            </w:tc>
          </w:sdtContent>
        </w:sdt>
      </w:tr>
    </w:tbl>
    <w:p w14:paraId="35DB3617" w14:textId="77777777" w:rsidR="00707BB8" w:rsidRDefault="00707BB8" w:rsidP="00416DD4">
      <w:pPr>
        <w:spacing w:after="0" w:line="240" w:lineRule="auto"/>
        <w:rPr>
          <w:rFonts w:ascii="Times New Roman" w:eastAsia="Times New Roman" w:hAnsi="Times New Roman" w:cs="Times New Roman"/>
          <w:kern w:val="0"/>
          <w14:ligatures w14:val="none"/>
        </w:rPr>
      </w:pPr>
    </w:p>
    <w:p w14:paraId="13534596" w14:textId="77777777" w:rsidR="00707BB8" w:rsidRDefault="00707BB8" w:rsidP="00416DD4">
      <w:pPr>
        <w:spacing w:after="0" w:line="240" w:lineRule="auto"/>
        <w:rPr>
          <w:rFonts w:ascii="Times New Roman" w:eastAsia="Times New Roman" w:hAnsi="Times New Roman" w:cs="Times New Roman"/>
          <w:kern w:val="0"/>
          <w14:ligatures w14:val="none"/>
        </w:rPr>
      </w:pPr>
    </w:p>
    <w:p w14:paraId="54F8D3BA" w14:textId="77777777" w:rsidR="00707BB8" w:rsidRDefault="00707BB8" w:rsidP="00416DD4">
      <w:pPr>
        <w:spacing w:after="0" w:line="240" w:lineRule="auto"/>
        <w:rPr>
          <w:rFonts w:ascii="Times New Roman" w:eastAsia="Times New Roman" w:hAnsi="Times New Roman" w:cs="Times New Roman"/>
          <w:kern w:val="0"/>
          <w14:ligatures w14:val="none"/>
        </w:rPr>
      </w:pPr>
    </w:p>
    <w:p w14:paraId="5B127E5E" w14:textId="77777777" w:rsidR="00707BB8" w:rsidRDefault="00707BB8" w:rsidP="00416DD4">
      <w:pPr>
        <w:spacing w:after="0" w:line="240" w:lineRule="auto"/>
        <w:rPr>
          <w:rFonts w:ascii="Times New Roman" w:eastAsia="Times New Roman" w:hAnsi="Times New Roman" w:cs="Times New Roman"/>
          <w:kern w:val="0"/>
          <w14:ligatures w14:val="none"/>
        </w:rPr>
      </w:pPr>
    </w:p>
    <w:p w14:paraId="223F0BB3" w14:textId="77777777" w:rsidR="00707BB8" w:rsidRDefault="00707BB8" w:rsidP="00416DD4">
      <w:pPr>
        <w:spacing w:after="0" w:line="240" w:lineRule="auto"/>
        <w:rPr>
          <w:rFonts w:ascii="Times New Roman" w:eastAsia="Times New Roman" w:hAnsi="Times New Roman" w:cs="Times New Roman"/>
          <w:kern w:val="0"/>
          <w14:ligatures w14:val="none"/>
        </w:rPr>
      </w:pPr>
    </w:p>
    <w:p w14:paraId="1DA4CA2E" w14:textId="3FB2FC53" w:rsidR="00707BB8" w:rsidRPr="00C8177F" w:rsidRDefault="00707BB8" w:rsidP="00707BB8">
      <w:pPr>
        <w:pStyle w:val="Heading3"/>
        <w:rPr>
          <w:b/>
          <w:bCs/>
          <w:color w:val="000000" w:themeColor="text1"/>
          <w:sz w:val="24"/>
          <w:szCs w:val="24"/>
        </w:rPr>
      </w:pPr>
      <w:r>
        <w:rPr>
          <w:b/>
          <w:bCs/>
          <w:color w:val="000000" w:themeColor="text1"/>
          <w:sz w:val="24"/>
          <w:szCs w:val="24"/>
        </w:rPr>
        <w:lastRenderedPageBreak/>
        <w:t>Manufacturing and Construction Technologies:</w:t>
      </w:r>
    </w:p>
    <w:tbl>
      <w:tblPr>
        <w:tblStyle w:val="TableGrid"/>
        <w:tblW w:w="0" w:type="auto"/>
        <w:tblLook w:val="04A0" w:firstRow="1" w:lastRow="0" w:firstColumn="1" w:lastColumn="0" w:noHBand="0" w:noVBand="1"/>
      </w:tblPr>
      <w:tblGrid>
        <w:gridCol w:w="3116"/>
        <w:gridCol w:w="3117"/>
        <w:gridCol w:w="3117"/>
      </w:tblGrid>
      <w:tr w:rsidR="00707BB8" w14:paraId="1B603C56" w14:textId="77777777" w:rsidTr="00DF04C6">
        <w:trPr>
          <w:tblHeader/>
        </w:trPr>
        <w:tc>
          <w:tcPr>
            <w:tcW w:w="3116" w:type="dxa"/>
            <w:shd w:val="clear" w:color="auto" w:fill="D9D9D9" w:themeFill="background1" w:themeFillShade="D9"/>
          </w:tcPr>
          <w:p w14:paraId="55ED128A" w14:textId="77777777" w:rsidR="00707BB8" w:rsidRDefault="00707BB8"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2ED0B15" w14:textId="77777777" w:rsidR="00707BB8" w:rsidRDefault="00707BB8" w:rsidP="00DF04C6">
            <w:r w:rsidRPr="00AD4726">
              <w:rPr>
                <w:b/>
                <w:bCs/>
              </w:rPr>
              <w:t>Course #/Title/Grade</w:t>
            </w:r>
          </w:p>
        </w:tc>
        <w:tc>
          <w:tcPr>
            <w:tcW w:w="3117" w:type="dxa"/>
            <w:shd w:val="clear" w:color="auto" w:fill="D9D9D9" w:themeFill="background1" w:themeFillShade="D9"/>
          </w:tcPr>
          <w:p w14:paraId="5ACEDB07" w14:textId="77777777" w:rsidR="00707BB8" w:rsidRPr="00AD4726" w:rsidRDefault="00707BB8" w:rsidP="00DF04C6">
            <w:r w:rsidRPr="00AD4726">
              <w:rPr>
                <w:b/>
                <w:bCs/>
              </w:rPr>
              <w:t>Portfolio Artifact(s)</w:t>
            </w:r>
          </w:p>
          <w:p w14:paraId="4CB57070" w14:textId="77777777" w:rsidR="00707BB8" w:rsidRPr="00AD4726" w:rsidRDefault="00707BB8" w:rsidP="00DF04C6">
            <w:r w:rsidRPr="00AD4726">
              <w:rPr>
                <w:b/>
                <w:bCs/>
              </w:rPr>
              <w:t>AND </w:t>
            </w:r>
          </w:p>
          <w:p w14:paraId="67A761CF" w14:textId="77777777" w:rsidR="00707BB8" w:rsidRDefault="00707BB8" w:rsidP="00DF04C6">
            <w:r w:rsidRPr="00AD4726">
              <w:rPr>
                <w:b/>
                <w:bCs/>
              </w:rPr>
              <w:t>Rationale</w:t>
            </w:r>
          </w:p>
        </w:tc>
      </w:tr>
      <w:tr w:rsidR="00707BB8" w14:paraId="46E3E6F0" w14:textId="77777777" w:rsidTr="00DF04C6">
        <w:tc>
          <w:tcPr>
            <w:tcW w:w="3116" w:type="dxa"/>
          </w:tcPr>
          <w:p w14:paraId="55F76590" w14:textId="302B7D6B" w:rsidR="00707BB8" w:rsidRDefault="00707BB8" w:rsidP="00DF04C6">
            <w:r w:rsidRPr="0031760F">
              <w:t>Management function</w:t>
            </w:r>
            <w:r>
              <w:t>s; construction processes</w:t>
            </w:r>
          </w:p>
          <w:p w14:paraId="0F00399B" w14:textId="77777777" w:rsidR="00707BB8" w:rsidRDefault="00707BB8" w:rsidP="00DF04C6"/>
        </w:tc>
        <w:sdt>
          <w:sdtPr>
            <w:id w:val="-19481037"/>
            <w:placeholder>
              <w:docPart w:val="E1D951B9C56D441C9891CD2C410FB0FE"/>
            </w:placeholder>
            <w:showingPlcHdr/>
          </w:sdtPr>
          <w:sdtEndPr/>
          <w:sdtContent>
            <w:tc>
              <w:tcPr>
                <w:tcW w:w="3117" w:type="dxa"/>
              </w:tcPr>
              <w:p w14:paraId="16AE9F31" w14:textId="77777777" w:rsidR="00707BB8" w:rsidRDefault="00707BB8" w:rsidP="00DF04C6">
                <w:r w:rsidRPr="004C4EA8">
                  <w:rPr>
                    <w:rStyle w:val="PlaceholderText"/>
                  </w:rPr>
                  <w:t>Click or tap here to enter text.</w:t>
                </w:r>
              </w:p>
            </w:tc>
          </w:sdtContent>
        </w:sdt>
        <w:sdt>
          <w:sdtPr>
            <w:id w:val="115643648"/>
            <w:placeholder>
              <w:docPart w:val="A49649359C024142A80AFEDA6875082F"/>
            </w:placeholder>
            <w:showingPlcHdr/>
          </w:sdtPr>
          <w:sdtEndPr/>
          <w:sdtContent>
            <w:tc>
              <w:tcPr>
                <w:tcW w:w="3117" w:type="dxa"/>
              </w:tcPr>
              <w:p w14:paraId="441DD0E6" w14:textId="77777777" w:rsidR="00707BB8" w:rsidRDefault="00707BB8" w:rsidP="00DF04C6">
                <w:r w:rsidRPr="004C4EA8">
                  <w:rPr>
                    <w:rStyle w:val="PlaceholderText"/>
                  </w:rPr>
                  <w:t>Click or tap here to enter text.</w:t>
                </w:r>
              </w:p>
            </w:tc>
          </w:sdtContent>
        </w:sdt>
      </w:tr>
      <w:tr w:rsidR="00707BB8" w14:paraId="1D0F2296" w14:textId="77777777" w:rsidTr="00DF04C6">
        <w:tc>
          <w:tcPr>
            <w:tcW w:w="3116" w:type="dxa"/>
          </w:tcPr>
          <w:p w14:paraId="3FDDB216" w14:textId="7B6592A1" w:rsidR="00707BB8" w:rsidRDefault="00707BB8" w:rsidP="00707BB8">
            <w:r w:rsidRPr="0031760F">
              <w:t>Systems model</w:t>
            </w:r>
          </w:p>
        </w:tc>
        <w:sdt>
          <w:sdtPr>
            <w:id w:val="1994517610"/>
            <w:placeholder>
              <w:docPart w:val="16A7DA171AE24783BF8E8476C0073905"/>
            </w:placeholder>
            <w:showingPlcHdr/>
          </w:sdtPr>
          <w:sdtEndPr/>
          <w:sdtContent>
            <w:tc>
              <w:tcPr>
                <w:tcW w:w="3117" w:type="dxa"/>
              </w:tcPr>
              <w:p w14:paraId="3705B994" w14:textId="77777777" w:rsidR="00707BB8" w:rsidRDefault="00707BB8" w:rsidP="00DF04C6">
                <w:r w:rsidRPr="004C4EA8">
                  <w:rPr>
                    <w:rStyle w:val="PlaceholderText"/>
                  </w:rPr>
                  <w:t>Click or tap here to enter text.</w:t>
                </w:r>
              </w:p>
            </w:tc>
          </w:sdtContent>
        </w:sdt>
        <w:sdt>
          <w:sdtPr>
            <w:id w:val="101082181"/>
            <w:placeholder>
              <w:docPart w:val="4900527D4C8846FBA19DC001E58F0ADD"/>
            </w:placeholder>
            <w:showingPlcHdr/>
          </w:sdtPr>
          <w:sdtEndPr/>
          <w:sdtContent>
            <w:tc>
              <w:tcPr>
                <w:tcW w:w="3117" w:type="dxa"/>
              </w:tcPr>
              <w:p w14:paraId="71AD3675" w14:textId="77777777" w:rsidR="00707BB8" w:rsidRDefault="00707BB8" w:rsidP="00DF04C6">
                <w:r w:rsidRPr="004C4EA8">
                  <w:rPr>
                    <w:rStyle w:val="PlaceholderText"/>
                  </w:rPr>
                  <w:t>Click or tap here to enter text.</w:t>
                </w:r>
              </w:p>
            </w:tc>
          </w:sdtContent>
        </w:sdt>
      </w:tr>
      <w:tr w:rsidR="00707BB8" w14:paraId="2ED7762D" w14:textId="77777777" w:rsidTr="00DF04C6">
        <w:tc>
          <w:tcPr>
            <w:tcW w:w="3116" w:type="dxa"/>
          </w:tcPr>
          <w:p w14:paraId="466E0D67" w14:textId="77777777" w:rsidR="00707BB8" w:rsidRDefault="00707BB8" w:rsidP="00DF04C6">
            <w:r w:rsidRPr="001F7AD4">
              <w:t>Efficiency of production; flexible, continuous, batch and custom production</w:t>
            </w:r>
          </w:p>
          <w:p w14:paraId="68AEA689" w14:textId="293F88BA" w:rsidR="00707BB8" w:rsidRPr="00AD4726" w:rsidRDefault="00707BB8" w:rsidP="00DF04C6"/>
        </w:tc>
        <w:sdt>
          <w:sdtPr>
            <w:id w:val="265505488"/>
            <w:placeholder>
              <w:docPart w:val="E7F0EBF93106471DAB4FC6156E709C0F"/>
            </w:placeholder>
            <w:showingPlcHdr/>
          </w:sdtPr>
          <w:sdtEndPr/>
          <w:sdtContent>
            <w:tc>
              <w:tcPr>
                <w:tcW w:w="3117" w:type="dxa"/>
              </w:tcPr>
              <w:p w14:paraId="0F37D201" w14:textId="77777777" w:rsidR="00707BB8" w:rsidRDefault="00707BB8" w:rsidP="00DF04C6">
                <w:r w:rsidRPr="004C4EA8">
                  <w:rPr>
                    <w:rStyle w:val="PlaceholderText"/>
                  </w:rPr>
                  <w:t>Click or tap here to enter text.</w:t>
                </w:r>
              </w:p>
            </w:tc>
          </w:sdtContent>
        </w:sdt>
        <w:sdt>
          <w:sdtPr>
            <w:id w:val="1926611238"/>
            <w:placeholder>
              <w:docPart w:val="CE2FD683652640128A8F214528C4C6D6"/>
            </w:placeholder>
            <w:showingPlcHdr/>
          </w:sdtPr>
          <w:sdtEndPr/>
          <w:sdtContent>
            <w:tc>
              <w:tcPr>
                <w:tcW w:w="3117" w:type="dxa"/>
              </w:tcPr>
              <w:p w14:paraId="6B8029FB" w14:textId="77777777" w:rsidR="00707BB8" w:rsidRDefault="00707BB8" w:rsidP="00DF04C6">
                <w:r w:rsidRPr="004C4EA8">
                  <w:rPr>
                    <w:rStyle w:val="PlaceholderText"/>
                  </w:rPr>
                  <w:t>Click or tap here to enter text.</w:t>
                </w:r>
              </w:p>
            </w:tc>
          </w:sdtContent>
        </w:sdt>
      </w:tr>
      <w:tr w:rsidR="00707BB8" w14:paraId="131FB297" w14:textId="77777777" w:rsidTr="00DF04C6">
        <w:tc>
          <w:tcPr>
            <w:tcW w:w="3116" w:type="dxa"/>
          </w:tcPr>
          <w:p w14:paraId="0D888DCA" w14:textId="77777777" w:rsidR="00707BB8" w:rsidRDefault="00707BB8" w:rsidP="00DF04C6">
            <w:r w:rsidRPr="00842EA7">
              <w:t>Variety and property of materials</w:t>
            </w:r>
            <w:r>
              <w:t>, including industrial materials and conversion</w:t>
            </w:r>
          </w:p>
          <w:p w14:paraId="0864E695" w14:textId="21BF4BF7" w:rsidR="00707BB8" w:rsidRPr="001F7AD4" w:rsidRDefault="00707BB8" w:rsidP="00DF04C6"/>
        </w:tc>
        <w:sdt>
          <w:sdtPr>
            <w:id w:val="-650449271"/>
            <w:placeholder>
              <w:docPart w:val="96BDDE667B0B48E89E6011B91279BC9F"/>
            </w:placeholder>
            <w:showingPlcHdr/>
          </w:sdtPr>
          <w:sdtEndPr/>
          <w:sdtContent>
            <w:tc>
              <w:tcPr>
                <w:tcW w:w="3117" w:type="dxa"/>
              </w:tcPr>
              <w:p w14:paraId="21EE917C" w14:textId="31041240" w:rsidR="00707BB8" w:rsidRDefault="00707BB8" w:rsidP="00DF04C6">
                <w:r w:rsidRPr="004C4EA8">
                  <w:rPr>
                    <w:rStyle w:val="PlaceholderText"/>
                  </w:rPr>
                  <w:t>Click or tap here to enter text.</w:t>
                </w:r>
              </w:p>
            </w:tc>
          </w:sdtContent>
        </w:sdt>
        <w:sdt>
          <w:sdtPr>
            <w:id w:val="1408189306"/>
            <w:placeholder>
              <w:docPart w:val="0DD48D0FB49649638C7A55829796590C"/>
            </w:placeholder>
            <w:showingPlcHdr/>
          </w:sdtPr>
          <w:sdtEndPr/>
          <w:sdtContent>
            <w:tc>
              <w:tcPr>
                <w:tcW w:w="3117" w:type="dxa"/>
              </w:tcPr>
              <w:p w14:paraId="58501418" w14:textId="7F04CA89" w:rsidR="00707BB8" w:rsidRDefault="00707BB8" w:rsidP="00DF04C6">
                <w:r w:rsidRPr="004C4EA8">
                  <w:rPr>
                    <w:rStyle w:val="PlaceholderText"/>
                  </w:rPr>
                  <w:t>Click or tap here to enter text.</w:t>
                </w:r>
              </w:p>
            </w:tc>
          </w:sdtContent>
        </w:sdt>
      </w:tr>
      <w:tr w:rsidR="00707BB8" w14:paraId="38417E0A" w14:textId="77777777" w:rsidTr="00DF04C6">
        <w:tc>
          <w:tcPr>
            <w:tcW w:w="3116" w:type="dxa"/>
          </w:tcPr>
          <w:p w14:paraId="610EF47D" w14:textId="77777777" w:rsidR="00707BB8" w:rsidRDefault="00707BB8" w:rsidP="00DF04C6">
            <w:r w:rsidRPr="001555B9">
              <w:t>Structural design constraints</w:t>
            </w:r>
          </w:p>
          <w:p w14:paraId="12B07E4D" w14:textId="40C93D47" w:rsidR="00707BB8" w:rsidRPr="00842EA7" w:rsidRDefault="00707BB8" w:rsidP="00DF04C6"/>
        </w:tc>
        <w:sdt>
          <w:sdtPr>
            <w:id w:val="-1440672701"/>
            <w:placeholder>
              <w:docPart w:val="E0BEAACD3E3F499A9C7B02570EB97B03"/>
            </w:placeholder>
            <w:showingPlcHdr/>
          </w:sdtPr>
          <w:sdtEndPr/>
          <w:sdtContent>
            <w:tc>
              <w:tcPr>
                <w:tcW w:w="3117" w:type="dxa"/>
              </w:tcPr>
              <w:p w14:paraId="17EA1A28" w14:textId="476B54D0" w:rsidR="00707BB8" w:rsidRDefault="00707BB8" w:rsidP="00DF04C6">
                <w:r w:rsidRPr="004C4EA8">
                  <w:rPr>
                    <w:rStyle w:val="PlaceholderText"/>
                  </w:rPr>
                  <w:t>Click or tap here to enter text.</w:t>
                </w:r>
              </w:p>
            </w:tc>
          </w:sdtContent>
        </w:sdt>
        <w:sdt>
          <w:sdtPr>
            <w:id w:val="-967430519"/>
            <w:placeholder>
              <w:docPart w:val="D18D4C4C85E348F98D6E9E77703372DE"/>
            </w:placeholder>
            <w:showingPlcHdr/>
          </w:sdtPr>
          <w:sdtEndPr/>
          <w:sdtContent>
            <w:tc>
              <w:tcPr>
                <w:tcW w:w="3117" w:type="dxa"/>
              </w:tcPr>
              <w:p w14:paraId="0AFA1D44" w14:textId="4FC94CA0" w:rsidR="00707BB8" w:rsidRDefault="00707BB8" w:rsidP="00DF04C6">
                <w:r w:rsidRPr="004C4EA8">
                  <w:rPr>
                    <w:rStyle w:val="PlaceholderText"/>
                  </w:rPr>
                  <w:t>Click or tap here to enter text.</w:t>
                </w:r>
              </w:p>
            </w:tc>
          </w:sdtContent>
        </w:sdt>
      </w:tr>
      <w:tr w:rsidR="00707BB8" w14:paraId="24ADEA91" w14:textId="77777777" w:rsidTr="00DF04C6">
        <w:tc>
          <w:tcPr>
            <w:tcW w:w="3116" w:type="dxa"/>
          </w:tcPr>
          <w:p w14:paraId="2C4F54B2" w14:textId="77777777" w:rsidR="00707BB8" w:rsidRDefault="00707BB8" w:rsidP="00DF04C6">
            <w:r w:rsidRPr="001555B9">
              <w:t>Static and dynamic loads</w:t>
            </w:r>
          </w:p>
          <w:p w14:paraId="71FDF3AB" w14:textId="1DF63BF6" w:rsidR="00707BB8" w:rsidRPr="001555B9" w:rsidRDefault="00707BB8" w:rsidP="00DF04C6"/>
        </w:tc>
        <w:sdt>
          <w:sdtPr>
            <w:id w:val="130600344"/>
            <w:placeholder>
              <w:docPart w:val="037484E0E003481084DEBF5213C36B3D"/>
            </w:placeholder>
            <w:showingPlcHdr/>
          </w:sdtPr>
          <w:sdtEndPr/>
          <w:sdtContent>
            <w:tc>
              <w:tcPr>
                <w:tcW w:w="3117" w:type="dxa"/>
              </w:tcPr>
              <w:p w14:paraId="3679CB60" w14:textId="517C8E6B" w:rsidR="00707BB8" w:rsidRDefault="00707BB8" w:rsidP="00DF04C6">
                <w:r w:rsidRPr="004C4EA8">
                  <w:rPr>
                    <w:rStyle w:val="PlaceholderText"/>
                  </w:rPr>
                  <w:t>Click or tap here to enter text.</w:t>
                </w:r>
              </w:p>
            </w:tc>
          </w:sdtContent>
        </w:sdt>
        <w:sdt>
          <w:sdtPr>
            <w:id w:val="-765451200"/>
            <w:placeholder>
              <w:docPart w:val="14E9DDA2928E482F903EB88EB9B40FF0"/>
            </w:placeholder>
            <w:showingPlcHdr/>
          </w:sdtPr>
          <w:sdtEndPr/>
          <w:sdtContent>
            <w:tc>
              <w:tcPr>
                <w:tcW w:w="3117" w:type="dxa"/>
              </w:tcPr>
              <w:p w14:paraId="797BFD36" w14:textId="76664A1E" w:rsidR="00707BB8" w:rsidRDefault="00707BB8" w:rsidP="00DF04C6">
                <w:r w:rsidRPr="004C4EA8">
                  <w:rPr>
                    <w:rStyle w:val="PlaceholderText"/>
                  </w:rPr>
                  <w:t>Click or tap here to enter text.</w:t>
                </w:r>
              </w:p>
            </w:tc>
          </w:sdtContent>
        </w:sdt>
      </w:tr>
    </w:tbl>
    <w:p w14:paraId="7C31DE2F" w14:textId="77777777" w:rsidR="00707BB8" w:rsidRDefault="00707BB8" w:rsidP="00416DD4">
      <w:pPr>
        <w:spacing w:after="0" w:line="240" w:lineRule="auto"/>
        <w:rPr>
          <w:rFonts w:ascii="Times New Roman" w:eastAsia="Times New Roman" w:hAnsi="Times New Roman" w:cs="Times New Roman"/>
          <w:kern w:val="0"/>
          <w14:ligatures w14:val="none"/>
        </w:rPr>
      </w:pPr>
    </w:p>
    <w:p w14:paraId="34D20714" w14:textId="41500BF5" w:rsidR="00707BB8" w:rsidRPr="00C8177F" w:rsidRDefault="00707BB8" w:rsidP="00707BB8">
      <w:pPr>
        <w:pStyle w:val="Heading3"/>
        <w:rPr>
          <w:b/>
          <w:bCs/>
          <w:color w:val="000000" w:themeColor="text1"/>
          <w:sz w:val="24"/>
          <w:szCs w:val="24"/>
        </w:rPr>
      </w:pPr>
      <w:r>
        <w:rPr>
          <w:b/>
          <w:bCs/>
          <w:color w:val="000000" w:themeColor="text1"/>
          <w:sz w:val="24"/>
          <w:szCs w:val="24"/>
        </w:rPr>
        <w:t>Pedagogical and Professional Studies:</w:t>
      </w:r>
    </w:p>
    <w:tbl>
      <w:tblPr>
        <w:tblStyle w:val="TableGrid"/>
        <w:tblW w:w="0" w:type="auto"/>
        <w:tblLook w:val="04A0" w:firstRow="1" w:lastRow="0" w:firstColumn="1" w:lastColumn="0" w:noHBand="0" w:noVBand="1"/>
      </w:tblPr>
      <w:tblGrid>
        <w:gridCol w:w="3116"/>
        <w:gridCol w:w="3117"/>
        <w:gridCol w:w="3117"/>
      </w:tblGrid>
      <w:tr w:rsidR="00707BB8" w14:paraId="499FDC47" w14:textId="77777777" w:rsidTr="00DF04C6">
        <w:trPr>
          <w:tblHeader/>
        </w:trPr>
        <w:tc>
          <w:tcPr>
            <w:tcW w:w="3116" w:type="dxa"/>
            <w:shd w:val="clear" w:color="auto" w:fill="D9D9D9" w:themeFill="background1" w:themeFillShade="D9"/>
          </w:tcPr>
          <w:p w14:paraId="7866629A" w14:textId="77777777" w:rsidR="00707BB8" w:rsidRDefault="00707BB8" w:rsidP="00DF04C6">
            <w:r w:rsidRPr="00AD4726">
              <w:rPr>
                <w:b/>
                <w:bCs/>
              </w:rPr>
              <w:t>Candidates must</w:t>
            </w:r>
            <w:r>
              <w:rPr>
                <w:b/>
                <w:bCs/>
              </w:rPr>
              <w:t xml:space="preserve"> demonstrate</w:t>
            </w:r>
            <w:ins w:id="5"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AE1B412" w14:textId="77777777" w:rsidR="00707BB8" w:rsidRDefault="00707BB8" w:rsidP="00DF04C6">
            <w:r w:rsidRPr="00AD4726">
              <w:rPr>
                <w:b/>
                <w:bCs/>
              </w:rPr>
              <w:t>Course #/Title/Grade</w:t>
            </w:r>
          </w:p>
        </w:tc>
        <w:tc>
          <w:tcPr>
            <w:tcW w:w="3117" w:type="dxa"/>
            <w:shd w:val="clear" w:color="auto" w:fill="D9D9D9" w:themeFill="background1" w:themeFillShade="D9"/>
          </w:tcPr>
          <w:p w14:paraId="0FC5CF6A" w14:textId="77777777" w:rsidR="00707BB8" w:rsidRPr="00AD4726" w:rsidRDefault="00707BB8" w:rsidP="00DF04C6">
            <w:r w:rsidRPr="00AD4726">
              <w:rPr>
                <w:b/>
                <w:bCs/>
              </w:rPr>
              <w:t>Portfolio Artifact(s)</w:t>
            </w:r>
          </w:p>
          <w:p w14:paraId="32B2C3D1" w14:textId="77777777" w:rsidR="00707BB8" w:rsidRPr="00AD4726" w:rsidRDefault="00707BB8" w:rsidP="00DF04C6">
            <w:r w:rsidRPr="00AD4726">
              <w:rPr>
                <w:b/>
                <w:bCs/>
              </w:rPr>
              <w:t>AND </w:t>
            </w:r>
          </w:p>
          <w:p w14:paraId="0F0EE625" w14:textId="77777777" w:rsidR="00707BB8" w:rsidRDefault="00707BB8" w:rsidP="00DF04C6">
            <w:r w:rsidRPr="00AD4726">
              <w:rPr>
                <w:b/>
                <w:bCs/>
              </w:rPr>
              <w:t>Rationale</w:t>
            </w:r>
          </w:p>
        </w:tc>
      </w:tr>
      <w:tr w:rsidR="00707BB8" w14:paraId="4D66D262" w14:textId="77777777" w:rsidTr="00DF04C6">
        <w:tc>
          <w:tcPr>
            <w:tcW w:w="3116" w:type="dxa"/>
          </w:tcPr>
          <w:p w14:paraId="14D26A89" w14:textId="19C5D919" w:rsidR="00707BB8" w:rsidRDefault="00707BB8" w:rsidP="00DF04C6">
            <w:r w:rsidRPr="006D5C2E">
              <w:t>Cooperative learning experiences</w:t>
            </w:r>
          </w:p>
          <w:p w14:paraId="674DBBF8" w14:textId="77777777" w:rsidR="00707BB8" w:rsidRDefault="00707BB8" w:rsidP="00DF04C6"/>
        </w:tc>
        <w:sdt>
          <w:sdtPr>
            <w:id w:val="-399365031"/>
            <w:placeholder>
              <w:docPart w:val="A1D4F1A076F344719886072AC95FC702"/>
            </w:placeholder>
            <w:showingPlcHdr/>
          </w:sdtPr>
          <w:sdtEndPr/>
          <w:sdtContent>
            <w:tc>
              <w:tcPr>
                <w:tcW w:w="3117" w:type="dxa"/>
              </w:tcPr>
              <w:p w14:paraId="2C310DC2" w14:textId="77777777" w:rsidR="00707BB8" w:rsidRDefault="00707BB8" w:rsidP="00DF04C6">
                <w:r w:rsidRPr="004C4EA8">
                  <w:rPr>
                    <w:rStyle w:val="PlaceholderText"/>
                  </w:rPr>
                  <w:t>Click or tap here to enter text.</w:t>
                </w:r>
              </w:p>
            </w:tc>
          </w:sdtContent>
        </w:sdt>
        <w:sdt>
          <w:sdtPr>
            <w:id w:val="-1454866182"/>
            <w:placeholder>
              <w:docPart w:val="BC10557247904161A19E609112B6BD93"/>
            </w:placeholder>
            <w:showingPlcHdr/>
          </w:sdtPr>
          <w:sdtEndPr/>
          <w:sdtContent>
            <w:tc>
              <w:tcPr>
                <w:tcW w:w="3117" w:type="dxa"/>
              </w:tcPr>
              <w:p w14:paraId="70E99E32" w14:textId="77777777" w:rsidR="00707BB8" w:rsidRDefault="00707BB8" w:rsidP="00DF04C6">
                <w:r w:rsidRPr="004C4EA8">
                  <w:rPr>
                    <w:rStyle w:val="PlaceholderText"/>
                  </w:rPr>
                  <w:t>Click or tap here to enter text.</w:t>
                </w:r>
              </w:p>
            </w:tc>
          </w:sdtContent>
        </w:sdt>
      </w:tr>
      <w:tr w:rsidR="00707BB8" w14:paraId="0E7EB8D4" w14:textId="77777777" w:rsidTr="00DF04C6">
        <w:tc>
          <w:tcPr>
            <w:tcW w:w="3116" w:type="dxa"/>
          </w:tcPr>
          <w:p w14:paraId="435F8BEC" w14:textId="77777777" w:rsidR="00707BB8" w:rsidRDefault="00707BB8" w:rsidP="00DF04C6">
            <w:r w:rsidRPr="006D5C2E">
              <w:t>Communication technologies and occupational opportunities and career pathways</w:t>
            </w:r>
          </w:p>
          <w:p w14:paraId="7CA1DAEE" w14:textId="2A980944" w:rsidR="00707BB8" w:rsidRDefault="00707BB8" w:rsidP="00DF04C6"/>
        </w:tc>
        <w:sdt>
          <w:sdtPr>
            <w:id w:val="1451280062"/>
            <w:placeholder>
              <w:docPart w:val="8C85AB7B992E470B8166BF31C4B5C946"/>
            </w:placeholder>
            <w:showingPlcHdr/>
          </w:sdtPr>
          <w:sdtEndPr/>
          <w:sdtContent>
            <w:tc>
              <w:tcPr>
                <w:tcW w:w="3117" w:type="dxa"/>
              </w:tcPr>
              <w:p w14:paraId="6858DACA" w14:textId="77777777" w:rsidR="00707BB8" w:rsidRDefault="00707BB8" w:rsidP="00DF04C6">
                <w:r w:rsidRPr="004C4EA8">
                  <w:rPr>
                    <w:rStyle w:val="PlaceholderText"/>
                  </w:rPr>
                  <w:t>Click or tap here to enter text.</w:t>
                </w:r>
              </w:p>
            </w:tc>
          </w:sdtContent>
        </w:sdt>
        <w:sdt>
          <w:sdtPr>
            <w:id w:val="-625624684"/>
            <w:placeholder>
              <w:docPart w:val="FAA5CC9B4D04403DAC29C86F6121EC8D"/>
            </w:placeholder>
            <w:showingPlcHdr/>
          </w:sdtPr>
          <w:sdtEndPr/>
          <w:sdtContent>
            <w:tc>
              <w:tcPr>
                <w:tcW w:w="3117" w:type="dxa"/>
              </w:tcPr>
              <w:p w14:paraId="33CE5AD0" w14:textId="77777777" w:rsidR="00707BB8" w:rsidRDefault="00707BB8" w:rsidP="00DF04C6">
                <w:r w:rsidRPr="004C4EA8">
                  <w:rPr>
                    <w:rStyle w:val="PlaceholderText"/>
                  </w:rPr>
                  <w:t>Click or tap here to enter text.</w:t>
                </w:r>
              </w:p>
            </w:tc>
          </w:sdtContent>
        </w:sdt>
      </w:tr>
      <w:tr w:rsidR="00707BB8" w14:paraId="05F45A96" w14:textId="77777777" w:rsidTr="00DF04C6">
        <w:tc>
          <w:tcPr>
            <w:tcW w:w="3116" w:type="dxa"/>
          </w:tcPr>
          <w:p w14:paraId="16981B58" w14:textId="77777777" w:rsidR="00707BB8" w:rsidRDefault="00707BB8" w:rsidP="00707BB8">
            <w:r w:rsidRPr="00090C73">
              <w:t>Management of equipment, materials, supplies, and people</w:t>
            </w:r>
          </w:p>
          <w:p w14:paraId="4CCC73AB" w14:textId="7204E137" w:rsidR="00707BB8" w:rsidRPr="00AD4726" w:rsidRDefault="00707BB8" w:rsidP="00707BB8"/>
        </w:tc>
        <w:sdt>
          <w:sdtPr>
            <w:id w:val="-653993443"/>
            <w:placeholder>
              <w:docPart w:val="AE40D5C3BC2F4A95BE185E923720F2A7"/>
            </w:placeholder>
            <w:showingPlcHdr/>
          </w:sdtPr>
          <w:sdtEndPr/>
          <w:sdtContent>
            <w:tc>
              <w:tcPr>
                <w:tcW w:w="3117" w:type="dxa"/>
              </w:tcPr>
              <w:p w14:paraId="5A7E3C77" w14:textId="77777777" w:rsidR="00707BB8" w:rsidRDefault="00707BB8" w:rsidP="00DF04C6">
                <w:r w:rsidRPr="004C4EA8">
                  <w:rPr>
                    <w:rStyle w:val="PlaceholderText"/>
                  </w:rPr>
                  <w:t>Click or tap here to enter text.</w:t>
                </w:r>
              </w:p>
            </w:tc>
          </w:sdtContent>
        </w:sdt>
        <w:sdt>
          <w:sdtPr>
            <w:id w:val="-84305169"/>
            <w:placeholder>
              <w:docPart w:val="25A16CCEF03B48DE995AAEFDDB309D48"/>
            </w:placeholder>
            <w:showingPlcHdr/>
          </w:sdtPr>
          <w:sdtEndPr/>
          <w:sdtContent>
            <w:tc>
              <w:tcPr>
                <w:tcW w:w="3117" w:type="dxa"/>
              </w:tcPr>
              <w:p w14:paraId="37E276CD" w14:textId="77777777" w:rsidR="00707BB8" w:rsidRDefault="00707BB8" w:rsidP="00DF04C6">
                <w:r w:rsidRPr="004C4EA8">
                  <w:rPr>
                    <w:rStyle w:val="PlaceholderText"/>
                  </w:rPr>
                  <w:t>Click or tap here to enter text.</w:t>
                </w:r>
              </w:p>
            </w:tc>
          </w:sdtContent>
        </w:sdt>
      </w:tr>
    </w:tbl>
    <w:p w14:paraId="236F49CD" w14:textId="789E1673" w:rsidR="00F715BA" w:rsidRDefault="00F715BA" w:rsidP="00AD4726"/>
    <w:p w14:paraId="02773104" w14:textId="461E3A1B" w:rsidR="00C956B6" w:rsidRDefault="00750B4B" w:rsidP="00707BB8">
      <w:pPr>
        <w:jc w:val="center"/>
      </w:pPr>
      <w:r w:rsidRPr="00A845FC">
        <w:rPr>
          <w:rFonts w:ascii="Calibri" w:hAnsi="Calibri" w:cs="Calibri"/>
          <w:sz w:val="20"/>
          <w:szCs w:val="20"/>
        </w:rPr>
        <w:t>08.01.2025 | Determination of qualification will be made by CDE upon evaluation of a complete submissio</w:t>
      </w:r>
      <w:r w:rsidR="00707BB8">
        <w:rPr>
          <w:rFonts w:ascii="Calibri" w:hAnsi="Calibri" w:cs="Calibri"/>
          <w:sz w:val="20"/>
          <w:szCs w:val="20"/>
        </w:rPr>
        <w:t>n</w:t>
      </w:r>
    </w:p>
    <w:sectPr w:rsidR="00C956B6" w:rsidSect="006D45E8">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4A69F" w14:textId="77777777" w:rsidR="00140145" w:rsidRDefault="00140145" w:rsidP="00247CB5">
      <w:pPr>
        <w:spacing w:after="0" w:line="240" w:lineRule="auto"/>
      </w:pPr>
      <w:r>
        <w:separator/>
      </w:r>
    </w:p>
  </w:endnote>
  <w:endnote w:type="continuationSeparator" w:id="0">
    <w:p w14:paraId="2248EF43" w14:textId="77777777" w:rsidR="00140145" w:rsidRDefault="00140145"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510D" w14:textId="77777777" w:rsidR="00140145" w:rsidRDefault="00140145" w:rsidP="00247CB5">
      <w:pPr>
        <w:spacing w:after="0" w:line="240" w:lineRule="auto"/>
      </w:pPr>
      <w:r>
        <w:separator/>
      </w:r>
    </w:p>
  </w:footnote>
  <w:footnote w:type="continuationSeparator" w:id="0">
    <w:p w14:paraId="0E4910BA" w14:textId="77777777" w:rsidR="00140145" w:rsidRDefault="00140145"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EA483A"/>
    <w:multiLevelType w:val="multilevel"/>
    <w:tmpl w:val="4EDC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EA34DF"/>
    <w:multiLevelType w:val="multilevel"/>
    <w:tmpl w:val="347E1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6A7C9E"/>
    <w:multiLevelType w:val="multilevel"/>
    <w:tmpl w:val="12BC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CC2FBB"/>
    <w:multiLevelType w:val="multilevel"/>
    <w:tmpl w:val="C552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5"/>
  </w:num>
  <w:num w:numId="2" w16cid:durableId="1287931480">
    <w:abstractNumId w:val="24"/>
  </w:num>
  <w:num w:numId="3" w16cid:durableId="709914026">
    <w:abstractNumId w:val="29"/>
  </w:num>
  <w:num w:numId="4" w16cid:durableId="1934049431">
    <w:abstractNumId w:val="39"/>
  </w:num>
  <w:num w:numId="5" w16cid:durableId="1597401095">
    <w:abstractNumId w:val="7"/>
  </w:num>
  <w:num w:numId="6" w16cid:durableId="1972515934">
    <w:abstractNumId w:val="13"/>
  </w:num>
  <w:num w:numId="7" w16cid:durableId="1072657260">
    <w:abstractNumId w:val="23"/>
  </w:num>
  <w:num w:numId="8" w16cid:durableId="1300568501">
    <w:abstractNumId w:val="30"/>
  </w:num>
  <w:num w:numId="9" w16cid:durableId="287468638">
    <w:abstractNumId w:val="45"/>
  </w:num>
  <w:num w:numId="10" w16cid:durableId="1435515279">
    <w:abstractNumId w:val="16"/>
  </w:num>
  <w:num w:numId="11" w16cid:durableId="414671710">
    <w:abstractNumId w:val="38"/>
  </w:num>
  <w:num w:numId="12" w16cid:durableId="312950467">
    <w:abstractNumId w:val="28"/>
  </w:num>
  <w:num w:numId="13" w16cid:durableId="92433943">
    <w:abstractNumId w:val="47"/>
  </w:num>
  <w:num w:numId="14" w16cid:durableId="686951336">
    <w:abstractNumId w:val="14"/>
  </w:num>
  <w:num w:numId="15" w16cid:durableId="1958098054">
    <w:abstractNumId w:val="26"/>
  </w:num>
  <w:num w:numId="16" w16cid:durableId="1418794979">
    <w:abstractNumId w:val="12"/>
  </w:num>
  <w:num w:numId="17" w16cid:durableId="1693996720">
    <w:abstractNumId w:val="6"/>
  </w:num>
  <w:num w:numId="18" w16cid:durableId="184177575">
    <w:abstractNumId w:val="33"/>
  </w:num>
  <w:num w:numId="19" w16cid:durableId="1106923685">
    <w:abstractNumId w:val="49"/>
  </w:num>
  <w:num w:numId="20" w16cid:durableId="1052190357">
    <w:abstractNumId w:val="5"/>
  </w:num>
  <w:num w:numId="21" w16cid:durableId="310865930">
    <w:abstractNumId w:val="31"/>
  </w:num>
  <w:num w:numId="22" w16cid:durableId="1462184247">
    <w:abstractNumId w:val="27"/>
  </w:num>
  <w:num w:numId="23" w16cid:durableId="1615019806">
    <w:abstractNumId w:val="34"/>
  </w:num>
  <w:num w:numId="24" w16cid:durableId="587421105">
    <w:abstractNumId w:val="9"/>
  </w:num>
  <w:num w:numId="25" w16cid:durableId="546379856">
    <w:abstractNumId w:val="18"/>
  </w:num>
  <w:num w:numId="26" w16cid:durableId="154227323">
    <w:abstractNumId w:val="36"/>
  </w:num>
  <w:num w:numId="27" w16cid:durableId="761680375">
    <w:abstractNumId w:val="42"/>
  </w:num>
  <w:num w:numId="28" w16cid:durableId="1725061471">
    <w:abstractNumId w:val="15"/>
  </w:num>
  <w:num w:numId="29" w16cid:durableId="859003082">
    <w:abstractNumId w:val="25"/>
  </w:num>
  <w:num w:numId="30" w16cid:durableId="360740766">
    <w:abstractNumId w:val="43"/>
  </w:num>
  <w:num w:numId="31" w16cid:durableId="1336683912">
    <w:abstractNumId w:val="22"/>
  </w:num>
  <w:num w:numId="32" w16cid:durableId="756749512">
    <w:abstractNumId w:val="2"/>
  </w:num>
  <w:num w:numId="33" w16cid:durableId="606084597">
    <w:abstractNumId w:val="1"/>
  </w:num>
  <w:num w:numId="34" w16cid:durableId="1364595449">
    <w:abstractNumId w:val="40"/>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8"/>
  </w:num>
  <w:num w:numId="42" w16cid:durableId="953286815">
    <w:abstractNumId w:val="37"/>
  </w:num>
  <w:num w:numId="43" w16cid:durableId="1357778685">
    <w:abstractNumId w:val="32"/>
  </w:num>
  <w:num w:numId="44" w16cid:durableId="987130052">
    <w:abstractNumId w:val="46"/>
  </w:num>
  <w:num w:numId="45" w16cid:durableId="1884438667">
    <w:abstractNumId w:val="8"/>
  </w:num>
  <w:num w:numId="46" w16cid:durableId="1127819084">
    <w:abstractNumId w:val="17"/>
  </w:num>
  <w:num w:numId="47" w16cid:durableId="1282810199">
    <w:abstractNumId w:val="44"/>
  </w:num>
  <w:num w:numId="48" w16cid:durableId="2049910293">
    <w:abstractNumId w:val="20"/>
  </w:num>
  <w:num w:numId="49" w16cid:durableId="1081024907">
    <w:abstractNumId w:val="21"/>
  </w:num>
  <w:num w:numId="50" w16cid:durableId="1523938468">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07003"/>
    <w:rsid w:val="0000716E"/>
    <w:rsid w:val="00012523"/>
    <w:rsid w:val="00025755"/>
    <w:rsid w:val="0003175B"/>
    <w:rsid w:val="0003574E"/>
    <w:rsid w:val="00057AF0"/>
    <w:rsid w:val="00073057"/>
    <w:rsid w:val="00074BC5"/>
    <w:rsid w:val="00076DE2"/>
    <w:rsid w:val="00090C73"/>
    <w:rsid w:val="000934EA"/>
    <w:rsid w:val="00094BDA"/>
    <w:rsid w:val="00096569"/>
    <w:rsid w:val="0009697A"/>
    <w:rsid w:val="000A3873"/>
    <w:rsid w:val="000D13EA"/>
    <w:rsid w:val="000E0699"/>
    <w:rsid w:val="000E2F37"/>
    <w:rsid w:val="000F2428"/>
    <w:rsid w:val="000F575E"/>
    <w:rsid w:val="00101D87"/>
    <w:rsid w:val="0010294E"/>
    <w:rsid w:val="00140145"/>
    <w:rsid w:val="0014583E"/>
    <w:rsid w:val="001555B9"/>
    <w:rsid w:val="00155B0B"/>
    <w:rsid w:val="001706EC"/>
    <w:rsid w:val="001811F9"/>
    <w:rsid w:val="001846B6"/>
    <w:rsid w:val="00194AB8"/>
    <w:rsid w:val="001A0F69"/>
    <w:rsid w:val="001B154B"/>
    <w:rsid w:val="001B2BD2"/>
    <w:rsid w:val="001C2684"/>
    <w:rsid w:val="001C6ED4"/>
    <w:rsid w:val="001E39F3"/>
    <w:rsid w:val="001F0822"/>
    <w:rsid w:val="001F7AD4"/>
    <w:rsid w:val="00204747"/>
    <w:rsid w:val="0023345E"/>
    <w:rsid w:val="00247CB5"/>
    <w:rsid w:val="00264168"/>
    <w:rsid w:val="00275D11"/>
    <w:rsid w:val="0028317A"/>
    <w:rsid w:val="00291414"/>
    <w:rsid w:val="002A0289"/>
    <w:rsid w:val="002D3D20"/>
    <w:rsid w:val="002D6F35"/>
    <w:rsid w:val="002E7F05"/>
    <w:rsid w:val="002F04F1"/>
    <w:rsid w:val="0030151B"/>
    <w:rsid w:val="0030729A"/>
    <w:rsid w:val="0031031C"/>
    <w:rsid w:val="0031760F"/>
    <w:rsid w:val="003210FD"/>
    <w:rsid w:val="00332741"/>
    <w:rsid w:val="00345C27"/>
    <w:rsid w:val="00347594"/>
    <w:rsid w:val="00353080"/>
    <w:rsid w:val="003540EB"/>
    <w:rsid w:val="003574C8"/>
    <w:rsid w:val="00363109"/>
    <w:rsid w:val="00370FFC"/>
    <w:rsid w:val="0039005F"/>
    <w:rsid w:val="003913A8"/>
    <w:rsid w:val="00397001"/>
    <w:rsid w:val="003A2319"/>
    <w:rsid w:val="003A4410"/>
    <w:rsid w:val="003A5263"/>
    <w:rsid w:val="003B712C"/>
    <w:rsid w:val="003C69BC"/>
    <w:rsid w:val="003C7677"/>
    <w:rsid w:val="003D7416"/>
    <w:rsid w:val="003E6A2E"/>
    <w:rsid w:val="003E6F07"/>
    <w:rsid w:val="003F6E42"/>
    <w:rsid w:val="00416DD4"/>
    <w:rsid w:val="0043360E"/>
    <w:rsid w:val="00443E68"/>
    <w:rsid w:val="00493C82"/>
    <w:rsid w:val="004B0D6A"/>
    <w:rsid w:val="004B7A0B"/>
    <w:rsid w:val="004F79F1"/>
    <w:rsid w:val="005170F2"/>
    <w:rsid w:val="0052220C"/>
    <w:rsid w:val="00533551"/>
    <w:rsid w:val="0057567A"/>
    <w:rsid w:val="00576367"/>
    <w:rsid w:val="00591C65"/>
    <w:rsid w:val="005938B8"/>
    <w:rsid w:val="00593ADB"/>
    <w:rsid w:val="005A66EC"/>
    <w:rsid w:val="005A7583"/>
    <w:rsid w:val="005C4ADB"/>
    <w:rsid w:val="005C709F"/>
    <w:rsid w:val="005E3D09"/>
    <w:rsid w:val="0062061F"/>
    <w:rsid w:val="0062492F"/>
    <w:rsid w:val="006312D7"/>
    <w:rsid w:val="00641A2F"/>
    <w:rsid w:val="006627AE"/>
    <w:rsid w:val="00673022"/>
    <w:rsid w:val="00686BE4"/>
    <w:rsid w:val="00696699"/>
    <w:rsid w:val="006A409F"/>
    <w:rsid w:val="006B57F4"/>
    <w:rsid w:val="006D45E8"/>
    <w:rsid w:val="006D4924"/>
    <w:rsid w:val="006D5C2E"/>
    <w:rsid w:val="006F5948"/>
    <w:rsid w:val="006F5E9C"/>
    <w:rsid w:val="00704A5D"/>
    <w:rsid w:val="007071AE"/>
    <w:rsid w:val="00707BB8"/>
    <w:rsid w:val="00732852"/>
    <w:rsid w:val="00733BB9"/>
    <w:rsid w:val="00742738"/>
    <w:rsid w:val="00750B4B"/>
    <w:rsid w:val="00755B63"/>
    <w:rsid w:val="00770AA9"/>
    <w:rsid w:val="00775B23"/>
    <w:rsid w:val="007A25B7"/>
    <w:rsid w:val="007D2050"/>
    <w:rsid w:val="007D6329"/>
    <w:rsid w:val="007E5E8B"/>
    <w:rsid w:val="007F0E4D"/>
    <w:rsid w:val="007F5A93"/>
    <w:rsid w:val="007F79D7"/>
    <w:rsid w:val="008210A2"/>
    <w:rsid w:val="00842EA7"/>
    <w:rsid w:val="00843273"/>
    <w:rsid w:val="0085756F"/>
    <w:rsid w:val="008610D9"/>
    <w:rsid w:val="008745DD"/>
    <w:rsid w:val="008A502C"/>
    <w:rsid w:val="008B1B1A"/>
    <w:rsid w:val="008B3BD1"/>
    <w:rsid w:val="008E11CC"/>
    <w:rsid w:val="0090478D"/>
    <w:rsid w:val="0091089A"/>
    <w:rsid w:val="00910DE2"/>
    <w:rsid w:val="0091570E"/>
    <w:rsid w:val="0091614A"/>
    <w:rsid w:val="00940D2A"/>
    <w:rsid w:val="00944FCC"/>
    <w:rsid w:val="00947E00"/>
    <w:rsid w:val="00961B67"/>
    <w:rsid w:val="009627E5"/>
    <w:rsid w:val="00973F1D"/>
    <w:rsid w:val="00975B63"/>
    <w:rsid w:val="00991047"/>
    <w:rsid w:val="009A3F81"/>
    <w:rsid w:val="009A772B"/>
    <w:rsid w:val="009C67F3"/>
    <w:rsid w:val="009D72FA"/>
    <w:rsid w:val="009E518D"/>
    <w:rsid w:val="009E5D2E"/>
    <w:rsid w:val="00A004A4"/>
    <w:rsid w:val="00A115AE"/>
    <w:rsid w:val="00A27614"/>
    <w:rsid w:val="00A50A79"/>
    <w:rsid w:val="00A521E8"/>
    <w:rsid w:val="00A55DE8"/>
    <w:rsid w:val="00A74F4A"/>
    <w:rsid w:val="00A841C2"/>
    <w:rsid w:val="00A94D1D"/>
    <w:rsid w:val="00AB4ABD"/>
    <w:rsid w:val="00AD2D1D"/>
    <w:rsid w:val="00AD4726"/>
    <w:rsid w:val="00AF146B"/>
    <w:rsid w:val="00B022EF"/>
    <w:rsid w:val="00B02704"/>
    <w:rsid w:val="00B02EF3"/>
    <w:rsid w:val="00B079BB"/>
    <w:rsid w:val="00B33583"/>
    <w:rsid w:val="00B36915"/>
    <w:rsid w:val="00B40C13"/>
    <w:rsid w:val="00B50F4B"/>
    <w:rsid w:val="00B55E61"/>
    <w:rsid w:val="00B63044"/>
    <w:rsid w:val="00BA3C51"/>
    <w:rsid w:val="00BB6435"/>
    <w:rsid w:val="00BC27B2"/>
    <w:rsid w:val="00BD0802"/>
    <w:rsid w:val="00BF51CE"/>
    <w:rsid w:val="00C15FBE"/>
    <w:rsid w:val="00C24A1A"/>
    <w:rsid w:val="00C439EE"/>
    <w:rsid w:val="00C45D5C"/>
    <w:rsid w:val="00C62433"/>
    <w:rsid w:val="00C75314"/>
    <w:rsid w:val="00C8613A"/>
    <w:rsid w:val="00C86BCC"/>
    <w:rsid w:val="00C93B5A"/>
    <w:rsid w:val="00C948E0"/>
    <w:rsid w:val="00C956B6"/>
    <w:rsid w:val="00C97311"/>
    <w:rsid w:val="00CE1AD8"/>
    <w:rsid w:val="00CE3438"/>
    <w:rsid w:val="00CF323F"/>
    <w:rsid w:val="00D1571B"/>
    <w:rsid w:val="00D169B6"/>
    <w:rsid w:val="00D1700B"/>
    <w:rsid w:val="00D17F99"/>
    <w:rsid w:val="00D33957"/>
    <w:rsid w:val="00D431FE"/>
    <w:rsid w:val="00D4539A"/>
    <w:rsid w:val="00D46F9D"/>
    <w:rsid w:val="00D718BF"/>
    <w:rsid w:val="00D92CC0"/>
    <w:rsid w:val="00DA5561"/>
    <w:rsid w:val="00DA6480"/>
    <w:rsid w:val="00DB71C4"/>
    <w:rsid w:val="00DD0FD8"/>
    <w:rsid w:val="00DD2B52"/>
    <w:rsid w:val="00DF5A01"/>
    <w:rsid w:val="00E206FC"/>
    <w:rsid w:val="00E303EF"/>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F3FFA"/>
    <w:rsid w:val="00EF4A1C"/>
    <w:rsid w:val="00F03F6A"/>
    <w:rsid w:val="00F23E23"/>
    <w:rsid w:val="00F3585D"/>
    <w:rsid w:val="00F36CAC"/>
    <w:rsid w:val="00F41B4E"/>
    <w:rsid w:val="00F54687"/>
    <w:rsid w:val="00F5536B"/>
    <w:rsid w:val="00F715BA"/>
    <w:rsid w:val="00F77990"/>
    <w:rsid w:val="00F94D94"/>
    <w:rsid w:val="00F961DF"/>
    <w:rsid w:val="00FC53F6"/>
    <w:rsid w:val="00FE5067"/>
    <w:rsid w:val="00FE785A"/>
    <w:rsid w:val="00FF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5608">
      <w:bodyDiv w:val="1"/>
      <w:marLeft w:val="0"/>
      <w:marRight w:val="0"/>
      <w:marTop w:val="0"/>
      <w:marBottom w:val="0"/>
      <w:divBdr>
        <w:top w:val="none" w:sz="0" w:space="0" w:color="auto"/>
        <w:left w:val="none" w:sz="0" w:space="0" w:color="auto"/>
        <w:bottom w:val="none" w:sz="0" w:space="0" w:color="auto"/>
        <w:right w:val="none" w:sz="0" w:space="0" w:color="auto"/>
      </w:divBdr>
    </w:div>
    <w:div w:id="76287675">
      <w:bodyDiv w:val="1"/>
      <w:marLeft w:val="0"/>
      <w:marRight w:val="0"/>
      <w:marTop w:val="0"/>
      <w:marBottom w:val="0"/>
      <w:divBdr>
        <w:top w:val="none" w:sz="0" w:space="0" w:color="auto"/>
        <w:left w:val="none" w:sz="0" w:space="0" w:color="auto"/>
        <w:bottom w:val="none" w:sz="0" w:space="0" w:color="auto"/>
        <w:right w:val="none" w:sz="0" w:space="0" w:color="auto"/>
      </w:divBdr>
    </w:div>
    <w:div w:id="82649638">
      <w:bodyDiv w:val="1"/>
      <w:marLeft w:val="0"/>
      <w:marRight w:val="0"/>
      <w:marTop w:val="0"/>
      <w:marBottom w:val="0"/>
      <w:divBdr>
        <w:top w:val="none" w:sz="0" w:space="0" w:color="auto"/>
        <w:left w:val="none" w:sz="0" w:space="0" w:color="auto"/>
        <w:bottom w:val="none" w:sz="0" w:space="0" w:color="auto"/>
        <w:right w:val="none" w:sz="0" w:space="0" w:color="auto"/>
      </w:divBdr>
    </w:div>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39624645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696850462">
      <w:bodyDiv w:val="1"/>
      <w:marLeft w:val="0"/>
      <w:marRight w:val="0"/>
      <w:marTop w:val="0"/>
      <w:marBottom w:val="0"/>
      <w:divBdr>
        <w:top w:val="none" w:sz="0" w:space="0" w:color="auto"/>
        <w:left w:val="none" w:sz="0" w:space="0" w:color="auto"/>
        <w:bottom w:val="none" w:sz="0" w:space="0" w:color="auto"/>
        <w:right w:val="none" w:sz="0" w:space="0" w:color="auto"/>
      </w:divBdr>
    </w:div>
    <w:div w:id="728965050">
      <w:bodyDiv w:val="1"/>
      <w:marLeft w:val="0"/>
      <w:marRight w:val="0"/>
      <w:marTop w:val="0"/>
      <w:marBottom w:val="0"/>
      <w:divBdr>
        <w:top w:val="none" w:sz="0" w:space="0" w:color="auto"/>
        <w:left w:val="none" w:sz="0" w:space="0" w:color="auto"/>
        <w:bottom w:val="none" w:sz="0" w:space="0" w:color="auto"/>
        <w:right w:val="none" w:sz="0" w:space="0" w:color="auto"/>
      </w:divBdr>
    </w:div>
    <w:div w:id="741950667">
      <w:bodyDiv w:val="1"/>
      <w:marLeft w:val="0"/>
      <w:marRight w:val="0"/>
      <w:marTop w:val="0"/>
      <w:marBottom w:val="0"/>
      <w:divBdr>
        <w:top w:val="none" w:sz="0" w:space="0" w:color="auto"/>
        <w:left w:val="none" w:sz="0" w:space="0" w:color="auto"/>
        <w:bottom w:val="none" w:sz="0" w:space="0" w:color="auto"/>
        <w:right w:val="none" w:sz="0" w:space="0" w:color="auto"/>
      </w:divBdr>
    </w:div>
    <w:div w:id="809396327">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66021483">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55082107">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30438946">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180853528">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6377395">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986932466">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06460373">
      <w:bodyDiv w:val="1"/>
      <w:marLeft w:val="0"/>
      <w:marRight w:val="0"/>
      <w:marTop w:val="0"/>
      <w:marBottom w:val="0"/>
      <w:divBdr>
        <w:top w:val="none" w:sz="0" w:space="0" w:color="auto"/>
        <w:left w:val="none" w:sz="0" w:space="0" w:color="auto"/>
        <w:bottom w:val="none" w:sz="0" w:space="0" w:color="auto"/>
        <w:right w:val="none" w:sz="0" w:space="0" w:color="auto"/>
      </w:divBdr>
    </w:div>
    <w:div w:id="21172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9A920C5FFDF4A588AFC219B152259CE"/>
        <w:category>
          <w:name w:val="General"/>
          <w:gallery w:val="placeholder"/>
        </w:category>
        <w:types>
          <w:type w:val="bbPlcHdr"/>
        </w:types>
        <w:behaviors>
          <w:behavior w:val="content"/>
        </w:behaviors>
        <w:guid w:val="{1EF337C3-98A2-4530-AE16-B5E3F54A71C1}"/>
      </w:docPartPr>
      <w:docPartBody>
        <w:p w:rsidR="00667003" w:rsidRDefault="00667003" w:rsidP="00667003">
          <w:pPr>
            <w:pStyle w:val="C9A920C5FFDF4A588AFC219B152259CE"/>
          </w:pPr>
          <w:r w:rsidRPr="00C6081B">
            <w:rPr>
              <w:rStyle w:val="PlaceholderText"/>
            </w:rPr>
            <w:t>Click or tap here to enter text.</w:t>
          </w:r>
        </w:p>
      </w:docPartBody>
    </w:docPart>
    <w:docPart>
      <w:docPartPr>
        <w:name w:val="616493106FA441FABB9B4C8238224A9B"/>
        <w:category>
          <w:name w:val="General"/>
          <w:gallery w:val="placeholder"/>
        </w:category>
        <w:types>
          <w:type w:val="bbPlcHdr"/>
        </w:types>
        <w:behaviors>
          <w:behavior w:val="content"/>
        </w:behaviors>
        <w:guid w:val="{6E2FE3CD-F53F-41F8-8384-B9C7E08ABD95}"/>
      </w:docPartPr>
      <w:docPartBody>
        <w:p w:rsidR="00667003" w:rsidRDefault="00667003" w:rsidP="00667003">
          <w:pPr>
            <w:pStyle w:val="616493106FA441FABB9B4C8238224A9B"/>
          </w:pPr>
          <w:r w:rsidRPr="00C6081B">
            <w:rPr>
              <w:rStyle w:val="PlaceholderText"/>
            </w:rPr>
            <w:t>Click or tap here to enter text.</w:t>
          </w:r>
        </w:p>
      </w:docPartBody>
    </w:docPart>
    <w:docPart>
      <w:docPartPr>
        <w:name w:val="9A9A71EFD3D0426A9197A9F155ECC45F"/>
        <w:category>
          <w:name w:val="General"/>
          <w:gallery w:val="placeholder"/>
        </w:category>
        <w:types>
          <w:type w:val="bbPlcHdr"/>
        </w:types>
        <w:behaviors>
          <w:behavior w:val="content"/>
        </w:behaviors>
        <w:guid w:val="{FD992ACB-ACA7-4C15-8705-42E657938E7B}"/>
      </w:docPartPr>
      <w:docPartBody>
        <w:p w:rsidR="00667003" w:rsidRDefault="00667003" w:rsidP="00667003">
          <w:pPr>
            <w:pStyle w:val="9A9A71EFD3D0426A9197A9F155ECC45F"/>
          </w:pPr>
          <w:r w:rsidRPr="004C4EA8">
            <w:rPr>
              <w:rStyle w:val="PlaceholderText"/>
            </w:rPr>
            <w:t>Click or tap here to enter text.</w:t>
          </w:r>
        </w:p>
      </w:docPartBody>
    </w:docPart>
    <w:docPart>
      <w:docPartPr>
        <w:name w:val="208CF9C29A2E4F50BBA9BF56D0EFF0BA"/>
        <w:category>
          <w:name w:val="General"/>
          <w:gallery w:val="placeholder"/>
        </w:category>
        <w:types>
          <w:type w:val="bbPlcHdr"/>
        </w:types>
        <w:behaviors>
          <w:behavior w:val="content"/>
        </w:behaviors>
        <w:guid w:val="{774A2FFC-03F2-4B1E-BDEF-60B92BECAB7F}"/>
      </w:docPartPr>
      <w:docPartBody>
        <w:p w:rsidR="00667003" w:rsidRDefault="00667003" w:rsidP="00667003">
          <w:pPr>
            <w:pStyle w:val="208CF9C29A2E4F50BBA9BF56D0EFF0BA"/>
          </w:pPr>
          <w:r w:rsidRPr="004C4EA8">
            <w:rPr>
              <w:rStyle w:val="PlaceholderText"/>
            </w:rPr>
            <w:t>Click or tap here to enter text.</w:t>
          </w:r>
        </w:p>
      </w:docPartBody>
    </w:docPart>
    <w:docPart>
      <w:docPartPr>
        <w:name w:val="35F307013ECF444B95630A260F61605E"/>
        <w:category>
          <w:name w:val="General"/>
          <w:gallery w:val="placeholder"/>
        </w:category>
        <w:types>
          <w:type w:val="bbPlcHdr"/>
        </w:types>
        <w:behaviors>
          <w:behavior w:val="content"/>
        </w:behaviors>
        <w:guid w:val="{8128F3B4-629D-46BF-A5B8-9593B783114F}"/>
      </w:docPartPr>
      <w:docPartBody>
        <w:p w:rsidR="00667003" w:rsidRDefault="00667003" w:rsidP="00667003">
          <w:pPr>
            <w:pStyle w:val="35F307013ECF444B95630A260F61605E"/>
          </w:pPr>
          <w:r w:rsidRPr="004C4EA8">
            <w:rPr>
              <w:rStyle w:val="PlaceholderText"/>
            </w:rPr>
            <w:t>Click or tap here to enter text.</w:t>
          </w:r>
        </w:p>
      </w:docPartBody>
    </w:docPart>
    <w:docPart>
      <w:docPartPr>
        <w:name w:val="0FAE9187F1F94F21A39FAADAA10AD355"/>
        <w:category>
          <w:name w:val="General"/>
          <w:gallery w:val="placeholder"/>
        </w:category>
        <w:types>
          <w:type w:val="bbPlcHdr"/>
        </w:types>
        <w:behaviors>
          <w:behavior w:val="content"/>
        </w:behaviors>
        <w:guid w:val="{339BC94C-AC79-4BCF-BC6D-0EAEAE9D3C69}"/>
      </w:docPartPr>
      <w:docPartBody>
        <w:p w:rsidR="00667003" w:rsidRDefault="00667003" w:rsidP="00667003">
          <w:pPr>
            <w:pStyle w:val="0FAE9187F1F94F21A39FAADAA10AD355"/>
          </w:pPr>
          <w:r w:rsidRPr="004C4EA8">
            <w:rPr>
              <w:rStyle w:val="PlaceholderText"/>
            </w:rPr>
            <w:t>Click or tap here to enter text.</w:t>
          </w:r>
        </w:p>
      </w:docPartBody>
    </w:docPart>
    <w:docPart>
      <w:docPartPr>
        <w:name w:val="E0DD223ABB8546129E4BDED3281D2D60"/>
        <w:category>
          <w:name w:val="General"/>
          <w:gallery w:val="placeholder"/>
        </w:category>
        <w:types>
          <w:type w:val="bbPlcHdr"/>
        </w:types>
        <w:behaviors>
          <w:behavior w:val="content"/>
        </w:behaviors>
        <w:guid w:val="{4C62DBF8-50A8-4EF2-9662-445DA69295CE}"/>
      </w:docPartPr>
      <w:docPartBody>
        <w:p w:rsidR="00667003" w:rsidRDefault="00667003" w:rsidP="00667003">
          <w:pPr>
            <w:pStyle w:val="E0DD223ABB8546129E4BDED3281D2D60"/>
          </w:pPr>
          <w:r w:rsidRPr="004C4EA8">
            <w:rPr>
              <w:rStyle w:val="PlaceholderText"/>
            </w:rPr>
            <w:t>Click or tap here to enter text.</w:t>
          </w:r>
        </w:p>
      </w:docPartBody>
    </w:docPart>
    <w:docPart>
      <w:docPartPr>
        <w:name w:val="A1C478BFB07341CDB772B559801E0D53"/>
        <w:category>
          <w:name w:val="General"/>
          <w:gallery w:val="placeholder"/>
        </w:category>
        <w:types>
          <w:type w:val="bbPlcHdr"/>
        </w:types>
        <w:behaviors>
          <w:behavior w:val="content"/>
        </w:behaviors>
        <w:guid w:val="{1876305C-830F-43C0-8094-214EF31D4FAD}"/>
      </w:docPartPr>
      <w:docPartBody>
        <w:p w:rsidR="00667003" w:rsidRDefault="00667003" w:rsidP="00667003">
          <w:pPr>
            <w:pStyle w:val="A1C478BFB07341CDB772B559801E0D53"/>
          </w:pPr>
          <w:r w:rsidRPr="004C4EA8">
            <w:rPr>
              <w:rStyle w:val="PlaceholderText"/>
            </w:rPr>
            <w:t>Click or tap here to enter text.</w:t>
          </w:r>
        </w:p>
      </w:docPartBody>
    </w:docPart>
    <w:docPart>
      <w:docPartPr>
        <w:name w:val="72B3FAE5417042189DF068F7B69CBDED"/>
        <w:category>
          <w:name w:val="General"/>
          <w:gallery w:val="placeholder"/>
        </w:category>
        <w:types>
          <w:type w:val="bbPlcHdr"/>
        </w:types>
        <w:behaviors>
          <w:behavior w:val="content"/>
        </w:behaviors>
        <w:guid w:val="{71729AE4-6C94-4DCA-BE2C-A790F9D41BC6}"/>
      </w:docPartPr>
      <w:docPartBody>
        <w:p w:rsidR="00667003" w:rsidRDefault="00667003" w:rsidP="00667003">
          <w:pPr>
            <w:pStyle w:val="72B3FAE5417042189DF068F7B69CBDED"/>
          </w:pPr>
          <w:r w:rsidRPr="004C4EA8">
            <w:rPr>
              <w:rStyle w:val="PlaceholderText"/>
            </w:rPr>
            <w:t>Click or tap here to enter text.</w:t>
          </w:r>
        </w:p>
      </w:docPartBody>
    </w:docPart>
    <w:docPart>
      <w:docPartPr>
        <w:name w:val="E44382B59AE542BF9D20D4A4A20C238E"/>
        <w:category>
          <w:name w:val="General"/>
          <w:gallery w:val="placeholder"/>
        </w:category>
        <w:types>
          <w:type w:val="bbPlcHdr"/>
        </w:types>
        <w:behaviors>
          <w:behavior w:val="content"/>
        </w:behaviors>
        <w:guid w:val="{ACB5D319-8DBA-48DB-88A5-2E4FAF8195B1}"/>
      </w:docPartPr>
      <w:docPartBody>
        <w:p w:rsidR="00667003" w:rsidRDefault="00667003" w:rsidP="00667003">
          <w:pPr>
            <w:pStyle w:val="E44382B59AE542BF9D20D4A4A20C238E"/>
          </w:pPr>
          <w:r w:rsidRPr="004C4EA8">
            <w:rPr>
              <w:rStyle w:val="PlaceholderText"/>
            </w:rPr>
            <w:t>Click or tap here to enter text.</w:t>
          </w:r>
        </w:p>
      </w:docPartBody>
    </w:docPart>
    <w:docPart>
      <w:docPartPr>
        <w:name w:val="0772E78CD70D4304A75DE8F9F1E0AF70"/>
        <w:category>
          <w:name w:val="General"/>
          <w:gallery w:val="placeholder"/>
        </w:category>
        <w:types>
          <w:type w:val="bbPlcHdr"/>
        </w:types>
        <w:behaviors>
          <w:behavior w:val="content"/>
        </w:behaviors>
        <w:guid w:val="{935A911F-5F15-41CE-93BC-3B5D2EA2044B}"/>
      </w:docPartPr>
      <w:docPartBody>
        <w:p w:rsidR="00667003" w:rsidRDefault="00667003" w:rsidP="00667003">
          <w:pPr>
            <w:pStyle w:val="0772E78CD70D4304A75DE8F9F1E0AF70"/>
          </w:pPr>
          <w:r w:rsidRPr="004C4EA8">
            <w:rPr>
              <w:rStyle w:val="PlaceholderText"/>
            </w:rPr>
            <w:t>Click or tap here to enter text.</w:t>
          </w:r>
        </w:p>
      </w:docPartBody>
    </w:docPart>
    <w:docPart>
      <w:docPartPr>
        <w:name w:val="FF0B9DDB2806408E842660C26C0B0ED3"/>
        <w:category>
          <w:name w:val="General"/>
          <w:gallery w:val="placeholder"/>
        </w:category>
        <w:types>
          <w:type w:val="bbPlcHdr"/>
        </w:types>
        <w:behaviors>
          <w:behavior w:val="content"/>
        </w:behaviors>
        <w:guid w:val="{00EA396E-8287-402B-B7A1-4C6B51FF1E0A}"/>
      </w:docPartPr>
      <w:docPartBody>
        <w:p w:rsidR="00667003" w:rsidRDefault="00667003" w:rsidP="00667003">
          <w:pPr>
            <w:pStyle w:val="FF0B9DDB2806408E842660C26C0B0ED3"/>
          </w:pPr>
          <w:r w:rsidRPr="004C4EA8">
            <w:rPr>
              <w:rStyle w:val="PlaceholderText"/>
            </w:rPr>
            <w:t>Click or tap here to enter text.</w:t>
          </w:r>
        </w:p>
      </w:docPartBody>
    </w:docPart>
    <w:docPart>
      <w:docPartPr>
        <w:name w:val="BA6F3C10204C461CB9CCD642BE77EF19"/>
        <w:category>
          <w:name w:val="General"/>
          <w:gallery w:val="placeholder"/>
        </w:category>
        <w:types>
          <w:type w:val="bbPlcHdr"/>
        </w:types>
        <w:behaviors>
          <w:behavior w:val="content"/>
        </w:behaviors>
        <w:guid w:val="{59DE9B11-BFB1-430E-B908-042F582EFA63}"/>
      </w:docPartPr>
      <w:docPartBody>
        <w:p w:rsidR="00667003" w:rsidRDefault="00667003" w:rsidP="00667003">
          <w:pPr>
            <w:pStyle w:val="BA6F3C10204C461CB9CCD642BE77EF19"/>
          </w:pPr>
          <w:r w:rsidRPr="004C4EA8">
            <w:rPr>
              <w:rStyle w:val="PlaceholderText"/>
            </w:rPr>
            <w:t>Click or tap here to enter text.</w:t>
          </w:r>
        </w:p>
      </w:docPartBody>
    </w:docPart>
    <w:docPart>
      <w:docPartPr>
        <w:name w:val="557083FF03084D7C8E70F82EE2C90EB1"/>
        <w:category>
          <w:name w:val="General"/>
          <w:gallery w:val="placeholder"/>
        </w:category>
        <w:types>
          <w:type w:val="bbPlcHdr"/>
        </w:types>
        <w:behaviors>
          <w:behavior w:val="content"/>
        </w:behaviors>
        <w:guid w:val="{99FAD724-56E0-4CD1-B37C-B96BC07C618A}"/>
      </w:docPartPr>
      <w:docPartBody>
        <w:p w:rsidR="00667003" w:rsidRDefault="00667003" w:rsidP="00667003">
          <w:pPr>
            <w:pStyle w:val="557083FF03084D7C8E70F82EE2C90EB1"/>
          </w:pPr>
          <w:r w:rsidRPr="004C4EA8">
            <w:rPr>
              <w:rStyle w:val="PlaceholderText"/>
            </w:rPr>
            <w:t>Click or tap here to enter text.</w:t>
          </w:r>
        </w:p>
      </w:docPartBody>
    </w:docPart>
    <w:docPart>
      <w:docPartPr>
        <w:name w:val="F7C3834FD09C43C5A2F00BA835AB02D1"/>
        <w:category>
          <w:name w:val="General"/>
          <w:gallery w:val="placeholder"/>
        </w:category>
        <w:types>
          <w:type w:val="bbPlcHdr"/>
        </w:types>
        <w:behaviors>
          <w:behavior w:val="content"/>
        </w:behaviors>
        <w:guid w:val="{76B8FD0C-2F5C-4F6D-BF38-9449D1F15EAF}"/>
      </w:docPartPr>
      <w:docPartBody>
        <w:p w:rsidR="00667003" w:rsidRDefault="00667003" w:rsidP="00667003">
          <w:pPr>
            <w:pStyle w:val="F7C3834FD09C43C5A2F00BA835AB02D1"/>
          </w:pPr>
          <w:r w:rsidRPr="004C4EA8">
            <w:rPr>
              <w:rStyle w:val="PlaceholderText"/>
            </w:rPr>
            <w:t>Click or tap here to enter text.</w:t>
          </w:r>
        </w:p>
      </w:docPartBody>
    </w:docPart>
    <w:docPart>
      <w:docPartPr>
        <w:name w:val="1B7B6276DADB448E81F0006897C07909"/>
        <w:category>
          <w:name w:val="General"/>
          <w:gallery w:val="placeholder"/>
        </w:category>
        <w:types>
          <w:type w:val="bbPlcHdr"/>
        </w:types>
        <w:behaviors>
          <w:behavior w:val="content"/>
        </w:behaviors>
        <w:guid w:val="{67B0B802-66D2-4502-96F3-21075505C9CF}"/>
      </w:docPartPr>
      <w:docPartBody>
        <w:p w:rsidR="00667003" w:rsidRDefault="00667003" w:rsidP="00667003">
          <w:pPr>
            <w:pStyle w:val="1B7B6276DADB448E81F0006897C07909"/>
          </w:pPr>
          <w:r w:rsidRPr="004C4EA8">
            <w:rPr>
              <w:rStyle w:val="PlaceholderText"/>
            </w:rPr>
            <w:t>Click or tap here to enter text.</w:t>
          </w:r>
        </w:p>
      </w:docPartBody>
    </w:docPart>
    <w:docPart>
      <w:docPartPr>
        <w:name w:val="132A1107BB644DF69D34D77EC02FCE8F"/>
        <w:category>
          <w:name w:val="General"/>
          <w:gallery w:val="placeholder"/>
        </w:category>
        <w:types>
          <w:type w:val="bbPlcHdr"/>
        </w:types>
        <w:behaviors>
          <w:behavior w:val="content"/>
        </w:behaviors>
        <w:guid w:val="{7FB5D43D-C825-413F-86F6-BD82EB88F5CD}"/>
      </w:docPartPr>
      <w:docPartBody>
        <w:p w:rsidR="00667003" w:rsidRDefault="00667003" w:rsidP="00667003">
          <w:pPr>
            <w:pStyle w:val="132A1107BB644DF69D34D77EC02FCE8F"/>
          </w:pPr>
          <w:r w:rsidRPr="004C4EA8">
            <w:rPr>
              <w:rStyle w:val="PlaceholderText"/>
            </w:rPr>
            <w:t>Click or tap here to enter text.</w:t>
          </w:r>
        </w:p>
      </w:docPartBody>
    </w:docPart>
    <w:docPart>
      <w:docPartPr>
        <w:name w:val="7DC2F7BFBF43443D9AB49604A7AFBB73"/>
        <w:category>
          <w:name w:val="General"/>
          <w:gallery w:val="placeholder"/>
        </w:category>
        <w:types>
          <w:type w:val="bbPlcHdr"/>
        </w:types>
        <w:behaviors>
          <w:behavior w:val="content"/>
        </w:behaviors>
        <w:guid w:val="{D1238B4E-15D2-4BAD-83ED-A6FA0CB08EEF}"/>
      </w:docPartPr>
      <w:docPartBody>
        <w:p w:rsidR="00667003" w:rsidRDefault="00667003" w:rsidP="00667003">
          <w:pPr>
            <w:pStyle w:val="7DC2F7BFBF43443D9AB49604A7AFBB73"/>
          </w:pPr>
          <w:r w:rsidRPr="004C4EA8">
            <w:rPr>
              <w:rStyle w:val="PlaceholderText"/>
            </w:rPr>
            <w:t>Click or tap here to enter text.</w:t>
          </w:r>
        </w:p>
      </w:docPartBody>
    </w:docPart>
    <w:docPart>
      <w:docPartPr>
        <w:name w:val="3E487FA99B70492B907363BED2A475B3"/>
        <w:category>
          <w:name w:val="General"/>
          <w:gallery w:val="placeholder"/>
        </w:category>
        <w:types>
          <w:type w:val="bbPlcHdr"/>
        </w:types>
        <w:behaviors>
          <w:behavior w:val="content"/>
        </w:behaviors>
        <w:guid w:val="{F8452824-B92F-4966-A1CB-AF23E83DAEFB}"/>
      </w:docPartPr>
      <w:docPartBody>
        <w:p w:rsidR="00667003" w:rsidRDefault="00667003" w:rsidP="00667003">
          <w:pPr>
            <w:pStyle w:val="3E487FA99B70492B907363BED2A475B3"/>
          </w:pPr>
          <w:r w:rsidRPr="004C4EA8">
            <w:rPr>
              <w:rStyle w:val="PlaceholderText"/>
            </w:rPr>
            <w:t>Click or tap here to enter text.</w:t>
          </w:r>
        </w:p>
      </w:docPartBody>
    </w:docPart>
    <w:docPart>
      <w:docPartPr>
        <w:name w:val="9AA642BCD44C410BADA2BADD3E2336E7"/>
        <w:category>
          <w:name w:val="General"/>
          <w:gallery w:val="placeholder"/>
        </w:category>
        <w:types>
          <w:type w:val="bbPlcHdr"/>
        </w:types>
        <w:behaviors>
          <w:behavior w:val="content"/>
        </w:behaviors>
        <w:guid w:val="{4A64CE3C-8F18-4C1D-9C26-787932AF1B7D}"/>
      </w:docPartPr>
      <w:docPartBody>
        <w:p w:rsidR="00667003" w:rsidRDefault="00667003" w:rsidP="00667003">
          <w:pPr>
            <w:pStyle w:val="9AA642BCD44C410BADA2BADD3E2336E7"/>
          </w:pPr>
          <w:r w:rsidRPr="004C4EA8">
            <w:rPr>
              <w:rStyle w:val="PlaceholderText"/>
            </w:rPr>
            <w:t>Click or tap here to enter text.</w:t>
          </w:r>
        </w:p>
      </w:docPartBody>
    </w:docPart>
    <w:docPart>
      <w:docPartPr>
        <w:name w:val="35AC6E8C761843E5B884F279272DA6E6"/>
        <w:category>
          <w:name w:val="General"/>
          <w:gallery w:val="placeholder"/>
        </w:category>
        <w:types>
          <w:type w:val="bbPlcHdr"/>
        </w:types>
        <w:behaviors>
          <w:behavior w:val="content"/>
        </w:behaviors>
        <w:guid w:val="{5981769E-871D-4D3A-AC0A-CA561DCB0E9E}"/>
      </w:docPartPr>
      <w:docPartBody>
        <w:p w:rsidR="00667003" w:rsidRDefault="00667003" w:rsidP="00667003">
          <w:pPr>
            <w:pStyle w:val="35AC6E8C761843E5B884F279272DA6E6"/>
          </w:pPr>
          <w:r w:rsidRPr="004C4EA8">
            <w:rPr>
              <w:rStyle w:val="PlaceholderText"/>
            </w:rPr>
            <w:t>Click or tap here to enter text.</w:t>
          </w:r>
        </w:p>
      </w:docPartBody>
    </w:docPart>
    <w:docPart>
      <w:docPartPr>
        <w:name w:val="0493FA20DE42493D8DFDDBEAA6CB0136"/>
        <w:category>
          <w:name w:val="General"/>
          <w:gallery w:val="placeholder"/>
        </w:category>
        <w:types>
          <w:type w:val="bbPlcHdr"/>
        </w:types>
        <w:behaviors>
          <w:behavior w:val="content"/>
        </w:behaviors>
        <w:guid w:val="{4FD5B174-B781-4CAB-B14C-3C8C6609FF5E}"/>
      </w:docPartPr>
      <w:docPartBody>
        <w:p w:rsidR="00667003" w:rsidRDefault="00667003" w:rsidP="00667003">
          <w:pPr>
            <w:pStyle w:val="0493FA20DE42493D8DFDDBEAA6CB0136"/>
          </w:pPr>
          <w:r w:rsidRPr="004C4EA8">
            <w:rPr>
              <w:rStyle w:val="PlaceholderText"/>
            </w:rPr>
            <w:t>Click or tap here to enter text.</w:t>
          </w:r>
        </w:p>
      </w:docPartBody>
    </w:docPart>
    <w:docPart>
      <w:docPartPr>
        <w:name w:val="8FF6EDCC2EA948C4A4E78B75A9365A1B"/>
        <w:category>
          <w:name w:val="General"/>
          <w:gallery w:val="placeholder"/>
        </w:category>
        <w:types>
          <w:type w:val="bbPlcHdr"/>
        </w:types>
        <w:behaviors>
          <w:behavior w:val="content"/>
        </w:behaviors>
        <w:guid w:val="{ABDC8557-0FAB-4E05-907E-A6168D57010E}"/>
      </w:docPartPr>
      <w:docPartBody>
        <w:p w:rsidR="00667003" w:rsidRDefault="00667003" w:rsidP="00667003">
          <w:pPr>
            <w:pStyle w:val="8FF6EDCC2EA948C4A4E78B75A9365A1B"/>
          </w:pPr>
          <w:r w:rsidRPr="004C4EA8">
            <w:rPr>
              <w:rStyle w:val="PlaceholderText"/>
            </w:rPr>
            <w:t>Click or tap here to enter text.</w:t>
          </w:r>
        </w:p>
      </w:docPartBody>
    </w:docPart>
    <w:docPart>
      <w:docPartPr>
        <w:name w:val="F80B12F5C05E47418001C431EE2047B4"/>
        <w:category>
          <w:name w:val="General"/>
          <w:gallery w:val="placeholder"/>
        </w:category>
        <w:types>
          <w:type w:val="bbPlcHdr"/>
        </w:types>
        <w:behaviors>
          <w:behavior w:val="content"/>
        </w:behaviors>
        <w:guid w:val="{85D5C12D-CE91-4291-8399-AB9AAB36989E}"/>
      </w:docPartPr>
      <w:docPartBody>
        <w:p w:rsidR="00667003" w:rsidRDefault="00667003" w:rsidP="00667003">
          <w:pPr>
            <w:pStyle w:val="F80B12F5C05E47418001C431EE2047B4"/>
          </w:pPr>
          <w:r w:rsidRPr="004C4EA8">
            <w:rPr>
              <w:rStyle w:val="PlaceholderText"/>
            </w:rPr>
            <w:t>Click or tap here to enter text.</w:t>
          </w:r>
        </w:p>
      </w:docPartBody>
    </w:docPart>
    <w:docPart>
      <w:docPartPr>
        <w:name w:val="987B248D462F4EA4A647E45970075147"/>
        <w:category>
          <w:name w:val="General"/>
          <w:gallery w:val="placeholder"/>
        </w:category>
        <w:types>
          <w:type w:val="bbPlcHdr"/>
        </w:types>
        <w:behaviors>
          <w:behavior w:val="content"/>
        </w:behaviors>
        <w:guid w:val="{4D3AAF98-446C-41B8-B9DE-01122C622074}"/>
      </w:docPartPr>
      <w:docPartBody>
        <w:p w:rsidR="00667003" w:rsidRDefault="00667003" w:rsidP="00667003">
          <w:pPr>
            <w:pStyle w:val="987B248D462F4EA4A647E45970075147"/>
          </w:pPr>
          <w:r w:rsidRPr="004C4EA8">
            <w:rPr>
              <w:rStyle w:val="PlaceholderText"/>
            </w:rPr>
            <w:t>Click or tap here to enter text.</w:t>
          </w:r>
        </w:p>
      </w:docPartBody>
    </w:docPart>
    <w:docPart>
      <w:docPartPr>
        <w:name w:val="9331B22377844F64BF6D27508A219F32"/>
        <w:category>
          <w:name w:val="General"/>
          <w:gallery w:val="placeholder"/>
        </w:category>
        <w:types>
          <w:type w:val="bbPlcHdr"/>
        </w:types>
        <w:behaviors>
          <w:behavior w:val="content"/>
        </w:behaviors>
        <w:guid w:val="{84F5B665-2AFE-4002-99DF-2330BCA32582}"/>
      </w:docPartPr>
      <w:docPartBody>
        <w:p w:rsidR="00667003" w:rsidRDefault="00667003" w:rsidP="00667003">
          <w:pPr>
            <w:pStyle w:val="9331B22377844F64BF6D27508A219F32"/>
          </w:pPr>
          <w:r w:rsidRPr="004C4EA8">
            <w:rPr>
              <w:rStyle w:val="PlaceholderText"/>
            </w:rPr>
            <w:t>Click or tap here to enter text.</w:t>
          </w:r>
        </w:p>
      </w:docPartBody>
    </w:docPart>
    <w:docPart>
      <w:docPartPr>
        <w:name w:val="2EEE112D0C624BCA89575D314E5203E5"/>
        <w:category>
          <w:name w:val="General"/>
          <w:gallery w:val="placeholder"/>
        </w:category>
        <w:types>
          <w:type w:val="bbPlcHdr"/>
        </w:types>
        <w:behaviors>
          <w:behavior w:val="content"/>
        </w:behaviors>
        <w:guid w:val="{AA59A13B-87B9-4048-A090-E2EDCFD99DDB}"/>
      </w:docPartPr>
      <w:docPartBody>
        <w:p w:rsidR="00667003" w:rsidRDefault="00667003" w:rsidP="00667003">
          <w:pPr>
            <w:pStyle w:val="2EEE112D0C624BCA89575D314E5203E5"/>
          </w:pPr>
          <w:r w:rsidRPr="004C4EA8">
            <w:rPr>
              <w:rStyle w:val="PlaceholderText"/>
            </w:rPr>
            <w:t>Click or tap here to enter text.</w:t>
          </w:r>
        </w:p>
      </w:docPartBody>
    </w:docPart>
    <w:docPart>
      <w:docPartPr>
        <w:name w:val="6AB07FAB0D8F4E51BC589523417D53F7"/>
        <w:category>
          <w:name w:val="General"/>
          <w:gallery w:val="placeholder"/>
        </w:category>
        <w:types>
          <w:type w:val="bbPlcHdr"/>
        </w:types>
        <w:behaviors>
          <w:behavior w:val="content"/>
        </w:behaviors>
        <w:guid w:val="{263C757C-F4C5-4E94-9028-79950F9CA7FE}"/>
      </w:docPartPr>
      <w:docPartBody>
        <w:p w:rsidR="00667003" w:rsidRDefault="00667003" w:rsidP="00667003">
          <w:pPr>
            <w:pStyle w:val="6AB07FAB0D8F4E51BC589523417D53F7"/>
          </w:pPr>
          <w:r w:rsidRPr="004C4EA8">
            <w:rPr>
              <w:rStyle w:val="PlaceholderText"/>
            </w:rPr>
            <w:t>Click or tap here to enter text.</w:t>
          </w:r>
        </w:p>
      </w:docPartBody>
    </w:docPart>
    <w:docPart>
      <w:docPartPr>
        <w:name w:val="886CDEA795C04795AC5C4C252ECC2395"/>
        <w:category>
          <w:name w:val="General"/>
          <w:gallery w:val="placeholder"/>
        </w:category>
        <w:types>
          <w:type w:val="bbPlcHdr"/>
        </w:types>
        <w:behaviors>
          <w:behavior w:val="content"/>
        </w:behaviors>
        <w:guid w:val="{AA389F58-B4D6-424C-B153-7339E01C9AB4}"/>
      </w:docPartPr>
      <w:docPartBody>
        <w:p w:rsidR="00667003" w:rsidRDefault="00667003" w:rsidP="00667003">
          <w:pPr>
            <w:pStyle w:val="886CDEA795C04795AC5C4C252ECC2395"/>
          </w:pPr>
          <w:r w:rsidRPr="004C4EA8">
            <w:rPr>
              <w:rStyle w:val="PlaceholderText"/>
            </w:rPr>
            <w:t>Click or tap here to enter text.</w:t>
          </w:r>
        </w:p>
      </w:docPartBody>
    </w:docPart>
    <w:docPart>
      <w:docPartPr>
        <w:name w:val="A1F98F5DB0F246669D566E9BB91BBD77"/>
        <w:category>
          <w:name w:val="General"/>
          <w:gallery w:val="placeholder"/>
        </w:category>
        <w:types>
          <w:type w:val="bbPlcHdr"/>
        </w:types>
        <w:behaviors>
          <w:behavior w:val="content"/>
        </w:behaviors>
        <w:guid w:val="{9CE38055-B085-4FEB-882C-8C30909A8077}"/>
      </w:docPartPr>
      <w:docPartBody>
        <w:p w:rsidR="00667003" w:rsidRDefault="00667003" w:rsidP="00667003">
          <w:pPr>
            <w:pStyle w:val="A1F98F5DB0F246669D566E9BB91BBD77"/>
          </w:pPr>
          <w:r w:rsidRPr="004C4EA8">
            <w:rPr>
              <w:rStyle w:val="PlaceholderText"/>
            </w:rPr>
            <w:t>Click or tap here to enter text.</w:t>
          </w:r>
        </w:p>
      </w:docPartBody>
    </w:docPart>
    <w:docPart>
      <w:docPartPr>
        <w:name w:val="64D343EE97094AE6A206CDC8CB38589A"/>
        <w:category>
          <w:name w:val="General"/>
          <w:gallery w:val="placeholder"/>
        </w:category>
        <w:types>
          <w:type w:val="bbPlcHdr"/>
        </w:types>
        <w:behaviors>
          <w:behavior w:val="content"/>
        </w:behaviors>
        <w:guid w:val="{FF07DFF5-A19F-4CC5-8595-03F01BC7C989}"/>
      </w:docPartPr>
      <w:docPartBody>
        <w:p w:rsidR="00667003" w:rsidRDefault="00667003" w:rsidP="00667003">
          <w:pPr>
            <w:pStyle w:val="64D343EE97094AE6A206CDC8CB38589A"/>
          </w:pPr>
          <w:r w:rsidRPr="004C4EA8">
            <w:rPr>
              <w:rStyle w:val="PlaceholderText"/>
            </w:rPr>
            <w:t>Click or tap here to enter text.</w:t>
          </w:r>
        </w:p>
      </w:docPartBody>
    </w:docPart>
    <w:docPart>
      <w:docPartPr>
        <w:name w:val="650D70036F4A40AC9DEAB7BCEC4BB812"/>
        <w:category>
          <w:name w:val="General"/>
          <w:gallery w:val="placeholder"/>
        </w:category>
        <w:types>
          <w:type w:val="bbPlcHdr"/>
        </w:types>
        <w:behaviors>
          <w:behavior w:val="content"/>
        </w:behaviors>
        <w:guid w:val="{4A706619-0FE8-4605-8AC8-56034F049525}"/>
      </w:docPartPr>
      <w:docPartBody>
        <w:p w:rsidR="00667003" w:rsidRDefault="00667003" w:rsidP="00667003">
          <w:pPr>
            <w:pStyle w:val="650D70036F4A40AC9DEAB7BCEC4BB812"/>
          </w:pPr>
          <w:r w:rsidRPr="004C4EA8">
            <w:rPr>
              <w:rStyle w:val="PlaceholderText"/>
            </w:rPr>
            <w:t>Click or tap here to enter text.</w:t>
          </w:r>
        </w:p>
      </w:docPartBody>
    </w:docPart>
    <w:docPart>
      <w:docPartPr>
        <w:name w:val="E1D951B9C56D441C9891CD2C410FB0FE"/>
        <w:category>
          <w:name w:val="General"/>
          <w:gallery w:val="placeholder"/>
        </w:category>
        <w:types>
          <w:type w:val="bbPlcHdr"/>
        </w:types>
        <w:behaviors>
          <w:behavior w:val="content"/>
        </w:behaviors>
        <w:guid w:val="{8C5BE151-2F18-4332-898D-23EF7BD3B187}"/>
      </w:docPartPr>
      <w:docPartBody>
        <w:p w:rsidR="00667003" w:rsidRDefault="00667003" w:rsidP="00667003">
          <w:pPr>
            <w:pStyle w:val="E1D951B9C56D441C9891CD2C410FB0FE"/>
          </w:pPr>
          <w:r w:rsidRPr="004C4EA8">
            <w:rPr>
              <w:rStyle w:val="PlaceholderText"/>
            </w:rPr>
            <w:t>Click or tap here to enter text.</w:t>
          </w:r>
        </w:p>
      </w:docPartBody>
    </w:docPart>
    <w:docPart>
      <w:docPartPr>
        <w:name w:val="A49649359C024142A80AFEDA6875082F"/>
        <w:category>
          <w:name w:val="General"/>
          <w:gallery w:val="placeholder"/>
        </w:category>
        <w:types>
          <w:type w:val="bbPlcHdr"/>
        </w:types>
        <w:behaviors>
          <w:behavior w:val="content"/>
        </w:behaviors>
        <w:guid w:val="{04DB8AD1-45A7-4CB9-8EB5-484181CC41EE}"/>
      </w:docPartPr>
      <w:docPartBody>
        <w:p w:rsidR="00667003" w:rsidRDefault="00667003" w:rsidP="00667003">
          <w:pPr>
            <w:pStyle w:val="A49649359C024142A80AFEDA6875082F"/>
          </w:pPr>
          <w:r w:rsidRPr="004C4EA8">
            <w:rPr>
              <w:rStyle w:val="PlaceholderText"/>
            </w:rPr>
            <w:t>Click or tap here to enter text.</w:t>
          </w:r>
        </w:p>
      </w:docPartBody>
    </w:docPart>
    <w:docPart>
      <w:docPartPr>
        <w:name w:val="16A7DA171AE24783BF8E8476C0073905"/>
        <w:category>
          <w:name w:val="General"/>
          <w:gallery w:val="placeholder"/>
        </w:category>
        <w:types>
          <w:type w:val="bbPlcHdr"/>
        </w:types>
        <w:behaviors>
          <w:behavior w:val="content"/>
        </w:behaviors>
        <w:guid w:val="{2C9D40D9-C6AE-4816-9DAC-2170DAB3C3FE}"/>
      </w:docPartPr>
      <w:docPartBody>
        <w:p w:rsidR="00667003" w:rsidRDefault="00667003" w:rsidP="00667003">
          <w:pPr>
            <w:pStyle w:val="16A7DA171AE24783BF8E8476C0073905"/>
          </w:pPr>
          <w:r w:rsidRPr="004C4EA8">
            <w:rPr>
              <w:rStyle w:val="PlaceholderText"/>
            </w:rPr>
            <w:t>Click or tap here to enter text.</w:t>
          </w:r>
        </w:p>
      </w:docPartBody>
    </w:docPart>
    <w:docPart>
      <w:docPartPr>
        <w:name w:val="4900527D4C8846FBA19DC001E58F0ADD"/>
        <w:category>
          <w:name w:val="General"/>
          <w:gallery w:val="placeholder"/>
        </w:category>
        <w:types>
          <w:type w:val="bbPlcHdr"/>
        </w:types>
        <w:behaviors>
          <w:behavior w:val="content"/>
        </w:behaviors>
        <w:guid w:val="{E81D568F-A48A-4859-9214-46F951332711}"/>
      </w:docPartPr>
      <w:docPartBody>
        <w:p w:rsidR="00667003" w:rsidRDefault="00667003" w:rsidP="00667003">
          <w:pPr>
            <w:pStyle w:val="4900527D4C8846FBA19DC001E58F0ADD"/>
          </w:pPr>
          <w:r w:rsidRPr="004C4EA8">
            <w:rPr>
              <w:rStyle w:val="PlaceholderText"/>
            </w:rPr>
            <w:t>Click or tap here to enter text.</w:t>
          </w:r>
        </w:p>
      </w:docPartBody>
    </w:docPart>
    <w:docPart>
      <w:docPartPr>
        <w:name w:val="E7F0EBF93106471DAB4FC6156E709C0F"/>
        <w:category>
          <w:name w:val="General"/>
          <w:gallery w:val="placeholder"/>
        </w:category>
        <w:types>
          <w:type w:val="bbPlcHdr"/>
        </w:types>
        <w:behaviors>
          <w:behavior w:val="content"/>
        </w:behaviors>
        <w:guid w:val="{56BDE706-04D7-426F-B136-5F1D2F189035}"/>
      </w:docPartPr>
      <w:docPartBody>
        <w:p w:rsidR="00667003" w:rsidRDefault="00667003" w:rsidP="00667003">
          <w:pPr>
            <w:pStyle w:val="E7F0EBF93106471DAB4FC6156E709C0F"/>
          </w:pPr>
          <w:r w:rsidRPr="004C4EA8">
            <w:rPr>
              <w:rStyle w:val="PlaceholderText"/>
            </w:rPr>
            <w:t>Click or tap here to enter text.</w:t>
          </w:r>
        </w:p>
      </w:docPartBody>
    </w:docPart>
    <w:docPart>
      <w:docPartPr>
        <w:name w:val="CE2FD683652640128A8F214528C4C6D6"/>
        <w:category>
          <w:name w:val="General"/>
          <w:gallery w:val="placeholder"/>
        </w:category>
        <w:types>
          <w:type w:val="bbPlcHdr"/>
        </w:types>
        <w:behaviors>
          <w:behavior w:val="content"/>
        </w:behaviors>
        <w:guid w:val="{8B7C4BAC-388D-45E6-BA4C-9D5F23E9FF68}"/>
      </w:docPartPr>
      <w:docPartBody>
        <w:p w:rsidR="00667003" w:rsidRDefault="00667003" w:rsidP="00667003">
          <w:pPr>
            <w:pStyle w:val="CE2FD683652640128A8F214528C4C6D6"/>
          </w:pPr>
          <w:r w:rsidRPr="004C4EA8">
            <w:rPr>
              <w:rStyle w:val="PlaceholderText"/>
            </w:rPr>
            <w:t>Click or tap here to enter text.</w:t>
          </w:r>
        </w:p>
      </w:docPartBody>
    </w:docPart>
    <w:docPart>
      <w:docPartPr>
        <w:name w:val="96BDDE667B0B48E89E6011B91279BC9F"/>
        <w:category>
          <w:name w:val="General"/>
          <w:gallery w:val="placeholder"/>
        </w:category>
        <w:types>
          <w:type w:val="bbPlcHdr"/>
        </w:types>
        <w:behaviors>
          <w:behavior w:val="content"/>
        </w:behaviors>
        <w:guid w:val="{17CFB1B6-DA59-4C5B-8FB8-B097213C7E8E}"/>
      </w:docPartPr>
      <w:docPartBody>
        <w:p w:rsidR="00667003" w:rsidRDefault="00667003" w:rsidP="00667003">
          <w:pPr>
            <w:pStyle w:val="96BDDE667B0B48E89E6011B91279BC9F"/>
          </w:pPr>
          <w:r w:rsidRPr="004C4EA8">
            <w:rPr>
              <w:rStyle w:val="PlaceholderText"/>
            </w:rPr>
            <w:t>Click or tap here to enter text.</w:t>
          </w:r>
        </w:p>
      </w:docPartBody>
    </w:docPart>
    <w:docPart>
      <w:docPartPr>
        <w:name w:val="E0BEAACD3E3F499A9C7B02570EB97B03"/>
        <w:category>
          <w:name w:val="General"/>
          <w:gallery w:val="placeholder"/>
        </w:category>
        <w:types>
          <w:type w:val="bbPlcHdr"/>
        </w:types>
        <w:behaviors>
          <w:behavior w:val="content"/>
        </w:behaviors>
        <w:guid w:val="{48B1A749-9A1A-43D9-A337-32C17BE7E52F}"/>
      </w:docPartPr>
      <w:docPartBody>
        <w:p w:rsidR="00667003" w:rsidRDefault="00667003" w:rsidP="00667003">
          <w:pPr>
            <w:pStyle w:val="E0BEAACD3E3F499A9C7B02570EB97B03"/>
          </w:pPr>
          <w:r w:rsidRPr="004C4EA8">
            <w:rPr>
              <w:rStyle w:val="PlaceholderText"/>
            </w:rPr>
            <w:t>Click or tap here to enter text.</w:t>
          </w:r>
        </w:p>
      </w:docPartBody>
    </w:docPart>
    <w:docPart>
      <w:docPartPr>
        <w:name w:val="037484E0E003481084DEBF5213C36B3D"/>
        <w:category>
          <w:name w:val="General"/>
          <w:gallery w:val="placeholder"/>
        </w:category>
        <w:types>
          <w:type w:val="bbPlcHdr"/>
        </w:types>
        <w:behaviors>
          <w:behavior w:val="content"/>
        </w:behaviors>
        <w:guid w:val="{8CD391C2-646F-4ADA-9289-5A9C2E3F399D}"/>
      </w:docPartPr>
      <w:docPartBody>
        <w:p w:rsidR="00667003" w:rsidRDefault="00667003" w:rsidP="00667003">
          <w:pPr>
            <w:pStyle w:val="037484E0E003481084DEBF5213C36B3D"/>
          </w:pPr>
          <w:r w:rsidRPr="004C4EA8">
            <w:rPr>
              <w:rStyle w:val="PlaceholderText"/>
            </w:rPr>
            <w:t>Click or tap here to enter text.</w:t>
          </w:r>
        </w:p>
      </w:docPartBody>
    </w:docPart>
    <w:docPart>
      <w:docPartPr>
        <w:name w:val="0DD48D0FB49649638C7A55829796590C"/>
        <w:category>
          <w:name w:val="General"/>
          <w:gallery w:val="placeholder"/>
        </w:category>
        <w:types>
          <w:type w:val="bbPlcHdr"/>
        </w:types>
        <w:behaviors>
          <w:behavior w:val="content"/>
        </w:behaviors>
        <w:guid w:val="{3D478B1E-2B89-4551-B84D-E290E57E892C}"/>
      </w:docPartPr>
      <w:docPartBody>
        <w:p w:rsidR="00667003" w:rsidRDefault="00667003" w:rsidP="00667003">
          <w:pPr>
            <w:pStyle w:val="0DD48D0FB49649638C7A55829796590C"/>
          </w:pPr>
          <w:r w:rsidRPr="004C4EA8">
            <w:rPr>
              <w:rStyle w:val="PlaceholderText"/>
            </w:rPr>
            <w:t>Click or tap here to enter text.</w:t>
          </w:r>
        </w:p>
      </w:docPartBody>
    </w:docPart>
    <w:docPart>
      <w:docPartPr>
        <w:name w:val="D18D4C4C85E348F98D6E9E77703372DE"/>
        <w:category>
          <w:name w:val="General"/>
          <w:gallery w:val="placeholder"/>
        </w:category>
        <w:types>
          <w:type w:val="bbPlcHdr"/>
        </w:types>
        <w:behaviors>
          <w:behavior w:val="content"/>
        </w:behaviors>
        <w:guid w:val="{EF8B35D7-DB1D-40EF-BCC9-DEBDDB4E5E8E}"/>
      </w:docPartPr>
      <w:docPartBody>
        <w:p w:rsidR="00667003" w:rsidRDefault="00667003" w:rsidP="00667003">
          <w:pPr>
            <w:pStyle w:val="D18D4C4C85E348F98D6E9E77703372DE"/>
          </w:pPr>
          <w:r w:rsidRPr="004C4EA8">
            <w:rPr>
              <w:rStyle w:val="PlaceholderText"/>
            </w:rPr>
            <w:t>Click or tap here to enter text.</w:t>
          </w:r>
        </w:p>
      </w:docPartBody>
    </w:docPart>
    <w:docPart>
      <w:docPartPr>
        <w:name w:val="14E9DDA2928E482F903EB88EB9B40FF0"/>
        <w:category>
          <w:name w:val="General"/>
          <w:gallery w:val="placeholder"/>
        </w:category>
        <w:types>
          <w:type w:val="bbPlcHdr"/>
        </w:types>
        <w:behaviors>
          <w:behavior w:val="content"/>
        </w:behaviors>
        <w:guid w:val="{ED50FAF8-C6BB-4EB4-9C2E-CD3D3847CE90}"/>
      </w:docPartPr>
      <w:docPartBody>
        <w:p w:rsidR="00667003" w:rsidRDefault="00667003" w:rsidP="00667003">
          <w:pPr>
            <w:pStyle w:val="14E9DDA2928E482F903EB88EB9B40FF0"/>
          </w:pPr>
          <w:r w:rsidRPr="004C4EA8">
            <w:rPr>
              <w:rStyle w:val="PlaceholderText"/>
            </w:rPr>
            <w:t>Click or tap here to enter text.</w:t>
          </w:r>
        </w:p>
      </w:docPartBody>
    </w:docPart>
    <w:docPart>
      <w:docPartPr>
        <w:name w:val="A1D4F1A076F344719886072AC95FC702"/>
        <w:category>
          <w:name w:val="General"/>
          <w:gallery w:val="placeholder"/>
        </w:category>
        <w:types>
          <w:type w:val="bbPlcHdr"/>
        </w:types>
        <w:behaviors>
          <w:behavior w:val="content"/>
        </w:behaviors>
        <w:guid w:val="{FC0F5AC0-B733-4336-8DB4-43E354CBC0F1}"/>
      </w:docPartPr>
      <w:docPartBody>
        <w:p w:rsidR="00667003" w:rsidRDefault="00667003" w:rsidP="00667003">
          <w:pPr>
            <w:pStyle w:val="A1D4F1A076F344719886072AC95FC702"/>
          </w:pPr>
          <w:r w:rsidRPr="004C4EA8">
            <w:rPr>
              <w:rStyle w:val="PlaceholderText"/>
            </w:rPr>
            <w:t>Click or tap here to enter text.</w:t>
          </w:r>
        </w:p>
      </w:docPartBody>
    </w:docPart>
    <w:docPart>
      <w:docPartPr>
        <w:name w:val="BC10557247904161A19E609112B6BD93"/>
        <w:category>
          <w:name w:val="General"/>
          <w:gallery w:val="placeholder"/>
        </w:category>
        <w:types>
          <w:type w:val="bbPlcHdr"/>
        </w:types>
        <w:behaviors>
          <w:behavior w:val="content"/>
        </w:behaviors>
        <w:guid w:val="{543E36A4-85B2-48D0-A1A2-6EBA49AABAA9}"/>
      </w:docPartPr>
      <w:docPartBody>
        <w:p w:rsidR="00667003" w:rsidRDefault="00667003" w:rsidP="00667003">
          <w:pPr>
            <w:pStyle w:val="BC10557247904161A19E609112B6BD93"/>
          </w:pPr>
          <w:r w:rsidRPr="004C4EA8">
            <w:rPr>
              <w:rStyle w:val="PlaceholderText"/>
            </w:rPr>
            <w:t>Click or tap here to enter text.</w:t>
          </w:r>
        </w:p>
      </w:docPartBody>
    </w:docPart>
    <w:docPart>
      <w:docPartPr>
        <w:name w:val="8C85AB7B992E470B8166BF31C4B5C946"/>
        <w:category>
          <w:name w:val="General"/>
          <w:gallery w:val="placeholder"/>
        </w:category>
        <w:types>
          <w:type w:val="bbPlcHdr"/>
        </w:types>
        <w:behaviors>
          <w:behavior w:val="content"/>
        </w:behaviors>
        <w:guid w:val="{C405427F-93D2-4ACA-9A7E-EA7883B0117E}"/>
      </w:docPartPr>
      <w:docPartBody>
        <w:p w:rsidR="00667003" w:rsidRDefault="00667003" w:rsidP="00667003">
          <w:pPr>
            <w:pStyle w:val="8C85AB7B992E470B8166BF31C4B5C946"/>
          </w:pPr>
          <w:r w:rsidRPr="004C4EA8">
            <w:rPr>
              <w:rStyle w:val="PlaceholderText"/>
            </w:rPr>
            <w:t>Click or tap here to enter text.</w:t>
          </w:r>
        </w:p>
      </w:docPartBody>
    </w:docPart>
    <w:docPart>
      <w:docPartPr>
        <w:name w:val="FAA5CC9B4D04403DAC29C86F6121EC8D"/>
        <w:category>
          <w:name w:val="General"/>
          <w:gallery w:val="placeholder"/>
        </w:category>
        <w:types>
          <w:type w:val="bbPlcHdr"/>
        </w:types>
        <w:behaviors>
          <w:behavior w:val="content"/>
        </w:behaviors>
        <w:guid w:val="{643CBAF9-F650-45D5-985E-3018C1741D70}"/>
      </w:docPartPr>
      <w:docPartBody>
        <w:p w:rsidR="00667003" w:rsidRDefault="00667003" w:rsidP="00667003">
          <w:pPr>
            <w:pStyle w:val="FAA5CC9B4D04403DAC29C86F6121EC8D"/>
          </w:pPr>
          <w:r w:rsidRPr="004C4EA8">
            <w:rPr>
              <w:rStyle w:val="PlaceholderText"/>
            </w:rPr>
            <w:t>Click or tap here to enter text.</w:t>
          </w:r>
        </w:p>
      </w:docPartBody>
    </w:docPart>
    <w:docPart>
      <w:docPartPr>
        <w:name w:val="AE40D5C3BC2F4A95BE185E923720F2A7"/>
        <w:category>
          <w:name w:val="General"/>
          <w:gallery w:val="placeholder"/>
        </w:category>
        <w:types>
          <w:type w:val="bbPlcHdr"/>
        </w:types>
        <w:behaviors>
          <w:behavior w:val="content"/>
        </w:behaviors>
        <w:guid w:val="{6BF08D52-4A7A-4821-91ED-61054A3E54FD}"/>
      </w:docPartPr>
      <w:docPartBody>
        <w:p w:rsidR="00667003" w:rsidRDefault="00667003" w:rsidP="00667003">
          <w:pPr>
            <w:pStyle w:val="AE40D5C3BC2F4A95BE185E923720F2A7"/>
          </w:pPr>
          <w:r w:rsidRPr="004C4EA8">
            <w:rPr>
              <w:rStyle w:val="PlaceholderText"/>
            </w:rPr>
            <w:t>Click or tap here to enter text.</w:t>
          </w:r>
        </w:p>
      </w:docPartBody>
    </w:docPart>
    <w:docPart>
      <w:docPartPr>
        <w:name w:val="25A16CCEF03B48DE995AAEFDDB309D48"/>
        <w:category>
          <w:name w:val="General"/>
          <w:gallery w:val="placeholder"/>
        </w:category>
        <w:types>
          <w:type w:val="bbPlcHdr"/>
        </w:types>
        <w:behaviors>
          <w:behavior w:val="content"/>
        </w:behaviors>
        <w:guid w:val="{D2BB761C-96EC-4FD5-A2F9-D00EBD5014DA}"/>
      </w:docPartPr>
      <w:docPartBody>
        <w:p w:rsidR="00667003" w:rsidRDefault="00667003" w:rsidP="00667003">
          <w:pPr>
            <w:pStyle w:val="25A16CCEF03B48DE995AAEFDDB309D48"/>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E157E"/>
    <w:rsid w:val="0014583E"/>
    <w:rsid w:val="00204747"/>
    <w:rsid w:val="002A0289"/>
    <w:rsid w:val="002E7F05"/>
    <w:rsid w:val="0030729A"/>
    <w:rsid w:val="00385B32"/>
    <w:rsid w:val="003E6A2E"/>
    <w:rsid w:val="00493C82"/>
    <w:rsid w:val="004D297F"/>
    <w:rsid w:val="00506B56"/>
    <w:rsid w:val="0052220C"/>
    <w:rsid w:val="00591E17"/>
    <w:rsid w:val="005A66EC"/>
    <w:rsid w:val="005D2019"/>
    <w:rsid w:val="0062155C"/>
    <w:rsid w:val="00667003"/>
    <w:rsid w:val="006B723E"/>
    <w:rsid w:val="006E63CA"/>
    <w:rsid w:val="006F5E9C"/>
    <w:rsid w:val="00742738"/>
    <w:rsid w:val="00774773"/>
    <w:rsid w:val="007D62D8"/>
    <w:rsid w:val="008427D1"/>
    <w:rsid w:val="00876E51"/>
    <w:rsid w:val="008B3BD1"/>
    <w:rsid w:val="0091570E"/>
    <w:rsid w:val="00971BBC"/>
    <w:rsid w:val="00A27614"/>
    <w:rsid w:val="00A50A79"/>
    <w:rsid w:val="00A521E8"/>
    <w:rsid w:val="00A74F4A"/>
    <w:rsid w:val="00AD2D1D"/>
    <w:rsid w:val="00C75314"/>
    <w:rsid w:val="00C75846"/>
    <w:rsid w:val="00C97311"/>
    <w:rsid w:val="00CA1413"/>
    <w:rsid w:val="00CE3438"/>
    <w:rsid w:val="00D33957"/>
    <w:rsid w:val="00DA5561"/>
    <w:rsid w:val="00DF1467"/>
    <w:rsid w:val="00E42076"/>
    <w:rsid w:val="00E64F02"/>
    <w:rsid w:val="00EA4A75"/>
    <w:rsid w:val="00EB49E3"/>
    <w:rsid w:val="00ED229B"/>
    <w:rsid w:val="00F005BC"/>
    <w:rsid w:val="00F3585D"/>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7003"/>
    <w:rPr>
      <w:color w:val="666666"/>
    </w:rPr>
  </w:style>
  <w:style w:type="paragraph" w:customStyle="1" w:styleId="C9A920C5FFDF4A588AFC219B152259CE">
    <w:name w:val="C9A920C5FFDF4A588AFC219B152259CE"/>
    <w:rsid w:val="00667003"/>
  </w:style>
  <w:style w:type="paragraph" w:customStyle="1" w:styleId="616493106FA441FABB9B4C8238224A9B">
    <w:name w:val="616493106FA441FABB9B4C8238224A9B"/>
    <w:rsid w:val="00667003"/>
  </w:style>
  <w:style w:type="paragraph" w:customStyle="1" w:styleId="9A9A71EFD3D0426A9197A9F155ECC45F">
    <w:name w:val="9A9A71EFD3D0426A9197A9F155ECC45F"/>
    <w:rsid w:val="00667003"/>
  </w:style>
  <w:style w:type="paragraph" w:customStyle="1" w:styleId="208CF9C29A2E4F50BBA9BF56D0EFF0BA">
    <w:name w:val="208CF9C29A2E4F50BBA9BF56D0EFF0BA"/>
    <w:rsid w:val="00667003"/>
  </w:style>
  <w:style w:type="paragraph" w:customStyle="1" w:styleId="35F307013ECF444B95630A260F61605E">
    <w:name w:val="35F307013ECF444B95630A260F61605E"/>
    <w:rsid w:val="00667003"/>
  </w:style>
  <w:style w:type="paragraph" w:customStyle="1" w:styleId="0FAE9187F1F94F21A39FAADAA10AD355">
    <w:name w:val="0FAE9187F1F94F21A39FAADAA10AD355"/>
    <w:rsid w:val="00667003"/>
  </w:style>
  <w:style w:type="paragraph" w:customStyle="1" w:styleId="E0DD223ABB8546129E4BDED3281D2D60">
    <w:name w:val="E0DD223ABB8546129E4BDED3281D2D60"/>
    <w:rsid w:val="00667003"/>
  </w:style>
  <w:style w:type="paragraph" w:customStyle="1" w:styleId="A1C478BFB07341CDB772B559801E0D53">
    <w:name w:val="A1C478BFB07341CDB772B559801E0D53"/>
    <w:rsid w:val="00667003"/>
  </w:style>
  <w:style w:type="paragraph" w:customStyle="1" w:styleId="72B3FAE5417042189DF068F7B69CBDED">
    <w:name w:val="72B3FAE5417042189DF068F7B69CBDED"/>
    <w:rsid w:val="00667003"/>
  </w:style>
  <w:style w:type="paragraph" w:customStyle="1" w:styleId="E44382B59AE542BF9D20D4A4A20C238E">
    <w:name w:val="E44382B59AE542BF9D20D4A4A20C238E"/>
    <w:rsid w:val="00667003"/>
  </w:style>
  <w:style w:type="paragraph" w:customStyle="1" w:styleId="0772E78CD70D4304A75DE8F9F1E0AF70">
    <w:name w:val="0772E78CD70D4304A75DE8F9F1E0AF70"/>
    <w:rsid w:val="00667003"/>
  </w:style>
  <w:style w:type="paragraph" w:customStyle="1" w:styleId="FF0B9DDB2806408E842660C26C0B0ED3">
    <w:name w:val="FF0B9DDB2806408E842660C26C0B0ED3"/>
    <w:rsid w:val="00667003"/>
  </w:style>
  <w:style w:type="paragraph" w:customStyle="1" w:styleId="BA6F3C10204C461CB9CCD642BE77EF19">
    <w:name w:val="BA6F3C10204C461CB9CCD642BE77EF19"/>
    <w:rsid w:val="00667003"/>
  </w:style>
  <w:style w:type="paragraph" w:customStyle="1" w:styleId="557083FF03084D7C8E70F82EE2C90EB1">
    <w:name w:val="557083FF03084D7C8E70F82EE2C90EB1"/>
    <w:rsid w:val="00667003"/>
  </w:style>
  <w:style w:type="paragraph" w:customStyle="1" w:styleId="F7C3834FD09C43C5A2F00BA835AB02D1">
    <w:name w:val="F7C3834FD09C43C5A2F00BA835AB02D1"/>
    <w:rsid w:val="00667003"/>
  </w:style>
  <w:style w:type="paragraph" w:customStyle="1" w:styleId="1B7B6276DADB448E81F0006897C07909">
    <w:name w:val="1B7B6276DADB448E81F0006897C07909"/>
    <w:rsid w:val="00667003"/>
  </w:style>
  <w:style w:type="paragraph" w:customStyle="1" w:styleId="132A1107BB644DF69D34D77EC02FCE8F">
    <w:name w:val="132A1107BB644DF69D34D77EC02FCE8F"/>
    <w:rsid w:val="00667003"/>
  </w:style>
  <w:style w:type="paragraph" w:customStyle="1" w:styleId="7DC2F7BFBF43443D9AB49604A7AFBB73">
    <w:name w:val="7DC2F7BFBF43443D9AB49604A7AFBB73"/>
    <w:rsid w:val="00667003"/>
  </w:style>
  <w:style w:type="paragraph" w:customStyle="1" w:styleId="3E487FA99B70492B907363BED2A475B3">
    <w:name w:val="3E487FA99B70492B907363BED2A475B3"/>
    <w:rsid w:val="00667003"/>
  </w:style>
  <w:style w:type="paragraph" w:customStyle="1" w:styleId="9AA642BCD44C410BADA2BADD3E2336E7">
    <w:name w:val="9AA642BCD44C410BADA2BADD3E2336E7"/>
    <w:rsid w:val="00667003"/>
  </w:style>
  <w:style w:type="paragraph" w:customStyle="1" w:styleId="35AC6E8C761843E5B884F279272DA6E6">
    <w:name w:val="35AC6E8C761843E5B884F279272DA6E6"/>
    <w:rsid w:val="00667003"/>
  </w:style>
  <w:style w:type="paragraph" w:customStyle="1" w:styleId="0493FA20DE42493D8DFDDBEAA6CB0136">
    <w:name w:val="0493FA20DE42493D8DFDDBEAA6CB0136"/>
    <w:rsid w:val="00667003"/>
  </w:style>
  <w:style w:type="paragraph" w:customStyle="1" w:styleId="8FF6EDCC2EA948C4A4E78B75A9365A1B">
    <w:name w:val="8FF6EDCC2EA948C4A4E78B75A9365A1B"/>
    <w:rsid w:val="00667003"/>
  </w:style>
  <w:style w:type="paragraph" w:customStyle="1" w:styleId="F80B12F5C05E47418001C431EE2047B4">
    <w:name w:val="F80B12F5C05E47418001C431EE2047B4"/>
    <w:rsid w:val="00667003"/>
  </w:style>
  <w:style w:type="paragraph" w:customStyle="1" w:styleId="987B248D462F4EA4A647E45970075147">
    <w:name w:val="987B248D462F4EA4A647E45970075147"/>
    <w:rsid w:val="00667003"/>
  </w:style>
  <w:style w:type="paragraph" w:customStyle="1" w:styleId="9331B22377844F64BF6D27508A219F32">
    <w:name w:val="9331B22377844F64BF6D27508A219F32"/>
    <w:rsid w:val="00667003"/>
  </w:style>
  <w:style w:type="paragraph" w:customStyle="1" w:styleId="2EEE112D0C624BCA89575D314E5203E5">
    <w:name w:val="2EEE112D0C624BCA89575D314E5203E5"/>
    <w:rsid w:val="00667003"/>
  </w:style>
  <w:style w:type="paragraph" w:customStyle="1" w:styleId="6AB07FAB0D8F4E51BC589523417D53F7">
    <w:name w:val="6AB07FAB0D8F4E51BC589523417D53F7"/>
    <w:rsid w:val="00667003"/>
  </w:style>
  <w:style w:type="paragraph" w:customStyle="1" w:styleId="886CDEA795C04795AC5C4C252ECC2395">
    <w:name w:val="886CDEA795C04795AC5C4C252ECC2395"/>
    <w:rsid w:val="00667003"/>
  </w:style>
  <w:style w:type="paragraph" w:customStyle="1" w:styleId="A1F98F5DB0F246669D566E9BB91BBD77">
    <w:name w:val="A1F98F5DB0F246669D566E9BB91BBD77"/>
    <w:rsid w:val="00667003"/>
  </w:style>
  <w:style w:type="paragraph" w:customStyle="1" w:styleId="64D343EE97094AE6A206CDC8CB38589A">
    <w:name w:val="64D343EE97094AE6A206CDC8CB38589A"/>
    <w:rsid w:val="00667003"/>
  </w:style>
  <w:style w:type="paragraph" w:customStyle="1" w:styleId="650D70036F4A40AC9DEAB7BCEC4BB812">
    <w:name w:val="650D70036F4A40AC9DEAB7BCEC4BB812"/>
    <w:rsid w:val="00667003"/>
  </w:style>
  <w:style w:type="paragraph" w:customStyle="1" w:styleId="E1D951B9C56D441C9891CD2C410FB0FE">
    <w:name w:val="E1D951B9C56D441C9891CD2C410FB0FE"/>
    <w:rsid w:val="00667003"/>
  </w:style>
  <w:style w:type="paragraph" w:customStyle="1" w:styleId="A49649359C024142A80AFEDA6875082F">
    <w:name w:val="A49649359C024142A80AFEDA6875082F"/>
    <w:rsid w:val="00667003"/>
  </w:style>
  <w:style w:type="paragraph" w:customStyle="1" w:styleId="16A7DA171AE24783BF8E8476C0073905">
    <w:name w:val="16A7DA171AE24783BF8E8476C0073905"/>
    <w:rsid w:val="00667003"/>
  </w:style>
  <w:style w:type="paragraph" w:customStyle="1" w:styleId="4900527D4C8846FBA19DC001E58F0ADD">
    <w:name w:val="4900527D4C8846FBA19DC001E58F0ADD"/>
    <w:rsid w:val="00667003"/>
  </w:style>
  <w:style w:type="paragraph" w:customStyle="1" w:styleId="E7F0EBF93106471DAB4FC6156E709C0F">
    <w:name w:val="E7F0EBF93106471DAB4FC6156E709C0F"/>
    <w:rsid w:val="00667003"/>
  </w:style>
  <w:style w:type="paragraph" w:customStyle="1" w:styleId="CE2FD683652640128A8F214528C4C6D6">
    <w:name w:val="CE2FD683652640128A8F214528C4C6D6"/>
    <w:rsid w:val="00667003"/>
  </w:style>
  <w:style w:type="paragraph" w:customStyle="1" w:styleId="96BDDE667B0B48E89E6011B91279BC9F">
    <w:name w:val="96BDDE667B0B48E89E6011B91279BC9F"/>
    <w:rsid w:val="00667003"/>
  </w:style>
  <w:style w:type="paragraph" w:customStyle="1" w:styleId="E0BEAACD3E3F499A9C7B02570EB97B03">
    <w:name w:val="E0BEAACD3E3F499A9C7B02570EB97B03"/>
    <w:rsid w:val="00667003"/>
  </w:style>
  <w:style w:type="paragraph" w:customStyle="1" w:styleId="037484E0E003481084DEBF5213C36B3D">
    <w:name w:val="037484E0E003481084DEBF5213C36B3D"/>
    <w:rsid w:val="00667003"/>
  </w:style>
  <w:style w:type="paragraph" w:customStyle="1" w:styleId="0DD48D0FB49649638C7A55829796590C">
    <w:name w:val="0DD48D0FB49649638C7A55829796590C"/>
    <w:rsid w:val="00667003"/>
  </w:style>
  <w:style w:type="paragraph" w:customStyle="1" w:styleId="D18D4C4C85E348F98D6E9E77703372DE">
    <w:name w:val="D18D4C4C85E348F98D6E9E77703372DE"/>
    <w:rsid w:val="00667003"/>
  </w:style>
  <w:style w:type="paragraph" w:customStyle="1" w:styleId="14E9DDA2928E482F903EB88EB9B40FF0">
    <w:name w:val="14E9DDA2928E482F903EB88EB9B40FF0"/>
    <w:rsid w:val="00667003"/>
  </w:style>
  <w:style w:type="paragraph" w:customStyle="1" w:styleId="A1D4F1A076F344719886072AC95FC702">
    <w:name w:val="A1D4F1A076F344719886072AC95FC702"/>
    <w:rsid w:val="00667003"/>
  </w:style>
  <w:style w:type="paragraph" w:customStyle="1" w:styleId="BC10557247904161A19E609112B6BD93">
    <w:name w:val="BC10557247904161A19E609112B6BD93"/>
    <w:rsid w:val="00667003"/>
  </w:style>
  <w:style w:type="paragraph" w:customStyle="1" w:styleId="8C85AB7B992E470B8166BF31C4B5C946">
    <w:name w:val="8C85AB7B992E470B8166BF31C4B5C946"/>
    <w:rsid w:val="00667003"/>
  </w:style>
  <w:style w:type="paragraph" w:customStyle="1" w:styleId="FAA5CC9B4D04403DAC29C86F6121EC8D">
    <w:name w:val="FAA5CC9B4D04403DAC29C86F6121EC8D"/>
    <w:rsid w:val="00667003"/>
  </w:style>
  <w:style w:type="paragraph" w:customStyle="1" w:styleId="AE40D5C3BC2F4A95BE185E923720F2A7">
    <w:name w:val="AE40D5C3BC2F4A95BE185E923720F2A7"/>
    <w:rsid w:val="00667003"/>
  </w:style>
  <w:style w:type="paragraph" w:customStyle="1" w:styleId="25A16CCEF03B48DE995AAEFDDB309D48">
    <w:name w:val="25A16CCEF03B48DE995AAEFDDB309D48"/>
    <w:rsid w:val="006670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212</TotalTime>
  <Pages>4</Pages>
  <Words>980</Words>
  <Characters>5673</Characters>
  <Application>Microsoft Office Word</Application>
  <DocSecurity>0</DocSecurity>
  <Lines>47</Lines>
  <Paragraphs>13</Paragraphs>
  <ScaleCrop>false</ScaleCrop>
  <Company/>
  <LinksUpToDate>false</LinksUpToDate>
  <CharactersWithSpaces>6640</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148</cp:revision>
  <cp:lastPrinted>2025-07-14T21:41:00Z</cp:lastPrinted>
  <dcterms:created xsi:type="dcterms:W3CDTF">2025-07-15T18:33:00Z</dcterms:created>
  <dcterms:modified xsi:type="dcterms:W3CDTF">2025-07-30T20:23:00Z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