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CDF478" w14:textId="01B861D3" w:rsidR="00AD4726" w:rsidRPr="00133197" w:rsidRDefault="009B3E4F" w:rsidP="00133197">
      <w:pPr>
        <w:pStyle w:val="Heading1"/>
        <w:jc w:val="center"/>
        <w:rPr>
          <w:rFonts w:ascii="Trebuchet MS" w:eastAsia="Times New Roman" w:hAnsi="Trebuchet MS"/>
          <w:b/>
          <w:bCs/>
          <w:sz w:val="24"/>
          <w:szCs w:val="24"/>
        </w:rPr>
      </w:pPr>
      <w:r w:rsidRPr="00133197">
        <w:rPr>
          <w:rFonts w:ascii="Trebuchet MS" w:hAnsi="Trebuchet MS"/>
          <w:b/>
          <w:bCs/>
          <w:noProof/>
          <w:color w:val="auto"/>
          <w:sz w:val="24"/>
          <w:szCs w:val="24"/>
          <w:bdr w:val="none" w:sz="0" w:space="0" w:color="auto" w:frame="1"/>
        </w:rPr>
        <w:drawing>
          <wp:anchor distT="0" distB="0" distL="114300" distR="114300" simplePos="0" relativeHeight="251659264" behindDoc="0" locked="0" layoutInCell="1" allowOverlap="1" wp14:anchorId="0C2C7905" wp14:editId="1BA2F0A2">
            <wp:simplePos x="0" y="0"/>
            <wp:positionH relativeFrom="margin">
              <wp:posOffset>-502920</wp:posOffset>
            </wp:positionH>
            <wp:positionV relativeFrom="paragraph">
              <wp:posOffset>-664903</wp:posOffset>
            </wp:positionV>
            <wp:extent cx="6949440" cy="624840"/>
            <wp:effectExtent l="0" t="0" r="0" b="3810"/>
            <wp:wrapNone/>
            <wp:docPr id="1218243821" name="Picture 2" descr="Colorado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243821" name="Picture 2" descr="Colorado Department of Education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49440" cy="624840"/>
                    </a:xfrm>
                    <a:prstGeom prst="rect">
                      <a:avLst/>
                    </a:prstGeom>
                    <a:noFill/>
                    <a:ln>
                      <a:noFill/>
                    </a:ln>
                  </pic:spPr>
                </pic:pic>
              </a:graphicData>
            </a:graphic>
            <wp14:sizeRelH relativeFrom="page">
              <wp14:pctWidth>0</wp14:pctWidth>
            </wp14:sizeRelH>
            <wp14:sizeRelV relativeFrom="page">
              <wp14:pctHeight>0</wp14:pctHeight>
            </wp14:sizeRelV>
          </wp:anchor>
        </w:drawing>
      </w:r>
      <w:r w:rsidR="002D6F35" w:rsidRPr="00133197">
        <w:rPr>
          <w:rFonts w:ascii="Trebuchet MS" w:eastAsia="Times New Roman" w:hAnsi="Trebuchet MS"/>
          <w:b/>
          <w:bCs/>
          <w:color w:val="auto"/>
          <w:sz w:val="24"/>
          <w:szCs w:val="24"/>
        </w:rPr>
        <w:t>Social Studies</w:t>
      </w:r>
      <w:r w:rsidR="001846B6" w:rsidRPr="00133197">
        <w:rPr>
          <w:rFonts w:ascii="Trebuchet MS" w:eastAsia="Times New Roman" w:hAnsi="Trebuchet MS"/>
          <w:b/>
          <w:bCs/>
          <w:color w:val="auto"/>
          <w:sz w:val="24"/>
          <w:szCs w:val="24"/>
        </w:rPr>
        <w:t xml:space="preserve"> (</w:t>
      </w:r>
      <w:r w:rsidR="00E303EF" w:rsidRPr="00133197">
        <w:rPr>
          <w:rFonts w:ascii="Trebuchet MS" w:eastAsia="Times New Roman" w:hAnsi="Trebuchet MS"/>
          <w:b/>
          <w:bCs/>
          <w:color w:val="auto"/>
          <w:sz w:val="24"/>
          <w:szCs w:val="24"/>
        </w:rPr>
        <w:t>Grades 6-12</w:t>
      </w:r>
      <w:r w:rsidR="001846B6" w:rsidRPr="00133197">
        <w:rPr>
          <w:rFonts w:ascii="Trebuchet MS" w:eastAsia="Times New Roman" w:hAnsi="Trebuchet MS"/>
          <w:b/>
          <w:bCs/>
          <w:color w:val="auto"/>
          <w:sz w:val="24"/>
          <w:szCs w:val="24"/>
        </w:rPr>
        <w:t>)</w:t>
      </w:r>
      <w:r w:rsidR="00AD4726" w:rsidRPr="00133197">
        <w:rPr>
          <w:rFonts w:ascii="Trebuchet MS" w:eastAsia="Times New Roman" w:hAnsi="Trebuchet MS"/>
          <w:b/>
          <w:bCs/>
          <w:color w:val="auto"/>
          <w:sz w:val="24"/>
          <w:szCs w:val="24"/>
        </w:rPr>
        <w:t xml:space="preserve"> Evaluation Worksheet</w:t>
      </w:r>
    </w:p>
    <w:p w14:paraId="482860A2" w14:textId="68D43939" w:rsidR="00AD4726" w:rsidRPr="00133197" w:rsidRDefault="00AD4726" w:rsidP="00AD4726">
      <w:pPr>
        <w:spacing w:after="120" w:line="240" w:lineRule="auto"/>
        <w:jc w:val="center"/>
        <w:rPr>
          <w:rFonts w:ascii="Times New Roman" w:eastAsia="Times New Roman" w:hAnsi="Times New Roman" w:cs="Times New Roman"/>
          <w:kern w:val="0"/>
          <w:sz w:val="20"/>
          <w:szCs w:val="20"/>
          <w14:ligatures w14:val="none"/>
        </w:rPr>
      </w:pPr>
      <w:r w:rsidRPr="00133197">
        <w:rPr>
          <w:rFonts w:ascii="Trebuchet MS" w:eastAsia="Times New Roman" w:hAnsi="Trebuchet MS" w:cs="Times New Roman"/>
          <w:color w:val="000000"/>
          <w:kern w:val="0"/>
          <w:sz w:val="20"/>
          <w:szCs w:val="20"/>
          <w14:ligatures w14:val="none"/>
        </w:rPr>
        <w:t>Demonstration of Professional Competencies and Depth of Content Knowledge</w:t>
      </w:r>
    </w:p>
    <w:p w14:paraId="1FF1AB93" w14:textId="77777777" w:rsidR="00620469" w:rsidRPr="009F7A9B" w:rsidRDefault="00620469" w:rsidP="00620469">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Applicant</w:t>
      </w:r>
    </w:p>
    <w:p w14:paraId="154FFCDF" w14:textId="77777777" w:rsidR="00620469" w:rsidRPr="005B61D6" w:rsidRDefault="00620469" w:rsidP="00620469">
      <w:pPr>
        <w:spacing w:after="240" w:line="240" w:lineRule="auto"/>
        <w:rPr>
          <w:rFonts w:ascii="Times New Roman" w:eastAsia="Times New Roman" w:hAnsi="Times New Roman" w:cs="Times New Roman"/>
          <w:kern w:val="0"/>
          <w14:ligatures w14:val="none"/>
        </w:rPr>
      </w:pPr>
      <w:r w:rsidRPr="00AD4726">
        <w:rPr>
          <w:rFonts w:ascii="Trebuchet MS" w:eastAsia="Times New Roman" w:hAnsi="Trebuchet MS" w:cs="Times New Roman"/>
          <w:color w:val="000000"/>
          <w:kern w:val="0"/>
          <w:sz w:val="22"/>
          <w:szCs w:val="22"/>
          <w14:ligatures w14:val="none"/>
        </w:rPr>
        <w:t xml:space="preserve">Legal name:  </w:t>
      </w:r>
      <w:sdt>
        <w:sdtPr>
          <w:rPr>
            <w:rFonts w:ascii="Trebuchet MS" w:eastAsia="Times New Roman" w:hAnsi="Trebuchet MS" w:cs="Times New Roman"/>
            <w:color w:val="000000"/>
            <w:kern w:val="0"/>
            <w:sz w:val="22"/>
            <w:szCs w:val="22"/>
            <w14:ligatures w14:val="none"/>
          </w:rPr>
          <w:alias w:val="Enter Legal Name"/>
          <w:tag w:val="Enter Legal Name"/>
          <w:id w:val="1623188519"/>
          <w:placeholder>
            <w:docPart w:val="CF6BCEFE52AD476B8DD0EB38D4A2675B"/>
          </w:placeholder>
          <w:showingPlcHdr/>
          <w:text/>
        </w:sdtPr>
        <w:sdtEndPr/>
        <w:sdtContent>
          <w:r w:rsidRPr="00C6081B">
            <w:rPr>
              <w:rStyle w:val="PlaceholderText"/>
            </w:rPr>
            <w:t>Click or tap here to enter text.</w:t>
          </w:r>
        </w:sdtContent>
      </w:sdt>
      <w:r w:rsidRPr="00AD4726">
        <w:rPr>
          <w:rFonts w:ascii="Trebuchet MS" w:eastAsia="Times New Roman" w:hAnsi="Trebuchet MS" w:cs="Times New Roman"/>
          <w:color w:val="000000"/>
          <w:kern w:val="0"/>
          <w:sz w:val="22"/>
          <w:szCs w:val="22"/>
          <w14:ligatures w14:val="none"/>
        </w:rPr>
        <w:tab/>
      </w:r>
      <w:r>
        <w:rPr>
          <w:rFonts w:ascii="Trebuchet MS" w:eastAsia="Times New Roman" w:hAnsi="Trebuchet MS" w:cs="Times New Roman"/>
          <w:color w:val="000000"/>
          <w:kern w:val="0"/>
          <w:sz w:val="22"/>
          <w:szCs w:val="22"/>
          <w14:ligatures w14:val="none"/>
        </w:rPr>
        <w:t>Date:</w:t>
      </w:r>
      <w:r w:rsidRPr="00AD4726">
        <w:rPr>
          <w:rFonts w:ascii="Trebuchet MS" w:eastAsia="Times New Roman" w:hAnsi="Trebuchet MS" w:cs="Times New Roman"/>
          <w:color w:val="000000"/>
          <w:kern w:val="0"/>
          <w:sz w:val="22"/>
          <w:szCs w:val="22"/>
          <w14:ligatures w14:val="none"/>
        </w:rPr>
        <w:tab/>
      </w:r>
      <w:sdt>
        <w:sdtPr>
          <w:rPr>
            <w:rFonts w:ascii="Trebuchet MS" w:eastAsia="Times New Roman" w:hAnsi="Trebuchet MS" w:cs="Times New Roman"/>
            <w:color w:val="000000"/>
            <w:kern w:val="0"/>
            <w:sz w:val="22"/>
            <w:szCs w:val="22"/>
            <w14:ligatures w14:val="none"/>
          </w:rPr>
          <w:alias w:val="Enter Date"/>
          <w:tag w:val="Enter Date"/>
          <w:id w:val="-536041988"/>
          <w:placeholder>
            <w:docPart w:val="85F7C5979C164E1D9E69EB2811DF9230"/>
          </w:placeholder>
          <w:showingPlcHdr/>
          <w:text/>
        </w:sdtPr>
        <w:sdtEndPr/>
        <w:sdtContent>
          <w:r w:rsidRPr="00C6081B">
            <w:rPr>
              <w:rStyle w:val="PlaceholderText"/>
            </w:rPr>
            <w:t>Click or tap here to enter text.</w:t>
          </w:r>
        </w:sdtContent>
      </w:sdt>
      <w:r>
        <w:rPr>
          <w:rFonts w:ascii="Trebuchet MS" w:eastAsia="Times New Roman" w:hAnsi="Trebuchet MS" w:cs="Times New Roman"/>
          <w:color w:val="000000"/>
          <w:kern w:val="0"/>
          <w:sz w:val="22"/>
          <w:szCs w:val="22"/>
          <w14:ligatures w14:val="none"/>
        </w:rPr>
        <w:t xml:space="preserve">   </w:t>
      </w:r>
    </w:p>
    <w:p w14:paraId="4DD95563" w14:textId="42C6B7A6" w:rsidR="00AD4726" w:rsidRPr="00620469" w:rsidRDefault="00620469" w:rsidP="00620469">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Requirements</w:t>
      </w:r>
    </w:p>
    <w:p w14:paraId="77D9B2A6" w14:textId="77777777" w:rsidR="00DB7D50" w:rsidRPr="00D64358" w:rsidRDefault="00DB7D50" w:rsidP="00DB7D50">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Content </w:t>
      </w:r>
      <w:proofErr w:type="gramStart"/>
      <w:r w:rsidRPr="00BF37A5">
        <w:rPr>
          <w:rFonts w:ascii="Trebuchet MS" w:eastAsia="Times New Roman" w:hAnsi="Trebuchet MS" w:cs="Times New Roman"/>
          <w:color w:val="000000"/>
          <w:kern w:val="0"/>
          <w:sz w:val="22"/>
          <w:szCs w:val="22"/>
          <w14:ligatures w14:val="none"/>
        </w:rPr>
        <w:t>competency</w:t>
      </w:r>
      <w:proofErr w:type="gramEnd"/>
      <w:r w:rsidRPr="00BF37A5">
        <w:rPr>
          <w:rFonts w:ascii="Trebuchet MS" w:eastAsia="Times New Roman" w:hAnsi="Trebuchet MS" w:cs="Times New Roman"/>
          <w:color w:val="000000"/>
          <w:kern w:val="0"/>
          <w:sz w:val="22"/>
          <w:szCs w:val="22"/>
          <w14:ligatures w14:val="none"/>
        </w:rPr>
        <w:t xml:space="preserve"> must be demonstrated </w:t>
      </w:r>
      <w:r w:rsidRPr="00BF37A5">
        <w:rPr>
          <w:rFonts w:ascii="Trebuchet MS" w:eastAsia="Times New Roman" w:hAnsi="Trebuchet MS" w:cs="Times New Roman"/>
          <w:i/>
          <w:iCs/>
          <w:color w:val="000000"/>
          <w:kern w:val="0"/>
          <w:sz w:val="22"/>
          <w:szCs w:val="22"/>
          <w14:ligatures w14:val="none"/>
        </w:rPr>
        <w:t xml:space="preserve">for </w:t>
      </w:r>
      <w:r w:rsidRPr="00D64358">
        <w:rPr>
          <w:rFonts w:ascii="Trebuchet MS" w:eastAsia="Times New Roman" w:hAnsi="Trebuchet MS" w:cs="Times New Roman"/>
          <w:i/>
          <w:iCs/>
          <w:kern w:val="0"/>
          <w:sz w:val="22"/>
          <w:szCs w:val="22"/>
          <w14:ligatures w14:val="none"/>
        </w:rPr>
        <w:t>each</w:t>
      </w:r>
      <w:r>
        <w:rPr>
          <w:rFonts w:ascii="Trebuchet MS" w:eastAsia="Times New Roman" w:hAnsi="Trebuchet MS" w:cs="Times New Roman"/>
          <w:i/>
          <w:iCs/>
          <w:kern w:val="0"/>
          <w:sz w:val="22"/>
          <w:szCs w:val="22"/>
          <w14:ligatures w14:val="none"/>
        </w:rPr>
        <w:t xml:space="preserve"> row within each table </w:t>
      </w:r>
      <w:r w:rsidRPr="00D64358">
        <w:rPr>
          <w:rFonts w:ascii="Trebuchet MS" w:eastAsia="Times New Roman" w:hAnsi="Trebuchet MS" w:cs="Times New Roman"/>
          <w:kern w:val="0"/>
          <w:sz w:val="22"/>
          <w:szCs w:val="22"/>
          <w14:ligatures w14:val="none"/>
        </w:rPr>
        <w:t>by at least one of the following measures (see below).  </w:t>
      </w:r>
    </w:p>
    <w:p w14:paraId="75A77E71" w14:textId="77777777" w:rsidR="00DB7D50" w:rsidRPr="00BF37A5" w:rsidRDefault="00DB7D50" w:rsidP="00DB7D50">
      <w:pPr>
        <w:spacing w:after="0" w:line="240" w:lineRule="auto"/>
        <w:rPr>
          <w:rFonts w:ascii="Times New Roman" w:eastAsia="Times New Roman" w:hAnsi="Times New Roman" w:cs="Times New Roman"/>
          <w:kern w:val="0"/>
          <w14:ligatures w14:val="none"/>
        </w:rPr>
      </w:pPr>
    </w:p>
    <w:p w14:paraId="35AAAF43" w14:textId="77777777" w:rsidR="00DB7D50" w:rsidRPr="00BF37A5" w:rsidRDefault="00DB7D50" w:rsidP="00DB7D50">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the “Course #/Title/Grade” column, you may include any classes you have taken where you have earned a grade of B- or higher. In your submission, you must also upload official transcripts and an official course syllabus from the term in which the course was taken. If you include multiple transcripts, please specify on which transcript reviewers can find the listed course.  </w:t>
      </w:r>
    </w:p>
    <w:p w14:paraId="70125AB4" w14:textId="77777777" w:rsidR="00DB7D50" w:rsidRPr="00BF37A5" w:rsidRDefault="00DB7D50" w:rsidP="00DB7D50">
      <w:pPr>
        <w:spacing w:after="0" w:line="240" w:lineRule="auto"/>
        <w:rPr>
          <w:rFonts w:ascii="Times New Roman" w:eastAsia="Times New Roman" w:hAnsi="Times New Roman" w:cs="Times New Roman"/>
          <w:kern w:val="0"/>
          <w14:ligatures w14:val="none"/>
        </w:rPr>
      </w:pPr>
    </w:p>
    <w:p w14:paraId="0B2EA288" w14:textId="77777777" w:rsidR="00DB7D50" w:rsidRPr="00BF37A5" w:rsidRDefault="00DB7D50" w:rsidP="00DB7D50">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You may consider supplementing your submission with portfolio artifacts that demonstrate professional competencies and content knowledge, including candidate-created unit plans, teaching videos, demonstrated classroom experience in which a rubric review was utilized, etc. These will be listed in the “Portfolio Artifact(s)” column. All portfolio evidence </w:t>
      </w:r>
      <w:r w:rsidRPr="00BF37A5">
        <w:rPr>
          <w:rFonts w:ascii="Trebuchet MS" w:eastAsia="Times New Roman" w:hAnsi="Trebuchet MS" w:cs="Times New Roman"/>
          <w:i/>
          <w:iCs/>
          <w:color w:val="000000"/>
          <w:kern w:val="0"/>
          <w:sz w:val="22"/>
          <w:szCs w:val="22"/>
          <w14:ligatures w14:val="none"/>
        </w:rPr>
        <w:t xml:space="preserve">must </w:t>
      </w:r>
      <w:r w:rsidRPr="00BF37A5">
        <w:rPr>
          <w:rFonts w:ascii="Trebuchet MS" w:eastAsia="Times New Roman" w:hAnsi="Trebuchet MS" w:cs="Times New Roman"/>
          <w:color w:val="000000"/>
          <w:kern w:val="0"/>
          <w:sz w:val="22"/>
          <w:szCs w:val="22"/>
          <w14:ligatures w14:val="none"/>
        </w:rPr>
        <w:t>be accompanied by written rationale, indicating how each artifact provided shows content competency of the corresponding</w:t>
      </w:r>
      <w:r>
        <w:rPr>
          <w:rFonts w:ascii="Trebuchet MS" w:eastAsia="Times New Roman" w:hAnsi="Trebuchet MS" w:cs="Times New Roman"/>
          <w:color w:val="000000"/>
          <w:kern w:val="0"/>
          <w:sz w:val="22"/>
          <w:szCs w:val="22"/>
          <w14:ligatures w14:val="none"/>
        </w:rPr>
        <w:t xml:space="preserve"> concept</w:t>
      </w:r>
      <w:r w:rsidRPr="00BF37A5">
        <w:rPr>
          <w:rFonts w:ascii="Trebuchet MS" w:eastAsia="Times New Roman" w:hAnsi="Trebuchet MS" w:cs="Times New Roman"/>
          <w:color w:val="000000"/>
          <w:kern w:val="0"/>
          <w:sz w:val="22"/>
          <w:szCs w:val="22"/>
          <w14:ligatures w14:val="none"/>
        </w:rPr>
        <w:t xml:space="preserve">. Please note, portfolio artifacts are meant to show that you know the </w:t>
      </w:r>
      <w:r w:rsidRPr="00BF37A5">
        <w:rPr>
          <w:rFonts w:ascii="Trebuchet MS" w:eastAsia="Times New Roman" w:hAnsi="Trebuchet MS" w:cs="Times New Roman"/>
          <w:i/>
          <w:iCs/>
          <w:color w:val="000000"/>
          <w:kern w:val="0"/>
          <w:sz w:val="22"/>
          <w:szCs w:val="22"/>
          <w14:ligatures w14:val="none"/>
        </w:rPr>
        <w:t>content</w:t>
      </w:r>
      <w:r w:rsidRPr="00BF37A5">
        <w:rPr>
          <w:rFonts w:ascii="Trebuchet MS" w:eastAsia="Times New Roman" w:hAnsi="Trebuchet MS" w:cs="Times New Roman"/>
          <w:color w:val="000000"/>
          <w:kern w:val="0"/>
          <w:sz w:val="22"/>
          <w:szCs w:val="22"/>
          <w14:ligatures w14:val="none"/>
        </w:rPr>
        <w:t>, not pedagogy, of your desired endorsement area.</w:t>
      </w:r>
    </w:p>
    <w:p w14:paraId="171DE7B1" w14:textId="77777777" w:rsidR="00DB7D50" w:rsidRPr="00BF37A5" w:rsidRDefault="00DB7D50" w:rsidP="00DB7D50">
      <w:pPr>
        <w:spacing w:after="0" w:line="240" w:lineRule="auto"/>
        <w:rPr>
          <w:rFonts w:ascii="Times New Roman" w:eastAsia="Times New Roman" w:hAnsi="Times New Roman" w:cs="Times New Roman"/>
          <w:kern w:val="0"/>
          <w14:ligatures w14:val="none"/>
        </w:rPr>
      </w:pPr>
    </w:p>
    <w:p w14:paraId="714E3230" w14:textId="3B170CA1" w:rsidR="00DB7D50" w:rsidRPr="00BF37A5" w:rsidRDefault="00DB7D50" w:rsidP="00DB7D50">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addition, it is key to use a 1:1 naming convention between the items listed in the artifacts column and the documents you upload in</w:t>
      </w:r>
      <w:r>
        <w:rPr>
          <w:rFonts w:ascii="Trebuchet MS" w:eastAsia="Times New Roman" w:hAnsi="Trebuchet MS" w:cs="Times New Roman"/>
          <w:color w:val="000000"/>
          <w:kern w:val="0"/>
          <w:sz w:val="22"/>
          <w:szCs w:val="22"/>
          <w14:ligatures w14:val="none"/>
        </w:rPr>
        <w:t xml:space="preserve"> the Colorado Online Licensing system (COOL). </w:t>
      </w:r>
      <w:r w:rsidRPr="00BF37A5">
        <w:rPr>
          <w:rFonts w:ascii="Trebuchet MS" w:eastAsia="Times New Roman" w:hAnsi="Trebuchet MS" w:cs="Times New Roman"/>
          <w:color w:val="000000"/>
          <w:kern w:val="0"/>
          <w:sz w:val="22"/>
          <w:szCs w:val="22"/>
          <w14:ligatures w14:val="none"/>
        </w:rPr>
        <w:t>For instance, if you write “</w:t>
      </w:r>
      <w:r>
        <w:rPr>
          <w:rFonts w:ascii="Trebuchet MS" w:eastAsia="Times New Roman" w:hAnsi="Trebuchet MS" w:cs="Times New Roman"/>
          <w:color w:val="000000"/>
          <w:kern w:val="0"/>
          <w:sz w:val="22"/>
          <w:szCs w:val="22"/>
          <w14:ligatures w14:val="none"/>
        </w:rPr>
        <w:t xml:space="preserve">World History </w:t>
      </w:r>
      <w:r w:rsidRPr="00BF37A5">
        <w:rPr>
          <w:rFonts w:ascii="Trebuchet MS" w:eastAsia="Times New Roman" w:hAnsi="Trebuchet MS" w:cs="Times New Roman"/>
          <w:color w:val="000000"/>
          <w:kern w:val="0"/>
          <w:sz w:val="22"/>
          <w:szCs w:val="22"/>
          <w14:ligatures w14:val="none"/>
        </w:rPr>
        <w:t>Unit Plan” on the worksheet, there must be a corresponding upload titled “</w:t>
      </w:r>
      <w:r>
        <w:rPr>
          <w:rFonts w:ascii="Trebuchet MS" w:eastAsia="Times New Roman" w:hAnsi="Trebuchet MS" w:cs="Times New Roman"/>
          <w:color w:val="000000"/>
          <w:kern w:val="0"/>
          <w:sz w:val="22"/>
          <w:szCs w:val="22"/>
          <w14:ligatures w14:val="none"/>
        </w:rPr>
        <w:t>World History</w:t>
      </w:r>
      <w:r w:rsidRPr="00BF37A5">
        <w:rPr>
          <w:rFonts w:ascii="Trebuchet MS" w:eastAsia="Times New Roman" w:hAnsi="Trebuchet MS" w:cs="Times New Roman"/>
          <w:color w:val="000000"/>
          <w:kern w:val="0"/>
          <w:sz w:val="22"/>
          <w:szCs w:val="22"/>
          <w14:ligatures w14:val="none"/>
        </w:rPr>
        <w:t xml:space="preserve"> Unit Plan” in COOL. </w:t>
      </w:r>
    </w:p>
    <w:p w14:paraId="5FE840D0" w14:textId="77777777" w:rsidR="00DB7D50" w:rsidRPr="00BF37A5" w:rsidRDefault="00DB7D50" w:rsidP="00DB7D50">
      <w:pPr>
        <w:spacing w:after="0" w:line="240" w:lineRule="auto"/>
        <w:rPr>
          <w:rFonts w:ascii="Times New Roman" w:eastAsia="Times New Roman" w:hAnsi="Times New Roman" w:cs="Times New Roman"/>
          <w:kern w:val="0"/>
          <w14:ligatures w14:val="none"/>
        </w:rPr>
      </w:pPr>
    </w:p>
    <w:p w14:paraId="64F31F44" w14:textId="6C0B629F" w:rsidR="002D6F35" w:rsidRPr="002D6F35" w:rsidRDefault="00DB7D50" w:rsidP="00DB7D50">
      <w:pPr>
        <w:spacing w:after="0" w:line="240" w:lineRule="auto"/>
        <w:rPr>
          <w:rFonts w:ascii="Trebuchet MS" w:eastAsia="Times New Roman" w:hAnsi="Trebuchet MS" w:cs="Times New Roman"/>
          <w:b/>
          <w:bCs/>
          <w:color w:val="000000"/>
          <w:kern w:val="0"/>
          <w:sz w:val="22"/>
          <w:szCs w:val="22"/>
          <w14:ligatures w14:val="none"/>
        </w:rPr>
      </w:pPr>
      <w:r w:rsidRPr="00BF37A5">
        <w:rPr>
          <w:rFonts w:ascii="Trebuchet MS" w:eastAsia="Times New Roman" w:hAnsi="Trebuchet MS" w:cs="Times New Roman"/>
          <w:color w:val="000000"/>
          <w:kern w:val="0"/>
          <w:sz w:val="22"/>
          <w:szCs w:val="22"/>
          <w14:ligatures w14:val="none"/>
        </w:rPr>
        <w:t xml:space="preserve">The same artifact/course </w:t>
      </w:r>
      <w:r w:rsidRPr="00BF37A5">
        <w:rPr>
          <w:rFonts w:ascii="Trebuchet MS" w:eastAsia="Times New Roman" w:hAnsi="Trebuchet MS" w:cs="Times New Roman"/>
          <w:i/>
          <w:iCs/>
          <w:color w:val="000000"/>
          <w:kern w:val="0"/>
          <w:sz w:val="22"/>
          <w:szCs w:val="22"/>
          <w14:ligatures w14:val="none"/>
        </w:rPr>
        <w:t xml:space="preserve">may </w:t>
      </w:r>
      <w:r w:rsidRPr="00BF37A5">
        <w:rPr>
          <w:rFonts w:ascii="Trebuchet MS" w:eastAsia="Times New Roman" w:hAnsi="Trebuchet MS" w:cs="Times New Roman"/>
          <w:color w:val="000000"/>
          <w:kern w:val="0"/>
          <w:sz w:val="22"/>
          <w:szCs w:val="22"/>
          <w14:ligatures w14:val="none"/>
        </w:rPr>
        <w:t>be used to show competency for multiple</w:t>
      </w:r>
      <w:r>
        <w:rPr>
          <w:rFonts w:ascii="Trebuchet MS" w:eastAsia="Times New Roman" w:hAnsi="Trebuchet MS" w:cs="Times New Roman"/>
          <w:color w:val="000000"/>
          <w:kern w:val="0"/>
          <w:sz w:val="22"/>
          <w:szCs w:val="22"/>
          <w14:ligatures w14:val="none"/>
        </w:rPr>
        <w:t xml:space="preserve"> concepts</w:t>
      </w:r>
      <w:r w:rsidRPr="00BF37A5">
        <w:rPr>
          <w:rFonts w:ascii="Trebuchet MS" w:eastAsia="Times New Roman" w:hAnsi="Trebuchet MS" w:cs="Times New Roman"/>
          <w:color w:val="000000"/>
          <w:kern w:val="0"/>
          <w:sz w:val="22"/>
          <w:szCs w:val="22"/>
          <w14:ligatures w14:val="none"/>
        </w:rPr>
        <w:t xml:space="preserve">; however, the written rationale for portfolio artifacts must be specifically aligned to the </w:t>
      </w:r>
      <w:r>
        <w:rPr>
          <w:rFonts w:ascii="Trebuchet MS" w:eastAsia="Times New Roman" w:hAnsi="Trebuchet MS" w:cs="Times New Roman"/>
          <w:color w:val="000000"/>
          <w:kern w:val="0"/>
          <w:sz w:val="22"/>
          <w:szCs w:val="22"/>
          <w14:ligatures w14:val="none"/>
        </w:rPr>
        <w:t xml:space="preserve">concept </w:t>
      </w:r>
      <w:r w:rsidRPr="00BF37A5">
        <w:rPr>
          <w:rFonts w:ascii="Trebuchet MS" w:eastAsia="Times New Roman" w:hAnsi="Trebuchet MS" w:cs="Times New Roman"/>
          <w:color w:val="000000"/>
          <w:kern w:val="0"/>
          <w:sz w:val="22"/>
          <w:szCs w:val="22"/>
          <w14:ligatures w14:val="none"/>
        </w:rPr>
        <w:t>in that row. If you are submitting a portfolio, multiple pieces of evidence are encouraged per row.</w:t>
      </w:r>
    </w:p>
    <w:p w14:paraId="409475BA" w14:textId="77777777" w:rsidR="002D6F35" w:rsidRPr="002D6F35" w:rsidRDefault="002D6F35" w:rsidP="002D6F35">
      <w:pPr>
        <w:spacing w:after="0" w:line="240" w:lineRule="auto"/>
        <w:rPr>
          <w:rFonts w:ascii="Trebuchet MS" w:eastAsia="Times New Roman" w:hAnsi="Trebuchet MS" w:cs="Times New Roman"/>
          <w:b/>
          <w:bCs/>
          <w:color w:val="000000"/>
          <w:kern w:val="0"/>
          <w:sz w:val="22"/>
          <w:szCs w:val="22"/>
          <w14:ligatures w14:val="none"/>
        </w:rPr>
      </w:pPr>
    </w:p>
    <w:p w14:paraId="1A754008" w14:textId="77777777" w:rsidR="002D6F35" w:rsidRPr="002D6F35" w:rsidRDefault="002D6F35" w:rsidP="002D6F35">
      <w:pPr>
        <w:spacing w:after="0" w:line="240" w:lineRule="auto"/>
        <w:rPr>
          <w:rFonts w:ascii="Trebuchet MS" w:eastAsia="Times New Roman" w:hAnsi="Trebuchet MS" w:cs="Times New Roman"/>
          <w:b/>
          <w:bCs/>
          <w:color w:val="000000"/>
          <w:kern w:val="0"/>
          <w:sz w:val="22"/>
          <w:szCs w:val="22"/>
          <w14:ligatures w14:val="none"/>
        </w:rPr>
      </w:pPr>
      <w:r w:rsidRPr="002D6F35">
        <w:rPr>
          <w:rFonts w:ascii="Trebuchet MS" w:eastAsia="Times New Roman" w:hAnsi="Trebuchet MS" w:cs="Times New Roman"/>
          <w:b/>
          <w:bCs/>
          <w:color w:val="000000"/>
          <w:kern w:val="0"/>
          <w:sz w:val="22"/>
          <w:szCs w:val="22"/>
          <w14:ligatures w14:val="none"/>
        </w:rPr>
        <w:t>Social Studies:</w:t>
      </w:r>
    </w:p>
    <w:p w14:paraId="1F26361F" w14:textId="45D7F149" w:rsidR="002D6F35" w:rsidRPr="002D6F35" w:rsidRDefault="002D6F35" w:rsidP="002D6F35">
      <w:pPr>
        <w:numPr>
          <w:ilvl w:val="0"/>
          <w:numId w:val="49"/>
        </w:numPr>
        <w:spacing w:after="0" w:line="240" w:lineRule="auto"/>
        <w:rPr>
          <w:rFonts w:ascii="Trebuchet MS" w:eastAsia="Times New Roman" w:hAnsi="Trebuchet MS" w:cs="Times New Roman"/>
          <w:color w:val="000000"/>
          <w:kern w:val="0"/>
          <w:sz w:val="22"/>
          <w:szCs w:val="22"/>
          <w14:ligatures w14:val="none"/>
        </w:rPr>
      </w:pPr>
      <w:r w:rsidRPr="002D6F35">
        <w:rPr>
          <w:rFonts w:ascii="Trebuchet MS" w:eastAsia="Times New Roman" w:hAnsi="Trebuchet MS" w:cs="Times New Roman"/>
          <w:color w:val="000000"/>
          <w:kern w:val="0"/>
          <w:sz w:val="22"/>
          <w:szCs w:val="22"/>
          <w14:ligatures w14:val="none"/>
        </w:rPr>
        <w:t xml:space="preserve">Coursework: Minimum of B-; syllabi and </w:t>
      </w:r>
      <w:r w:rsidR="0000716E">
        <w:rPr>
          <w:rFonts w:ascii="Trebuchet MS" w:eastAsia="Times New Roman" w:hAnsi="Trebuchet MS" w:cs="Times New Roman"/>
          <w:color w:val="000000"/>
          <w:kern w:val="0"/>
          <w:sz w:val="22"/>
          <w:szCs w:val="22"/>
          <w14:ligatures w14:val="none"/>
        </w:rPr>
        <w:t xml:space="preserve">official </w:t>
      </w:r>
      <w:r w:rsidRPr="002D6F35">
        <w:rPr>
          <w:rFonts w:ascii="Trebuchet MS" w:eastAsia="Times New Roman" w:hAnsi="Trebuchet MS" w:cs="Times New Roman"/>
          <w:color w:val="000000"/>
          <w:kern w:val="0"/>
          <w:sz w:val="22"/>
          <w:szCs w:val="22"/>
          <w14:ligatures w14:val="none"/>
        </w:rPr>
        <w:t>transcript required</w:t>
      </w:r>
    </w:p>
    <w:p w14:paraId="17F6F41E" w14:textId="77777777" w:rsidR="002D6F35" w:rsidRPr="002D6F35" w:rsidRDefault="002D6F35" w:rsidP="002D6F35">
      <w:pPr>
        <w:numPr>
          <w:ilvl w:val="0"/>
          <w:numId w:val="49"/>
        </w:numPr>
        <w:spacing w:after="0" w:line="240" w:lineRule="auto"/>
        <w:rPr>
          <w:rFonts w:ascii="Trebuchet MS" w:eastAsia="Times New Roman" w:hAnsi="Trebuchet MS" w:cs="Times New Roman"/>
          <w:b/>
          <w:bCs/>
          <w:color w:val="000000"/>
          <w:kern w:val="0"/>
          <w:sz w:val="22"/>
          <w:szCs w:val="22"/>
          <w14:ligatures w14:val="none"/>
        </w:rPr>
      </w:pPr>
      <w:r w:rsidRPr="002D6F35">
        <w:rPr>
          <w:rFonts w:ascii="Trebuchet MS" w:eastAsia="Times New Roman" w:hAnsi="Trebuchet MS" w:cs="Times New Roman"/>
          <w:color w:val="000000"/>
          <w:kern w:val="0"/>
          <w:sz w:val="22"/>
          <w:szCs w:val="22"/>
          <w14:ligatures w14:val="none"/>
        </w:rPr>
        <w:t>Portfolio: Artifacts demonstrating attainment of standards outlined below</w:t>
      </w:r>
      <w:r w:rsidRPr="002D6F35">
        <w:rPr>
          <w:rFonts w:ascii="Trebuchet MS" w:eastAsia="Times New Roman" w:hAnsi="Trebuchet MS" w:cs="Times New Roman"/>
          <w:b/>
          <w:bCs/>
          <w:color w:val="000000"/>
          <w:kern w:val="0"/>
          <w:sz w:val="22"/>
          <w:szCs w:val="22"/>
          <w14:ligatures w14:val="none"/>
        </w:rPr>
        <w:t> </w:t>
      </w:r>
    </w:p>
    <w:p w14:paraId="77FFE6DB" w14:textId="77777777" w:rsidR="002D6F35" w:rsidRPr="002D6F35" w:rsidRDefault="002D6F35" w:rsidP="002D6F35">
      <w:pPr>
        <w:spacing w:after="0" w:line="240" w:lineRule="auto"/>
        <w:rPr>
          <w:rFonts w:ascii="Trebuchet MS" w:eastAsia="Times New Roman" w:hAnsi="Trebuchet MS" w:cs="Times New Roman"/>
          <w:b/>
          <w:bCs/>
          <w:color w:val="000000"/>
          <w:kern w:val="0"/>
          <w:sz w:val="22"/>
          <w:szCs w:val="22"/>
          <w14:ligatures w14:val="none"/>
        </w:rPr>
      </w:pPr>
    </w:p>
    <w:p w14:paraId="2F485619" w14:textId="16D5A476" w:rsidR="002D6F35" w:rsidRPr="00097932" w:rsidRDefault="002D6F35" w:rsidP="002D6F35">
      <w:pPr>
        <w:spacing w:after="0" w:line="240" w:lineRule="auto"/>
        <w:rPr>
          <w:rFonts w:ascii="Trebuchet MS" w:eastAsia="Times New Roman" w:hAnsi="Trebuchet MS" w:cs="Times New Roman"/>
          <w:color w:val="000000"/>
          <w:kern w:val="0"/>
          <w:sz w:val="22"/>
          <w:szCs w:val="22"/>
          <w14:ligatures w14:val="none"/>
        </w:rPr>
      </w:pPr>
      <w:r w:rsidRPr="00097932">
        <w:rPr>
          <w:rFonts w:ascii="Trebuchet MS" w:eastAsia="Times New Roman" w:hAnsi="Trebuchet MS" w:cs="Times New Roman"/>
          <w:color w:val="000000"/>
          <w:kern w:val="0"/>
          <w:sz w:val="22"/>
          <w:szCs w:val="22"/>
          <w14:ligatures w14:val="none"/>
        </w:rPr>
        <w:t>*** If you hold a bachelor’s degree or higher in Social Studies, History, or Political Science, you may submit your application in COOL without doing Multiple Measures</w:t>
      </w:r>
      <w:r w:rsidR="00097932">
        <w:rPr>
          <w:rFonts w:ascii="Trebuchet MS" w:eastAsia="Times New Roman" w:hAnsi="Trebuchet MS" w:cs="Times New Roman"/>
          <w:color w:val="000000"/>
          <w:kern w:val="0"/>
          <w:sz w:val="22"/>
          <w:szCs w:val="22"/>
          <w14:ligatures w14:val="none"/>
        </w:rPr>
        <w:t>.</w:t>
      </w:r>
    </w:p>
    <w:p w14:paraId="72E8AD77" w14:textId="1D12F6CC" w:rsidR="00843273" w:rsidRDefault="002D6F35" w:rsidP="002D6F35">
      <w:pPr>
        <w:spacing w:after="0" w:line="240" w:lineRule="auto"/>
        <w:rPr>
          <w:rFonts w:ascii="Trebuchet MS" w:eastAsia="Times New Roman" w:hAnsi="Trebuchet MS" w:cs="Times New Roman"/>
          <w:color w:val="000000"/>
          <w:kern w:val="0"/>
          <w:sz w:val="22"/>
          <w:szCs w:val="22"/>
          <w14:ligatures w14:val="none"/>
        </w:rPr>
      </w:pPr>
      <w:r w:rsidRPr="00097932">
        <w:rPr>
          <w:rFonts w:ascii="Trebuchet MS" w:eastAsia="Times New Roman" w:hAnsi="Trebuchet MS" w:cs="Times New Roman"/>
          <w:color w:val="000000"/>
          <w:kern w:val="0"/>
          <w:sz w:val="22"/>
          <w:szCs w:val="22"/>
          <w14:ligatures w14:val="none"/>
        </w:rPr>
        <w:br/>
        <w:t>*** If you have 24 semester hours of coursework as identified on the</w:t>
      </w:r>
      <w:hyperlink r:id="rId8" w:history="1">
        <w:r w:rsidRPr="00097932">
          <w:rPr>
            <w:rStyle w:val="Hyperlink"/>
            <w:rFonts w:ascii="Trebuchet MS" w:eastAsia="Times New Roman" w:hAnsi="Trebuchet MS" w:cs="Times New Roman"/>
            <w:kern w:val="0"/>
            <w:sz w:val="22"/>
            <w:szCs w:val="22"/>
            <w14:ligatures w14:val="none"/>
          </w:rPr>
          <w:t xml:space="preserve"> Social Studies Endorsement Worksheet</w:t>
        </w:r>
      </w:hyperlink>
      <w:r w:rsidRPr="00097932">
        <w:rPr>
          <w:rFonts w:ascii="Trebuchet MS" w:eastAsia="Times New Roman" w:hAnsi="Trebuchet MS" w:cs="Times New Roman"/>
          <w:color w:val="000000"/>
          <w:kern w:val="0"/>
          <w:sz w:val="22"/>
          <w:szCs w:val="22"/>
          <w14:ligatures w14:val="none"/>
        </w:rPr>
        <w:t>, you may submit your application in COOL without doing Multiple Measures</w:t>
      </w:r>
      <w:r w:rsidR="00097932">
        <w:rPr>
          <w:rFonts w:ascii="Trebuchet MS" w:eastAsia="Times New Roman" w:hAnsi="Trebuchet MS" w:cs="Times New Roman"/>
          <w:color w:val="000000"/>
          <w:kern w:val="0"/>
          <w:sz w:val="22"/>
          <w:szCs w:val="22"/>
          <w14:ligatures w14:val="none"/>
        </w:rPr>
        <w:t>.</w:t>
      </w:r>
    </w:p>
    <w:p w14:paraId="0444EFEF" w14:textId="77777777" w:rsidR="000D5E59" w:rsidRDefault="000D5E59" w:rsidP="002D6F35">
      <w:pPr>
        <w:spacing w:after="0" w:line="240" w:lineRule="auto"/>
        <w:rPr>
          <w:rFonts w:ascii="Trebuchet MS" w:eastAsia="Times New Roman" w:hAnsi="Trebuchet MS" w:cs="Times New Roman"/>
          <w:color w:val="000000"/>
          <w:kern w:val="0"/>
          <w:sz w:val="22"/>
          <w:szCs w:val="22"/>
          <w14:ligatures w14:val="none"/>
        </w:rPr>
      </w:pPr>
    </w:p>
    <w:p w14:paraId="417DD8A4" w14:textId="77777777" w:rsidR="000D5E59" w:rsidRDefault="000D5E59" w:rsidP="002D6F35">
      <w:pPr>
        <w:spacing w:after="0" w:line="240" w:lineRule="auto"/>
        <w:rPr>
          <w:rFonts w:ascii="Times New Roman" w:eastAsia="Times New Roman" w:hAnsi="Times New Roman" w:cs="Times New Roman"/>
          <w:kern w:val="0"/>
          <w14:ligatures w14:val="none"/>
        </w:rPr>
      </w:pPr>
    </w:p>
    <w:p w14:paraId="46ECEDED" w14:textId="7E5827C5" w:rsidR="00620469" w:rsidRPr="00DB3D62" w:rsidRDefault="00DB3D62" w:rsidP="00DB3D62">
      <w:pPr>
        <w:pStyle w:val="Heading2"/>
        <w:spacing w:after="240"/>
        <w:rPr>
          <w:b/>
          <w:bCs/>
          <w:color w:val="000000" w:themeColor="text1"/>
          <w:sz w:val="26"/>
          <w:szCs w:val="26"/>
          <w:u w:val="single"/>
        </w:rPr>
      </w:pPr>
      <w:r w:rsidRPr="0078795D">
        <w:rPr>
          <w:sz w:val="26"/>
          <w:szCs w:val="26"/>
          <w:u w:val="single"/>
        </w:rPr>
        <w:br w:type="page"/>
      </w:r>
      <w:r>
        <w:rPr>
          <w:b/>
          <w:bCs/>
          <w:color w:val="000000" w:themeColor="text1"/>
          <w:sz w:val="26"/>
          <w:szCs w:val="26"/>
          <w:u w:val="single"/>
        </w:rPr>
        <w:lastRenderedPageBreak/>
        <w:t>Social Studies</w:t>
      </w:r>
    </w:p>
    <w:p w14:paraId="0CE656D5" w14:textId="6CE54956" w:rsidR="00F1023A" w:rsidRPr="00C8177F" w:rsidRDefault="00F1023A" w:rsidP="00F1023A">
      <w:pPr>
        <w:pStyle w:val="Heading3"/>
        <w:rPr>
          <w:b/>
          <w:bCs/>
          <w:color w:val="000000" w:themeColor="text1"/>
          <w:sz w:val="24"/>
          <w:szCs w:val="24"/>
        </w:rPr>
      </w:pPr>
      <w:r>
        <w:rPr>
          <w:b/>
          <w:bCs/>
          <w:color w:val="000000" w:themeColor="text1"/>
          <w:sz w:val="24"/>
          <w:szCs w:val="24"/>
        </w:rPr>
        <w:t>United States History:</w:t>
      </w:r>
    </w:p>
    <w:tbl>
      <w:tblPr>
        <w:tblStyle w:val="TableGrid"/>
        <w:tblW w:w="0" w:type="auto"/>
        <w:tblLook w:val="04A0" w:firstRow="1" w:lastRow="0" w:firstColumn="1" w:lastColumn="0" w:noHBand="0" w:noVBand="1"/>
      </w:tblPr>
      <w:tblGrid>
        <w:gridCol w:w="3116"/>
        <w:gridCol w:w="3117"/>
        <w:gridCol w:w="3117"/>
      </w:tblGrid>
      <w:tr w:rsidR="00F1023A" w14:paraId="065BA4B0" w14:textId="77777777" w:rsidTr="00DF04C6">
        <w:trPr>
          <w:tblHeader/>
        </w:trPr>
        <w:tc>
          <w:tcPr>
            <w:tcW w:w="3116" w:type="dxa"/>
            <w:shd w:val="clear" w:color="auto" w:fill="D9D9D9" w:themeFill="background1" w:themeFillShade="D9"/>
          </w:tcPr>
          <w:p w14:paraId="7B9DF368" w14:textId="77777777" w:rsidR="00F1023A" w:rsidRDefault="00F1023A" w:rsidP="00DF04C6">
            <w:r w:rsidRPr="00AD4726">
              <w:rPr>
                <w:b/>
                <w:bCs/>
              </w:rPr>
              <w:t>Candidates must</w:t>
            </w:r>
            <w:r>
              <w:rPr>
                <w:b/>
                <w:bCs/>
              </w:rPr>
              <w:t xml:space="preserve"> demonstrate</w:t>
            </w:r>
            <w:ins w:id="0"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758FC84D" w14:textId="77777777" w:rsidR="00F1023A" w:rsidRDefault="00F1023A" w:rsidP="00DF04C6">
            <w:r w:rsidRPr="00AD4726">
              <w:rPr>
                <w:b/>
                <w:bCs/>
              </w:rPr>
              <w:t>Course #/Title/Grade</w:t>
            </w:r>
          </w:p>
        </w:tc>
        <w:tc>
          <w:tcPr>
            <w:tcW w:w="3117" w:type="dxa"/>
            <w:shd w:val="clear" w:color="auto" w:fill="D9D9D9" w:themeFill="background1" w:themeFillShade="D9"/>
          </w:tcPr>
          <w:p w14:paraId="280424FD" w14:textId="77777777" w:rsidR="00F1023A" w:rsidRPr="00AD4726" w:rsidRDefault="00F1023A" w:rsidP="00DF04C6">
            <w:r w:rsidRPr="00AD4726">
              <w:rPr>
                <w:b/>
                <w:bCs/>
              </w:rPr>
              <w:t>Portfolio Artifact(s)</w:t>
            </w:r>
          </w:p>
          <w:p w14:paraId="420BD0DB" w14:textId="77777777" w:rsidR="00F1023A" w:rsidRPr="00AD4726" w:rsidRDefault="00F1023A" w:rsidP="00DF04C6">
            <w:r w:rsidRPr="00AD4726">
              <w:rPr>
                <w:b/>
                <w:bCs/>
              </w:rPr>
              <w:t>AND </w:t>
            </w:r>
          </w:p>
          <w:p w14:paraId="5A583E52" w14:textId="77777777" w:rsidR="00F1023A" w:rsidRDefault="00F1023A" w:rsidP="00DF04C6">
            <w:r w:rsidRPr="00AD4726">
              <w:rPr>
                <w:b/>
                <w:bCs/>
              </w:rPr>
              <w:t>Rationale</w:t>
            </w:r>
          </w:p>
        </w:tc>
      </w:tr>
      <w:tr w:rsidR="00F1023A" w14:paraId="12DAFB3C" w14:textId="77777777" w:rsidTr="00DF04C6">
        <w:tc>
          <w:tcPr>
            <w:tcW w:w="3116" w:type="dxa"/>
          </w:tcPr>
          <w:p w14:paraId="04C99FB3" w14:textId="658BAB60" w:rsidR="00F1023A" w:rsidRPr="00AD4726" w:rsidRDefault="00F1023A" w:rsidP="00DF04C6">
            <w:r w:rsidRPr="000D5E59">
              <w:t>Geography, peoples, and cultures prior to colonization; religious influences and immigration</w:t>
            </w:r>
          </w:p>
          <w:p w14:paraId="46004C80" w14:textId="77777777" w:rsidR="00F1023A" w:rsidRDefault="00F1023A" w:rsidP="00DF04C6"/>
        </w:tc>
        <w:sdt>
          <w:sdtPr>
            <w:id w:val="1385603542"/>
            <w:placeholder>
              <w:docPart w:val="C5D9D0528101478B9F60A4664E3C21CA"/>
            </w:placeholder>
            <w:showingPlcHdr/>
          </w:sdtPr>
          <w:sdtEndPr/>
          <w:sdtContent>
            <w:tc>
              <w:tcPr>
                <w:tcW w:w="3117" w:type="dxa"/>
              </w:tcPr>
              <w:p w14:paraId="1483A65D" w14:textId="77777777" w:rsidR="00F1023A" w:rsidRDefault="00F1023A" w:rsidP="00DF04C6">
                <w:r w:rsidRPr="004C4EA8">
                  <w:rPr>
                    <w:rStyle w:val="PlaceholderText"/>
                  </w:rPr>
                  <w:t>Click or tap here to enter text.</w:t>
                </w:r>
              </w:p>
            </w:tc>
          </w:sdtContent>
        </w:sdt>
        <w:sdt>
          <w:sdtPr>
            <w:id w:val="-362906665"/>
            <w:placeholder>
              <w:docPart w:val="667421658EB34302B50F4CE2C2DD2E76"/>
            </w:placeholder>
            <w:showingPlcHdr/>
          </w:sdtPr>
          <w:sdtEndPr/>
          <w:sdtContent>
            <w:tc>
              <w:tcPr>
                <w:tcW w:w="3117" w:type="dxa"/>
              </w:tcPr>
              <w:p w14:paraId="19920BCA" w14:textId="77777777" w:rsidR="00F1023A" w:rsidRDefault="00F1023A" w:rsidP="00DF04C6">
                <w:r w:rsidRPr="004C4EA8">
                  <w:rPr>
                    <w:rStyle w:val="PlaceholderText"/>
                  </w:rPr>
                  <w:t>Click or tap here to enter text.</w:t>
                </w:r>
              </w:p>
            </w:tc>
          </w:sdtContent>
        </w:sdt>
      </w:tr>
      <w:tr w:rsidR="00F1023A" w14:paraId="0A279267" w14:textId="77777777" w:rsidTr="00DF04C6">
        <w:tc>
          <w:tcPr>
            <w:tcW w:w="3116" w:type="dxa"/>
          </w:tcPr>
          <w:p w14:paraId="75E4DEC5" w14:textId="164E72F9" w:rsidR="00F1023A" w:rsidRPr="00AD4726" w:rsidRDefault="00F1023A" w:rsidP="00DF04C6">
            <w:r w:rsidRPr="00155B0B">
              <w:t>American Revolution</w:t>
            </w:r>
          </w:p>
          <w:p w14:paraId="684331B0" w14:textId="77777777" w:rsidR="00F1023A" w:rsidRDefault="00F1023A" w:rsidP="00DF04C6"/>
        </w:tc>
        <w:sdt>
          <w:sdtPr>
            <w:id w:val="820545305"/>
            <w:placeholder>
              <w:docPart w:val="CD704C33B9F848B4B82C875DE1AE3347"/>
            </w:placeholder>
            <w:showingPlcHdr/>
          </w:sdtPr>
          <w:sdtEndPr/>
          <w:sdtContent>
            <w:tc>
              <w:tcPr>
                <w:tcW w:w="3117" w:type="dxa"/>
              </w:tcPr>
              <w:p w14:paraId="74D60C2B" w14:textId="77777777" w:rsidR="00F1023A" w:rsidRDefault="00F1023A" w:rsidP="00DF04C6">
                <w:r w:rsidRPr="004C4EA8">
                  <w:rPr>
                    <w:rStyle w:val="PlaceholderText"/>
                  </w:rPr>
                  <w:t>Click or tap here to enter text.</w:t>
                </w:r>
              </w:p>
            </w:tc>
          </w:sdtContent>
        </w:sdt>
        <w:sdt>
          <w:sdtPr>
            <w:id w:val="800664167"/>
            <w:placeholder>
              <w:docPart w:val="B442DA8C35AC410896EE5C05C1A8CA25"/>
            </w:placeholder>
            <w:showingPlcHdr/>
          </w:sdtPr>
          <w:sdtEndPr/>
          <w:sdtContent>
            <w:tc>
              <w:tcPr>
                <w:tcW w:w="3117" w:type="dxa"/>
              </w:tcPr>
              <w:p w14:paraId="529DC8A7" w14:textId="77777777" w:rsidR="00F1023A" w:rsidRDefault="00F1023A" w:rsidP="00DF04C6">
                <w:r w:rsidRPr="004C4EA8">
                  <w:rPr>
                    <w:rStyle w:val="PlaceholderText"/>
                  </w:rPr>
                  <w:t>Click or tap here to enter text.</w:t>
                </w:r>
              </w:p>
            </w:tc>
          </w:sdtContent>
        </w:sdt>
      </w:tr>
      <w:tr w:rsidR="00F1023A" w14:paraId="6B4B4D01" w14:textId="77777777" w:rsidTr="00DF04C6">
        <w:tc>
          <w:tcPr>
            <w:tcW w:w="3116" w:type="dxa"/>
          </w:tcPr>
          <w:p w14:paraId="2B2823D4" w14:textId="1013A3CC" w:rsidR="00F1023A" w:rsidRPr="00AD4726" w:rsidRDefault="00F1023A" w:rsidP="00DF04C6">
            <w:r w:rsidRPr="000D5E59">
              <w:t>Territorial expansion and Progressive Era through New Deal</w:t>
            </w:r>
          </w:p>
          <w:p w14:paraId="3DF34E83" w14:textId="77777777" w:rsidR="00F1023A" w:rsidRPr="00AD4726" w:rsidRDefault="00F1023A" w:rsidP="00DF04C6"/>
        </w:tc>
        <w:sdt>
          <w:sdtPr>
            <w:id w:val="1755627526"/>
            <w:placeholder>
              <w:docPart w:val="F4F6EE0B05F44C3585992F19EE7DA558"/>
            </w:placeholder>
            <w:showingPlcHdr/>
          </w:sdtPr>
          <w:sdtEndPr/>
          <w:sdtContent>
            <w:tc>
              <w:tcPr>
                <w:tcW w:w="3117" w:type="dxa"/>
              </w:tcPr>
              <w:p w14:paraId="3A17D0E8" w14:textId="77777777" w:rsidR="00F1023A" w:rsidRDefault="00F1023A" w:rsidP="00DF04C6">
                <w:r w:rsidRPr="004C4EA8">
                  <w:rPr>
                    <w:rStyle w:val="PlaceholderText"/>
                  </w:rPr>
                  <w:t>Click or tap here to enter text.</w:t>
                </w:r>
              </w:p>
            </w:tc>
          </w:sdtContent>
        </w:sdt>
        <w:sdt>
          <w:sdtPr>
            <w:id w:val="1210300160"/>
            <w:placeholder>
              <w:docPart w:val="004F74BAE8BE406BA67118F4A112E99D"/>
            </w:placeholder>
            <w:showingPlcHdr/>
          </w:sdtPr>
          <w:sdtEndPr/>
          <w:sdtContent>
            <w:tc>
              <w:tcPr>
                <w:tcW w:w="3117" w:type="dxa"/>
              </w:tcPr>
              <w:p w14:paraId="3EB61B8A" w14:textId="77777777" w:rsidR="00F1023A" w:rsidRDefault="00F1023A" w:rsidP="00DF04C6">
                <w:r w:rsidRPr="004C4EA8">
                  <w:rPr>
                    <w:rStyle w:val="PlaceholderText"/>
                  </w:rPr>
                  <w:t>Click or tap here to enter text.</w:t>
                </w:r>
              </w:p>
            </w:tc>
          </w:sdtContent>
        </w:sdt>
      </w:tr>
      <w:tr w:rsidR="00F1023A" w14:paraId="730CDBB2" w14:textId="77777777" w:rsidTr="00DF04C6">
        <w:tc>
          <w:tcPr>
            <w:tcW w:w="3116" w:type="dxa"/>
          </w:tcPr>
          <w:p w14:paraId="6BFD9021" w14:textId="77777777" w:rsidR="00F1023A" w:rsidRDefault="00F1023A" w:rsidP="00DF04C6">
            <w:r w:rsidRPr="00C8613A">
              <w:t>World War I and II</w:t>
            </w:r>
          </w:p>
          <w:p w14:paraId="319FB617" w14:textId="0250B4C4" w:rsidR="00F1023A" w:rsidRPr="000D5E59" w:rsidRDefault="00F1023A" w:rsidP="00DF04C6"/>
        </w:tc>
        <w:sdt>
          <w:sdtPr>
            <w:id w:val="2128343113"/>
            <w:placeholder>
              <w:docPart w:val="8F24CB3FE517400D9EA088CE72D38723"/>
            </w:placeholder>
            <w:showingPlcHdr/>
          </w:sdtPr>
          <w:sdtEndPr/>
          <w:sdtContent>
            <w:tc>
              <w:tcPr>
                <w:tcW w:w="3117" w:type="dxa"/>
              </w:tcPr>
              <w:p w14:paraId="57195331" w14:textId="3E5D44F9" w:rsidR="00F1023A" w:rsidRDefault="00F1023A" w:rsidP="00DF04C6">
                <w:r w:rsidRPr="004C4EA8">
                  <w:rPr>
                    <w:rStyle w:val="PlaceholderText"/>
                  </w:rPr>
                  <w:t>Click or tap here to enter text.</w:t>
                </w:r>
              </w:p>
            </w:tc>
          </w:sdtContent>
        </w:sdt>
        <w:sdt>
          <w:sdtPr>
            <w:id w:val="1281914904"/>
            <w:placeholder>
              <w:docPart w:val="DDC39BC141544D38BFC70BE29102DC3C"/>
            </w:placeholder>
            <w:showingPlcHdr/>
          </w:sdtPr>
          <w:sdtEndPr/>
          <w:sdtContent>
            <w:tc>
              <w:tcPr>
                <w:tcW w:w="3117" w:type="dxa"/>
              </w:tcPr>
              <w:p w14:paraId="0199598B" w14:textId="4D1C842D" w:rsidR="00F1023A" w:rsidRDefault="00F1023A" w:rsidP="00DF04C6">
                <w:r w:rsidRPr="004C4EA8">
                  <w:rPr>
                    <w:rStyle w:val="PlaceholderText"/>
                  </w:rPr>
                  <w:t>Click or tap here to enter text.</w:t>
                </w:r>
              </w:p>
            </w:tc>
          </w:sdtContent>
        </w:sdt>
      </w:tr>
    </w:tbl>
    <w:p w14:paraId="169E31BA" w14:textId="77777777" w:rsidR="00620469" w:rsidRDefault="00620469" w:rsidP="002D6F35">
      <w:pPr>
        <w:spacing w:after="0" w:line="240" w:lineRule="auto"/>
        <w:rPr>
          <w:rFonts w:ascii="Times New Roman" w:eastAsia="Times New Roman" w:hAnsi="Times New Roman" w:cs="Times New Roman"/>
          <w:kern w:val="0"/>
          <w14:ligatures w14:val="none"/>
        </w:rPr>
      </w:pPr>
    </w:p>
    <w:p w14:paraId="7B3681B3" w14:textId="5EE39713" w:rsidR="00F1023A" w:rsidRPr="00C8177F" w:rsidRDefault="00F1023A" w:rsidP="00F1023A">
      <w:pPr>
        <w:pStyle w:val="Heading3"/>
        <w:rPr>
          <w:b/>
          <w:bCs/>
          <w:color w:val="000000" w:themeColor="text1"/>
          <w:sz w:val="24"/>
          <w:szCs w:val="24"/>
        </w:rPr>
      </w:pPr>
      <w:r>
        <w:rPr>
          <w:b/>
          <w:bCs/>
          <w:color w:val="000000" w:themeColor="text1"/>
          <w:sz w:val="24"/>
          <w:szCs w:val="24"/>
        </w:rPr>
        <w:t>World History:</w:t>
      </w:r>
    </w:p>
    <w:tbl>
      <w:tblPr>
        <w:tblStyle w:val="TableGrid"/>
        <w:tblW w:w="0" w:type="auto"/>
        <w:tblLook w:val="04A0" w:firstRow="1" w:lastRow="0" w:firstColumn="1" w:lastColumn="0" w:noHBand="0" w:noVBand="1"/>
      </w:tblPr>
      <w:tblGrid>
        <w:gridCol w:w="3116"/>
        <w:gridCol w:w="3117"/>
        <w:gridCol w:w="3117"/>
      </w:tblGrid>
      <w:tr w:rsidR="00F1023A" w14:paraId="2F389382" w14:textId="77777777" w:rsidTr="00DF04C6">
        <w:trPr>
          <w:tblHeader/>
        </w:trPr>
        <w:tc>
          <w:tcPr>
            <w:tcW w:w="3116" w:type="dxa"/>
            <w:shd w:val="clear" w:color="auto" w:fill="D9D9D9" w:themeFill="background1" w:themeFillShade="D9"/>
          </w:tcPr>
          <w:p w14:paraId="751ABC4A" w14:textId="77777777" w:rsidR="00F1023A" w:rsidRDefault="00F1023A" w:rsidP="00DF04C6">
            <w:r w:rsidRPr="00AD4726">
              <w:rPr>
                <w:b/>
                <w:bCs/>
              </w:rPr>
              <w:t>Candidates must</w:t>
            </w:r>
            <w:r>
              <w:rPr>
                <w:b/>
                <w:bCs/>
              </w:rPr>
              <w:t xml:space="preserve"> demonstrate</w:t>
            </w:r>
            <w:ins w:id="1"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1DB66449" w14:textId="77777777" w:rsidR="00F1023A" w:rsidRDefault="00F1023A" w:rsidP="00DF04C6">
            <w:r w:rsidRPr="00AD4726">
              <w:rPr>
                <w:b/>
                <w:bCs/>
              </w:rPr>
              <w:t>Course #/Title/Grade</w:t>
            </w:r>
          </w:p>
        </w:tc>
        <w:tc>
          <w:tcPr>
            <w:tcW w:w="3117" w:type="dxa"/>
            <w:shd w:val="clear" w:color="auto" w:fill="D9D9D9" w:themeFill="background1" w:themeFillShade="D9"/>
          </w:tcPr>
          <w:p w14:paraId="793212AB" w14:textId="77777777" w:rsidR="00F1023A" w:rsidRPr="00AD4726" w:rsidRDefault="00F1023A" w:rsidP="00DF04C6">
            <w:r w:rsidRPr="00AD4726">
              <w:rPr>
                <w:b/>
                <w:bCs/>
              </w:rPr>
              <w:t>Portfolio Artifact(s)</w:t>
            </w:r>
          </w:p>
          <w:p w14:paraId="11031546" w14:textId="77777777" w:rsidR="00F1023A" w:rsidRPr="00AD4726" w:rsidRDefault="00F1023A" w:rsidP="00DF04C6">
            <w:r w:rsidRPr="00AD4726">
              <w:rPr>
                <w:b/>
                <w:bCs/>
              </w:rPr>
              <w:t>AND </w:t>
            </w:r>
          </w:p>
          <w:p w14:paraId="3E53C851" w14:textId="77777777" w:rsidR="00F1023A" w:rsidRDefault="00F1023A" w:rsidP="00DF04C6">
            <w:r w:rsidRPr="00AD4726">
              <w:rPr>
                <w:b/>
                <w:bCs/>
              </w:rPr>
              <w:t>Rationale</w:t>
            </w:r>
          </w:p>
        </w:tc>
      </w:tr>
      <w:tr w:rsidR="00F1023A" w14:paraId="3FB6F422" w14:textId="77777777" w:rsidTr="00DF04C6">
        <w:tc>
          <w:tcPr>
            <w:tcW w:w="3116" w:type="dxa"/>
          </w:tcPr>
          <w:p w14:paraId="287FB207" w14:textId="68916FFF" w:rsidR="00F1023A" w:rsidRPr="00AD4726" w:rsidRDefault="00F1023A" w:rsidP="00DF04C6">
            <w:r w:rsidRPr="0091089A">
              <w:t>Classical civilizations</w:t>
            </w:r>
          </w:p>
          <w:p w14:paraId="45DD7B2D" w14:textId="77777777" w:rsidR="00F1023A" w:rsidRDefault="00F1023A" w:rsidP="00DF04C6"/>
        </w:tc>
        <w:sdt>
          <w:sdtPr>
            <w:id w:val="416760554"/>
            <w:placeholder>
              <w:docPart w:val="99ED66360B5E46A182A07F0F5BDEA67E"/>
            </w:placeholder>
            <w:showingPlcHdr/>
          </w:sdtPr>
          <w:sdtEndPr/>
          <w:sdtContent>
            <w:tc>
              <w:tcPr>
                <w:tcW w:w="3117" w:type="dxa"/>
              </w:tcPr>
              <w:p w14:paraId="5CCB55DF" w14:textId="77777777" w:rsidR="00F1023A" w:rsidRDefault="00F1023A" w:rsidP="00DF04C6">
                <w:r w:rsidRPr="004C4EA8">
                  <w:rPr>
                    <w:rStyle w:val="PlaceholderText"/>
                  </w:rPr>
                  <w:t>Click or tap here to enter text.</w:t>
                </w:r>
              </w:p>
            </w:tc>
          </w:sdtContent>
        </w:sdt>
        <w:sdt>
          <w:sdtPr>
            <w:id w:val="1294876093"/>
            <w:placeholder>
              <w:docPart w:val="DD480DD351D04989950FE1318C6E0988"/>
            </w:placeholder>
            <w:showingPlcHdr/>
          </w:sdtPr>
          <w:sdtEndPr/>
          <w:sdtContent>
            <w:tc>
              <w:tcPr>
                <w:tcW w:w="3117" w:type="dxa"/>
              </w:tcPr>
              <w:p w14:paraId="7FAA34C2" w14:textId="77777777" w:rsidR="00F1023A" w:rsidRDefault="00F1023A" w:rsidP="00DF04C6">
                <w:r w:rsidRPr="004C4EA8">
                  <w:rPr>
                    <w:rStyle w:val="PlaceholderText"/>
                  </w:rPr>
                  <w:t>Click or tap here to enter text.</w:t>
                </w:r>
              </w:p>
            </w:tc>
          </w:sdtContent>
        </w:sdt>
      </w:tr>
      <w:tr w:rsidR="00F1023A" w14:paraId="783610CA" w14:textId="77777777" w:rsidTr="00DF04C6">
        <w:tc>
          <w:tcPr>
            <w:tcW w:w="3116" w:type="dxa"/>
          </w:tcPr>
          <w:p w14:paraId="68C0875A" w14:textId="3C9DBAA0" w:rsidR="00F1023A" w:rsidRPr="00AD4726" w:rsidRDefault="00F1023A" w:rsidP="00DF04C6">
            <w:r w:rsidRPr="0091089A">
              <w:t>European Renaissance through the Enlightenmen</w:t>
            </w:r>
            <w:r>
              <w:t>t</w:t>
            </w:r>
          </w:p>
          <w:p w14:paraId="3D158114" w14:textId="77777777" w:rsidR="00F1023A" w:rsidRDefault="00F1023A" w:rsidP="00DF04C6"/>
        </w:tc>
        <w:sdt>
          <w:sdtPr>
            <w:id w:val="-660157317"/>
            <w:placeholder>
              <w:docPart w:val="9DF473C10E8F4A54B086DA1EAD8D44A5"/>
            </w:placeholder>
            <w:showingPlcHdr/>
          </w:sdtPr>
          <w:sdtEndPr/>
          <w:sdtContent>
            <w:tc>
              <w:tcPr>
                <w:tcW w:w="3117" w:type="dxa"/>
              </w:tcPr>
              <w:p w14:paraId="7D05BFFE" w14:textId="77777777" w:rsidR="00F1023A" w:rsidRDefault="00F1023A" w:rsidP="00DF04C6">
                <w:r w:rsidRPr="004C4EA8">
                  <w:rPr>
                    <w:rStyle w:val="PlaceholderText"/>
                  </w:rPr>
                  <w:t>Click or tap here to enter text.</w:t>
                </w:r>
              </w:p>
            </w:tc>
          </w:sdtContent>
        </w:sdt>
        <w:sdt>
          <w:sdtPr>
            <w:id w:val="1016446"/>
            <w:placeholder>
              <w:docPart w:val="3D5AEF1286BB45949FD0E470D059DD04"/>
            </w:placeholder>
            <w:showingPlcHdr/>
          </w:sdtPr>
          <w:sdtEndPr/>
          <w:sdtContent>
            <w:tc>
              <w:tcPr>
                <w:tcW w:w="3117" w:type="dxa"/>
              </w:tcPr>
              <w:p w14:paraId="60A36A68" w14:textId="77777777" w:rsidR="00F1023A" w:rsidRDefault="00F1023A" w:rsidP="00DF04C6">
                <w:r w:rsidRPr="004C4EA8">
                  <w:rPr>
                    <w:rStyle w:val="PlaceholderText"/>
                  </w:rPr>
                  <w:t>Click or tap here to enter text.</w:t>
                </w:r>
              </w:p>
            </w:tc>
          </w:sdtContent>
        </w:sdt>
      </w:tr>
      <w:tr w:rsidR="00F1023A" w14:paraId="0A94C2B1" w14:textId="77777777" w:rsidTr="00DF04C6">
        <w:tc>
          <w:tcPr>
            <w:tcW w:w="3116" w:type="dxa"/>
          </w:tcPr>
          <w:p w14:paraId="1E9EB862" w14:textId="50F25509" w:rsidR="00F1023A" w:rsidRPr="00AD4726" w:rsidRDefault="00F1023A" w:rsidP="00F1023A">
            <w:r>
              <w:t>World Wars causes</w:t>
            </w:r>
          </w:p>
        </w:tc>
        <w:sdt>
          <w:sdtPr>
            <w:id w:val="1998757781"/>
            <w:placeholder>
              <w:docPart w:val="0010C433E5EB431AB380A1A9BA658C2A"/>
            </w:placeholder>
            <w:showingPlcHdr/>
          </w:sdtPr>
          <w:sdtEndPr/>
          <w:sdtContent>
            <w:tc>
              <w:tcPr>
                <w:tcW w:w="3117" w:type="dxa"/>
              </w:tcPr>
              <w:p w14:paraId="4A143FCC" w14:textId="77777777" w:rsidR="00F1023A" w:rsidRDefault="00F1023A" w:rsidP="00DF04C6">
                <w:r w:rsidRPr="004C4EA8">
                  <w:rPr>
                    <w:rStyle w:val="PlaceholderText"/>
                  </w:rPr>
                  <w:t>Click or tap here to enter text.</w:t>
                </w:r>
              </w:p>
            </w:tc>
          </w:sdtContent>
        </w:sdt>
        <w:sdt>
          <w:sdtPr>
            <w:id w:val="2127972001"/>
            <w:placeholder>
              <w:docPart w:val="98FF3049B4B246F39935F12EC3FD332D"/>
            </w:placeholder>
            <w:showingPlcHdr/>
          </w:sdtPr>
          <w:sdtEndPr/>
          <w:sdtContent>
            <w:tc>
              <w:tcPr>
                <w:tcW w:w="3117" w:type="dxa"/>
              </w:tcPr>
              <w:p w14:paraId="05E057CB" w14:textId="77777777" w:rsidR="00F1023A" w:rsidRDefault="00F1023A" w:rsidP="00DF04C6">
                <w:r w:rsidRPr="004C4EA8">
                  <w:rPr>
                    <w:rStyle w:val="PlaceholderText"/>
                  </w:rPr>
                  <w:t>Click or tap here to enter text.</w:t>
                </w:r>
              </w:p>
            </w:tc>
          </w:sdtContent>
        </w:sdt>
      </w:tr>
      <w:tr w:rsidR="00F1023A" w14:paraId="62AFC033" w14:textId="77777777" w:rsidTr="00DF04C6">
        <w:tc>
          <w:tcPr>
            <w:tcW w:w="3116" w:type="dxa"/>
          </w:tcPr>
          <w:p w14:paraId="2CB29646" w14:textId="4D73F240" w:rsidR="00F1023A" w:rsidRPr="000D5E59" w:rsidRDefault="00F1023A" w:rsidP="00F1023A">
            <w:r w:rsidRPr="00D1571B">
              <w:t>Cold War</w:t>
            </w:r>
          </w:p>
        </w:tc>
        <w:sdt>
          <w:sdtPr>
            <w:id w:val="-510056277"/>
            <w:placeholder>
              <w:docPart w:val="8E5EE4D053A54BED932ABAF452C750B1"/>
            </w:placeholder>
            <w:showingPlcHdr/>
          </w:sdtPr>
          <w:sdtEndPr/>
          <w:sdtContent>
            <w:tc>
              <w:tcPr>
                <w:tcW w:w="3117" w:type="dxa"/>
              </w:tcPr>
              <w:p w14:paraId="5A3BCDA0" w14:textId="77777777" w:rsidR="00F1023A" w:rsidRDefault="00F1023A" w:rsidP="00DF04C6">
                <w:r w:rsidRPr="004C4EA8">
                  <w:rPr>
                    <w:rStyle w:val="PlaceholderText"/>
                  </w:rPr>
                  <w:t>Click or tap here to enter text.</w:t>
                </w:r>
              </w:p>
            </w:tc>
          </w:sdtContent>
        </w:sdt>
        <w:sdt>
          <w:sdtPr>
            <w:id w:val="2060814464"/>
            <w:placeholder>
              <w:docPart w:val="6D66FCBF3D5E41EC81E706B844EEB023"/>
            </w:placeholder>
            <w:showingPlcHdr/>
          </w:sdtPr>
          <w:sdtEndPr/>
          <w:sdtContent>
            <w:tc>
              <w:tcPr>
                <w:tcW w:w="3117" w:type="dxa"/>
              </w:tcPr>
              <w:p w14:paraId="434C56EE" w14:textId="77777777" w:rsidR="00F1023A" w:rsidRDefault="00F1023A" w:rsidP="00DF04C6">
                <w:r w:rsidRPr="004C4EA8">
                  <w:rPr>
                    <w:rStyle w:val="PlaceholderText"/>
                  </w:rPr>
                  <w:t>Click or tap here to enter text.</w:t>
                </w:r>
              </w:p>
            </w:tc>
          </w:sdtContent>
        </w:sdt>
      </w:tr>
      <w:tr w:rsidR="00F1023A" w14:paraId="6CC7A7BB" w14:textId="77777777" w:rsidTr="00DF04C6">
        <w:tc>
          <w:tcPr>
            <w:tcW w:w="3116" w:type="dxa"/>
          </w:tcPr>
          <w:p w14:paraId="33AD51AD" w14:textId="77777777" w:rsidR="00F1023A" w:rsidRDefault="00F1023A" w:rsidP="00F1023A">
            <w:r w:rsidRPr="00D1571B">
              <w:t xml:space="preserve">Technological advancements </w:t>
            </w:r>
            <w:proofErr w:type="gramStart"/>
            <w:r w:rsidRPr="00D1571B">
              <w:t>on</w:t>
            </w:r>
            <w:proofErr w:type="gramEnd"/>
            <w:r w:rsidRPr="00D1571B">
              <w:t xml:space="preserve"> world societies</w:t>
            </w:r>
          </w:p>
          <w:p w14:paraId="399F39B0" w14:textId="3E09E838" w:rsidR="00F1023A" w:rsidRPr="00D1571B" w:rsidRDefault="00F1023A" w:rsidP="00F1023A"/>
        </w:tc>
        <w:sdt>
          <w:sdtPr>
            <w:id w:val="-1002347249"/>
            <w:placeholder>
              <w:docPart w:val="640AB14507CF40CC89CF7AFB7BE8175D"/>
            </w:placeholder>
            <w:showingPlcHdr/>
          </w:sdtPr>
          <w:sdtEndPr/>
          <w:sdtContent>
            <w:tc>
              <w:tcPr>
                <w:tcW w:w="3117" w:type="dxa"/>
              </w:tcPr>
              <w:p w14:paraId="2C74D501" w14:textId="2A5E8F05" w:rsidR="00F1023A" w:rsidRDefault="00F1023A" w:rsidP="00DF04C6">
                <w:r w:rsidRPr="004C4EA8">
                  <w:rPr>
                    <w:rStyle w:val="PlaceholderText"/>
                  </w:rPr>
                  <w:t>Click or tap here to enter text.</w:t>
                </w:r>
              </w:p>
            </w:tc>
          </w:sdtContent>
        </w:sdt>
        <w:sdt>
          <w:sdtPr>
            <w:id w:val="-2113339327"/>
            <w:placeholder>
              <w:docPart w:val="0D152D505F4C4483B9EE9E1F60D092DA"/>
            </w:placeholder>
            <w:showingPlcHdr/>
          </w:sdtPr>
          <w:sdtEndPr/>
          <w:sdtContent>
            <w:tc>
              <w:tcPr>
                <w:tcW w:w="3117" w:type="dxa"/>
              </w:tcPr>
              <w:p w14:paraId="191C4675" w14:textId="7CB63E0C" w:rsidR="00F1023A" w:rsidRDefault="00F1023A" w:rsidP="00DF04C6">
                <w:r w:rsidRPr="004C4EA8">
                  <w:rPr>
                    <w:rStyle w:val="PlaceholderText"/>
                  </w:rPr>
                  <w:t>Click or tap here to enter text.</w:t>
                </w:r>
              </w:p>
            </w:tc>
          </w:sdtContent>
        </w:sdt>
      </w:tr>
      <w:tr w:rsidR="00F1023A" w14:paraId="3D4E5AC0" w14:textId="77777777" w:rsidTr="00DF04C6">
        <w:tc>
          <w:tcPr>
            <w:tcW w:w="3116" w:type="dxa"/>
          </w:tcPr>
          <w:p w14:paraId="05EB5E69" w14:textId="77777777" w:rsidR="00F1023A" w:rsidRDefault="00F1023A" w:rsidP="00F1023A">
            <w:r w:rsidRPr="009F5350">
              <w:t>Family structures and gender roles across societies; demographic trends; trade</w:t>
            </w:r>
          </w:p>
          <w:p w14:paraId="42C0D4B2" w14:textId="3FDE07AE" w:rsidR="00F1023A" w:rsidRPr="00D1571B" w:rsidRDefault="00F1023A" w:rsidP="00F1023A"/>
        </w:tc>
        <w:sdt>
          <w:sdtPr>
            <w:id w:val="678082741"/>
            <w:placeholder>
              <w:docPart w:val="4043982BDF6346A283247CF5778E4D88"/>
            </w:placeholder>
            <w:showingPlcHdr/>
          </w:sdtPr>
          <w:sdtEndPr/>
          <w:sdtContent>
            <w:tc>
              <w:tcPr>
                <w:tcW w:w="3117" w:type="dxa"/>
              </w:tcPr>
              <w:p w14:paraId="7AAC8EFF" w14:textId="2851BF77" w:rsidR="00F1023A" w:rsidRDefault="00F1023A" w:rsidP="00DF04C6">
                <w:r w:rsidRPr="004C4EA8">
                  <w:rPr>
                    <w:rStyle w:val="PlaceholderText"/>
                  </w:rPr>
                  <w:t>Click or tap here to enter text.</w:t>
                </w:r>
              </w:p>
            </w:tc>
          </w:sdtContent>
        </w:sdt>
        <w:sdt>
          <w:sdtPr>
            <w:id w:val="-1075040294"/>
            <w:placeholder>
              <w:docPart w:val="20D18D366C154531A1F005CF1A16F629"/>
            </w:placeholder>
            <w:showingPlcHdr/>
          </w:sdtPr>
          <w:sdtEndPr/>
          <w:sdtContent>
            <w:tc>
              <w:tcPr>
                <w:tcW w:w="3117" w:type="dxa"/>
              </w:tcPr>
              <w:p w14:paraId="48F6C0C6" w14:textId="04A0D3DE" w:rsidR="00F1023A" w:rsidRDefault="00F1023A" w:rsidP="00DF04C6">
                <w:r w:rsidRPr="004C4EA8">
                  <w:rPr>
                    <w:rStyle w:val="PlaceholderText"/>
                  </w:rPr>
                  <w:t>Click or tap here to enter text.</w:t>
                </w:r>
              </w:p>
            </w:tc>
          </w:sdtContent>
        </w:sdt>
      </w:tr>
    </w:tbl>
    <w:p w14:paraId="33D89E58" w14:textId="061CD3D6" w:rsidR="00F1023A" w:rsidRPr="00C8177F" w:rsidRDefault="00F1023A" w:rsidP="00F1023A">
      <w:pPr>
        <w:pStyle w:val="Heading3"/>
        <w:rPr>
          <w:b/>
          <w:bCs/>
          <w:color w:val="000000" w:themeColor="text1"/>
          <w:sz w:val="24"/>
          <w:szCs w:val="24"/>
        </w:rPr>
      </w:pPr>
      <w:r>
        <w:rPr>
          <w:b/>
          <w:bCs/>
          <w:color w:val="000000" w:themeColor="text1"/>
          <w:sz w:val="24"/>
          <w:szCs w:val="24"/>
        </w:rPr>
        <w:lastRenderedPageBreak/>
        <w:t>Government/Civis/Political Science:</w:t>
      </w:r>
    </w:p>
    <w:tbl>
      <w:tblPr>
        <w:tblStyle w:val="TableGrid"/>
        <w:tblW w:w="0" w:type="auto"/>
        <w:tblLook w:val="04A0" w:firstRow="1" w:lastRow="0" w:firstColumn="1" w:lastColumn="0" w:noHBand="0" w:noVBand="1"/>
      </w:tblPr>
      <w:tblGrid>
        <w:gridCol w:w="3494"/>
        <w:gridCol w:w="2949"/>
        <w:gridCol w:w="2907"/>
      </w:tblGrid>
      <w:tr w:rsidR="00F1023A" w14:paraId="4FAEF24D" w14:textId="77777777" w:rsidTr="00F1023A">
        <w:trPr>
          <w:tblHeader/>
        </w:trPr>
        <w:tc>
          <w:tcPr>
            <w:tcW w:w="3494" w:type="dxa"/>
            <w:shd w:val="clear" w:color="auto" w:fill="D9D9D9" w:themeFill="background1" w:themeFillShade="D9"/>
          </w:tcPr>
          <w:p w14:paraId="183F686E" w14:textId="77777777" w:rsidR="00F1023A" w:rsidRDefault="00F1023A" w:rsidP="00DF04C6">
            <w:r w:rsidRPr="00AD4726">
              <w:rPr>
                <w:b/>
                <w:bCs/>
              </w:rPr>
              <w:t>Candidates must</w:t>
            </w:r>
            <w:r>
              <w:rPr>
                <w:b/>
                <w:bCs/>
              </w:rPr>
              <w:t xml:space="preserve"> demonstrate</w:t>
            </w:r>
            <w:ins w:id="2"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2949" w:type="dxa"/>
            <w:shd w:val="clear" w:color="auto" w:fill="D9D9D9" w:themeFill="background1" w:themeFillShade="D9"/>
          </w:tcPr>
          <w:p w14:paraId="5396069C" w14:textId="77777777" w:rsidR="00F1023A" w:rsidRDefault="00F1023A" w:rsidP="00DF04C6">
            <w:r w:rsidRPr="00AD4726">
              <w:rPr>
                <w:b/>
                <w:bCs/>
              </w:rPr>
              <w:t>Course #/Title/Grade</w:t>
            </w:r>
          </w:p>
        </w:tc>
        <w:tc>
          <w:tcPr>
            <w:tcW w:w="2907" w:type="dxa"/>
            <w:shd w:val="clear" w:color="auto" w:fill="D9D9D9" w:themeFill="background1" w:themeFillShade="D9"/>
          </w:tcPr>
          <w:p w14:paraId="3D886B2C" w14:textId="77777777" w:rsidR="00F1023A" w:rsidRPr="00AD4726" w:rsidRDefault="00F1023A" w:rsidP="00DF04C6">
            <w:r w:rsidRPr="00AD4726">
              <w:rPr>
                <w:b/>
                <w:bCs/>
              </w:rPr>
              <w:t>Portfolio Artifact(s)</w:t>
            </w:r>
          </w:p>
          <w:p w14:paraId="358446B6" w14:textId="77777777" w:rsidR="00F1023A" w:rsidRPr="00AD4726" w:rsidRDefault="00F1023A" w:rsidP="00DF04C6">
            <w:r w:rsidRPr="00AD4726">
              <w:rPr>
                <w:b/>
                <w:bCs/>
              </w:rPr>
              <w:t>AND </w:t>
            </w:r>
          </w:p>
          <w:p w14:paraId="2E9971C9" w14:textId="77777777" w:rsidR="00F1023A" w:rsidRDefault="00F1023A" w:rsidP="00DF04C6">
            <w:r w:rsidRPr="00AD4726">
              <w:rPr>
                <w:b/>
                <w:bCs/>
              </w:rPr>
              <w:t>Rationale</w:t>
            </w:r>
          </w:p>
        </w:tc>
      </w:tr>
      <w:tr w:rsidR="00F1023A" w14:paraId="31F7BB19" w14:textId="77777777" w:rsidTr="00F1023A">
        <w:tc>
          <w:tcPr>
            <w:tcW w:w="3494" w:type="dxa"/>
          </w:tcPr>
          <w:p w14:paraId="05925C5A" w14:textId="1CD5E9DC" w:rsidR="00F1023A" w:rsidRPr="00AD4726" w:rsidRDefault="00F1023A" w:rsidP="00DF04C6">
            <w:r w:rsidRPr="00B022EF">
              <w:t>Political concepts/theorists/orientations</w:t>
            </w:r>
          </w:p>
          <w:p w14:paraId="5AED9D25" w14:textId="77777777" w:rsidR="00F1023A" w:rsidRDefault="00F1023A" w:rsidP="00DF04C6"/>
        </w:tc>
        <w:sdt>
          <w:sdtPr>
            <w:id w:val="2144840506"/>
            <w:placeholder>
              <w:docPart w:val="6AF73B601F7C45A5B70222366B62C9B3"/>
            </w:placeholder>
            <w:showingPlcHdr/>
          </w:sdtPr>
          <w:sdtEndPr/>
          <w:sdtContent>
            <w:tc>
              <w:tcPr>
                <w:tcW w:w="2949" w:type="dxa"/>
              </w:tcPr>
              <w:p w14:paraId="68B273F9" w14:textId="77777777" w:rsidR="00F1023A" w:rsidRDefault="00F1023A" w:rsidP="00DF04C6">
                <w:r w:rsidRPr="004C4EA8">
                  <w:rPr>
                    <w:rStyle w:val="PlaceholderText"/>
                  </w:rPr>
                  <w:t>Click or tap here to enter text.</w:t>
                </w:r>
              </w:p>
            </w:tc>
          </w:sdtContent>
        </w:sdt>
        <w:sdt>
          <w:sdtPr>
            <w:id w:val="614490374"/>
            <w:placeholder>
              <w:docPart w:val="B6998AA053694C238981496E7E3311C7"/>
            </w:placeholder>
            <w:showingPlcHdr/>
          </w:sdtPr>
          <w:sdtEndPr/>
          <w:sdtContent>
            <w:tc>
              <w:tcPr>
                <w:tcW w:w="2907" w:type="dxa"/>
              </w:tcPr>
              <w:p w14:paraId="21180800" w14:textId="77777777" w:rsidR="00F1023A" w:rsidRDefault="00F1023A" w:rsidP="00DF04C6">
                <w:r w:rsidRPr="004C4EA8">
                  <w:rPr>
                    <w:rStyle w:val="PlaceholderText"/>
                  </w:rPr>
                  <w:t>Click or tap here to enter text.</w:t>
                </w:r>
              </w:p>
            </w:tc>
          </w:sdtContent>
        </w:sdt>
      </w:tr>
      <w:tr w:rsidR="00F1023A" w14:paraId="7542C777" w14:textId="77777777" w:rsidTr="00F1023A">
        <w:tc>
          <w:tcPr>
            <w:tcW w:w="3494" w:type="dxa"/>
          </w:tcPr>
          <w:p w14:paraId="07D1726C" w14:textId="65600DD9" w:rsidR="00F1023A" w:rsidRPr="00AD4726" w:rsidRDefault="00F1023A" w:rsidP="00DF04C6">
            <w:r w:rsidRPr="00B022EF">
              <w:t>U.S. government and policies</w:t>
            </w:r>
          </w:p>
          <w:p w14:paraId="091F3F87" w14:textId="77777777" w:rsidR="00F1023A" w:rsidRDefault="00F1023A" w:rsidP="00DF04C6"/>
        </w:tc>
        <w:sdt>
          <w:sdtPr>
            <w:id w:val="-2108039914"/>
            <w:placeholder>
              <w:docPart w:val="7712575FF5F94F94AF4BABF1C612D610"/>
            </w:placeholder>
            <w:showingPlcHdr/>
          </w:sdtPr>
          <w:sdtEndPr/>
          <w:sdtContent>
            <w:tc>
              <w:tcPr>
                <w:tcW w:w="2949" w:type="dxa"/>
              </w:tcPr>
              <w:p w14:paraId="0ED4CA8E" w14:textId="77777777" w:rsidR="00F1023A" w:rsidRDefault="00F1023A" w:rsidP="00DF04C6">
                <w:r w:rsidRPr="004C4EA8">
                  <w:rPr>
                    <w:rStyle w:val="PlaceholderText"/>
                  </w:rPr>
                  <w:t>Click or tap here to enter text.</w:t>
                </w:r>
              </w:p>
            </w:tc>
          </w:sdtContent>
        </w:sdt>
        <w:sdt>
          <w:sdtPr>
            <w:id w:val="-39597110"/>
            <w:placeholder>
              <w:docPart w:val="AB2E5D07043E4098912C4760A7888DD9"/>
            </w:placeholder>
            <w:showingPlcHdr/>
          </w:sdtPr>
          <w:sdtEndPr/>
          <w:sdtContent>
            <w:tc>
              <w:tcPr>
                <w:tcW w:w="2907" w:type="dxa"/>
              </w:tcPr>
              <w:p w14:paraId="146B5905" w14:textId="77777777" w:rsidR="00F1023A" w:rsidRDefault="00F1023A" w:rsidP="00DF04C6">
                <w:r w:rsidRPr="004C4EA8">
                  <w:rPr>
                    <w:rStyle w:val="PlaceholderText"/>
                  </w:rPr>
                  <w:t>Click or tap here to enter text.</w:t>
                </w:r>
              </w:p>
            </w:tc>
          </w:sdtContent>
        </w:sdt>
      </w:tr>
      <w:tr w:rsidR="00F1023A" w14:paraId="16AD29C3" w14:textId="77777777" w:rsidTr="00F1023A">
        <w:tc>
          <w:tcPr>
            <w:tcW w:w="3494" w:type="dxa"/>
          </w:tcPr>
          <w:p w14:paraId="1DEB1858" w14:textId="5CB7000E" w:rsidR="00F1023A" w:rsidRPr="00AD4726" w:rsidRDefault="00F1023A" w:rsidP="00DF04C6">
            <w:r w:rsidRPr="00B022EF">
              <w:t>Civil liberties and rights</w:t>
            </w:r>
          </w:p>
        </w:tc>
        <w:sdt>
          <w:sdtPr>
            <w:id w:val="2086327415"/>
            <w:placeholder>
              <w:docPart w:val="E01A0D7D2A7A4F7CA03B8C13430BFF0E"/>
            </w:placeholder>
            <w:showingPlcHdr/>
          </w:sdtPr>
          <w:sdtEndPr/>
          <w:sdtContent>
            <w:tc>
              <w:tcPr>
                <w:tcW w:w="2949" w:type="dxa"/>
              </w:tcPr>
              <w:p w14:paraId="5F11A209" w14:textId="77777777" w:rsidR="00F1023A" w:rsidRDefault="00F1023A" w:rsidP="00DF04C6">
                <w:r w:rsidRPr="004C4EA8">
                  <w:rPr>
                    <w:rStyle w:val="PlaceholderText"/>
                  </w:rPr>
                  <w:t>Click or tap here to enter text.</w:t>
                </w:r>
              </w:p>
            </w:tc>
          </w:sdtContent>
        </w:sdt>
        <w:sdt>
          <w:sdtPr>
            <w:id w:val="1234041213"/>
            <w:placeholder>
              <w:docPart w:val="C754AE91AD41401B9A4804029FFBAF44"/>
            </w:placeholder>
            <w:showingPlcHdr/>
          </w:sdtPr>
          <w:sdtEndPr/>
          <w:sdtContent>
            <w:tc>
              <w:tcPr>
                <w:tcW w:w="2907" w:type="dxa"/>
              </w:tcPr>
              <w:p w14:paraId="42822AB5" w14:textId="77777777" w:rsidR="00F1023A" w:rsidRDefault="00F1023A" w:rsidP="00DF04C6">
                <w:r w:rsidRPr="004C4EA8">
                  <w:rPr>
                    <w:rStyle w:val="PlaceholderText"/>
                  </w:rPr>
                  <w:t>Click or tap here to enter text.</w:t>
                </w:r>
              </w:p>
            </w:tc>
          </w:sdtContent>
        </w:sdt>
      </w:tr>
      <w:tr w:rsidR="00F1023A" w14:paraId="2C33E41F" w14:textId="77777777" w:rsidTr="00F1023A">
        <w:tc>
          <w:tcPr>
            <w:tcW w:w="3494" w:type="dxa"/>
          </w:tcPr>
          <w:p w14:paraId="0C27E6AC" w14:textId="4E04BBA1" w:rsidR="00F1023A" w:rsidRPr="000D5E59" w:rsidRDefault="00F1023A" w:rsidP="00DF04C6">
            <w:r w:rsidRPr="00B022EF">
              <w:t>Constitution</w:t>
            </w:r>
          </w:p>
        </w:tc>
        <w:sdt>
          <w:sdtPr>
            <w:id w:val="-1816101852"/>
            <w:placeholder>
              <w:docPart w:val="68D289CFFD8440A08B9A2CCD0EC92719"/>
            </w:placeholder>
            <w:showingPlcHdr/>
          </w:sdtPr>
          <w:sdtEndPr/>
          <w:sdtContent>
            <w:tc>
              <w:tcPr>
                <w:tcW w:w="2949" w:type="dxa"/>
              </w:tcPr>
              <w:p w14:paraId="71C91D3D" w14:textId="77777777" w:rsidR="00F1023A" w:rsidRDefault="00F1023A" w:rsidP="00DF04C6">
                <w:r w:rsidRPr="004C4EA8">
                  <w:rPr>
                    <w:rStyle w:val="PlaceholderText"/>
                  </w:rPr>
                  <w:t>Click or tap here to enter text.</w:t>
                </w:r>
              </w:p>
            </w:tc>
          </w:sdtContent>
        </w:sdt>
        <w:sdt>
          <w:sdtPr>
            <w:id w:val="-629937692"/>
            <w:placeholder>
              <w:docPart w:val="B3483C2290CF4A7C91E8285FF5997B75"/>
            </w:placeholder>
            <w:showingPlcHdr/>
          </w:sdtPr>
          <w:sdtEndPr/>
          <w:sdtContent>
            <w:tc>
              <w:tcPr>
                <w:tcW w:w="2907" w:type="dxa"/>
              </w:tcPr>
              <w:p w14:paraId="4B73954F" w14:textId="77777777" w:rsidR="00F1023A" w:rsidRDefault="00F1023A" w:rsidP="00DF04C6">
                <w:r w:rsidRPr="004C4EA8">
                  <w:rPr>
                    <w:rStyle w:val="PlaceholderText"/>
                  </w:rPr>
                  <w:t>Click or tap here to enter text.</w:t>
                </w:r>
              </w:p>
            </w:tc>
          </w:sdtContent>
        </w:sdt>
      </w:tr>
      <w:tr w:rsidR="00F1023A" w14:paraId="70131A8F" w14:textId="77777777" w:rsidTr="00F1023A">
        <w:tc>
          <w:tcPr>
            <w:tcW w:w="3494" w:type="dxa"/>
          </w:tcPr>
          <w:p w14:paraId="2863891D" w14:textId="74B26048" w:rsidR="00F1023A" w:rsidRPr="00D1571B" w:rsidRDefault="00F1023A" w:rsidP="00F1023A">
            <w:r w:rsidRPr="00D46F9D">
              <w:t>Comparative politics</w:t>
            </w:r>
          </w:p>
        </w:tc>
        <w:sdt>
          <w:sdtPr>
            <w:id w:val="1153110541"/>
            <w:placeholder>
              <w:docPart w:val="A367816B3C7741E386FAEBA71E72F3F7"/>
            </w:placeholder>
            <w:showingPlcHdr/>
          </w:sdtPr>
          <w:sdtEndPr/>
          <w:sdtContent>
            <w:tc>
              <w:tcPr>
                <w:tcW w:w="2949" w:type="dxa"/>
              </w:tcPr>
              <w:p w14:paraId="0D8FD596" w14:textId="77777777" w:rsidR="00F1023A" w:rsidRDefault="00F1023A" w:rsidP="00DF04C6">
                <w:r w:rsidRPr="004C4EA8">
                  <w:rPr>
                    <w:rStyle w:val="PlaceholderText"/>
                  </w:rPr>
                  <w:t>Click or tap here to enter text.</w:t>
                </w:r>
              </w:p>
            </w:tc>
          </w:sdtContent>
        </w:sdt>
        <w:sdt>
          <w:sdtPr>
            <w:id w:val="-1057168215"/>
            <w:placeholder>
              <w:docPart w:val="5C72D8817B194DCC90A4441797869E20"/>
            </w:placeholder>
            <w:showingPlcHdr/>
          </w:sdtPr>
          <w:sdtEndPr/>
          <w:sdtContent>
            <w:tc>
              <w:tcPr>
                <w:tcW w:w="2907" w:type="dxa"/>
              </w:tcPr>
              <w:p w14:paraId="620189DF" w14:textId="77777777" w:rsidR="00F1023A" w:rsidRDefault="00F1023A" w:rsidP="00DF04C6">
                <w:r w:rsidRPr="004C4EA8">
                  <w:rPr>
                    <w:rStyle w:val="PlaceholderText"/>
                  </w:rPr>
                  <w:t>Click or tap here to enter text.</w:t>
                </w:r>
              </w:p>
            </w:tc>
          </w:sdtContent>
        </w:sdt>
      </w:tr>
      <w:tr w:rsidR="00F1023A" w14:paraId="3AC4C42A" w14:textId="77777777" w:rsidTr="00F1023A">
        <w:tc>
          <w:tcPr>
            <w:tcW w:w="3494" w:type="dxa"/>
          </w:tcPr>
          <w:p w14:paraId="27EEC507" w14:textId="57BDB303" w:rsidR="00F1023A" w:rsidRDefault="00F1023A" w:rsidP="00DF04C6">
            <w:r w:rsidRPr="00D46F9D">
              <w:t>International relations</w:t>
            </w:r>
          </w:p>
          <w:p w14:paraId="0E0978BC" w14:textId="77777777" w:rsidR="00F1023A" w:rsidRPr="00D1571B" w:rsidRDefault="00F1023A" w:rsidP="00DF04C6"/>
        </w:tc>
        <w:sdt>
          <w:sdtPr>
            <w:id w:val="-1884933862"/>
            <w:placeholder>
              <w:docPart w:val="BD469DCF65A7441AA3E6DAB16433D003"/>
            </w:placeholder>
            <w:showingPlcHdr/>
          </w:sdtPr>
          <w:sdtEndPr/>
          <w:sdtContent>
            <w:tc>
              <w:tcPr>
                <w:tcW w:w="2949" w:type="dxa"/>
              </w:tcPr>
              <w:p w14:paraId="1C6979F3" w14:textId="77777777" w:rsidR="00F1023A" w:rsidRDefault="00F1023A" w:rsidP="00DF04C6">
                <w:r w:rsidRPr="004C4EA8">
                  <w:rPr>
                    <w:rStyle w:val="PlaceholderText"/>
                  </w:rPr>
                  <w:t>Click or tap here to enter text.</w:t>
                </w:r>
              </w:p>
            </w:tc>
          </w:sdtContent>
        </w:sdt>
        <w:sdt>
          <w:sdtPr>
            <w:id w:val="16518963"/>
            <w:placeholder>
              <w:docPart w:val="AD8D7FECFCBA4BFDB505FBCD0685B34B"/>
            </w:placeholder>
            <w:showingPlcHdr/>
          </w:sdtPr>
          <w:sdtEndPr/>
          <w:sdtContent>
            <w:tc>
              <w:tcPr>
                <w:tcW w:w="2907" w:type="dxa"/>
              </w:tcPr>
              <w:p w14:paraId="157814DB" w14:textId="77777777" w:rsidR="00F1023A" w:rsidRDefault="00F1023A" w:rsidP="00DF04C6">
                <w:r w:rsidRPr="004C4EA8">
                  <w:rPr>
                    <w:rStyle w:val="PlaceholderText"/>
                  </w:rPr>
                  <w:t>Click or tap here to enter text.</w:t>
                </w:r>
              </w:p>
            </w:tc>
          </w:sdtContent>
        </w:sdt>
      </w:tr>
      <w:tr w:rsidR="00F1023A" w14:paraId="66F88B0A" w14:textId="77777777" w:rsidTr="00F1023A">
        <w:tc>
          <w:tcPr>
            <w:tcW w:w="3494" w:type="dxa"/>
          </w:tcPr>
          <w:p w14:paraId="02F94E85" w14:textId="77777777" w:rsidR="00F1023A" w:rsidRDefault="00F1023A" w:rsidP="00DF04C6">
            <w:r w:rsidRPr="002314F7">
              <w:t>Forms of government, electoral systems, and regime types</w:t>
            </w:r>
          </w:p>
          <w:p w14:paraId="5CC87AF8" w14:textId="1BDB3A78" w:rsidR="00F1023A" w:rsidRPr="00D46F9D" w:rsidRDefault="00F1023A" w:rsidP="00DF04C6"/>
        </w:tc>
        <w:sdt>
          <w:sdtPr>
            <w:id w:val="1182407789"/>
            <w:placeholder>
              <w:docPart w:val="90FEF1161FC84F82996F3AEBB5ED58C4"/>
            </w:placeholder>
            <w:showingPlcHdr/>
          </w:sdtPr>
          <w:sdtEndPr/>
          <w:sdtContent>
            <w:tc>
              <w:tcPr>
                <w:tcW w:w="2949" w:type="dxa"/>
              </w:tcPr>
              <w:p w14:paraId="1222751B" w14:textId="63C660CC" w:rsidR="00F1023A" w:rsidRDefault="00F1023A" w:rsidP="00DF04C6">
                <w:r w:rsidRPr="004C4EA8">
                  <w:rPr>
                    <w:rStyle w:val="PlaceholderText"/>
                  </w:rPr>
                  <w:t>Click or tap here to enter text.</w:t>
                </w:r>
              </w:p>
            </w:tc>
          </w:sdtContent>
        </w:sdt>
        <w:sdt>
          <w:sdtPr>
            <w:id w:val="1626743598"/>
            <w:placeholder>
              <w:docPart w:val="E1F1977DA5BF4D3EB5CF1D4718EA404D"/>
            </w:placeholder>
            <w:showingPlcHdr/>
          </w:sdtPr>
          <w:sdtEndPr/>
          <w:sdtContent>
            <w:tc>
              <w:tcPr>
                <w:tcW w:w="2907" w:type="dxa"/>
              </w:tcPr>
              <w:p w14:paraId="4EF34DB2" w14:textId="6CD70853" w:rsidR="00F1023A" w:rsidRDefault="00F1023A" w:rsidP="00DF04C6">
                <w:r w:rsidRPr="004C4EA8">
                  <w:rPr>
                    <w:rStyle w:val="PlaceholderText"/>
                  </w:rPr>
                  <w:t>Click or tap here to enter text.</w:t>
                </w:r>
              </w:p>
            </w:tc>
          </w:sdtContent>
        </w:sdt>
      </w:tr>
    </w:tbl>
    <w:p w14:paraId="7E53AA2A" w14:textId="77777777" w:rsidR="00F1023A" w:rsidRDefault="00F1023A" w:rsidP="002D6F35">
      <w:pPr>
        <w:spacing w:after="0" w:line="240" w:lineRule="auto"/>
        <w:rPr>
          <w:rFonts w:ascii="Times New Roman" w:eastAsia="Times New Roman" w:hAnsi="Times New Roman" w:cs="Times New Roman"/>
          <w:kern w:val="0"/>
          <w14:ligatures w14:val="none"/>
        </w:rPr>
      </w:pPr>
    </w:p>
    <w:p w14:paraId="51371C6C" w14:textId="1A99B5C0" w:rsidR="00F1023A" w:rsidRPr="00C8177F" w:rsidRDefault="00F1023A" w:rsidP="00F1023A">
      <w:pPr>
        <w:pStyle w:val="Heading3"/>
        <w:rPr>
          <w:b/>
          <w:bCs/>
          <w:color w:val="000000" w:themeColor="text1"/>
          <w:sz w:val="24"/>
          <w:szCs w:val="24"/>
        </w:rPr>
      </w:pPr>
      <w:r>
        <w:rPr>
          <w:b/>
          <w:bCs/>
          <w:color w:val="000000" w:themeColor="text1"/>
          <w:sz w:val="24"/>
          <w:szCs w:val="24"/>
        </w:rPr>
        <w:t>Geography:</w:t>
      </w:r>
    </w:p>
    <w:tbl>
      <w:tblPr>
        <w:tblStyle w:val="TableGrid"/>
        <w:tblW w:w="0" w:type="auto"/>
        <w:tblLook w:val="04A0" w:firstRow="1" w:lastRow="0" w:firstColumn="1" w:lastColumn="0" w:noHBand="0" w:noVBand="1"/>
      </w:tblPr>
      <w:tblGrid>
        <w:gridCol w:w="3494"/>
        <w:gridCol w:w="2949"/>
        <w:gridCol w:w="2907"/>
      </w:tblGrid>
      <w:tr w:rsidR="00F1023A" w14:paraId="6815E2A1" w14:textId="77777777" w:rsidTr="00DF04C6">
        <w:trPr>
          <w:tblHeader/>
        </w:trPr>
        <w:tc>
          <w:tcPr>
            <w:tcW w:w="3494" w:type="dxa"/>
            <w:shd w:val="clear" w:color="auto" w:fill="D9D9D9" w:themeFill="background1" w:themeFillShade="D9"/>
          </w:tcPr>
          <w:p w14:paraId="4A4A3DEA" w14:textId="77777777" w:rsidR="00F1023A" w:rsidRDefault="00F1023A" w:rsidP="00DF04C6">
            <w:r w:rsidRPr="00AD4726">
              <w:rPr>
                <w:b/>
                <w:bCs/>
              </w:rPr>
              <w:t>Candidates must</w:t>
            </w:r>
            <w:r>
              <w:rPr>
                <w:b/>
                <w:bCs/>
              </w:rPr>
              <w:t xml:space="preserve"> demonstrate</w:t>
            </w:r>
            <w:ins w:id="3"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2949" w:type="dxa"/>
            <w:shd w:val="clear" w:color="auto" w:fill="D9D9D9" w:themeFill="background1" w:themeFillShade="D9"/>
          </w:tcPr>
          <w:p w14:paraId="1D361C51" w14:textId="77777777" w:rsidR="00F1023A" w:rsidRDefault="00F1023A" w:rsidP="00DF04C6">
            <w:r w:rsidRPr="00AD4726">
              <w:rPr>
                <w:b/>
                <w:bCs/>
              </w:rPr>
              <w:t>Course #/Title/Grade</w:t>
            </w:r>
          </w:p>
        </w:tc>
        <w:tc>
          <w:tcPr>
            <w:tcW w:w="2907" w:type="dxa"/>
            <w:shd w:val="clear" w:color="auto" w:fill="D9D9D9" w:themeFill="background1" w:themeFillShade="D9"/>
          </w:tcPr>
          <w:p w14:paraId="3FE90EE4" w14:textId="77777777" w:rsidR="00F1023A" w:rsidRPr="00AD4726" w:rsidRDefault="00F1023A" w:rsidP="00DF04C6">
            <w:r w:rsidRPr="00AD4726">
              <w:rPr>
                <w:b/>
                <w:bCs/>
              </w:rPr>
              <w:t>Portfolio Artifact(s)</w:t>
            </w:r>
          </w:p>
          <w:p w14:paraId="6AED14E5" w14:textId="77777777" w:rsidR="00F1023A" w:rsidRPr="00AD4726" w:rsidRDefault="00F1023A" w:rsidP="00DF04C6">
            <w:r w:rsidRPr="00AD4726">
              <w:rPr>
                <w:b/>
                <w:bCs/>
              </w:rPr>
              <w:t>AND </w:t>
            </w:r>
          </w:p>
          <w:p w14:paraId="24478DC1" w14:textId="77777777" w:rsidR="00F1023A" w:rsidRDefault="00F1023A" w:rsidP="00DF04C6">
            <w:r w:rsidRPr="00AD4726">
              <w:rPr>
                <w:b/>
                <w:bCs/>
              </w:rPr>
              <w:t>Rationale</w:t>
            </w:r>
          </w:p>
        </w:tc>
      </w:tr>
      <w:tr w:rsidR="00F1023A" w14:paraId="37D32201" w14:textId="77777777" w:rsidTr="00DF04C6">
        <w:tc>
          <w:tcPr>
            <w:tcW w:w="3494" w:type="dxa"/>
          </w:tcPr>
          <w:p w14:paraId="2AA41933" w14:textId="59A884B6" w:rsidR="00F1023A" w:rsidRPr="00AD4726" w:rsidRDefault="00F1023A" w:rsidP="00DF04C6">
            <w:r w:rsidRPr="002314F7">
              <w:t>Maps; spatial patterns and distributions</w:t>
            </w:r>
          </w:p>
          <w:p w14:paraId="746783C7" w14:textId="77777777" w:rsidR="00F1023A" w:rsidRDefault="00F1023A" w:rsidP="00DF04C6"/>
        </w:tc>
        <w:sdt>
          <w:sdtPr>
            <w:id w:val="748236442"/>
            <w:placeholder>
              <w:docPart w:val="F634E7EF0AB74582B48037B6F72462AE"/>
            </w:placeholder>
            <w:showingPlcHdr/>
          </w:sdtPr>
          <w:sdtEndPr/>
          <w:sdtContent>
            <w:tc>
              <w:tcPr>
                <w:tcW w:w="2949" w:type="dxa"/>
              </w:tcPr>
              <w:p w14:paraId="423769B8" w14:textId="77777777" w:rsidR="00F1023A" w:rsidRDefault="00F1023A" w:rsidP="00DF04C6">
                <w:r w:rsidRPr="004C4EA8">
                  <w:rPr>
                    <w:rStyle w:val="PlaceholderText"/>
                  </w:rPr>
                  <w:t>Click or tap here to enter text.</w:t>
                </w:r>
              </w:p>
            </w:tc>
          </w:sdtContent>
        </w:sdt>
        <w:sdt>
          <w:sdtPr>
            <w:id w:val="713704073"/>
            <w:placeholder>
              <w:docPart w:val="A451379A909A43B98B140BEBDC13C6EB"/>
            </w:placeholder>
            <w:showingPlcHdr/>
          </w:sdtPr>
          <w:sdtEndPr/>
          <w:sdtContent>
            <w:tc>
              <w:tcPr>
                <w:tcW w:w="2907" w:type="dxa"/>
              </w:tcPr>
              <w:p w14:paraId="62DF9E92" w14:textId="77777777" w:rsidR="00F1023A" w:rsidRDefault="00F1023A" w:rsidP="00DF04C6">
                <w:r w:rsidRPr="004C4EA8">
                  <w:rPr>
                    <w:rStyle w:val="PlaceholderText"/>
                  </w:rPr>
                  <w:t>Click or tap here to enter text.</w:t>
                </w:r>
              </w:p>
            </w:tc>
          </w:sdtContent>
        </w:sdt>
      </w:tr>
      <w:tr w:rsidR="00F1023A" w14:paraId="4FE56CC6" w14:textId="77777777" w:rsidTr="00DF04C6">
        <w:tc>
          <w:tcPr>
            <w:tcW w:w="3494" w:type="dxa"/>
          </w:tcPr>
          <w:p w14:paraId="39CC4779" w14:textId="35AC89D7" w:rsidR="00F1023A" w:rsidRPr="00AD4726" w:rsidRDefault="00F1023A" w:rsidP="00DF04C6">
            <w:r w:rsidRPr="00096569">
              <w:t>Renewable and nonrenewable natural resources</w:t>
            </w:r>
          </w:p>
          <w:p w14:paraId="6CDEAEE4" w14:textId="77777777" w:rsidR="00F1023A" w:rsidRDefault="00F1023A" w:rsidP="00DF04C6"/>
        </w:tc>
        <w:sdt>
          <w:sdtPr>
            <w:id w:val="-678968230"/>
            <w:placeholder>
              <w:docPart w:val="C6F250517E224EB79E5CFAF6EF2D18D7"/>
            </w:placeholder>
            <w:showingPlcHdr/>
          </w:sdtPr>
          <w:sdtEndPr/>
          <w:sdtContent>
            <w:tc>
              <w:tcPr>
                <w:tcW w:w="2949" w:type="dxa"/>
              </w:tcPr>
              <w:p w14:paraId="35E85B0A" w14:textId="77777777" w:rsidR="00F1023A" w:rsidRDefault="00F1023A" w:rsidP="00DF04C6">
                <w:r w:rsidRPr="004C4EA8">
                  <w:rPr>
                    <w:rStyle w:val="PlaceholderText"/>
                  </w:rPr>
                  <w:t>Click or tap here to enter text.</w:t>
                </w:r>
              </w:p>
            </w:tc>
          </w:sdtContent>
        </w:sdt>
        <w:sdt>
          <w:sdtPr>
            <w:id w:val="208455809"/>
            <w:placeholder>
              <w:docPart w:val="11DE3964EA6645EE90CBBC6DD09E1D44"/>
            </w:placeholder>
            <w:showingPlcHdr/>
          </w:sdtPr>
          <w:sdtEndPr/>
          <w:sdtContent>
            <w:tc>
              <w:tcPr>
                <w:tcW w:w="2907" w:type="dxa"/>
              </w:tcPr>
              <w:p w14:paraId="2DF94C00" w14:textId="77777777" w:rsidR="00F1023A" w:rsidRDefault="00F1023A" w:rsidP="00DF04C6">
                <w:r w:rsidRPr="004C4EA8">
                  <w:rPr>
                    <w:rStyle w:val="PlaceholderText"/>
                  </w:rPr>
                  <w:t>Click or tap here to enter text.</w:t>
                </w:r>
              </w:p>
            </w:tc>
          </w:sdtContent>
        </w:sdt>
      </w:tr>
      <w:tr w:rsidR="00F1023A" w14:paraId="596D38A6" w14:textId="77777777" w:rsidTr="00DF04C6">
        <w:tc>
          <w:tcPr>
            <w:tcW w:w="3494" w:type="dxa"/>
          </w:tcPr>
          <w:p w14:paraId="02823A92" w14:textId="77777777" w:rsidR="00F1023A" w:rsidRDefault="00F1023A" w:rsidP="00DF04C6">
            <w:r w:rsidRPr="00211756">
              <w:t>Settlement and migration patterns; demographic patterns and change</w:t>
            </w:r>
          </w:p>
          <w:p w14:paraId="2F8ABA6D" w14:textId="5284E381" w:rsidR="00F1023A" w:rsidRPr="00AD4726" w:rsidRDefault="00F1023A" w:rsidP="00DF04C6"/>
        </w:tc>
        <w:sdt>
          <w:sdtPr>
            <w:id w:val="1573399414"/>
            <w:placeholder>
              <w:docPart w:val="3997AFF92960425DAE523C2D1F079C94"/>
            </w:placeholder>
            <w:showingPlcHdr/>
          </w:sdtPr>
          <w:sdtEndPr/>
          <w:sdtContent>
            <w:tc>
              <w:tcPr>
                <w:tcW w:w="2949" w:type="dxa"/>
              </w:tcPr>
              <w:p w14:paraId="781EC0E9" w14:textId="77777777" w:rsidR="00F1023A" w:rsidRDefault="00F1023A" w:rsidP="00DF04C6">
                <w:r w:rsidRPr="004C4EA8">
                  <w:rPr>
                    <w:rStyle w:val="PlaceholderText"/>
                  </w:rPr>
                  <w:t>Click or tap here to enter text.</w:t>
                </w:r>
              </w:p>
            </w:tc>
          </w:sdtContent>
        </w:sdt>
        <w:sdt>
          <w:sdtPr>
            <w:id w:val="-1588684687"/>
            <w:placeholder>
              <w:docPart w:val="FA54D9A1C753495C93E6CC742E5BDEC0"/>
            </w:placeholder>
            <w:showingPlcHdr/>
          </w:sdtPr>
          <w:sdtEndPr/>
          <w:sdtContent>
            <w:tc>
              <w:tcPr>
                <w:tcW w:w="2907" w:type="dxa"/>
              </w:tcPr>
              <w:p w14:paraId="4EDB9844" w14:textId="77777777" w:rsidR="00F1023A" w:rsidRDefault="00F1023A" w:rsidP="00DF04C6">
                <w:r w:rsidRPr="004C4EA8">
                  <w:rPr>
                    <w:rStyle w:val="PlaceholderText"/>
                  </w:rPr>
                  <w:t>Click or tap here to enter text.</w:t>
                </w:r>
              </w:p>
            </w:tc>
          </w:sdtContent>
        </w:sdt>
      </w:tr>
      <w:tr w:rsidR="00F1023A" w14:paraId="4C3E8278" w14:textId="77777777" w:rsidTr="00DF04C6">
        <w:tc>
          <w:tcPr>
            <w:tcW w:w="3494" w:type="dxa"/>
          </w:tcPr>
          <w:p w14:paraId="73BEDC64" w14:textId="77777777" w:rsidR="00F1023A" w:rsidRDefault="00F1023A" w:rsidP="00DF04C6">
            <w:r w:rsidRPr="00194AB8">
              <w:t>Humans and their environments</w:t>
            </w:r>
          </w:p>
          <w:p w14:paraId="4E23313D" w14:textId="481DB5C9" w:rsidR="00F1023A" w:rsidRPr="000D5E59" w:rsidRDefault="00F1023A" w:rsidP="00DF04C6"/>
        </w:tc>
        <w:sdt>
          <w:sdtPr>
            <w:id w:val="1959374369"/>
            <w:placeholder>
              <w:docPart w:val="22D413DD6B804254930EC7AB1303901A"/>
            </w:placeholder>
            <w:showingPlcHdr/>
          </w:sdtPr>
          <w:sdtEndPr/>
          <w:sdtContent>
            <w:tc>
              <w:tcPr>
                <w:tcW w:w="2949" w:type="dxa"/>
              </w:tcPr>
              <w:p w14:paraId="3724D172" w14:textId="77777777" w:rsidR="00F1023A" w:rsidRDefault="00F1023A" w:rsidP="00DF04C6">
                <w:r w:rsidRPr="004C4EA8">
                  <w:rPr>
                    <w:rStyle w:val="PlaceholderText"/>
                  </w:rPr>
                  <w:t>Click or tap here to enter text.</w:t>
                </w:r>
              </w:p>
            </w:tc>
          </w:sdtContent>
        </w:sdt>
        <w:sdt>
          <w:sdtPr>
            <w:id w:val="-2028391194"/>
            <w:placeholder>
              <w:docPart w:val="22EC94AF78804D2297F7D74E0893B805"/>
            </w:placeholder>
            <w:showingPlcHdr/>
          </w:sdtPr>
          <w:sdtEndPr/>
          <w:sdtContent>
            <w:tc>
              <w:tcPr>
                <w:tcW w:w="2907" w:type="dxa"/>
              </w:tcPr>
              <w:p w14:paraId="1A83C58D" w14:textId="77777777" w:rsidR="00F1023A" w:rsidRDefault="00F1023A" w:rsidP="00DF04C6">
                <w:r w:rsidRPr="004C4EA8">
                  <w:rPr>
                    <w:rStyle w:val="PlaceholderText"/>
                  </w:rPr>
                  <w:t>Click or tap here to enter text.</w:t>
                </w:r>
              </w:p>
            </w:tc>
          </w:sdtContent>
        </w:sdt>
      </w:tr>
      <w:tr w:rsidR="00F1023A" w14:paraId="43536887" w14:textId="77777777" w:rsidTr="00DF04C6">
        <w:tc>
          <w:tcPr>
            <w:tcW w:w="3494" w:type="dxa"/>
          </w:tcPr>
          <w:p w14:paraId="6641CB29" w14:textId="77777777" w:rsidR="00F1023A" w:rsidRDefault="00F1023A" w:rsidP="00DF04C6">
            <w:r w:rsidRPr="0009697A">
              <w:t>Industrialization, development, and globalization impacts and patterns</w:t>
            </w:r>
          </w:p>
          <w:p w14:paraId="1520240A" w14:textId="76BEBABC" w:rsidR="00F1023A" w:rsidRPr="00D1571B" w:rsidRDefault="00F1023A" w:rsidP="00DF04C6"/>
        </w:tc>
        <w:sdt>
          <w:sdtPr>
            <w:id w:val="-1622681452"/>
            <w:placeholder>
              <w:docPart w:val="76D97C54CB144A659BC799C479C77E9A"/>
            </w:placeholder>
            <w:showingPlcHdr/>
          </w:sdtPr>
          <w:sdtEndPr/>
          <w:sdtContent>
            <w:tc>
              <w:tcPr>
                <w:tcW w:w="2949" w:type="dxa"/>
              </w:tcPr>
              <w:p w14:paraId="0D13636F" w14:textId="77777777" w:rsidR="00F1023A" w:rsidRDefault="00F1023A" w:rsidP="00DF04C6">
                <w:r w:rsidRPr="004C4EA8">
                  <w:rPr>
                    <w:rStyle w:val="PlaceholderText"/>
                  </w:rPr>
                  <w:t>Click or tap here to enter text.</w:t>
                </w:r>
              </w:p>
            </w:tc>
          </w:sdtContent>
        </w:sdt>
        <w:sdt>
          <w:sdtPr>
            <w:id w:val="355779849"/>
            <w:placeholder>
              <w:docPart w:val="3CD6BA9E7BE346298266E3A970A040A9"/>
            </w:placeholder>
            <w:showingPlcHdr/>
          </w:sdtPr>
          <w:sdtEndPr/>
          <w:sdtContent>
            <w:tc>
              <w:tcPr>
                <w:tcW w:w="2907" w:type="dxa"/>
              </w:tcPr>
              <w:p w14:paraId="3BDA5DF6" w14:textId="77777777" w:rsidR="00F1023A" w:rsidRDefault="00F1023A" w:rsidP="00DF04C6">
                <w:r w:rsidRPr="004C4EA8">
                  <w:rPr>
                    <w:rStyle w:val="PlaceholderText"/>
                  </w:rPr>
                  <w:t>Click or tap here to enter text.</w:t>
                </w:r>
              </w:p>
            </w:tc>
          </w:sdtContent>
        </w:sdt>
      </w:tr>
      <w:tr w:rsidR="00F1023A" w14:paraId="2CE26587" w14:textId="77777777" w:rsidTr="00DF04C6">
        <w:tc>
          <w:tcPr>
            <w:tcW w:w="3494" w:type="dxa"/>
          </w:tcPr>
          <w:p w14:paraId="71DDEBCA" w14:textId="1ED9BC18" w:rsidR="00F1023A" w:rsidRDefault="00F1023A" w:rsidP="00DF04C6">
            <w:r w:rsidRPr="0009697A">
              <w:lastRenderedPageBreak/>
              <w:t>Political geography</w:t>
            </w:r>
          </w:p>
          <w:p w14:paraId="69ABA209" w14:textId="77777777" w:rsidR="00F1023A" w:rsidRPr="00D1571B" w:rsidRDefault="00F1023A" w:rsidP="00DF04C6"/>
        </w:tc>
        <w:sdt>
          <w:sdtPr>
            <w:id w:val="1502238205"/>
            <w:placeholder>
              <w:docPart w:val="420E44D4E23546E98AEA0F699B5E1535"/>
            </w:placeholder>
            <w:showingPlcHdr/>
          </w:sdtPr>
          <w:sdtEndPr/>
          <w:sdtContent>
            <w:tc>
              <w:tcPr>
                <w:tcW w:w="2949" w:type="dxa"/>
              </w:tcPr>
              <w:p w14:paraId="787424A2" w14:textId="77777777" w:rsidR="00F1023A" w:rsidRDefault="00F1023A" w:rsidP="00DF04C6">
                <w:r w:rsidRPr="004C4EA8">
                  <w:rPr>
                    <w:rStyle w:val="PlaceholderText"/>
                  </w:rPr>
                  <w:t>Click or tap here to enter text.</w:t>
                </w:r>
              </w:p>
            </w:tc>
          </w:sdtContent>
        </w:sdt>
        <w:sdt>
          <w:sdtPr>
            <w:id w:val="815376419"/>
            <w:placeholder>
              <w:docPart w:val="1FDD390DBC6E47389FBD0DCDA10DF22C"/>
            </w:placeholder>
            <w:showingPlcHdr/>
          </w:sdtPr>
          <w:sdtEndPr/>
          <w:sdtContent>
            <w:tc>
              <w:tcPr>
                <w:tcW w:w="2907" w:type="dxa"/>
              </w:tcPr>
              <w:p w14:paraId="1AAE543D" w14:textId="77777777" w:rsidR="00F1023A" w:rsidRDefault="00F1023A" w:rsidP="00DF04C6">
                <w:r w:rsidRPr="004C4EA8">
                  <w:rPr>
                    <w:rStyle w:val="PlaceholderText"/>
                  </w:rPr>
                  <w:t>Click or tap here to enter text.</w:t>
                </w:r>
              </w:p>
            </w:tc>
          </w:sdtContent>
        </w:sdt>
      </w:tr>
    </w:tbl>
    <w:p w14:paraId="154D7E08" w14:textId="77777777" w:rsidR="00F1023A" w:rsidRDefault="00F1023A" w:rsidP="002D6F35">
      <w:pPr>
        <w:spacing w:after="0" w:line="240" w:lineRule="auto"/>
        <w:rPr>
          <w:rFonts w:ascii="Times New Roman" w:eastAsia="Times New Roman" w:hAnsi="Times New Roman" w:cs="Times New Roman"/>
          <w:kern w:val="0"/>
          <w14:ligatures w14:val="none"/>
        </w:rPr>
      </w:pPr>
    </w:p>
    <w:p w14:paraId="53378E90" w14:textId="2D853425" w:rsidR="00F1023A" w:rsidRPr="00C8177F" w:rsidRDefault="00F1023A" w:rsidP="00F1023A">
      <w:pPr>
        <w:pStyle w:val="Heading3"/>
        <w:rPr>
          <w:b/>
          <w:bCs/>
          <w:color w:val="000000" w:themeColor="text1"/>
          <w:sz w:val="24"/>
          <w:szCs w:val="24"/>
        </w:rPr>
      </w:pPr>
      <w:r>
        <w:rPr>
          <w:b/>
          <w:bCs/>
          <w:color w:val="000000" w:themeColor="text1"/>
          <w:sz w:val="24"/>
          <w:szCs w:val="24"/>
        </w:rPr>
        <w:t>Economics:</w:t>
      </w:r>
    </w:p>
    <w:tbl>
      <w:tblPr>
        <w:tblStyle w:val="TableGrid"/>
        <w:tblW w:w="0" w:type="auto"/>
        <w:tblLook w:val="04A0" w:firstRow="1" w:lastRow="0" w:firstColumn="1" w:lastColumn="0" w:noHBand="0" w:noVBand="1"/>
      </w:tblPr>
      <w:tblGrid>
        <w:gridCol w:w="3838"/>
        <w:gridCol w:w="2797"/>
        <w:gridCol w:w="2715"/>
      </w:tblGrid>
      <w:tr w:rsidR="00F1023A" w14:paraId="0862F6B2" w14:textId="77777777" w:rsidTr="00F1023A">
        <w:trPr>
          <w:tblHeader/>
        </w:trPr>
        <w:tc>
          <w:tcPr>
            <w:tcW w:w="3838" w:type="dxa"/>
            <w:shd w:val="clear" w:color="auto" w:fill="D9D9D9" w:themeFill="background1" w:themeFillShade="D9"/>
          </w:tcPr>
          <w:p w14:paraId="15650AE6" w14:textId="77777777" w:rsidR="00F1023A" w:rsidRDefault="00F1023A" w:rsidP="00DF04C6">
            <w:r w:rsidRPr="00AD4726">
              <w:rPr>
                <w:b/>
                <w:bCs/>
              </w:rPr>
              <w:t>Candidates must</w:t>
            </w:r>
            <w:r>
              <w:rPr>
                <w:b/>
                <w:bCs/>
              </w:rPr>
              <w:t xml:space="preserve"> demonstrate</w:t>
            </w:r>
            <w:ins w:id="4"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2797" w:type="dxa"/>
            <w:shd w:val="clear" w:color="auto" w:fill="D9D9D9" w:themeFill="background1" w:themeFillShade="D9"/>
          </w:tcPr>
          <w:p w14:paraId="605FD233" w14:textId="77777777" w:rsidR="00F1023A" w:rsidRDefault="00F1023A" w:rsidP="00DF04C6">
            <w:r w:rsidRPr="00AD4726">
              <w:rPr>
                <w:b/>
                <w:bCs/>
              </w:rPr>
              <w:t>Course #/Title/Grade</w:t>
            </w:r>
          </w:p>
        </w:tc>
        <w:tc>
          <w:tcPr>
            <w:tcW w:w="2715" w:type="dxa"/>
            <w:shd w:val="clear" w:color="auto" w:fill="D9D9D9" w:themeFill="background1" w:themeFillShade="D9"/>
          </w:tcPr>
          <w:p w14:paraId="570FD4A7" w14:textId="77777777" w:rsidR="00F1023A" w:rsidRPr="00AD4726" w:rsidRDefault="00F1023A" w:rsidP="00DF04C6">
            <w:r w:rsidRPr="00AD4726">
              <w:rPr>
                <w:b/>
                <w:bCs/>
              </w:rPr>
              <w:t>Portfolio Artifact(s)</w:t>
            </w:r>
          </w:p>
          <w:p w14:paraId="155DFA9D" w14:textId="77777777" w:rsidR="00F1023A" w:rsidRPr="00AD4726" w:rsidRDefault="00F1023A" w:rsidP="00DF04C6">
            <w:r w:rsidRPr="00AD4726">
              <w:rPr>
                <w:b/>
                <w:bCs/>
              </w:rPr>
              <w:t>AND </w:t>
            </w:r>
          </w:p>
          <w:p w14:paraId="51641ABF" w14:textId="77777777" w:rsidR="00F1023A" w:rsidRDefault="00F1023A" w:rsidP="00DF04C6">
            <w:r w:rsidRPr="00AD4726">
              <w:rPr>
                <w:b/>
                <w:bCs/>
              </w:rPr>
              <w:t>Rationale</w:t>
            </w:r>
          </w:p>
        </w:tc>
      </w:tr>
      <w:tr w:rsidR="00F1023A" w14:paraId="263B2E42" w14:textId="77777777" w:rsidTr="00F1023A">
        <w:tc>
          <w:tcPr>
            <w:tcW w:w="3838" w:type="dxa"/>
          </w:tcPr>
          <w:p w14:paraId="7D8458AE" w14:textId="065191ED" w:rsidR="00F1023A" w:rsidRDefault="00F1023A" w:rsidP="00F1023A">
            <w:r w:rsidRPr="002D3D20">
              <w:t>Macroeconomics</w:t>
            </w:r>
            <w:r>
              <w:t>/Microeconomics</w:t>
            </w:r>
          </w:p>
        </w:tc>
        <w:sdt>
          <w:sdtPr>
            <w:id w:val="-1278947022"/>
            <w:placeholder>
              <w:docPart w:val="DBEFBD88E2114B4BA9F1AFAFCA67A6D9"/>
            </w:placeholder>
            <w:showingPlcHdr/>
          </w:sdtPr>
          <w:sdtEndPr/>
          <w:sdtContent>
            <w:tc>
              <w:tcPr>
                <w:tcW w:w="2797" w:type="dxa"/>
              </w:tcPr>
              <w:p w14:paraId="594B12C1" w14:textId="77777777" w:rsidR="00F1023A" w:rsidRDefault="00F1023A" w:rsidP="00DF04C6">
                <w:r w:rsidRPr="004C4EA8">
                  <w:rPr>
                    <w:rStyle w:val="PlaceholderText"/>
                  </w:rPr>
                  <w:t>Click or tap here to enter text.</w:t>
                </w:r>
              </w:p>
            </w:tc>
          </w:sdtContent>
        </w:sdt>
        <w:sdt>
          <w:sdtPr>
            <w:id w:val="-963182292"/>
            <w:placeholder>
              <w:docPart w:val="DAE44251AB39455FB53B58E104782623"/>
            </w:placeholder>
            <w:showingPlcHdr/>
          </w:sdtPr>
          <w:sdtEndPr/>
          <w:sdtContent>
            <w:tc>
              <w:tcPr>
                <w:tcW w:w="2715" w:type="dxa"/>
              </w:tcPr>
              <w:p w14:paraId="301B6695" w14:textId="77777777" w:rsidR="00F1023A" w:rsidRDefault="00F1023A" w:rsidP="00DF04C6">
                <w:r w:rsidRPr="004C4EA8">
                  <w:rPr>
                    <w:rStyle w:val="PlaceholderText"/>
                  </w:rPr>
                  <w:t>Click or tap here to enter text.</w:t>
                </w:r>
              </w:p>
            </w:tc>
          </w:sdtContent>
        </w:sdt>
      </w:tr>
    </w:tbl>
    <w:p w14:paraId="70C0A295" w14:textId="77777777" w:rsidR="00F1023A" w:rsidRDefault="00F1023A" w:rsidP="002D6F35">
      <w:pPr>
        <w:spacing w:after="0" w:line="240" w:lineRule="auto"/>
        <w:rPr>
          <w:rFonts w:ascii="Times New Roman" w:eastAsia="Times New Roman" w:hAnsi="Times New Roman" w:cs="Times New Roman"/>
          <w:kern w:val="0"/>
          <w14:ligatures w14:val="none"/>
        </w:rPr>
      </w:pPr>
    </w:p>
    <w:p w14:paraId="6C69CAFB" w14:textId="10470940" w:rsidR="00F1023A" w:rsidRPr="00C8177F" w:rsidRDefault="00F1023A" w:rsidP="00F1023A">
      <w:pPr>
        <w:pStyle w:val="Heading3"/>
        <w:rPr>
          <w:b/>
          <w:bCs/>
          <w:color w:val="000000" w:themeColor="text1"/>
          <w:sz w:val="24"/>
          <w:szCs w:val="24"/>
        </w:rPr>
      </w:pPr>
      <w:r>
        <w:rPr>
          <w:b/>
          <w:bCs/>
          <w:color w:val="000000" w:themeColor="text1"/>
          <w:sz w:val="24"/>
          <w:szCs w:val="24"/>
        </w:rPr>
        <w:t>Behavioral Sciences:</w:t>
      </w:r>
    </w:p>
    <w:tbl>
      <w:tblPr>
        <w:tblStyle w:val="TableGrid"/>
        <w:tblW w:w="0" w:type="auto"/>
        <w:tblLook w:val="04A0" w:firstRow="1" w:lastRow="0" w:firstColumn="1" w:lastColumn="0" w:noHBand="0" w:noVBand="1"/>
      </w:tblPr>
      <w:tblGrid>
        <w:gridCol w:w="3494"/>
        <w:gridCol w:w="2949"/>
        <w:gridCol w:w="2907"/>
      </w:tblGrid>
      <w:tr w:rsidR="00F1023A" w14:paraId="0AE7E69F" w14:textId="77777777" w:rsidTr="00DF04C6">
        <w:trPr>
          <w:tblHeader/>
        </w:trPr>
        <w:tc>
          <w:tcPr>
            <w:tcW w:w="3494" w:type="dxa"/>
            <w:shd w:val="clear" w:color="auto" w:fill="D9D9D9" w:themeFill="background1" w:themeFillShade="D9"/>
          </w:tcPr>
          <w:p w14:paraId="319CE5E9" w14:textId="77777777" w:rsidR="00F1023A" w:rsidRDefault="00F1023A" w:rsidP="00DF04C6">
            <w:r w:rsidRPr="00AD4726">
              <w:rPr>
                <w:b/>
                <w:bCs/>
              </w:rPr>
              <w:t>Candidates must</w:t>
            </w:r>
            <w:r>
              <w:rPr>
                <w:b/>
                <w:bCs/>
              </w:rPr>
              <w:t xml:space="preserve"> demonstrate</w:t>
            </w:r>
            <w:ins w:id="5"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2949" w:type="dxa"/>
            <w:shd w:val="clear" w:color="auto" w:fill="D9D9D9" w:themeFill="background1" w:themeFillShade="D9"/>
          </w:tcPr>
          <w:p w14:paraId="6B2CF6AE" w14:textId="77777777" w:rsidR="00F1023A" w:rsidRDefault="00F1023A" w:rsidP="00DF04C6">
            <w:r w:rsidRPr="00AD4726">
              <w:rPr>
                <w:b/>
                <w:bCs/>
              </w:rPr>
              <w:t>Course #/Title/Grade</w:t>
            </w:r>
          </w:p>
        </w:tc>
        <w:tc>
          <w:tcPr>
            <w:tcW w:w="2907" w:type="dxa"/>
            <w:shd w:val="clear" w:color="auto" w:fill="D9D9D9" w:themeFill="background1" w:themeFillShade="D9"/>
          </w:tcPr>
          <w:p w14:paraId="370065A6" w14:textId="77777777" w:rsidR="00F1023A" w:rsidRPr="00AD4726" w:rsidRDefault="00F1023A" w:rsidP="00DF04C6">
            <w:r w:rsidRPr="00AD4726">
              <w:rPr>
                <w:b/>
                <w:bCs/>
              </w:rPr>
              <w:t>Portfolio Artifact(s)</w:t>
            </w:r>
          </w:p>
          <w:p w14:paraId="254875A3" w14:textId="77777777" w:rsidR="00F1023A" w:rsidRPr="00AD4726" w:rsidRDefault="00F1023A" w:rsidP="00DF04C6">
            <w:r w:rsidRPr="00AD4726">
              <w:rPr>
                <w:b/>
                <w:bCs/>
              </w:rPr>
              <w:t>AND </w:t>
            </w:r>
          </w:p>
          <w:p w14:paraId="67D5AA01" w14:textId="77777777" w:rsidR="00F1023A" w:rsidRDefault="00F1023A" w:rsidP="00DF04C6">
            <w:r w:rsidRPr="00AD4726">
              <w:rPr>
                <w:b/>
                <w:bCs/>
              </w:rPr>
              <w:t>Rationale</w:t>
            </w:r>
          </w:p>
        </w:tc>
      </w:tr>
      <w:tr w:rsidR="00F1023A" w14:paraId="3C4A5D91" w14:textId="77777777" w:rsidTr="00DF04C6">
        <w:tc>
          <w:tcPr>
            <w:tcW w:w="3494" w:type="dxa"/>
          </w:tcPr>
          <w:p w14:paraId="7D8717B5" w14:textId="4E7D5111" w:rsidR="00F1023A" w:rsidRPr="00AD4726" w:rsidRDefault="00F1023A" w:rsidP="00DF04C6">
            <w:r w:rsidRPr="00910DE2">
              <w:t>Human behavior and influences</w:t>
            </w:r>
            <w:r>
              <w:t>, including individual behavior</w:t>
            </w:r>
          </w:p>
          <w:p w14:paraId="42A57290" w14:textId="77777777" w:rsidR="00F1023A" w:rsidRDefault="00F1023A" w:rsidP="00DF04C6"/>
        </w:tc>
        <w:sdt>
          <w:sdtPr>
            <w:id w:val="1263033428"/>
            <w:placeholder>
              <w:docPart w:val="183F65DF58734C288E79C8623F287BCE"/>
            </w:placeholder>
            <w:showingPlcHdr/>
          </w:sdtPr>
          <w:sdtEndPr/>
          <w:sdtContent>
            <w:tc>
              <w:tcPr>
                <w:tcW w:w="2949" w:type="dxa"/>
              </w:tcPr>
              <w:p w14:paraId="6028E93C" w14:textId="77777777" w:rsidR="00F1023A" w:rsidRDefault="00F1023A" w:rsidP="00DF04C6">
                <w:r w:rsidRPr="004C4EA8">
                  <w:rPr>
                    <w:rStyle w:val="PlaceholderText"/>
                  </w:rPr>
                  <w:t>Click or tap here to enter text.</w:t>
                </w:r>
              </w:p>
            </w:tc>
          </w:sdtContent>
        </w:sdt>
        <w:sdt>
          <w:sdtPr>
            <w:id w:val="1295256310"/>
            <w:placeholder>
              <w:docPart w:val="90BB6992D0564C81A3DBE480B75BAD24"/>
            </w:placeholder>
            <w:showingPlcHdr/>
          </w:sdtPr>
          <w:sdtEndPr/>
          <w:sdtContent>
            <w:tc>
              <w:tcPr>
                <w:tcW w:w="2907" w:type="dxa"/>
              </w:tcPr>
              <w:p w14:paraId="1C88845B" w14:textId="77777777" w:rsidR="00F1023A" w:rsidRDefault="00F1023A" w:rsidP="00DF04C6">
                <w:r w:rsidRPr="004C4EA8">
                  <w:rPr>
                    <w:rStyle w:val="PlaceholderText"/>
                  </w:rPr>
                  <w:t>Click or tap here to enter text.</w:t>
                </w:r>
              </w:p>
            </w:tc>
          </w:sdtContent>
        </w:sdt>
      </w:tr>
      <w:tr w:rsidR="00F1023A" w14:paraId="0473F414" w14:textId="77777777" w:rsidTr="00DF04C6">
        <w:tc>
          <w:tcPr>
            <w:tcW w:w="3494" w:type="dxa"/>
          </w:tcPr>
          <w:p w14:paraId="0BF45A99" w14:textId="2A309001" w:rsidR="00F1023A" w:rsidRPr="00AD4726" w:rsidRDefault="00F1023A" w:rsidP="00DF04C6">
            <w:r w:rsidRPr="00910DE2">
              <w:t>Human adaptation</w:t>
            </w:r>
          </w:p>
          <w:p w14:paraId="384447AB" w14:textId="77777777" w:rsidR="00F1023A" w:rsidRDefault="00F1023A" w:rsidP="00DF04C6"/>
        </w:tc>
        <w:sdt>
          <w:sdtPr>
            <w:id w:val="-789115512"/>
            <w:placeholder>
              <w:docPart w:val="0F4D38D3FBEA42D4A51DC65DD2E5EB81"/>
            </w:placeholder>
            <w:showingPlcHdr/>
          </w:sdtPr>
          <w:sdtEndPr/>
          <w:sdtContent>
            <w:tc>
              <w:tcPr>
                <w:tcW w:w="2949" w:type="dxa"/>
              </w:tcPr>
              <w:p w14:paraId="2E7E4BC8" w14:textId="77777777" w:rsidR="00F1023A" w:rsidRDefault="00F1023A" w:rsidP="00DF04C6">
                <w:r w:rsidRPr="004C4EA8">
                  <w:rPr>
                    <w:rStyle w:val="PlaceholderText"/>
                  </w:rPr>
                  <w:t>Click or tap here to enter text.</w:t>
                </w:r>
              </w:p>
            </w:tc>
          </w:sdtContent>
        </w:sdt>
        <w:sdt>
          <w:sdtPr>
            <w:id w:val="1768267672"/>
            <w:placeholder>
              <w:docPart w:val="7539256090784CE288B4D776C8BA4A68"/>
            </w:placeholder>
            <w:showingPlcHdr/>
          </w:sdtPr>
          <w:sdtEndPr/>
          <w:sdtContent>
            <w:tc>
              <w:tcPr>
                <w:tcW w:w="2907" w:type="dxa"/>
              </w:tcPr>
              <w:p w14:paraId="3E2DF745" w14:textId="77777777" w:rsidR="00F1023A" w:rsidRDefault="00F1023A" w:rsidP="00DF04C6">
                <w:r w:rsidRPr="004C4EA8">
                  <w:rPr>
                    <w:rStyle w:val="PlaceholderText"/>
                  </w:rPr>
                  <w:t>Click or tap here to enter text.</w:t>
                </w:r>
              </w:p>
            </w:tc>
          </w:sdtContent>
        </w:sdt>
      </w:tr>
    </w:tbl>
    <w:p w14:paraId="236F49CD" w14:textId="789E1673" w:rsidR="00F715BA" w:rsidRDefault="00F715BA" w:rsidP="00AD4726"/>
    <w:p w14:paraId="7D68DF2C" w14:textId="77777777" w:rsidR="00443D87" w:rsidRPr="00A845FC" w:rsidRDefault="00443D87" w:rsidP="00443D87">
      <w:pPr>
        <w:jc w:val="center"/>
        <w:rPr>
          <w:rFonts w:ascii="Calibri" w:hAnsi="Calibri" w:cs="Calibri"/>
          <w:sz w:val="20"/>
          <w:szCs w:val="20"/>
        </w:rPr>
      </w:pPr>
      <w:r w:rsidRPr="00A845FC">
        <w:rPr>
          <w:rFonts w:ascii="Calibri" w:hAnsi="Calibri" w:cs="Calibri"/>
          <w:sz w:val="20"/>
          <w:szCs w:val="20"/>
        </w:rPr>
        <w:t>08.01.2025 | Determination of qualification will be made by CDE upon evaluation of a complete submission</w:t>
      </w:r>
    </w:p>
    <w:p w14:paraId="6D7920FD" w14:textId="77777777" w:rsidR="00C956B6" w:rsidRDefault="00C956B6" w:rsidP="00AD4726"/>
    <w:p w14:paraId="4893D3E9" w14:textId="77777777" w:rsidR="00C956B6" w:rsidRDefault="00C956B6" w:rsidP="00AD4726"/>
    <w:p w14:paraId="1E3867EB" w14:textId="77777777" w:rsidR="00C956B6" w:rsidRDefault="00C956B6" w:rsidP="00AD4726"/>
    <w:p w14:paraId="02773104" w14:textId="77777777" w:rsidR="00C956B6" w:rsidRDefault="00C956B6" w:rsidP="00AD4726"/>
    <w:sectPr w:rsidR="00C956B6" w:rsidSect="008A7084">
      <w:pgSz w:w="12240" w:h="15840"/>
      <w:pgMar w:top="1080" w:right="1440" w:bottom="108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44A69F" w14:textId="77777777" w:rsidR="00140145" w:rsidRDefault="00140145" w:rsidP="00247CB5">
      <w:pPr>
        <w:spacing w:after="0" w:line="240" w:lineRule="auto"/>
      </w:pPr>
      <w:r>
        <w:separator/>
      </w:r>
    </w:p>
  </w:endnote>
  <w:endnote w:type="continuationSeparator" w:id="0">
    <w:p w14:paraId="2248EF43" w14:textId="77777777" w:rsidR="00140145" w:rsidRDefault="00140145" w:rsidP="00247C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7510D" w14:textId="77777777" w:rsidR="00140145" w:rsidRDefault="00140145" w:rsidP="00247CB5">
      <w:pPr>
        <w:spacing w:after="0" w:line="240" w:lineRule="auto"/>
      </w:pPr>
      <w:r>
        <w:separator/>
      </w:r>
    </w:p>
  </w:footnote>
  <w:footnote w:type="continuationSeparator" w:id="0">
    <w:p w14:paraId="0E4910BA" w14:textId="77777777" w:rsidR="00140145" w:rsidRDefault="00140145" w:rsidP="00247C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A42E6"/>
    <w:multiLevelType w:val="multilevel"/>
    <w:tmpl w:val="49BC1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97291D"/>
    <w:multiLevelType w:val="multilevel"/>
    <w:tmpl w:val="FECA3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5C2617"/>
    <w:multiLevelType w:val="multilevel"/>
    <w:tmpl w:val="F6664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5403D7"/>
    <w:multiLevelType w:val="multilevel"/>
    <w:tmpl w:val="E530F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DA4408"/>
    <w:multiLevelType w:val="multilevel"/>
    <w:tmpl w:val="767E4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C60AA2"/>
    <w:multiLevelType w:val="multilevel"/>
    <w:tmpl w:val="1316A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E34153"/>
    <w:multiLevelType w:val="multilevel"/>
    <w:tmpl w:val="77FC8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EF641A"/>
    <w:multiLevelType w:val="multilevel"/>
    <w:tmpl w:val="0A70B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095B15"/>
    <w:multiLevelType w:val="multilevel"/>
    <w:tmpl w:val="0E12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8252EE"/>
    <w:multiLevelType w:val="multilevel"/>
    <w:tmpl w:val="78F61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4A44C4"/>
    <w:multiLevelType w:val="multilevel"/>
    <w:tmpl w:val="A3B0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C63C45"/>
    <w:multiLevelType w:val="multilevel"/>
    <w:tmpl w:val="B9B8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BB5622"/>
    <w:multiLevelType w:val="multilevel"/>
    <w:tmpl w:val="265E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561FA1"/>
    <w:multiLevelType w:val="multilevel"/>
    <w:tmpl w:val="200EF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E60FAB"/>
    <w:multiLevelType w:val="multilevel"/>
    <w:tmpl w:val="B1C44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A45716"/>
    <w:multiLevelType w:val="multilevel"/>
    <w:tmpl w:val="77F46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7964B4"/>
    <w:multiLevelType w:val="multilevel"/>
    <w:tmpl w:val="5616F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B67ADC"/>
    <w:multiLevelType w:val="multilevel"/>
    <w:tmpl w:val="40267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312395"/>
    <w:multiLevelType w:val="multilevel"/>
    <w:tmpl w:val="961AD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4B3503"/>
    <w:multiLevelType w:val="multilevel"/>
    <w:tmpl w:val="EB523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EA483A"/>
    <w:multiLevelType w:val="multilevel"/>
    <w:tmpl w:val="4EDCA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FEA34DF"/>
    <w:multiLevelType w:val="multilevel"/>
    <w:tmpl w:val="347E1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2B31F3A"/>
    <w:multiLevelType w:val="multilevel"/>
    <w:tmpl w:val="70002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9CD0FA3"/>
    <w:multiLevelType w:val="multilevel"/>
    <w:tmpl w:val="0088A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C841BA0"/>
    <w:multiLevelType w:val="multilevel"/>
    <w:tmpl w:val="24B0D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D1A2393"/>
    <w:multiLevelType w:val="multilevel"/>
    <w:tmpl w:val="FA240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0DD7EFC"/>
    <w:multiLevelType w:val="multilevel"/>
    <w:tmpl w:val="B7085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0E6482A"/>
    <w:multiLevelType w:val="multilevel"/>
    <w:tmpl w:val="6E06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1D22522"/>
    <w:multiLevelType w:val="multilevel"/>
    <w:tmpl w:val="77043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4B91717"/>
    <w:multiLevelType w:val="multilevel"/>
    <w:tmpl w:val="02D87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66F338D"/>
    <w:multiLevelType w:val="multilevel"/>
    <w:tmpl w:val="D4880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7024101"/>
    <w:multiLevelType w:val="multilevel"/>
    <w:tmpl w:val="28D85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D6E7ECC"/>
    <w:multiLevelType w:val="multilevel"/>
    <w:tmpl w:val="4AFE8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69068C0"/>
    <w:multiLevelType w:val="multilevel"/>
    <w:tmpl w:val="AF748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6DC5C52"/>
    <w:multiLevelType w:val="multilevel"/>
    <w:tmpl w:val="F544D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474189"/>
    <w:multiLevelType w:val="multilevel"/>
    <w:tmpl w:val="BF6AE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C43034B"/>
    <w:multiLevelType w:val="multilevel"/>
    <w:tmpl w:val="138C5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C70579E"/>
    <w:multiLevelType w:val="multilevel"/>
    <w:tmpl w:val="097EA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D54762C"/>
    <w:multiLevelType w:val="multilevel"/>
    <w:tmpl w:val="77BCF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FB41430"/>
    <w:multiLevelType w:val="multilevel"/>
    <w:tmpl w:val="705E6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17A21D3"/>
    <w:multiLevelType w:val="multilevel"/>
    <w:tmpl w:val="C786E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4E24B23"/>
    <w:multiLevelType w:val="multilevel"/>
    <w:tmpl w:val="6FB26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56E4EF9"/>
    <w:multiLevelType w:val="multilevel"/>
    <w:tmpl w:val="F2625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6CC2FBB"/>
    <w:multiLevelType w:val="multilevel"/>
    <w:tmpl w:val="C5525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85A6A27"/>
    <w:multiLevelType w:val="multilevel"/>
    <w:tmpl w:val="4C885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8D311AC"/>
    <w:multiLevelType w:val="multilevel"/>
    <w:tmpl w:val="429A6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908057E"/>
    <w:multiLevelType w:val="multilevel"/>
    <w:tmpl w:val="B73C2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9533741"/>
    <w:multiLevelType w:val="hybridMultilevel"/>
    <w:tmpl w:val="E8A21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C2D1DF8"/>
    <w:multiLevelType w:val="multilevel"/>
    <w:tmpl w:val="C50C0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2731548">
    <w:abstractNumId w:val="35"/>
  </w:num>
  <w:num w:numId="2" w16cid:durableId="1287931480">
    <w:abstractNumId w:val="24"/>
  </w:num>
  <w:num w:numId="3" w16cid:durableId="709914026">
    <w:abstractNumId w:val="29"/>
  </w:num>
  <w:num w:numId="4" w16cid:durableId="1934049431">
    <w:abstractNumId w:val="39"/>
  </w:num>
  <w:num w:numId="5" w16cid:durableId="1597401095">
    <w:abstractNumId w:val="7"/>
  </w:num>
  <w:num w:numId="6" w16cid:durableId="1972515934">
    <w:abstractNumId w:val="13"/>
  </w:num>
  <w:num w:numId="7" w16cid:durableId="1072657260">
    <w:abstractNumId w:val="23"/>
  </w:num>
  <w:num w:numId="8" w16cid:durableId="1300568501">
    <w:abstractNumId w:val="30"/>
  </w:num>
  <w:num w:numId="9" w16cid:durableId="287468638">
    <w:abstractNumId w:val="44"/>
  </w:num>
  <w:num w:numId="10" w16cid:durableId="1435515279">
    <w:abstractNumId w:val="16"/>
  </w:num>
  <w:num w:numId="11" w16cid:durableId="414671710">
    <w:abstractNumId w:val="38"/>
  </w:num>
  <w:num w:numId="12" w16cid:durableId="312950467">
    <w:abstractNumId w:val="28"/>
  </w:num>
  <w:num w:numId="13" w16cid:durableId="92433943">
    <w:abstractNumId w:val="46"/>
  </w:num>
  <w:num w:numId="14" w16cid:durableId="686951336">
    <w:abstractNumId w:val="14"/>
  </w:num>
  <w:num w:numId="15" w16cid:durableId="1958098054">
    <w:abstractNumId w:val="26"/>
  </w:num>
  <w:num w:numId="16" w16cid:durableId="1418794979">
    <w:abstractNumId w:val="12"/>
  </w:num>
  <w:num w:numId="17" w16cid:durableId="1693996720">
    <w:abstractNumId w:val="6"/>
  </w:num>
  <w:num w:numId="18" w16cid:durableId="184177575">
    <w:abstractNumId w:val="33"/>
  </w:num>
  <w:num w:numId="19" w16cid:durableId="1106923685">
    <w:abstractNumId w:val="48"/>
  </w:num>
  <w:num w:numId="20" w16cid:durableId="1052190357">
    <w:abstractNumId w:val="5"/>
  </w:num>
  <w:num w:numId="21" w16cid:durableId="310865930">
    <w:abstractNumId w:val="31"/>
  </w:num>
  <w:num w:numId="22" w16cid:durableId="1462184247">
    <w:abstractNumId w:val="27"/>
  </w:num>
  <w:num w:numId="23" w16cid:durableId="1615019806">
    <w:abstractNumId w:val="34"/>
  </w:num>
  <w:num w:numId="24" w16cid:durableId="587421105">
    <w:abstractNumId w:val="9"/>
  </w:num>
  <w:num w:numId="25" w16cid:durableId="546379856">
    <w:abstractNumId w:val="18"/>
  </w:num>
  <w:num w:numId="26" w16cid:durableId="154227323">
    <w:abstractNumId w:val="36"/>
  </w:num>
  <w:num w:numId="27" w16cid:durableId="761680375">
    <w:abstractNumId w:val="41"/>
  </w:num>
  <w:num w:numId="28" w16cid:durableId="1725061471">
    <w:abstractNumId w:val="15"/>
  </w:num>
  <w:num w:numId="29" w16cid:durableId="859003082">
    <w:abstractNumId w:val="25"/>
  </w:num>
  <w:num w:numId="30" w16cid:durableId="360740766">
    <w:abstractNumId w:val="42"/>
  </w:num>
  <w:num w:numId="31" w16cid:durableId="1336683912">
    <w:abstractNumId w:val="22"/>
  </w:num>
  <w:num w:numId="32" w16cid:durableId="756749512">
    <w:abstractNumId w:val="2"/>
  </w:num>
  <w:num w:numId="33" w16cid:durableId="606084597">
    <w:abstractNumId w:val="1"/>
  </w:num>
  <w:num w:numId="34" w16cid:durableId="1364595449">
    <w:abstractNumId w:val="40"/>
  </w:num>
  <w:num w:numId="35" w16cid:durableId="821893191">
    <w:abstractNumId w:val="3"/>
  </w:num>
  <w:num w:numId="36" w16cid:durableId="1053850141">
    <w:abstractNumId w:val="0"/>
  </w:num>
  <w:num w:numId="37" w16cid:durableId="545023216">
    <w:abstractNumId w:val="4"/>
  </w:num>
  <w:num w:numId="38" w16cid:durableId="272514943">
    <w:abstractNumId w:val="11"/>
  </w:num>
  <w:num w:numId="39" w16cid:durableId="1897157504">
    <w:abstractNumId w:val="19"/>
  </w:num>
  <w:num w:numId="40" w16cid:durableId="585724008">
    <w:abstractNumId w:val="10"/>
  </w:num>
  <w:num w:numId="41" w16cid:durableId="262961182">
    <w:abstractNumId w:val="47"/>
  </w:num>
  <w:num w:numId="42" w16cid:durableId="953286815">
    <w:abstractNumId w:val="37"/>
  </w:num>
  <w:num w:numId="43" w16cid:durableId="1357778685">
    <w:abstractNumId w:val="32"/>
  </w:num>
  <w:num w:numId="44" w16cid:durableId="987130052">
    <w:abstractNumId w:val="45"/>
  </w:num>
  <w:num w:numId="45" w16cid:durableId="1884438667">
    <w:abstractNumId w:val="8"/>
  </w:num>
  <w:num w:numId="46" w16cid:durableId="1127819084">
    <w:abstractNumId w:val="17"/>
  </w:num>
  <w:num w:numId="47" w16cid:durableId="1282810199">
    <w:abstractNumId w:val="43"/>
  </w:num>
  <w:num w:numId="48" w16cid:durableId="2049910293">
    <w:abstractNumId w:val="20"/>
  </w:num>
  <w:num w:numId="49" w16cid:durableId="1081024907">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eisenauer, Jenna">
    <w15:presenceInfo w15:providerId="AD" w15:userId="S::Reisenauer_j@cde.state.co.us::a4dcc062-d8ba-4c2b-b865-49d7554ece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cumentProtection w:edit="forms"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726"/>
    <w:rsid w:val="00002337"/>
    <w:rsid w:val="00007003"/>
    <w:rsid w:val="0000716E"/>
    <w:rsid w:val="00012523"/>
    <w:rsid w:val="00025755"/>
    <w:rsid w:val="0003175B"/>
    <w:rsid w:val="0003574E"/>
    <w:rsid w:val="00057AF0"/>
    <w:rsid w:val="00073057"/>
    <w:rsid w:val="00076DE2"/>
    <w:rsid w:val="000934EA"/>
    <w:rsid w:val="00096569"/>
    <w:rsid w:val="0009697A"/>
    <w:rsid w:val="00097932"/>
    <w:rsid w:val="000A3873"/>
    <w:rsid w:val="000D5E59"/>
    <w:rsid w:val="000E0699"/>
    <w:rsid w:val="000E2F37"/>
    <w:rsid w:val="000F575E"/>
    <w:rsid w:val="0010294E"/>
    <w:rsid w:val="00133197"/>
    <w:rsid w:val="00140145"/>
    <w:rsid w:val="0014583E"/>
    <w:rsid w:val="00155B0B"/>
    <w:rsid w:val="001811F9"/>
    <w:rsid w:val="001846B6"/>
    <w:rsid w:val="00192CC0"/>
    <w:rsid w:val="00194AB8"/>
    <w:rsid w:val="001A0F69"/>
    <w:rsid w:val="001B154B"/>
    <w:rsid w:val="001B2BD2"/>
    <w:rsid w:val="001C2684"/>
    <w:rsid w:val="001C6ED4"/>
    <w:rsid w:val="001E39F3"/>
    <w:rsid w:val="001F0822"/>
    <w:rsid w:val="00204747"/>
    <w:rsid w:val="00211756"/>
    <w:rsid w:val="002314F7"/>
    <w:rsid w:val="0023345E"/>
    <w:rsid w:val="00247CB5"/>
    <w:rsid w:val="00264168"/>
    <w:rsid w:val="00275D11"/>
    <w:rsid w:val="0028317A"/>
    <w:rsid w:val="00291414"/>
    <w:rsid w:val="002D3D20"/>
    <w:rsid w:val="002D6F35"/>
    <w:rsid w:val="002F04F1"/>
    <w:rsid w:val="0030151B"/>
    <w:rsid w:val="0030729A"/>
    <w:rsid w:val="0031031C"/>
    <w:rsid w:val="003210FD"/>
    <w:rsid w:val="00332741"/>
    <w:rsid w:val="00353080"/>
    <w:rsid w:val="003540EB"/>
    <w:rsid w:val="003574C8"/>
    <w:rsid w:val="00370FFC"/>
    <w:rsid w:val="003913A8"/>
    <w:rsid w:val="003A4410"/>
    <w:rsid w:val="003B712C"/>
    <w:rsid w:val="003C69BC"/>
    <w:rsid w:val="003D7416"/>
    <w:rsid w:val="003E6A2E"/>
    <w:rsid w:val="003E6F07"/>
    <w:rsid w:val="003F6E42"/>
    <w:rsid w:val="00400FC1"/>
    <w:rsid w:val="0043360E"/>
    <w:rsid w:val="00443D87"/>
    <w:rsid w:val="00443E68"/>
    <w:rsid w:val="00493C82"/>
    <w:rsid w:val="004B0D6A"/>
    <w:rsid w:val="004B7A0B"/>
    <w:rsid w:val="004E389D"/>
    <w:rsid w:val="004F0F92"/>
    <w:rsid w:val="004F79F1"/>
    <w:rsid w:val="0052220C"/>
    <w:rsid w:val="0052743B"/>
    <w:rsid w:val="00533551"/>
    <w:rsid w:val="00576367"/>
    <w:rsid w:val="00591C65"/>
    <w:rsid w:val="00593ADB"/>
    <w:rsid w:val="005A66EC"/>
    <w:rsid w:val="005A7583"/>
    <w:rsid w:val="005C709F"/>
    <w:rsid w:val="005E3D09"/>
    <w:rsid w:val="00620469"/>
    <w:rsid w:val="0062061F"/>
    <w:rsid w:val="0062492F"/>
    <w:rsid w:val="006312D7"/>
    <w:rsid w:val="00641A2F"/>
    <w:rsid w:val="00655FBC"/>
    <w:rsid w:val="006627AE"/>
    <w:rsid w:val="00673022"/>
    <w:rsid w:val="00696699"/>
    <w:rsid w:val="006A409F"/>
    <w:rsid w:val="006B57F4"/>
    <w:rsid w:val="006D4924"/>
    <w:rsid w:val="006F5948"/>
    <w:rsid w:val="006F5E9C"/>
    <w:rsid w:val="00704A5D"/>
    <w:rsid w:val="007071AE"/>
    <w:rsid w:val="007154A6"/>
    <w:rsid w:val="00733BB9"/>
    <w:rsid w:val="00742738"/>
    <w:rsid w:val="00755B63"/>
    <w:rsid w:val="00770AA9"/>
    <w:rsid w:val="00775B23"/>
    <w:rsid w:val="007A25B7"/>
    <w:rsid w:val="007D6329"/>
    <w:rsid w:val="007E5E8B"/>
    <w:rsid w:val="007F0E4D"/>
    <w:rsid w:val="007F4746"/>
    <w:rsid w:val="007F5A93"/>
    <w:rsid w:val="007F79D7"/>
    <w:rsid w:val="008210A2"/>
    <w:rsid w:val="00843273"/>
    <w:rsid w:val="00845FD1"/>
    <w:rsid w:val="0085756F"/>
    <w:rsid w:val="008610D9"/>
    <w:rsid w:val="008A7084"/>
    <w:rsid w:val="008B1B1A"/>
    <w:rsid w:val="008B3BD1"/>
    <w:rsid w:val="008E11CC"/>
    <w:rsid w:val="0090478D"/>
    <w:rsid w:val="0091089A"/>
    <w:rsid w:val="00910DE2"/>
    <w:rsid w:val="0091570E"/>
    <w:rsid w:val="0091614A"/>
    <w:rsid w:val="00940D2A"/>
    <w:rsid w:val="00944FCC"/>
    <w:rsid w:val="00947E00"/>
    <w:rsid w:val="00961B67"/>
    <w:rsid w:val="009627E5"/>
    <w:rsid w:val="00973F1D"/>
    <w:rsid w:val="00975B63"/>
    <w:rsid w:val="00991047"/>
    <w:rsid w:val="009A772B"/>
    <w:rsid w:val="009B3E4F"/>
    <w:rsid w:val="009C67F3"/>
    <w:rsid w:val="009D72FA"/>
    <w:rsid w:val="009E518D"/>
    <w:rsid w:val="009E5D2E"/>
    <w:rsid w:val="009F5350"/>
    <w:rsid w:val="00A004A4"/>
    <w:rsid w:val="00A115AE"/>
    <w:rsid w:val="00A27614"/>
    <w:rsid w:val="00A50A79"/>
    <w:rsid w:val="00A55DE8"/>
    <w:rsid w:val="00A74F4A"/>
    <w:rsid w:val="00A841C2"/>
    <w:rsid w:val="00AD4726"/>
    <w:rsid w:val="00AF146B"/>
    <w:rsid w:val="00B022EF"/>
    <w:rsid w:val="00B02704"/>
    <w:rsid w:val="00B079BB"/>
    <w:rsid w:val="00B33583"/>
    <w:rsid w:val="00B36915"/>
    <w:rsid w:val="00B40C13"/>
    <w:rsid w:val="00B55E61"/>
    <w:rsid w:val="00B63044"/>
    <w:rsid w:val="00BA3C51"/>
    <w:rsid w:val="00BB6435"/>
    <w:rsid w:val="00BC27B2"/>
    <w:rsid w:val="00BD0802"/>
    <w:rsid w:val="00BF51CE"/>
    <w:rsid w:val="00C15FBE"/>
    <w:rsid w:val="00C24A1A"/>
    <w:rsid w:val="00C439EE"/>
    <w:rsid w:val="00C45D5C"/>
    <w:rsid w:val="00C605C7"/>
    <w:rsid w:val="00C62433"/>
    <w:rsid w:val="00C8613A"/>
    <w:rsid w:val="00C93B5A"/>
    <w:rsid w:val="00C948E0"/>
    <w:rsid w:val="00C956B6"/>
    <w:rsid w:val="00C97311"/>
    <w:rsid w:val="00CC6549"/>
    <w:rsid w:val="00CE1AD8"/>
    <w:rsid w:val="00CE3438"/>
    <w:rsid w:val="00D1571B"/>
    <w:rsid w:val="00D169B6"/>
    <w:rsid w:val="00D1700B"/>
    <w:rsid w:val="00D17F99"/>
    <w:rsid w:val="00D33957"/>
    <w:rsid w:val="00D4539A"/>
    <w:rsid w:val="00D46F9D"/>
    <w:rsid w:val="00D6423E"/>
    <w:rsid w:val="00D660D9"/>
    <w:rsid w:val="00D92CC0"/>
    <w:rsid w:val="00DA5561"/>
    <w:rsid w:val="00DA6480"/>
    <w:rsid w:val="00DB3D62"/>
    <w:rsid w:val="00DB71C4"/>
    <w:rsid w:val="00DB7D50"/>
    <w:rsid w:val="00DC0812"/>
    <w:rsid w:val="00DD0FD8"/>
    <w:rsid w:val="00DD2B52"/>
    <w:rsid w:val="00DF5A01"/>
    <w:rsid w:val="00E00632"/>
    <w:rsid w:val="00E206FC"/>
    <w:rsid w:val="00E303EF"/>
    <w:rsid w:val="00E32AAE"/>
    <w:rsid w:val="00E3475B"/>
    <w:rsid w:val="00E42076"/>
    <w:rsid w:val="00E4490F"/>
    <w:rsid w:val="00E5003B"/>
    <w:rsid w:val="00E6002C"/>
    <w:rsid w:val="00E64F02"/>
    <w:rsid w:val="00E82837"/>
    <w:rsid w:val="00E832A1"/>
    <w:rsid w:val="00EA4A75"/>
    <w:rsid w:val="00EB7849"/>
    <w:rsid w:val="00EC3EE6"/>
    <w:rsid w:val="00ED229B"/>
    <w:rsid w:val="00ED4238"/>
    <w:rsid w:val="00EF3FFA"/>
    <w:rsid w:val="00EF4A1C"/>
    <w:rsid w:val="00F1023A"/>
    <w:rsid w:val="00F23E23"/>
    <w:rsid w:val="00F31DC1"/>
    <w:rsid w:val="00F36CAC"/>
    <w:rsid w:val="00F41B4E"/>
    <w:rsid w:val="00F54687"/>
    <w:rsid w:val="00F5536B"/>
    <w:rsid w:val="00F715BA"/>
    <w:rsid w:val="00F77990"/>
    <w:rsid w:val="00F961DF"/>
    <w:rsid w:val="00FC53F6"/>
    <w:rsid w:val="00FE5067"/>
    <w:rsid w:val="00FE785A"/>
    <w:rsid w:val="00FF3E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04BB4"/>
  <w15:chartTrackingRefBased/>
  <w15:docId w15:val="{78946F26-D3BA-493E-8C16-C4CE9E794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47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D47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AD472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47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47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47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47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47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47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472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D472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AD472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47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47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47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47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47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4726"/>
    <w:rPr>
      <w:rFonts w:eastAsiaTheme="majorEastAsia" w:cstheme="majorBidi"/>
      <w:color w:val="272727" w:themeColor="text1" w:themeTint="D8"/>
    </w:rPr>
  </w:style>
  <w:style w:type="paragraph" w:styleId="Title">
    <w:name w:val="Title"/>
    <w:basedOn w:val="Normal"/>
    <w:next w:val="Normal"/>
    <w:link w:val="TitleChar"/>
    <w:uiPriority w:val="10"/>
    <w:qFormat/>
    <w:rsid w:val="00AD47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47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47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47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4726"/>
    <w:pPr>
      <w:spacing w:before="160"/>
      <w:jc w:val="center"/>
    </w:pPr>
    <w:rPr>
      <w:i/>
      <w:iCs/>
      <w:color w:val="404040" w:themeColor="text1" w:themeTint="BF"/>
    </w:rPr>
  </w:style>
  <w:style w:type="character" w:customStyle="1" w:styleId="QuoteChar">
    <w:name w:val="Quote Char"/>
    <w:basedOn w:val="DefaultParagraphFont"/>
    <w:link w:val="Quote"/>
    <w:uiPriority w:val="29"/>
    <w:rsid w:val="00AD4726"/>
    <w:rPr>
      <w:i/>
      <w:iCs/>
      <w:color w:val="404040" w:themeColor="text1" w:themeTint="BF"/>
    </w:rPr>
  </w:style>
  <w:style w:type="paragraph" w:styleId="ListParagraph">
    <w:name w:val="List Paragraph"/>
    <w:basedOn w:val="Normal"/>
    <w:uiPriority w:val="34"/>
    <w:qFormat/>
    <w:rsid w:val="00AD4726"/>
    <w:pPr>
      <w:ind w:left="720"/>
      <w:contextualSpacing/>
    </w:pPr>
  </w:style>
  <w:style w:type="character" w:styleId="IntenseEmphasis">
    <w:name w:val="Intense Emphasis"/>
    <w:basedOn w:val="DefaultParagraphFont"/>
    <w:uiPriority w:val="21"/>
    <w:qFormat/>
    <w:rsid w:val="00AD4726"/>
    <w:rPr>
      <w:i/>
      <w:iCs/>
      <w:color w:val="0F4761" w:themeColor="accent1" w:themeShade="BF"/>
    </w:rPr>
  </w:style>
  <w:style w:type="paragraph" w:styleId="IntenseQuote">
    <w:name w:val="Intense Quote"/>
    <w:basedOn w:val="Normal"/>
    <w:next w:val="Normal"/>
    <w:link w:val="IntenseQuoteChar"/>
    <w:uiPriority w:val="30"/>
    <w:qFormat/>
    <w:rsid w:val="00AD47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4726"/>
    <w:rPr>
      <w:i/>
      <w:iCs/>
      <w:color w:val="0F4761" w:themeColor="accent1" w:themeShade="BF"/>
    </w:rPr>
  </w:style>
  <w:style w:type="character" w:styleId="IntenseReference">
    <w:name w:val="Intense Reference"/>
    <w:basedOn w:val="DefaultParagraphFont"/>
    <w:uiPriority w:val="32"/>
    <w:qFormat/>
    <w:rsid w:val="00AD4726"/>
    <w:rPr>
      <w:b/>
      <w:bCs/>
      <w:smallCaps/>
      <w:color w:val="0F4761" w:themeColor="accent1" w:themeShade="BF"/>
      <w:spacing w:val="5"/>
    </w:rPr>
  </w:style>
  <w:style w:type="character" w:styleId="PlaceholderText">
    <w:name w:val="Placeholder Text"/>
    <w:basedOn w:val="DefaultParagraphFont"/>
    <w:uiPriority w:val="99"/>
    <w:semiHidden/>
    <w:rsid w:val="00AD4726"/>
    <w:rPr>
      <w:color w:val="666666"/>
    </w:rPr>
  </w:style>
  <w:style w:type="character" w:styleId="Hyperlink">
    <w:name w:val="Hyperlink"/>
    <w:basedOn w:val="DefaultParagraphFont"/>
    <w:uiPriority w:val="99"/>
    <w:unhideWhenUsed/>
    <w:rsid w:val="00AD4726"/>
    <w:rPr>
      <w:color w:val="467886" w:themeColor="hyperlink"/>
      <w:u w:val="single"/>
    </w:rPr>
  </w:style>
  <w:style w:type="character" w:styleId="UnresolvedMention">
    <w:name w:val="Unresolved Mention"/>
    <w:basedOn w:val="DefaultParagraphFont"/>
    <w:uiPriority w:val="99"/>
    <w:semiHidden/>
    <w:unhideWhenUsed/>
    <w:rsid w:val="00AD4726"/>
    <w:rPr>
      <w:color w:val="605E5C"/>
      <w:shd w:val="clear" w:color="auto" w:fill="E1DFDD"/>
    </w:rPr>
  </w:style>
  <w:style w:type="paragraph" w:styleId="Header">
    <w:name w:val="header"/>
    <w:basedOn w:val="Normal"/>
    <w:link w:val="HeaderChar"/>
    <w:uiPriority w:val="99"/>
    <w:unhideWhenUsed/>
    <w:rsid w:val="00247C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7CB5"/>
  </w:style>
  <w:style w:type="paragraph" w:styleId="Footer">
    <w:name w:val="footer"/>
    <w:basedOn w:val="Normal"/>
    <w:link w:val="FooterChar"/>
    <w:uiPriority w:val="99"/>
    <w:unhideWhenUsed/>
    <w:rsid w:val="00247C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7CB5"/>
  </w:style>
  <w:style w:type="table" w:styleId="TableGrid">
    <w:name w:val="Table Grid"/>
    <w:basedOn w:val="TableNormal"/>
    <w:uiPriority w:val="39"/>
    <w:rsid w:val="001C6E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287675">
      <w:bodyDiv w:val="1"/>
      <w:marLeft w:val="0"/>
      <w:marRight w:val="0"/>
      <w:marTop w:val="0"/>
      <w:marBottom w:val="0"/>
      <w:divBdr>
        <w:top w:val="none" w:sz="0" w:space="0" w:color="auto"/>
        <w:left w:val="none" w:sz="0" w:space="0" w:color="auto"/>
        <w:bottom w:val="none" w:sz="0" w:space="0" w:color="auto"/>
        <w:right w:val="none" w:sz="0" w:space="0" w:color="auto"/>
      </w:divBdr>
    </w:div>
    <w:div w:id="89473826">
      <w:bodyDiv w:val="1"/>
      <w:marLeft w:val="0"/>
      <w:marRight w:val="0"/>
      <w:marTop w:val="0"/>
      <w:marBottom w:val="0"/>
      <w:divBdr>
        <w:top w:val="none" w:sz="0" w:space="0" w:color="auto"/>
        <w:left w:val="none" w:sz="0" w:space="0" w:color="auto"/>
        <w:bottom w:val="none" w:sz="0" w:space="0" w:color="auto"/>
        <w:right w:val="none" w:sz="0" w:space="0" w:color="auto"/>
      </w:divBdr>
    </w:div>
    <w:div w:id="148057798">
      <w:bodyDiv w:val="1"/>
      <w:marLeft w:val="0"/>
      <w:marRight w:val="0"/>
      <w:marTop w:val="0"/>
      <w:marBottom w:val="0"/>
      <w:divBdr>
        <w:top w:val="none" w:sz="0" w:space="0" w:color="auto"/>
        <w:left w:val="none" w:sz="0" w:space="0" w:color="auto"/>
        <w:bottom w:val="none" w:sz="0" w:space="0" w:color="auto"/>
        <w:right w:val="none" w:sz="0" w:space="0" w:color="auto"/>
      </w:divBdr>
    </w:div>
    <w:div w:id="283655633">
      <w:bodyDiv w:val="1"/>
      <w:marLeft w:val="0"/>
      <w:marRight w:val="0"/>
      <w:marTop w:val="0"/>
      <w:marBottom w:val="0"/>
      <w:divBdr>
        <w:top w:val="none" w:sz="0" w:space="0" w:color="auto"/>
        <w:left w:val="none" w:sz="0" w:space="0" w:color="auto"/>
        <w:bottom w:val="none" w:sz="0" w:space="0" w:color="auto"/>
        <w:right w:val="none" w:sz="0" w:space="0" w:color="auto"/>
      </w:divBdr>
    </w:div>
    <w:div w:id="291905822">
      <w:bodyDiv w:val="1"/>
      <w:marLeft w:val="0"/>
      <w:marRight w:val="0"/>
      <w:marTop w:val="0"/>
      <w:marBottom w:val="0"/>
      <w:divBdr>
        <w:top w:val="none" w:sz="0" w:space="0" w:color="auto"/>
        <w:left w:val="none" w:sz="0" w:space="0" w:color="auto"/>
        <w:bottom w:val="none" w:sz="0" w:space="0" w:color="auto"/>
        <w:right w:val="none" w:sz="0" w:space="0" w:color="auto"/>
      </w:divBdr>
    </w:div>
    <w:div w:id="323974197">
      <w:bodyDiv w:val="1"/>
      <w:marLeft w:val="0"/>
      <w:marRight w:val="0"/>
      <w:marTop w:val="0"/>
      <w:marBottom w:val="0"/>
      <w:divBdr>
        <w:top w:val="none" w:sz="0" w:space="0" w:color="auto"/>
        <w:left w:val="none" w:sz="0" w:space="0" w:color="auto"/>
        <w:bottom w:val="none" w:sz="0" w:space="0" w:color="auto"/>
        <w:right w:val="none" w:sz="0" w:space="0" w:color="auto"/>
      </w:divBdr>
    </w:div>
    <w:div w:id="356002970">
      <w:bodyDiv w:val="1"/>
      <w:marLeft w:val="0"/>
      <w:marRight w:val="0"/>
      <w:marTop w:val="0"/>
      <w:marBottom w:val="0"/>
      <w:divBdr>
        <w:top w:val="none" w:sz="0" w:space="0" w:color="auto"/>
        <w:left w:val="none" w:sz="0" w:space="0" w:color="auto"/>
        <w:bottom w:val="none" w:sz="0" w:space="0" w:color="auto"/>
        <w:right w:val="none" w:sz="0" w:space="0" w:color="auto"/>
      </w:divBdr>
    </w:div>
    <w:div w:id="396246452">
      <w:bodyDiv w:val="1"/>
      <w:marLeft w:val="0"/>
      <w:marRight w:val="0"/>
      <w:marTop w:val="0"/>
      <w:marBottom w:val="0"/>
      <w:divBdr>
        <w:top w:val="none" w:sz="0" w:space="0" w:color="auto"/>
        <w:left w:val="none" w:sz="0" w:space="0" w:color="auto"/>
        <w:bottom w:val="none" w:sz="0" w:space="0" w:color="auto"/>
        <w:right w:val="none" w:sz="0" w:space="0" w:color="auto"/>
      </w:divBdr>
    </w:div>
    <w:div w:id="557740053">
      <w:bodyDiv w:val="1"/>
      <w:marLeft w:val="0"/>
      <w:marRight w:val="0"/>
      <w:marTop w:val="0"/>
      <w:marBottom w:val="0"/>
      <w:divBdr>
        <w:top w:val="none" w:sz="0" w:space="0" w:color="auto"/>
        <w:left w:val="none" w:sz="0" w:space="0" w:color="auto"/>
        <w:bottom w:val="none" w:sz="0" w:space="0" w:color="auto"/>
        <w:right w:val="none" w:sz="0" w:space="0" w:color="auto"/>
      </w:divBdr>
    </w:div>
    <w:div w:id="580407669">
      <w:bodyDiv w:val="1"/>
      <w:marLeft w:val="0"/>
      <w:marRight w:val="0"/>
      <w:marTop w:val="0"/>
      <w:marBottom w:val="0"/>
      <w:divBdr>
        <w:top w:val="none" w:sz="0" w:space="0" w:color="auto"/>
        <w:left w:val="none" w:sz="0" w:space="0" w:color="auto"/>
        <w:bottom w:val="none" w:sz="0" w:space="0" w:color="auto"/>
        <w:right w:val="none" w:sz="0" w:space="0" w:color="auto"/>
      </w:divBdr>
    </w:div>
    <w:div w:id="591010930">
      <w:bodyDiv w:val="1"/>
      <w:marLeft w:val="0"/>
      <w:marRight w:val="0"/>
      <w:marTop w:val="0"/>
      <w:marBottom w:val="0"/>
      <w:divBdr>
        <w:top w:val="none" w:sz="0" w:space="0" w:color="auto"/>
        <w:left w:val="none" w:sz="0" w:space="0" w:color="auto"/>
        <w:bottom w:val="none" w:sz="0" w:space="0" w:color="auto"/>
        <w:right w:val="none" w:sz="0" w:space="0" w:color="auto"/>
      </w:divBdr>
    </w:div>
    <w:div w:id="696850462">
      <w:bodyDiv w:val="1"/>
      <w:marLeft w:val="0"/>
      <w:marRight w:val="0"/>
      <w:marTop w:val="0"/>
      <w:marBottom w:val="0"/>
      <w:divBdr>
        <w:top w:val="none" w:sz="0" w:space="0" w:color="auto"/>
        <w:left w:val="none" w:sz="0" w:space="0" w:color="auto"/>
        <w:bottom w:val="none" w:sz="0" w:space="0" w:color="auto"/>
        <w:right w:val="none" w:sz="0" w:space="0" w:color="auto"/>
      </w:divBdr>
    </w:div>
    <w:div w:id="809396327">
      <w:bodyDiv w:val="1"/>
      <w:marLeft w:val="0"/>
      <w:marRight w:val="0"/>
      <w:marTop w:val="0"/>
      <w:marBottom w:val="0"/>
      <w:divBdr>
        <w:top w:val="none" w:sz="0" w:space="0" w:color="auto"/>
        <w:left w:val="none" w:sz="0" w:space="0" w:color="auto"/>
        <w:bottom w:val="none" w:sz="0" w:space="0" w:color="auto"/>
        <w:right w:val="none" w:sz="0" w:space="0" w:color="auto"/>
      </w:divBdr>
    </w:div>
    <w:div w:id="844246201">
      <w:bodyDiv w:val="1"/>
      <w:marLeft w:val="0"/>
      <w:marRight w:val="0"/>
      <w:marTop w:val="0"/>
      <w:marBottom w:val="0"/>
      <w:divBdr>
        <w:top w:val="none" w:sz="0" w:space="0" w:color="auto"/>
        <w:left w:val="none" w:sz="0" w:space="0" w:color="auto"/>
        <w:bottom w:val="none" w:sz="0" w:space="0" w:color="auto"/>
        <w:right w:val="none" w:sz="0" w:space="0" w:color="auto"/>
      </w:divBdr>
    </w:div>
    <w:div w:id="866021483">
      <w:bodyDiv w:val="1"/>
      <w:marLeft w:val="0"/>
      <w:marRight w:val="0"/>
      <w:marTop w:val="0"/>
      <w:marBottom w:val="0"/>
      <w:divBdr>
        <w:top w:val="none" w:sz="0" w:space="0" w:color="auto"/>
        <w:left w:val="none" w:sz="0" w:space="0" w:color="auto"/>
        <w:bottom w:val="none" w:sz="0" w:space="0" w:color="auto"/>
        <w:right w:val="none" w:sz="0" w:space="0" w:color="auto"/>
      </w:divBdr>
    </w:div>
    <w:div w:id="871914647">
      <w:bodyDiv w:val="1"/>
      <w:marLeft w:val="0"/>
      <w:marRight w:val="0"/>
      <w:marTop w:val="0"/>
      <w:marBottom w:val="0"/>
      <w:divBdr>
        <w:top w:val="none" w:sz="0" w:space="0" w:color="auto"/>
        <w:left w:val="none" w:sz="0" w:space="0" w:color="auto"/>
        <w:bottom w:val="none" w:sz="0" w:space="0" w:color="auto"/>
        <w:right w:val="none" w:sz="0" w:space="0" w:color="auto"/>
      </w:divBdr>
    </w:div>
    <w:div w:id="873348134">
      <w:bodyDiv w:val="1"/>
      <w:marLeft w:val="0"/>
      <w:marRight w:val="0"/>
      <w:marTop w:val="0"/>
      <w:marBottom w:val="0"/>
      <w:divBdr>
        <w:top w:val="none" w:sz="0" w:space="0" w:color="auto"/>
        <w:left w:val="none" w:sz="0" w:space="0" w:color="auto"/>
        <w:bottom w:val="none" w:sz="0" w:space="0" w:color="auto"/>
        <w:right w:val="none" w:sz="0" w:space="0" w:color="auto"/>
      </w:divBdr>
    </w:div>
    <w:div w:id="895050123">
      <w:bodyDiv w:val="1"/>
      <w:marLeft w:val="0"/>
      <w:marRight w:val="0"/>
      <w:marTop w:val="0"/>
      <w:marBottom w:val="0"/>
      <w:divBdr>
        <w:top w:val="none" w:sz="0" w:space="0" w:color="auto"/>
        <w:left w:val="none" w:sz="0" w:space="0" w:color="auto"/>
        <w:bottom w:val="none" w:sz="0" w:space="0" w:color="auto"/>
        <w:right w:val="none" w:sz="0" w:space="0" w:color="auto"/>
      </w:divBdr>
    </w:div>
    <w:div w:id="901915555">
      <w:bodyDiv w:val="1"/>
      <w:marLeft w:val="0"/>
      <w:marRight w:val="0"/>
      <w:marTop w:val="0"/>
      <w:marBottom w:val="0"/>
      <w:divBdr>
        <w:top w:val="none" w:sz="0" w:space="0" w:color="auto"/>
        <w:left w:val="none" w:sz="0" w:space="0" w:color="auto"/>
        <w:bottom w:val="none" w:sz="0" w:space="0" w:color="auto"/>
        <w:right w:val="none" w:sz="0" w:space="0" w:color="auto"/>
      </w:divBdr>
    </w:div>
    <w:div w:id="913393760">
      <w:bodyDiv w:val="1"/>
      <w:marLeft w:val="0"/>
      <w:marRight w:val="0"/>
      <w:marTop w:val="0"/>
      <w:marBottom w:val="0"/>
      <w:divBdr>
        <w:top w:val="none" w:sz="0" w:space="0" w:color="auto"/>
        <w:left w:val="none" w:sz="0" w:space="0" w:color="auto"/>
        <w:bottom w:val="none" w:sz="0" w:space="0" w:color="auto"/>
        <w:right w:val="none" w:sz="0" w:space="0" w:color="auto"/>
      </w:divBdr>
    </w:div>
    <w:div w:id="919601810">
      <w:bodyDiv w:val="1"/>
      <w:marLeft w:val="0"/>
      <w:marRight w:val="0"/>
      <w:marTop w:val="0"/>
      <w:marBottom w:val="0"/>
      <w:divBdr>
        <w:top w:val="none" w:sz="0" w:space="0" w:color="auto"/>
        <w:left w:val="none" w:sz="0" w:space="0" w:color="auto"/>
        <w:bottom w:val="none" w:sz="0" w:space="0" w:color="auto"/>
        <w:right w:val="none" w:sz="0" w:space="0" w:color="auto"/>
      </w:divBdr>
    </w:div>
    <w:div w:id="953369977">
      <w:bodyDiv w:val="1"/>
      <w:marLeft w:val="0"/>
      <w:marRight w:val="0"/>
      <w:marTop w:val="0"/>
      <w:marBottom w:val="0"/>
      <w:divBdr>
        <w:top w:val="none" w:sz="0" w:space="0" w:color="auto"/>
        <w:left w:val="none" w:sz="0" w:space="0" w:color="auto"/>
        <w:bottom w:val="none" w:sz="0" w:space="0" w:color="auto"/>
        <w:right w:val="none" w:sz="0" w:space="0" w:color="auto"/>
      </w:divBdr>
    </w:div>
    <w:div w:id="968316285">
      <w:bodyDiv w:val="1"/>
      <w:marLeft w:val="0"/>
      <w:marRight w:val="0"/>
      <w:marTop w:val="0"/>
      <w:marBottom w:val="0"/>
      <w:divBdr>
        <w:top w:val="none" w:sz="0" w:space="0" w:color="auto"/>
        <w:left w:val="none" w:sz="0" w:space="0" w:color="auto"/>
        <w:bottom w:val="none" w:sz="0" w:space="0" w:color="auto"/>
        <w:right w:val="none" w:sz="0" w:space="0" w:color="auto"/>
      </w:divBdr>
    </w:div>
    <w:div w:id="998657448">
      <w:bodyDiv w:val="1"/>
      <w:marLeft w:val="0"/>
      <w:marRight w:val="0"/>
      <w:marTop w:val="0"/>
      <w:marBottom w:val="0"/>
      <w:divBdr>
        <w:top w:val="none" w:sz="0" w:space="0" w:color="auto"/>
        <w:left w:val="none" w:sz="0" w:space="0" w:color="auto"/>
        <w:bottom w:val="none" w:sz="0" w:space="0" w:color="auto"/>
        <w:right w:val="none" w:sz="0" w:space="0" w:color="auto"/>
      </w:divBdr>
    </w:div>
    <w:div w:id="1042366118">
      <w:bodyDiv w:val="1"/>
      <w:marLeft w:val="0"/>
      <w:marRight w:val="0"/>
      <w:marTop w:val="0"/>
      <w:marBottom w:val="0"/>
      <w:divBdr>
        <w:top w:val="none" w:sz="0" w:space="0" w:color="auto"/>
        <w:left w:val="none" w:sz="0" w:space="0" w:color="auto"/>
        <w:bottom w:val="none" w:sz="0" w:space="0" w:color="auto"/>
        <w:right w:val="none" w:sz="0" w:space="0" w:color="auto"/>
      </w:divBdr>
    </w:div>
    <w:div w:id="1055082107">
      <w:bodyDiv w:val="1"/>
      <w:marLeft w:val="0"/>
      <w:marRight w:val="0"/>
      <w:marTop w:val="0"/>
      <w:marBottom w:val="0"/>
      <w:divBdr>
        <w:top w:val="none" w:sz="0" w:space="0" w:color="auto"/>
        <w:left w:val="none" w:sz="0" w:space="0" w:color="auto"/>
        <w:bottom w:val="none" w:sz="0" w:space="0" w:color="auto"/>
        <w:right w:val="none" w:sz="0" w:space="0" w:color="auto"/>
      </w:divBdr>
    </w:div>
    <w:div w:id="1115102233">
      <w:bodyDiv w:val="1"/>
      <w:marLeft w:val="0"/>
      <w:marRight w:val="0"/>
      <w:marTop w:val="0"/>
      <w:marBottom w:val="0"/>
      <w:divBdr>
        <w:top w:val="none" w:sz="0" w:space="0" w:color="auto"/>
        <w:left w:val="none" w:sz="0" w:space="0" w:color="auto"/>
        <w:bottom w:val="none" w:sz="0" w:space="0" w:color="auto"/>
        <w:right w:val="none" w:sz="0" w:space="0" w:color="auto"/>
      </w:divBdr>
    </w:div>
    <w:div w:id="1120033028">
      <w:bodyDiv w:val="1"/>
      <w:marLeft w:val="0"/>
      <w:marRight w:val="0"/>
      <w:marTop w:val="0"/>
      <w:marBottom w:val="0"/>
      <w:divBdr>
        <w:top w:val="none" w:sz="0" w:space="0" w:color="auto"/>
        <w:left w:val="none" w:sz="0" w:space="0" w:color="auto"/>
        <w:bottom w:val="none" w:sz="0" w:space="0" w:color="auto"/>
        <w:right w:val="none" w:sz="0" w:space="0" w:color="auto"/>
      </w:divBdr>
    </w:div>
    <w:div w:id="1130438946">
      <w:bodyDiv w:val="1"/>
      <w:marLeft w:val="0"/>
      <w:marRight w:val="0"/>
      <w:marTop w:val="0"/>
      <w:marBottom w:val="0"/>
      <w:divBdr>
        <w:top w:val="none" w:sz="0" w:space="0" w:color="auto"/>
        <w:left w:val="none" w:sz="0" w:space="0" w:color="auto"/>
        <w:bottom w:val="none" w:sz="0" w:space="0" w:color="auto"/>
        <w:right w:val="none" w:sz="0" w:space="0" w:color="auto"/>
      </w:divBdr>
    </w:div>
    <w:div w:id="1146749689">
      <w:bodyDiv w:val="1"/>
      <w:marLeft w:val="0"/>
      <w:marRight w:val="0"/>
      <w:marTop w:val="0"/>
      <w:marBottom w:val="0"/>
      <w:divBdr>
        <w:top w:val="none" w:sz="0" w:space="0" w:color="auto"/>
        <w:left w:val="none" w:sz="0" w:space="0" w:color="auto"/>
        <w:bottom w:val="none" w:sz="0" w:space="0" w:color="auto"/>
        <w:right w:val="none" w:sz="0" w:space="0" w:color="auto"/>
      </w:divBdr>
    </w:div>
    <w:div w:id="1180853528">
      <w:bodyDiv w:val="1"/>
      <w:marLeft w:val="0"/>
      <w:marRight w:val="0"/>
      <w:marTop w:val="0"/>
      <w:marBottom w:val="0"/>
      <w:divBdr>
        <w:top w:val="none" w:sz="0" w:space="0" w:color="auto"/>
        <w:left w:val="none" w:sz="0" w:space="0" w:color="auto"/>
        <w:bottom w:val="none" w:sz="0" w:space="0" w:color="auto"/>
        <w:right w:val="none" w:sz="0" w:space="0" w:color="auto"/>
      </w:divBdr>
    </w:div>
    <w:div w:id="1240939352">
      <w:bodyDiv w:val="1"/>
      <w:marLeft w:val="0"/>
      <w:marRight w:val="0"/>
      <w:marTop w:val="0"/>
      <w:marBottom w:val="0"/>
      <w:divBdr>
        <w:top w:val="none" w:sz="0" w:space="0" w:color="auto"/>
        <w:left w:val="none" w:sz="0" w:space="0" w:color="auto"/>
        <w:bottom w:val="none" w:sz="0" w:space="0" w:color="auto"/>
        <w:right w:val="none" w:sz="0" w:space="0" w:color="auto"/>
      </w:divBdr>
    </w:div>
    <w:div w:id="1251083011">
      <w:bodyDiv w:val="1"/>
      <w:marLeft w:val="0"/>
      <w:marRight w:val="0"/>
      <w:marTop w:val="0"/>
      <w:marBottom w:val="0"/>
      <w:divBdr>
        <w:top w:val="none" w:sz="0" w:space="0" w:color="auto"/>
        <w:left w:val="none" w:sz="0" w:space="0" w:color="auto"/>
        <w:bottom w:val="none" w:sz="0" w:space="0" w:color="auto"/>
        <w:right w:val="none" w:sz="0" w:space="0" w:color="auto"/>
      </w:divBdr>
    </w:div>
    <w:div w:id="1266377395">
      <w:bodyDiv w:val="1"/>
      <w:marLeft w:val="0"/>
      <w:marRight w:val="0"/>
      <w:marTop w:val="0"/>
      <w:marBottom w:val="0"/>
      <w:divBdr>
        <w:top w:val="none" w:sz="0" w:space="0" w:color="auto"/>
        <w:left w:val="none" w:sz="0" w:space="0" w:color="auto"/>
        <w:bottom w:val="none" w:sz="0" w:space="0" w:color="auto"/>
        <w:right w:val="none" w:sz="0" w:space="0" w:color="auto"/>
      </w:divBdr>
    </w:div>
    <w:div w:id="1269510330">
      <w:bodyDiv w:val="1"/>
      <w:marLeft w:val="0"/>
      <w:marRight w:val="0"/>
      <w:marTop w:val="0"/>
      <w:marBottom w:val="0"/>
      <w:divBdr>
        <w:top w:val="none" w:sz="0" w:space="0" w:color="auto"/>
        <w:left w:val="none" w:sz="0" w:space="0" w:color="auto"/>
        <w:bottom w:val="none" w:sz="0" w:space="0" w:color="auto"/>
        <w:right w:val="none" w:sz="0" w:space="0" w:color="auto"/>
      </w:divBdr>
    </w:div>
    <w:div w:id="1291014949">
      <w:bodyDiv w:val="1"/>
      <w:marLeft w:val="0"/>
      <w:marRight w:val="0"/>
      <w:marTop w:val="0"/>
      <w:marBottom w:val="0"/>
      <w:divBdr>
        <w:top w:val="none" w:sz="0" w:space="0" w:color="auto"/>
        <w:left w:val="none" w:sz="0" w:space="0" w:color="auto"/>
        <w:bottom w:val="none" w:sz="0" w:space="0" w:color="auto"/>
        <w:right w:val="none" w:sz="0" w:space="0" w:color="auto"/>
      </w:divBdr>
    </w:div>
    <w:div w:id="1295603140">
      <w:bodyDiv w:val="1"/>
      <w:marLeft w:val="0"/>
      <w:marRight w:val="0"/>
      <w:marTop w:val="0"/>
      <w:marBottom w:val="0"/>
      <w:divBdr>
        <w:top w:val="none" w:sz="0" w:space="0" w:color="auto"/>
        <w:left w:val="none" w:sz="0" w:space="0" w:color="auto"/>
        <w:bottom w:val="none" w:sz="0" w:space="0" w:color="auto"/>
        <w:right w:val="none" w:sz="0" w:space="0" w:color="auto"/>
      </w:divBdr>
    </w:div>
    <w:div w:id="1303001619">
      <w:bodyDiv w:val="1"/>
      <w:marLeft w:val="0"/>
      <w:marRight w:val="0"/>
      <w:marTop w:val="0"/>
      <w:marBottom w:val="0"/>
      <w:divBdr>
        <w:top w:val="none" w:sz="0" w:space="0" w:color="auto"/>
        <w:left w:val="none" w:sz="0" w:space="0" w:color="auto"/>
        <w:bottom w:val="none" w:sz="0" w:space="0" w:color="auto"/>
        <w:right w:val="none" w:sz="0" w:space="0" w:color="auto"/>
      </w:divBdr>
    </w:div>
    <w:div w:id="1660115960">
      <w:bodyDiv w:val="1"/>
      <w:marLeft w:val="0"/>
      <w:marRight w:val="0"/>
      <w:marTop w:val="0"/>
      <w:marBottom w:val="0"/>
      <w:divBdr>
        <w:top w:val="none" w:sz="0" w:space="0" w:color="auto"/>
        <w:left w:val="none" w:sz="0" w:space="0" w:color="auto"/>
        <w:bottom w:val="none" w:sz="0" w:space="0" w:color="auto"/>
        <w:right w:val="none" w:sz="0" w:space="0" w:color="auto"/>
      </w:divBdr>
    </w:div>
    <w:div w:id="1664157705">
      <w:bodyDiv w:val="1"/>
      <w:marLeft w:val="0"/>
      <w:marRight w:val="0"/>
      <w:marTop w:val="0"/>
      <w:marBottom w:val="0"/>
      <w:divBdr>
        <w:top w:val="none" w:sz="0" w:space="0" w:color="auto"/>
        <w:left w:val="none" w:sz="0" w:space="0" w:color="auto"/>
        <w:bottom w:val="none" w:sz="0" w:space="0" w:color="auto"/>
        <w:right w:val="none" w:sz="0" w:space="0" w:color="auto"/>
      </w:divBdr>
    </w:div>
    <w:div w:id="1827894406">
      <w:bodyDiv w:val="1"/>
      <w:marLeft w:val="0"/>
      <w:marRight w:val="0"/>
      <w:marTop w:val="0"/>
      <w:marBottom w:val="0"/>
      <w:divBdr>
        <w:top w:val="none" w:sz="0" w:space="0" w:color="auto"/>
        <w:left w:val="none" w:sz="0" w:space="0" w:color="auto"/>
        <w:bottom w:val="none" w:sz="0" w:space="0" w:color="auto"/>
        <w:right w:val="none" w:sz="0" w:space="0" w:color="auto"/>
      </w:divBdr>
    </w:div>
    <w:div w:id="1855413995">
      <w:bodyDiv w:val="1"/>
      <w:marLeft w:val="0"/>
      <w:marRight w:val="0"/>
      <w:marTop w:val="0"/>
      <w:marBottom w:val="0"/>
      <w:divBdr>
        <w:top w:val="none" w:sz="0" w:space="0" w:color="auto"/>
        <w:left w:val="none" w:sz="0" w:space="0" w:color="auto"/>
        <w:bottom w:val="none" w:sz="0" w:space="0" w:color="auto"/>
        <w:right w:val="none" w:sz="0" w:space="0" w:color="auto"/>
      </w:divBdr>
    </w:div>
    <w:div w:id="1872065584">
      <w:bodyDiv w:val="1"/>
      <w:marLeft w:val="0"/>
      <w:marRight w:val="0"/>
      <w:marTop w:val="0"/>
      <w:marBottom w:val="0"/>
      <w:divBdr>
        <w:top w:val="none" w:sz="0" w:space="0" w:color="auto"/>
        <w:left w:val="none" w:sz="0" w:space="0" w:color="auto"/>
        <w:bottom w:val="none" w:sz="0" w:space="0" w:color="auto"/>
        <w:right w:val="none" w:sz="0" w:space="0" w:color="auto"/>
      </w:divBdr>
    </w:div>
    <w:div w:id="1881166275">
      <w:bodyDiv w:val="1"/>
      <w:marLeft w:val="0"/>
      <w:marRight w:val="0"/>
      <w:marTop w:val="0"/>
      <w:marBottom w:val="0"/>
      <w:divBdr>
        <w:top w:val="none" w:sz="0" w:space="0" w:color="auto"/>
        <w:left w:val="none" w:sz="0" w:space="0" w:color="auto"/>
        <w:bottom w:val="none" w:sz="0" w:space="0" w:color="auto"/>
        <w:right w:val="none" w:sz="0" w:space="0" w:color="auto"/>
      </w:divBdr>
    </w:div>
    <w:div w:id="2046712124">
      <w:bodyDiv w:val="1"/>
      <w:marLeft w:val="0"/>
      <w:marRight w:val="0"/>
      <w:marTop w:val="0"/>
      <w:marBottom w:val="0"/>
      <w:divBdr>
        <w:top w:val="none" w:sz="0" w:space="0" w:color="auto"/>
        <w:left w:val="none" w:sz="0" w:space="0" w:color="auto"/>
        <w:bottom w:val="none" w:sz="0" w:space="0" w:color="auto"/>
        <w:right w:val="none" w:sz="0" w:space="0" w:color="auto"/>
      </w:divBdr>
    </w:div>
    <w:div w:id="2078630145">
      <w:bodyDiv w:val="1"/>
      <w:marLeft w:val="0"/>
      <w:marRight w:val="0"/>
      <w:marTop w:val="0"/>
      <w:marBottom w:val="0"/>
      <w:divBdr>
        <w:top w:val="none" w:sz="0" w:space="0" w:color="auto"/>
        <w:left w:val="none" w:sz="0" w:space="0" w:color="auto"/>
        <w:bottom w:val="none" w:sz="0" w:space="0" w:color="auto"/>
        <w:right w:val="none" w:sz="0" w:space="0" w:color="auto"/>
      </w:divBdr>
    </w:div>
    <w:div w:id="2094817869">
      <w:bodyDiv w:val="1"/>
      <w:marLeft w:val="0"/>
      <w:marRight w:val="0"/>
      <w:marTop w:val="0"/>
      <w:marBottom w:val="0"/>
      <w:divBdr>
        <w:top w:val="none" w:sz="0" w:space="0" w:color="auto"/>
        <w:left w:val="none" w:sz="0" w:space="0" w:color="auto"/>
        <w:bottom w:val="none" w:sz="0" w:space="0" w:color="auto"/>
        <w:right w:val="none" w:sz="0" w:space="0" w:color="auto"/>
      </w:divBdr>
    </w:div>
    <w:div w:id="2097357402">
      <w:bodyDiv w:val="1"/>
      <w:marLeft w:val="0"/>
      <w:marRight w:val="0"/>
      <w:marTop w:val="0"/>
      <w:marBottom w:val="0"/>
      <w:divBdr>
        <w:top w:val="none" w:sz="0" w:space="0" w:color="auto"/>
        <w:left w:val="none" w:sz="0" w:space="0" w:color="auto"/>
        <w:bottom w:val="none" w:sz="0" w:space="0" w:color="auto"/>
        <w:right w:val="none" w:sz="0" w:space="0" w:color="auto"/>
      </w:divBdr>
    </w:div>
    <w:div w:id="211721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e.state.co.us/cdeprof/endorsementrequirement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F6BCEFE52AD476B8DD0EB38D4A2675B"/>
        <w:category>
          <w:name w:val="General"/>
          <w:gallery w:val="placeholder"/>
        </w:category>
        <w:types>
          <w:type w:val="bbPlcHdr"/>
        </w:types>
        <w:behaviors>
          <w:behavior w:val="content"/>
        </w:behaviors>
        <w:guid w:val="{0B1CCC87-0981-4E8F-9A44-A59FF2C180BC}"/>
      </w:docPartPr>
      <w:docPartBody>
        <w:p w:rsidR="00866465" w:rsidRDefault="00866465" w:rsidP="00866465">
          <w:pPr>
            <w:pStyle w:val="CF6BCEFE52AD476B8DD0EB38D4A2675B"/>
          </w:pPr>
          <w:r w:rsidRPr="00C6081B">
            <w:rPr>
              <w:rStyle w:val="PlaceholderText"/>
            </w:rPr>
            <w:t>Click or tap here to enter text.</w:t>
          </w:r>
        </w:p>
      </w:docPartBody>
    </w:docPart>
    <w:docPart>
      <w:docPartPr>
        <w:name w:val="85F7C5979C164E1D9E69EB2811DF9230"/>
        <w:category>
          <w:name w:val="General"/>
          <w:gallery w:val="placeholder"/>
        </w:category>
        <w:types>
          <w:type w:val="bbPlcHdr"/>
        </w:types>
        <w:behaviors>
          <w:behavior w:val="content"/>
        </w:behaviors>
        <w:guid w:val="{91175C7A-9A81-4ED5-B360-F86EB4C1E1F9}"/>
      </w:docPartPr>
      <w:docPartBody>
        <w:p w:rsidR="00866465" w:rsidRDefault="00866465" w:rsidP="00866465">
          <w:pPr>
            <w:pStyle w:val="85F7C5979C164E1D9E69EB2811DF9230"/>
          </w:pPr>
          <w:r w:rsidRPr="00C6081B">
            <w:rPr>
              <w:rStyle w:val="PlaceholderText"/>
            </w:rPr>
            <w:t>Click or tap here to enter text.</w:t>
          </w:r>
        </w:p>
      </w:docPartBody>
    </w:docPart>
    <w:docPart>
      <w:docPartPr>
        <w:name w:val="C5D9D0528101478B9F60A4664E3C21CA"/>
        <w:category>
          <w:name w:val="General"/>
          <w:gallery w:val="placeholder"/>
        </w:category>
        <w:types>
          <w:type w:val="bbPlcHdr"/>
        </w:types>
        <w:behaviors>
          <w:behavior w:val="content"/>
        </w:behaviors>
        <w:guid w:val="{A452C3D5-59DB-449D-814B-0EE0B9162B8A}"/>
      </w:docPartPr>
      <w:docPartBody>
        <w:p w:rsidR="00866465" w:rsidRDefault="00866465" w:rsidP="00866465">
          <w:pPr>
            <w:pStyle w:val="C5D9D0528101478B9F60A4664E3C21CA"/>
          </w:pPr>
          <w:r w:rsidRPr="004C4EA8">
            <w:rPr>
              <w:rStyle w:val="PlaceholderText"/>
            </w:rPr>
            <w:t>Click or tap here to enter text.</w:t>
          </w:r>
        </w:p>
      </w:docPartBody>
    </w:docPart>
    <w:docPart>
      <w:docPartPr>
        <w:name w:val="667421658EB34302B50F4CE2C2DD2E76"/>
        <w:category>
          <w:name w:val="General"/>
          <w:gallery w:val="placeholder"/>
        </w:category>
        <w:types>
          <w:type w:val="bbPlcHdr"/>
        </w:types>
        <w:behaviors>
          <w:behavior w:val="content"/>
        </w:behaviors>
        <w:guid w:val="{BE06DFA3-65BF-442A-9A00-FE0E101EABA6}"/>
      </w:docPartPr>
      <w:docPartBody>
        <w:p w:rsidR="00866465" w:rsidRDefault="00866465" w:rsidP="00866465">
          <w:pPr>
            <w:pStyle w:val="667421658EB34302B50F4CE2C2DD2E76"/>
          </w:pPr>
          <w:r w:rsidRPr="004C4EA8">
            <w:rPr>
              <w:rStyle w:val="PlaceholderText"/>
            </w:rPr>
            <w:t>Click or tap here to enter text.</w:t>
          </w:r>
        </w:p>
      </w:docPartBody>
    </w:docPart>
    <w:docPart>
      <w:docPartPr>
        <w:name w:val="CD704C33B9F848B4B82C875DE1AE3347"/>
        <w:category>
          <w:name w:val="General"/>
          <w:gallery w:val="placeholder"/>
        </w:category>
        <w:types>
          <w:type w:val="bbPlcHdr"/>
        </w:types>
        <w:behaviors>
          <w:behavior w:val="content"/>
        </w:behaviors>
        <w:guid w:val="{3E169C5D-3276-41F1-A400-306F05A67B40}"/>
      </w:docPartPr>
      <w:docPartBody>
        <w:p w:rsidR="00866465" w:rsidRDefault="00866465" w:rsidP="00866465">
          <w:pPr>
            <w:pStyle w:val="CD704C33B9F848B4B82C875DE1AE3347"/>
          </w:pPr>
          <w:r w:rsidRPr="004C4EA8">
            <w:rPr>
              <w:rStyle w:val="PlaceholderText"/>
            </w:rPr>
            <w:t>Click or tap here to enter text.</w:t>
          </w:r>
        </w:p>
      </w:docPartBody>
    </w:docPart>
    <w:docPart>
      <w:docPartPr>
        <w:name w:val="B442DA8C35AC410896EE5C05C1A8CA25"/>
        <w:category>
          <w:name w:val="General"/>
          <w:gallery w:val="placeholder"/>
        </w:category>
        <w:types>
          <w:type w:val="bbPlcHdr"/>
        </w:types>
        <w:behaviors>
          <w:behavior w:val="content"/>
        </w:behaviors>
        <w:guid w:val="{223B1760-63C6-4C47-B8A3-F9C4328B3C4B}"/>
      </w:docPartPr>
      <w:docPartBody>
        <w:p w:rsidR="00866465" w:rsidRDefault="00866465" w:rsidP="00866465">
          <w:pPr>
            <w:pStyle w:val="B442DA8C35AC410896EE5C05C1A8CA25"/>
          </w:pPr>
          <w:r w:rsidRPr="004C4EA8">
            <w:rPr>
              <w:rStyle w:val="PlaceholderText"/>
            </w:rPr>
            <w:t>Click or tap here to enter text.</w:t>
          </w:r>
        </w:p>
      </w:docPartBody>
    </w:docPart>
    <w:docPart>
      <w:docPartPr>
        <w:name w:val="F4F6EE0B05F44C3585992F19EE7DA558"/>
        <w:category>
          <w:name w:val="General"/>
          <w:gallery w:val="placeholder"/>
        </w:category>
        <w:types>
          <w:type w:val="bbPlcHdr"/>
        </w:types>
        <w:behaviors>
          <w:behavior w:val="content"/>
        </w:behaviors>
        <w:guid w:val="{7A1F9C67-6713-483F-81BD-AB81966D85D7}"/>
      </w:docPartPr>
      <w:docPartBody>
        <w:p w:rsidR="00866465" w:rsidRDefault="00866465" w:rsidP="00866465">
          <w:pPr>
            <w:pStyle w:val="F4F6EE0B05F44C3585992F19EE7DA558"/>
          </w:pPr>
          <w:r w:rsidRPr="004C4EA8">
            <w:rPr>
              <w:rStyle w:val="PlaceholderText"/>
            </w:rPr>
            <w:t>Click or tap here to enter text.</w:t>
          </w:r>
        </w:p>
      </w:docPartBody>
    </w:docPart>
    <w:docPart>
      <w:docPartPr>
        <w:name w:val="004F74BAE8BE406BA67118F4A112E99D"/>
        <w:category>
          <w:name w:val="General"/>
          <w:gallery w:val="placeholder"/>
        </w:category>
        <w:types>
          <w:type w:val="bbPlcHdr"/>
        </w:types>
        <w:behaviors>
          <w:behavior w:val="content"/>
        </w:behaviors>
        <w:guid w:val="{69A7481D-C336-448C-B82E-4D6B6191F2CD}"/>
      </w:docPartPr>
      <w:docPartBody>
        <w:p w:rsidR="00866465" w:rsidRDefault="00866465" w:rsidP="00866465">
          <w:pPr>
            <w:pStyle w:val="004F74BAE8BE406BA67118F4A112E99D"/>
          </w:pPr>
          <w:r w:rsidRPr="004C4EA8">
            <w:rPr>
              <w:rStyle w:val="PlaceholderText"/>
            </w:rPr>
            <w:t>Click or tap here to enter text.</w:t>
          </w:r>
        </w:p>
      </w:docPartBody>
    </w:docPart>
    <w:docPart>
      <w:docPartPr>
        <w:name w:val="8F24CB3FE517400D9EA088CE72D38723"/>
        <w:category>
          <w:name w:val="General"/>
          <w:gallery w:val="placeholder"/>
        </w:category>
        <w:types>
          <w:type w:val="bbPlcHdr"/>
        </w:types>
        <w:behaviors>
          <w:behavior w:val="content"/>
        </w:behaviors>
        <w:guid w:val="{450AD32B-6FF7-408E-8A59-EE85BC7A7167}"/>
      </w:docPartPr>
      <w:docPartBody>
        <w:p w:rsidR="00866465" w:rsidRDefault="00866465" w:rsidP="00866465">
          <w:pPr>
            <w:pStyle w:val="8F24CB3FE517400D9EA088CE72D38723"/>
          </w:pPr>
          <w:r w:rsidRPr="004C4EA8">
            <w:rPr>
              <w:rStyle w:val="PlaceholderText"/>
            </w:rPr>
            <w:t>Click or tap here to enter text.</w:t>
          </w:r>
        </w:p>
      </w:docPartBody>
    </w:docPart>
    <w:docPart>
      <w:docPartPr>
        <w:name w:val="DDC39BC141544D38BFC70BE29102DC3C"/>
        <w:category>
          <w:name w:val="General"/>
          <w:gallery w:val="placeholder"/>
        </w:category>
        <w:types>
          <w:type w:val="bbPlcHdr"/>
        </w:types>
        <w:behaviors>
          <w:behavior w:val="content"/>
        </w:behaviors>
        <w:guid w:val="{24854999-401F-4BB7-95B9-7F00F522DAF4}"/>
      </w:docPartPr>
      <w:docPartBody>
        <w:p w:rsidR="00866465" w:rsidRDefault="00866465" w:rsidP="00866465">
          <w:pPr>
            <w:pStyle w:val="DDC39BC141544D38BFC70BE29102DC3C"/>
          </w:pPr>
          <w:r w:rsidRPr="004C4EA8">
            <w:rPr>
              <w:rStyle w:val="PlaceholderText"/>
            </w:rPr>
            <w:t>Click or tap here to enter text.</w:t>
          </w:r>
        </w:p>
      </w:docPartBody>
    </w:docPart>
    <w:docPart>
      <w:docPartPr>
        <w:name w:val="99ED66360B5E46A182A07F0F5BDEA67E"/>
        <w:category>
          <w:name w:val="General"/>
          <w:gallery w:val="placeholder"/>
        </w:category>
        <w:types>
          <w:type w:val="bbPlcHdr"/>
        </w:types>
        <w:behaviors>
          <w:behavior w:val="content"/>
        </w:behaviors>
        <w:guid w:val="{CE93F226-FEB9-4066-ABD5-BFE6C46DA405}"/>
      </w:docPartPr>
      <w:docPartBody>
        <w:p w:rsidR="00866465" w:rsidRDefault="00866465" w:rsidP="00866465">
          <w:pPr>
            <w:pStyle w:val="99ED66360B5E46A182A07F0F5BDEA67E"/>
          </w:pPr>
          <w:r w:rsidRPr="004C4EA8">
            <w:rPr>
              <w:rStyle w:val="PlaceholderText"/>
            </w:rPr>
            <w:t>Click or tap here to enter text.</w:t>
          </w:r>
        </w:p>
      </w:docPartBody>
    </w:docPart>
    <w:docPart>
      <w:docPartPr>
        <w:name w:val="DD480DD351D04989950FE1318C6E0988"/>
        <w:category>
          <w:name w:val="General"/>
          <w:gallery w:val="placeholder"/>
        </w:category>
        <w:types>
          <w:type w:val="bbPlcHdr"/>
        </w:types>
        <w:behaviors>
          <w:behavior w:val="content"/>
        </w:behaviors>
        <w:guid w:val="{9C22A974-698E-47CE-B1B0-F4A41FAF0E7F}"/>
      </w:docPartPr>
      <w:docPartBody>
        <w:p w:rsidR="00866465" w:rsidRDefault="00866465" w:rsidP="00866465">
          <w:pPr>
            <w:pStyle w:val="DD480DD351D04989950FE1318C6E0988"/>
          </w:pPr>
          <w:r w:rsidRPr="004C4EA8">
            <w:rPr>
              <w:rStyle w:val="PlaceholderText"/>
            </w:rPr>
            <w:t>Click or tap here to enter text.</w:t>
          </w:r>
        </w:p>
      </w:docPartBody>
    </w:docPart>
    <w:docPart>
      <w:docPartPr>
        <w:name w:val="9DF473C10E8F4A54B086DA1EAD8D44A5"/>
        <w:category>
          <w:name w:val="General"/>
          <w:gallery w:val="placeholder"/>
        </w:category>
        <w:types>
          <w:type w:val="bbPlcHdr"/>
        </w:types>
        <w:behaviors>
          <w:behavior w:val="content"/>
        </w:behaviors>
        <w:guid w:val="{1ADDBACA-7FB8-4F0A-AD0E-8C26AE43E707}"/>
      </w:docPartPr>
      <w:docPartBody>
        <w:p w:rsidR="00866465" w:rsidRDefault="00866465" w:rsidP="00866465">
          <w:pPr>
            <w:pStyle w:val="9DF473C10E8F4A54B086DA1EAD8D44A5"/>
          </w:pPr>
          <w:r w:rsidRPr="004C4EA8">
            <w:rPr>
              <w:rStyle w:val="PlaceholderText"/>
            </w:rPr>
            <w:t>Click or tap here to enter text.</w:t>
          </w:r>
        </w:p>
      </w:docPartBody>
    </w:docPart>
    <w:docPart>
      <w:docPartPr>
        <w:name w:val="3D5AEF1286BB45949FD0E470D059DD04"/>
        <w:category>
          <w:name w:val="General"/>
          <w:gallery w:val="placeholder"/>
        </w:category>
        <w:types>
          <w:type w:val="bbPlcHdr"/>
        </w:types>
        <w:behaviors>
          <w:behavior w:val="content"/>
        </w:behaviors>
        <w:guid w:val="{EEEA5CF3-29EC-4A9C-B20F-A2FA9464F6FF}"/>
      </w:docPartPr>
      <w:docPartBody>
        <w:p w:rsidR="00866465" w:rsidRDefault="00866465" w:rsidP="00866465">
          <w:pPr>
            <w:pStyle w:val="3D5AEF1286BB45949FD0E470D059DD04"/>
          </w:pPr>
          <w:r w:rsidRPr="004C4EA8">
            <w:rPr>
              <w:rStyle w:val="PlaceholderText"/>
            </w:rPr>
            <w:t>Click or tap here to enter text.</w:t>
          </w:r>
        </w:p>
      </w:docPartBody>
    </w:docPart>
    <w:docPart>
      <w:docPartPr>
        <w:name w:val="0010C433E5EB431AB380A1A9BA658C2A"/>
        <w:category>
          <w:name w:val="General"/>
          <w:gallery w:val="placeholder"/>
        </w:category>
        <w:types>
          <w:type w:val="bbPlcHdr"/>
        </w:types>
        <w:behaviors>
          <w:behavior w:val="content"/>
        </w:behaviors>
        <w:guid w:val="{53A1EB14-6E88-4251-8981-1AA299CA3617}"/>
      </w:docPartPr>
      <w:docPartBody>
        <w:p w:rsidR="00866465" w:rsidRDefault="00866465" w:rsidP="00866465">
          <w:pPr>
            <w:pStyle w:val="0010C433E5EB431AB380A1A9BA658C2A"/>
          </w:pPr>
          <w:r w:rsidRPr="004C4EA8">
            <w:rPr>
              <w:rStyle w:val="PlaceholderText"/>
            </w:rPr>
            <w:t>Click or tap here to enter text.</w:t>
          </w:r>
        </w:p>
      </w:docPartBody>
    </w:docPart>
    <w:docPart>
      <w:docPartPr>
        <w:name w:val="98FF3049B4B246F39935F12EC3FD332D"/>
        <w:category>
          <w:name w:val="General"/>
          <w:gallery w:val="placeholder"/>
        </w:category>
        <w:types>
          <w:type w:val="bbPlcHdr"/>
        </w:types>
        <w:behaviors>
          <w:behavior w:val="content"/>
        </w:behaviors>
        <w:guid w:val="{A62E95CE-37F3-4D3B-8F90-DC1DF0990608}"/>
      </w:docPartPr>
      <w:docPartBody>
        <w:p w:rsidR="00866465" w:rsidRDefault="00866465" w:rsidP="00866465">
          <w:pPr>
            <w:pStyle w:val="98FF3049B4B246F39935F12EC3FD332D"/>
          </w:pPr>
          <w:r w:rsidRPr="004C4EA8">
            <w:rPr>
              <w:rStyle w:val="PlaceholderText"/>
            </w:rPr>
            <w:t>Click or tap here to enter text.</w:t>
          </w:r>
        </w:p>
      </w:docPartBody>
    </w:docPart>
    <w:docPart>
      <w:docPartPr>
        <w:name w:val="8E5EE4D053A54BED932ABAF452C750B1"/>
        <w:category>
          <w:name w:val="General"/>
          <w:gallery w:val="placeholder"/>
        </w:category>
        <w:types>
          <w:type w:val="bbPlcHdr"/>
        </w:types>
        <w:behaviors>
          <w:behavior w:val="content"/>
        </w:behaviors>
        <w:guid w:val="{523EDF83-E4EA-470B-9793-61D7D813B16B}"/>
      </w:docPartPr>
      <w:docPartBody>
        <w:p w:rsidR="00866465" w:rsidRDefault="00866465" w:rsidP="00866465">
          <w:pPr>
            <w:pStyle w:val="8E5EE4D053A54BED932ABAF452C750B1"/>
          </w:pPr>
          <w:r w:rsidRPr="004C4EA8">
            <w:rPr>
              <w:rStyle w:val="PlaceholderText"/>
            </w:rPr>
            <w:t>Click or tap here to enter text.</w:t>
          </w:r>
        </w:p>
      </w:docPartBody>
    </w:docPart>
    <w:docPart>
      <w:docPartPr>
        <w:name w:val="6D66FCBF3D5E41EC81E706B844EEB023"/>
        <w:category>
          <w:name w:val="General"/>
          <w:gallery w:val="placeholder"/>
        </w:category>
        <w:types>
          <w:type w:val="bbPlcHdr"/>
        </w:types>
        <w:behaviors>
          <w:behavior w:val="content"/>
        </w:behaviors>
        <w:guid w:val="{0E0A8A0C-D8DB-4393-BE6D-D3E5E1DAED53}"/>
      </w:docPartPr>
      <w:docPartBody>
        <w:p w:rsidR="00866465" w:rsidRDefault="00866465" w:rsidP="00866465">
          <w:pPr>
            <w:pStyle w:val="6D66FCBF3D5E41EC81E706B844EEB023"/>
          </w:pPr>
          <w:r w:rsidRPr="004C4EA8">
            <w:rPr>
              <w:rStyle w:val="PlaceholderText"/>
            </w:rPr>
            <w:t>Click or tap here to enter text.</w:t>
          </w:r>
        </w:p>
      </w:docPartBody>
    </w:docPart>
    <w:docPart>
      <w:docPartPr>
        <w:name w:val="640AB14507CF40CC89CF7AFB7BE8175D"/>
        <w:category>
          <w:name w:val="General"/>
          <w:gallery w:val="placeholder"/>
        </w:category>
        <w:types>
          <w:type w:val="bbPlcHdr"/>
        </w:types>
        <w:behaviors>
          <w:behavior w:val="content"/>
        </w:behaviors>
        <w:guid w:val="{594E355B-840F-4307-A0C9-4609D32AD5E9}"/>
      </w:docPartPr>
      <w:docPartBody>
        <w:p w:rsidR="00866465" w:rsidRDefault="00866465" w:rsidP="00866465">
          <w:pPr>
            <w:pStyle w:val="640AB14507CF40CC89CF7AFB7BE8175D"/>
          </w:pPr>
          <w:r w:rsidRPr="004C4EA8">
            <w:rPr>
              <w:rStyle w:val="PlaceholderText"/>
            </w:rPr>
            <w:t>Click or tap here to enter text.</w:t>
          </w:r>
        </w:p>
      </w:docPartBody>
    </w:docPart>
    <w:docPart>
      <w:docPartPr>
        <w:name w:val="4043982BDF6346A283247CF5778E4D88"/>
        <w:category>
          <w:name w:val="General"/>
          <w:gallery w:val="placeholder"/>
        </w:category>
        <w:types>
          <w:type w:val="bbPlcHdr"/>
        </w:types>
        <w:behaviors>
          <w:behavior w:val="content"/>
        </w:behaviors>
        <w:guid w:val="{A3A77E2F-2F05-4E1E-BDFE-6BE7C3BBB077}"/>
      </w:docPartPr>
      <w:docPartBody>
        <w:p w:rsidR="00866465" w:rsidRDefault="00866465" w:rsidP="00866465">
          <w:pPr>
            <w:pStyle w:val="4043982BDF6346A283247CF5778E4D88"/>
          </w:pPr>
          <w:r w:rsidRPr="004C4EA8">
            <w:rPr>
              <w:rStyle w:val="PlaceholderText"/>
            </w:rPr>
            <w:t>Click or tap here to enter text.</w:t>
          </w:r>
        </w:p>
      </w:docPartBody>
    </w:docPart>
    <w:docPart>
      <w:docPartPr>
        <w:name w:val="0D152D505F4C4483B9EE9E1F60D092DA"/>
        <w:category>
          <w:name w:val="General"/>
          <w:gallery w:val="placeholder"/>
        </w:category>
        <w:types>
          <w:type w:val="bbPlcHdr"/>
        </w:types>
        <w:behaviors>
          <w:behavior w:val="content"/>
        </w:behaviors>
        <w:guid w:val="{8DB2D03E-BBD3-493D-9A10-24EE061ED24E}"/>
      </w:docPartPr>
      <w:docPartBody>
        <w:p w:rsidR="00866465" w:rsidRDefault="00866465" w:rsidP="00866465">
          <w:pPr>
            <w:pStyle w:val="0D152D505F4C4483B9EE9E1F60D092DA"/>
          </w:pPr>
          <w:r w:rsidRPr="004C4EA8">
            <w:rPr>
              <w:rStyle w:val="PlaceholderText"/>
            </w:rPr>
            <w:t>Click or tap here to enter text.</w:t>
          </w:r>
        </w:p>
      </w:docPartBody>
    </w:docPart>
    <w:docPart>
      <w:docPartPr>
        <w:name w:val="20D18D366C154531A1F005CF1A16F629"/>
        <w:category>
          <w:name w:val="General"/>
          <w:gallery w:val="placeholder"/>
        </w:category>
        <w:types>
          <w:type w:val="bbPlcHdr"/>
        </w:types>
        <w:behaviors>
          <w:behavior w:val="content"/>
        </w:behaviors>
        <w:guid w:val="{EACB4B02-3543-4A17-83F9-BC9EB9AD777B}"/>
      </w:docPartPr>
      <w:docPartBody>
        <w:p w:rsidR="00866465" w:rsidRDefault="00866465" w:rsidP="00866465">
          <w:pPr>
            <w:pStyle w:val="20D18D366C154531A1F005CF1A16F629"/>
          </w:pPr>
          <w:r w:rsidRPr="004C4EA8">
            <w:rPr>
              <w:rStyle w:val="PlaceholderText"/>
            </w:rPr>
            <w:t>Click or tap here to enter text.</w:t>
          </w:r>
        </w:p>
      </w:docPartBody>
    </w:docPart>
    <w:docPart>
      <w:docPartPr>
        <w:name w:val="6AF73B601F7C45A5B70222366B62C9B3"/>
        <w:category>
          <w:name w:val="General"/>
          <w:gallery w:val="placeholder"/>
        </w:category>
        <w:types>
          <w:type w:val="bbPlcHdr"/>
        </w:types>
        <w:behaviors>
          <w:behavior w:val="content"/>
        </w:behaviors>
        <w:guid w:val="{9CC68812-A117-4459-AF3C-CF1400D12C54}"/>
      </w:docPartPr>
      <w:docPartBody>
        <w:p w:rsidR="00866465" w:rsidRDefault="00866465" w:rsidP="00866465">
          <w:pPr>
            <w:pStyle w:val="6AF73B601F7C45A5B70222366B62C9B3"/>
          </w:pPr>
          <w:r w:rsidRPr="004C4EA8">
            <w:rPr>
              <w:rStyle w:val="PlaceholderText"/>
            </w:rPr>
            <w:t>Click or tap here to enter text.</w:t>
          </w:r>
        </w:p>
      </w:docPartBody>
    </w:docPart>
    <w:docPart>
      <w:docPartPr>
        <w:name w:val="B6998AA053694C238981496E7E3311C7"/>
        <w:category>
          <w:name w:val="General"/>
          <w:gallery w:val="placeholder"/>
        </w:category>
        <w:types>
          <w:type w:val="bbPlcHdr"/>
        </w:types>
        <w:behaviors>
          <w:behavior w:val="content"/>
        </w:behaviors>
        <w:guid w:val="{9C8AEF7A-6696-4935-A199-032BC15109B0}"/>
      </w:docPartPr>
      <w:docPartBody>
        <w:p w:rsidR="00866465" w:rsidRDefault="00866465" w:rsidP="00866465">
          <w:pPr>
            <w:pStyle w:val="B6998AA053694C238981496E7E3311C7"/>
          </w:pPr>
          <w:r w:rsidRPr="004C4EA8">
            <w:rPr>
              <w:rStyle w:val="PlaceholderText"/>
            </w:rPr>
            <w:t>Click or tap here to enter text.</w:t>
          </w:r>
        </w:p>
      </w:docPartBody>
    </w:docPart>
    <w:docPart>
      <w:docPartPr>
        <w:name w:val="7712575FF5F94F94AF4BABF1C612D610"/>
        <w:category>
          <w:name w:val="General"/>
          <w:gallery w:val="placeholder"/>
        </w:category>
        <w:types>
          <w:type w:val="bbPlcHdr"/>
        </w:types>
        <w:behaviors>
          <w:behavior w:val="content"/>
        </w:behaviors>
        <w:guid w:val="{43D3F921-3688-4AB4-846B-FE2F9E6E7250}"/>
      </w:docPartPr>
      <w:docPartBody>
        <w:p w:rsidR="00866465" w:rsidRDefault="00866465" w:rsidP="00866465">
          <w:pPr>
            <w:pStyle w:val="7712575FF5F94F94AF4BABF1C612D610"/>
          </w:pPr>
          <w:r w:rsidRPr="004C4EA8">
            <w:rPr>
              <w:rStyle w:val="PlaceholderText"/>
            </w:rPr>
            <w:t>Click or tap here to enter text.</w:t>
          </w:r>
        </w:p>
      </w:docPartBody>
    </w:docPart>
    <w:docPart>
      <w:docPartPr>
        <w:name w:val="AB2E5D07043E4098912C4760A7888DD9"/>
        <w:category>
          <w:name w:val="General"/>
          <w:gallery w:val="placeholder"/>
        </w:category>
        <w:types>
          <w:type w:val="bbPlcHdr"/>
        </w:types>
        <w:behaviors>
          <w:behavior w:val="content"/>
        </w:behaviors>
        <w:guid w:val="{BC655206-705E-4610-89A8-4C7A96EBF9BE}"/>
      </w:docPartPr>
      <w:docPartBody>
        <w:p w:rsidR="00866465" w:rsidRDefault="00866465" w:rsidP="00866465">
          <w:pPr>
            <w:pStyle w:val="AB2E5D07043E4098912C4760A7888DD9"/>
          </w:pPr>
          <w:r w:rsidRPr="004C4EA8">
            <w:rPr>
              <w:rStyle w:val="PlaceholderText"/>
            </w:rPr>
            <w:t>Click or tap here to enter text.</w:t>
          </w:r>
        </w:p>
      </w:docPartBody>
    </w:docPart>
    <w:docPart>
      <w:docPartPr>
        <w:name w:val="E01A0D7D2A7A4F7CA03B8C13430BFF0E"/>
        <w:category>
          <w:name w:val="General"/>
          <w:gallery w:val="placeholder"/>
        </w:category>
        <w:types>
          <w:type w:val="bbPlcHdr"/>
        </w:types>
        <w:behaviors>
          <w:behavior w:val="content"/>
        </w:behaviors>
        <w:guid w:val="{4AE42BC5-E49B-44BB-854B-28C572C05DF6}"/>
      </w:docPartPr>
      <w:docPartBody>
        <w:p w:rsidR="00866465" w:rsidRDefault="00866465" w:rsidP="00866465">
          <w:pPr>
            <w:pStyle w:val="E01A0D7D2A7A4F7CA03B8C13430BFF0E"/>
          </w:pPr>
          <w:r w:rsidRPr="004C4EA8">
            <w:rPr>
              <w:rStyle w:val="PlaceholderText"/>
            </w:rPr>
            <w:t>Click or tap here to enter text.</w:t>
          </w:r>
        </w:p>
      </w:docPartBody>
    </w:docPart>
    <w:docPart>
      <w:docPartPr>
        <w:name w:val="C754AE91AD41401B9A4804029FFBAF44"/>
        <w:category>
          <w:name w:val="General"/>
          <w:gallery w:val="placeholder"/>
        </w:category>
        <w:types>
          <w:type w:val="bbPlcHdr"/>
        </w:types>
        <w:behaviors>
          <w:behavior w:val="content"/>
        </w:behaviors>
        <w:guid w:val="{2BCCB298-F69C-4C49-A0B0-1E5FE8AE6165}"/>
      </w:docPartPr>
      <w:docPartBody>
        <w:p w:rsidR="00866465" w:rsidRDefault="00866465" w:rsidP="00866465">
          <w:pPr>
            <w:pStyle w:val="C754AE91AD41401B9A4804029FFBAF44"/>
          </w:pPr>
          <w:r w:rsidRPr="004C4EA8">
            <w:rPr>
              <w:rStyle w:val="PlaceholderText"/>
            </w:rPr>
            <w:t>Click or tap here to enter text.</w:t>
          </w:r>
        </w:p>
      </w:docPartBody>
    </w:docPart>
    <w:docPart>
      <w:docPartPr>
        <w:name w:val="68D289CFFD8440A08B9A2CCD0EC92719"/>
        <w:category>
          <w:name w:val="General"/>
          <w:gallery w:val="placeholder"/>
        </w:category>
        <w:types>
          <w:type w:val="bbPlcHdr"/>
        </w:types>
        <w:behaviors>
          <w:behavior w:val="content"/>
        </w:behaviors>
        <w:guid w:val="{422C9F0C-F964-4418-BCB8-CE8B43876F3A}"/>
      </w:docPartPr>
      <w:docPartBody>
        <w:p w:rsidR="00866465" w:rsidRDefault="00866465" w:rsidP="00866465">
          <w:pPr>
            <w:pStyle w:val="68D289CFFD8440A08B9A2CCD0EC92719"/>
          </w:pPr>
          <w:r w:rsidRPr="004C4EA8">
            <w:rPr>
              <w:rStyle w:val="PlaceholderText"/>
            </w:rPr>
            <w:t>Click or tap here to enter text.</w:t>
          </w:r>
        </w:p>
      </w:docPartBody>
    </w:docPart>
    <w:docPart>
      <w:docPartPr>
        <w:name w:val="B3483C2290CF4A7C91E8285FF5997B75"/>
        <w:category>
          <w:name w:val="General"/>
          <w:gallery w:val="placeholder"/>
        </w:category>
        <w:types>
          <w:type w:val="bbPlcHdr"/>
        </w:types>
        <w:behaviors>
          <w:behavior w:val="content"/>
        </w:behaviors>
        <w:guid w:val="{8B02B110-31DF-496D-9DFD-D1239078C134}"/>
      </w:docPartPr>
      <w:docPartBody>
        <w:p w:rsidR="00866465" w:rsidRDefault="00866465" w:rsidP="00866465">
          <w:pPr>
            <w:pStyle w:val="B3483C2290CF4A7C91E8285FF5997B75"/>
          </w:pPr>
          <w:r w:rsidRPr="004C4EA8">
            <w:rPr>
              <w:rStyle w:val="PlaceholderText"/>
            </w:rPr>
            <w:t>Click or tap here to enter text.</w:t>
          </w:r>
        </w:p>
      </w:docPartBody>
    </w:docPart>
    <w:docPart>
      <w:docPartPr>
        <w:name w:val="A367816B3C7741E386FAEBA71E72F3F7"/>
        <w:category>
          <w:name w:val="General"/>
          <w:gallery w:val="placeholder"/>
        </w:category>
        <w:types>
          <w:type w:val="bbPlcHdr"/>
        </w:types>
        <w:behaviors>
          <w:behavior w:val="content"/>
        </w:behaviors>
        <w:guid w:val="{2D8D1FC1-55D4-4CA3-91D3-0CD3788F86FA}"/>
      </w:docPartPr>
      <w:docPartBody>
        <w:p w:rsidR="00866465" w:rsidRDefault="00866465" w:rsidP="00866465">
          <w:pPr>
            <w:pStyle w:val="A367816B3C7741E386FAEBA71E72F3F7"/>
          </w:pPr>
          <w:r w:rsidRPr="004C4EA8">
            <w:rPr>
              <w:rStyle w:val="PlaceholderText"/>
            </w:rPr>
            <w:t>Click or tap here to enter text.</w:t>
          </w:r>
        </w:p>
      </w:docPartBody>
    </w:docPart>
    <w:docPart>
      <w:docPartPr>
        <w:name w:val="5C72D8817B194DCC90A4441797869E20"/>
        <w:category>
          <w:name w:val="General"/>
          <w:gallery w:val="placeholder"/>
        </w:category>
        <w:types>
          <w:type w:val="bbPlcHdr"/>
        </w:types>
        <w:behaviors>
          <w:behavior w:val="content"/>
        </w:behaviors>
        <w:guid w:val="{2C1A3B62-72B9-42AF-8C0C-F11C4A3057A0}"/>
      </w:docPartPr>
      <w:docPartBody>
        <w:p w:rsidR="00866465" w:rsidRDefault="00866465" w:rsidP="00866465">
          <w:pPr>
            <w:pStyle w:val="5C72D8817B194DCC90A4441797869E20"/>
          </w:pPr>
          <w:r w:rsidRPr="004C4EA8">
            <w:rPr>
              <w:rStyle w:val="PlaceholderText"/>
            </w:rPr>
            <w:t>Click or tap here to enter text.</w:t>
          </w:r>
        </w:p>
      </w:docPartBody>
    </w:docPart>
    <w:docPart>
      <w:docPartPr>
        <w:name w:val="BD469DCF65A7441AA3E6DAB16433D003"/>
        <w:category>
          <w:name w:val="General"/>
          <w:gallery w:val="placeholder"/>
        </w:category>
        <w:types>
          <w:type w:val="bbPlcHdr"/>
        </w:types>
        <w:behaviors>
          <w:behavior w:val="content"/>
        </w:behaviors>
        <w:guid w:val="{862EC03E-058F-487F-B056-935699FAD528}"/>
      </w:docPartPr>
      <w:docPartBody>
        <w:p w:rsidR="00866465" w:rsidRDefault="00866465" w:rsidP="00866465">
          <w:pPr>
            <w:pStyle w:val="BD469DCF65A7441AA3E6DAB16433D003"/>
          </w:pPr>
          <w:r w:rsidRPr="004C4EA8">
            <w:rPr>
              <w:rStyle w:val="PlaceholderText"/>
            </w:rPr>
            <w:t>Click or tap here to enter text.</w:t>
          </w:r>
        </w:p>
      </w:docPartBody>
    </w:docPart>
    <w:docPart>
      <w:docPartPr>
        <w:name w:val="AD8D7FECFCBA4BFDB505FBCD0685B34B"/>
        <w:category>
          <w:name w:val="General"/>
          <w:gallery w:val="placeholder"/>
        </w:category>
        <w:types>
          <w:type w:val="bbPlcHdr"/>
        </w:types>
        <w:behaviors>
          <w:behavior w:val="content"/>
        </w:behaviors>
        <w:guid w:val="{319A9AFA-CA2C-493E-9497-8D17DEFD2C40}"/>
      </w:docPartPr>
      <w:docPartBody>
        <w:p w:rsidR="00866465" w:rsidRDefault="00866465" w:rsidP="00866465">
          <w:pPr>
            <w:pStyle w:val="AD8D7FECFCBA4BFDB505FBCD0685B34B"/>
          </w:pPr>
          <w:r w:rsidRPr="004C4EA8">
            <w:rPr>
              <w:rStyle w:val="PlaceholderText"/>
            </w:rPr>
            <w:t>Click or tap here to enter text.</w:t>
          </w:r>
        </w:p>
      </w:docPartBody>
    </w:docPart>
    <w:docPart>
      <w:docPartPr>
        <w:name w:val="90FEF1161FC84F82996F3AEBB5ED58C4"/>
        <w:category>
          <w:name w:val="General"/>
          <w:gallery w:val="placeholder"/>
        </w:category>
        <w:types>
          <w:type w:val="bbPlcHdr"/>
        </w:types>
        <w:behaviors>
          <w:behavior w:val="content"/>
        </w:behaviors>
        <w:guid w:val="{93E8D711-4AAF-4A34-B80A-DE87F262FBB7}"/>
      </w:docPartPr>
      <w:docPartBody>
        <w:p w:rsidR="00866465" w:rsidRDefault="00866465" w:rsidP="00866465">
          <w:pPr>
            <w:pStyle w:val="90FEF1161FC84F82996F3AEBB5ED58C4"/>
          </w:pPr>
          <w:r w:rsidRPr="004C4EA8">
            <w:rPr>
              <w:rStyle w:val="PlaceholderText"/>
            </w:rPr>
            <w:t>Click or tap here to enter text.</w:t>
          </w:r>
        </w:p>
      </w:docPartBody>
    </w:docPart>
    <w:docPart>
      <w:docPartPr>
        <w:name w:val="E1F1977DA5BF4D3EB5CF1D4718EA404D"/>
        <w:category>
          <w:name w:val="General"/>
          <w:gallery w:val="placeholder"/>
        </w:category>
        <w:types>
          <w:type w:val="bbPlcHdr"/>
        </w:types>
        <w:behaviors>
          <w:behavior w:val="content"/>
        </w:behaviors>
        <w:guid w:val="{F4B28A63-0FBD-48A5-BC9B-D014748421A6}"/>
      </w:docPartPr>
      <w:docPartBody>
        <w:p w:rsidR="00866465" w:rsidRDefault="00866465" w:rsidP="00866465">
          <w:pPr>
            <w:pStyle w:val="E1F1977DA5BF4D3EB5CF1D4718EA404D"/>
          </w:pPr>
          <w:r w:rsidRPr="004C4EA8">
            <w:rPr>
              <w:rStyle w:val="PlaceholderText"/>
            </w:rPr>
            <w:t>Click or tap here to enter text.</w:t>
          </w:r>
        </w:p>
      </w:docPartBody>
    </w:docPart>
    <w:docPart>
      <w:docPartPr>
        <w:name w:val="F634E7EF0AB74582B48037B6F72462AE"/>
        <w:category>
          <w:name w:val="General"/>
          <w:gallery w:val="placeholder"/>
        </w:category>
        <w:types>
          <w:type w:val="bbPlcHdr"/>
        </w:types>
        <w:behaviors>
          <w:behavior w:val="content"/>
        </w:behaviors>
        <w:guid w:val="{8C8CA4B9-00D1-45F6-B72B-FDF0BD5DA4D4}"/>
      </w:docPartPr>
      <w:docPartBody>
        <w:p w:rsidR="00866465" w:rsidRDefault="00866465" w:rsidP="00866465">
          <w:pPr>
            <w:pStyle w:val="F634E7EF0AB74582B48037B6F72462AE"/>
          </w:pPr>
          <w:r w:rsidRPr="004C4EA8">
            <w:rPr>
              <w:rStyle w:val="PlaceholderText"/>
            </w:rPr>
            <w:t>Click or tap here to enter text.</w:t>
          </w:r>
        </w:p>
      </w:docPartBody>
    </w:docPart>
    <w:docPart>
      <w:docPartPr>
        <w:name w:val="A451379A909A43B98B140BEBDC13C6EB"/>
        <w:category>
          <w:name w:val="General"/>
          <w:gallery w:val="placeholder"/>
        </w:category>
        <w:types>
          <w:type w:val="bbPlcHdr"/>
        </w:types>
        <w:behaviors>
          <w:behavior w:val="content"/>
        </w:behaviors>
        <w:guid w:val="{8D773846-E794-4D11-A868-C00B429E531C}"/>
      </w:docPartPr>
      <w:docPartBody>
        <w:p w:rsidR="00866465" w:rsidRDefault="00866465" w:rsidP="00866465">
          <w:pPr>
            <w:pStyle w:val="A451379A909A43B98B140BEBDC13C6EB"/>
          </w:pPr>
          <w:r w:rsidRPr="004C4EA8">
            <w:rPr>
              <w:rStyle w:val="PlaceholderText"/>
            </w:rPr>
            <w:t>Click or tap here to enter text.</w:t>
          </w:r>
        </w:p>
      </w:docPartBody>
    </w:docPart>
    <w:docPart>
      <w:docPartPr>
        <w:name w:val="C6F250517E224EB79E5CFAF6EF2D18D7"/>
        <w:category>
          <w:name w:val="General"/>
          <w:gallery w:val="placeholder"/>
        </w:category>
        <w:types>
          <w:type w:val="bbPlcHdr"/>
        </w:types>
        <w:behaviors>
          <w:behavior w:val="content"/>
        </w:behaviors>
        <w:guid w:val="{3D55EB36-52AA-4A66-870C-742778A8CB7C}"/>
      </w:docPartPr>
      <w:docPartBody>
        <w:p w:rsidR="00866465" w:rsidRDefault="00866465" w:rsidP="00866465">
          <w:pPr>
            <w:pStyle w:val="C6F250517E224EB79E5CFAF6EF2D18D7"/>
          </w:pPr>
          <w:r w:rsidRPr="004C4EA8">
            <w:rPr>
              <w:rStyle w:val="PlaceholderText"/>
            </w:rPr>
            <w:t>Click or tap here to enter text.</w:t>
          </w:r>
        </w:p>
      </w:docPartBody>
    </w:docPart>
    <w:docPart>
      <w:docPartPr>
        <w:name w:val="11DE3964EA6645EE90CBBC6DD09E1D44"/>
        <w:category>
          <w:name w:val="General"/>
          <w:gallery w:val="placeholder"/>
        </w:category>
        <w:types>
          <w:type w:val="bbPlcHdr"/>
        </w:types>
        <w:behaviors>
          <w:behavior w:val="content"/>
        </w:behaviors>
        <w:guid w:val="{5A836D1B-A3CA-41E2-9D44-F8EB6EE8EEC9}"/>
      </w:docPartPr>
      <w:docPartBody>
        <w:p w:rsidR="00866465" w:rsidRDefault="00866465" w:rsidP="00866465">
          <w:pPr>
            <w:pStyle w:val="11DE3964EA6645EE90CBBC6DD09E1D44"/>
          </w:pPr>
          <w:r w:rsidRPr="004C4EA8">
            <w:rPr>
              <w:rStyle w:val="PlaceholderText"/>
            </w:rPr>
            <w:t>Click or tap here to enter text.</w:t>
          </w:r>
        </w:p>
      </w:docPartBody>
    </w:docPart>
    <w:docPart>
      <w:docPartPr>
        <w:name w:val="3997AFF92960425DAE523C2D1F079C94"/>
        <w:category>
          <w:name w:val="General"/>
          <w:gallery w:val="placeholder"/>
        </w:category>
        <w:types>
          <w:type w:val="bbPlcHdr"/>
        </w:types>
        <w:behaviors>
          <w:behavior w:val="content"/>
        </w:behaviors>
        <w:guid w:val="{10E6519C-02E1-48C5-8441-6875634C9943}"/>
      </w:docPartPr>
      <w:docPartBody>
        <w:p w:rsidR="00866465" w:rsidRDefault="00866465" w:rsidP="00866465">
          <w:pPr>
            <w:pStyle w:val="3997AFF92960425DAE523C2D1F079C94"/>
          </w:pPr>
          <w:r w:rsidRPr="004C4EA8">
            <w:rPr>
              <w:rStyle w:val="PlaceholderText"/>
            </w:rPr>
            <w:t>Click or tap here to enter text.</w:t>
          </w:r>
        </w:p>
      </w:docPartBody>
    </w:docPart>
    <w:docPart>
      <w:docPartPr>
        <w:name w:val="FA54D9A1C753495C93E6CC742E5BDEC0"/>
        <w:category>
          <w:name w:val="General"/>
          <w:gallery w:val="placeholder"/>
        </w:category>
        <w:types>
          <w:type w:val="bbPlcHdr"/>
        </w:types>
        <w:behaviors>
          <w:behavior w:val="content"/>
        </w:behaviors>
        <w:guid w:val="{AFCA5117-1F71-42CF-94C9-ADCAE4384694}"/>
      </w:docPartPr>
      <w:docPartBody>
        <w:p w:rsidR="00866465" w:rsidRDefault="00866465" w:rsidP="00866465">
          <w:pPr>
            <w:pStyle w:val="FA54D9A1C753495C93E6CC742E5BDEC0"/>
          </w:pPr>
          <w:r w:rsidRPr="004C4EA8">
            <w:rPr>
              <w:rStyle w:val="PlaceholderText"/>
            </w:rPr>
            <w:t>Click or tap here to enter text.</w:t>
          </w:r>
        </w:p>
      </w:docPartBody>
    </w:docPart>
    <w:docPart>
      <w:docPartPr>
        <w:name w:val="22D413DD6B804254930EC7AB1303901A"/>
        <w:category>
          <w:name w:val="General"/>
          <w:gallery w:val="placeholder"/>
        </w:category>
        <w:types>
          <w:type w:val="bbPlcHdr"/>
        </w:types>
        <w:behaviors>
          <w:behavior w:val="content"/>
        </w:behaviors>
        <w:guid w:val="{486421AB-94FE-4D92-B420-1BD3984505F4}"/>
      </w:docPartPr>
      <w:docPartBody>
        <w:p w:rsidR="00866465" w:rsidRDefault="00866465" w:rsidP="00866465">
          <w:pPr>
            <w:pStyle w:val="22D413DD6B804254930EC7AB1303901A"/>
          </w:pPr>
          <w:r w:rsidRPr="004C4EA8">
            <w:rPr>
              <w:rStyle w:val="PlaceholderText"/>
            </w:rPr>
            <w:t>Click or tap here to enter text.</w:t>
          </w:r>
        </w:p>
      </w:docPartBody>
    </w:docPart>
    <w:docPart>
      <w:docPartPr>
        <w:name w:val="22EC94AF78804D2297F7D74E0893B805"/>
        <w:category>
          <w:name w:val="General"/>
          <w:gallery w:val="placeholder"/>
        </w:category>
        <w:types>
          <w:type w:val="bbPlcHdr"/>
        </w:types>
        <w:behaviors>
          <w:behavior w:val="content"/>
        </w:behaviors>
        <w:guid w:val="{FEE61305-9EB9-469A-94BC-3116079A5D09}"/>
      </w:docPartPr>
      <w:docPartBody>
        <w:p w:rsidR="00866465" w:rsidRDefault="00866465" w:rsidP="00866465">
          <w:pPr>
            <w:pStyle w:val="22EC94AF78804D2297F7D74E0893B805"/>
          </w:pPr>
          <w:r w:rsidRPr="004C4EA8">
            <w:rPr>
              <w:rStyle w:val="PlaceholderText"/>
            </w:rPr>
            <w:t>Click or tap here to enter text.</w:t>
          </w:r>
        </w:p>
      </w:docPartBody>
    </w:docPart>
    <w:docPart>
      <w:docPartPr>
        <w:name w:val="76D97C54CB144A659BC799C479C77E9A"/>
        <w:category>
          <w:name w:val="General"/>
          <w:gallery w:val="placeholder"/>
        </w:category>
        <w:types>
          <w:type w:val="bbPlcHdr"/>
        </w:types>
        <w:behaviors>
          <w:behavior w:val="content"/>
        </w:behaviors>
        <w:guid w:val="{C5A8B971-8407-4263-9F27-2C241354EA1A}"/>
      </w:docPartPr>
      <w:docPartBody>
        <w:p w:rsidR="00866465" w:rsidRDefault="00866465" w:rsidP="00866465">
          <w:pPr>
            <w:pStyle w:val="76D97C54CB144A659BC799C479C77E9A"/>
          </w:pPr>
          <w:r w:rsidRPr="004C4EA8">
            <w:rPr>
              <w:rStyle w:val="PlaceholderText"/>
            </w:rPr>
            <w:t>Click or tap here to enter text.</w:t>
          </w:r>
        </w:p>
      </w:docPartBody>
    </w:docPart>
    <w:docPart>
      <w:docPartPr>
        <w:name w:val="3CD6BA9E7BE346298266E3A970A040A9"/>
        <w:category>
          <w:name w:val="General"/>
          <w:gallery w:val="placeholder"/>
        </w:category>
        <w:types>
          <w:type w:val="bbPlcHdr"/>
        </w:types>
        <w:behaviors>
          <w:behavior w:val="content"/>
        </w:behaviors>
        <w:guid w:val="{21BC24CA-61C1-44BB-A56D-661952334C63}"/>
      </w:docPartPr>
      <w:docPartBody>
        <w:p w:rsidR="00866465" w:rsidRDefault="00866465" w:rsidP="00866465">
          <w:pPr>
            <w:pStyle w:val="3CD6BA9E7BE346298266E3A970A040A9"/>
          </w:pPr>
          <w:r w:rsidRPr="004C4EA8">
            <w:rPr>
              <w:rStyle w:val="PlaceholderText"/>
            </w:rPr>
            <w:t>Click or tap here to enter text.</w:t>
          </w:r>
        </w:p>
      </w:docPartBody>
    </w:docPart>
    <w:docPart>
      <w:docPartPr>
        <w:name w:val="420E44D4E23546E98AEA0F699B5E1535"/>
        <w:category>
          <w:name w:val="General"/>
          <w:gallery w:val="placeholder"/>
        </w:category>
        <w:types>
          <w:type w:val="bbPlcHdr"/>
        </w:types>
        <w:behaviors>
          <w:behavior w:val="content"/>
        </w:behaviors>
        <w:guid w:val="{EAC20CA7-2AA1-4C95-A1D4-ABAF656B6E0A}"/>
      </w:docPartPr>
      <w:docPartBody>
        <w:p w:rsidR="00866465" w:rsidRDefault="00866465" w:rsidP="00866465">
          <w:pPr>
            <w:pStyle w:val="420E44D4E23546E98AEA0F699B5E1535"/>
          </w:pPr>
          <w:r w:rsidRPr="004C4EA8">
            <w:rPr>
              <w:rStyle w:val="PlaceholderText"/>
            </w:rPr>
            <w:t>Click or tap here to enter text.</w:t>
          </w:r>
        </w:p>
      </w:docPartBody>
    </w:docPart>
    <w:docPart>
      <w:docPartPr>
        <w:name w:val="1FDD390DBC6E47389FBD0DCDA10DF22C"/>
        <w:category>
          <w:name w:val="General"/>
          <w:gallery w:val="placeholder"/>
        </w:category>
        <w:types>
          <w:type w:val="bbPlcHdr"/>
        </w:types>
        <w:behaviors>
          <w:behavior w:val="content"/>
        </w:behaviors>
        <w:guid w:val="{320FF4FD-5181-4A45-909A-D5256CC8B4D1}"/>
      </w:docPartPr>
      <w:docPartBody>
        <w:p w:rsidR="00866465" w:rsidRDefault="00866465" w:rsidP="00866465">
          <w:pPr>
            <w:pStyle w:val="1FDD390DBC6E47389FBD0DCDA10DF22C"/>
          </w:pPr>
          <w:r w:rsidRPr="004C4EA8">
            <w:rPr>
              <w:rStyle w:val="PlaceholderText"/>
            </w:rPr>
            <w:t>Click or tap here to enter text.</w:t>
          </w:r>
        </w:p>
      </w:docPartBody>
    </w:docPart>
    <w:docPart>
      <w:docPartPr>
        <w:name w:val="DBEFBD88E2114B4BA9F1AFAFCA67A6D9"/>
        <w:category>
          <w:name w:val="General"/>
          <w:gallery w:val="placeholder"/>
        </w:category>
        <w:types>
          <w:type w:val="bbPlcHdr"/>
        </w:types>
        <w:behaviors>
          <w:behavior w:val="content"/>
        </w:behaviors>
        <w:guid w:val="{43AAC2F5-93F4-45E5-8ACD-5BB00E202A49}"/>
      </w:docPartPr>
      <w:docPartBody>
        <w:p w:rsidR="00866465" w:rsidRDefault="00866465" w:rsidP="00866465">
          <w:pPr>
            <w:pStyle w:val="DBEFBD88E2114B4BA9F1AFAFCA67A6D9"/>
          </w:pPr>
          <w:r w:rsidRPr="004C4EA8">
            <w:rPr>
              <w:rStyle w:val="PlaceholderText"/>
            </w:rPr>
            <w:t>Click or tap here to enter text.</w:t>
          </w:r>
        </w:p>
      </w:docPartBody>
    </w:docPart>
    <w:docPart>
      <w:docPartPr>
        <w:name w:val="DAE44251AB39455FB53B58E104782623"/>
        <w:category>
          <w:name w:val="General"/>
          <w:gallery w:val="placeholder"/>
        </w:category>
        <w:types>
          <w:type w:val="bbPlcHdr"/>
        </w:types>
        <w:behaviors>
          <w:behavior w:val="content"/>
        </w:behaviors>
        <w:guid w:val="{34C46839-AD41-49A8-AE5B-ADB55C05C560}"/>
      </w:docPartPr>
      <w:docPartBody>
        <w:p w:rsidR="00866465" w:rsidRDefault="00866465" w:rsidP="00866465">
          <w:pPr>
            <w:pStyle w:val="DAE44251AB39455FB53B58E104782623"/>
          </w:pPr>
          <w:r w:rsidRPr="004C4EA8">
            <w:rPr>
              <w:rStyle w:val="PlaceholderText"/>
            </w:rPr>
            <w:t>Click or tap here to enter text.</w:t>
          </w:r>
        </w:p>
      </w:docPartBody>
    </w:docPart>
    <w:docPart>
      <w:docPartPr>
        <w:name w:val="183F65DF58734C288E79C8623F287BCE"/>
        <w:category>
          <w:name w:val="General"/>
          <w:gallery w:val="placeholder"/>
        </w:category>
        <w:types>
          <w:type w:val="bbPlcHdr"/>
        </w:types>
        <w:behaviors>
          <w:behavior w:val="content"/>
        </w:behaviors>
        <w:guid w:val="{9A0C0A59-19EA-4BD0-99CA-772613F9B139}"/>
      </w:docPartPr>
      <w:docPartBody>
        <w:p w:rsidR="00866465" w:rsidRDefault="00866465" w:rsidP="00866465">
          <w:pPr>
            <w:pStyle w:val="183F65DF58734C288E79C8623F287BCE"/>
          </w:pPr>
          <w:r w:rsidRPr="004C4EA8">
            <w:rPr>
              <w:rStyle w:val="PlaceholderText"/>
            </w:rPr>
            <w:t>Click or tap here to enter text.</w:t>
          </w:r>
        </w:p>
      </w:docPartBody>
    </w:docPart>
    <w:docPart>
      <w:docPartPr>
        <w:name w:val="90BB6992D0564C81A3DBE480B75BAD24"/>
        <w:category>
          <w:name w:val="General"/>
          <w:gallery w:val="placeholder"/>
        </w:category>
        <w:types>
          <w:type w:val="bbPlcHdr"/>
        </w:types>
        <w:behaviors>
          <w:behavior w:val="content"/>
        </w:behaviors>
        <w:guid w:val="{D3C72BD3-4242-42B5-83B8-7F6F96F269C5}"/>
      </w:docPartPr>
      <w:docPartBody>
        <w:p w:rsidR="00866465" w:rsidRDefault="00866465" w:rsidP="00866465">
          <w:pPr>
            <w:pStyle w:val="90BB6992D0564C81A3DBE480B75BAD24"/>
          </w:pPr>
          <w:r w:rsidRPr="004C4EA8">
            <w:rPr>
              <w:rStyle w:val="PlaceholderText"/>
            </w:rPr>
            <w:t>Click or tap here to enter text.</w:t>
          </w:r>
        </w:p>
      </w:docPartBody>
    </w:docPart>
    <w:docPart>
      <w:docPartPr>
        <w:name w:val="0F4D38D3FBEA42D4A51DC65DD2E5EB81"/>
        <w:category>
          <w:name w:val="General"/>
          <w:gallery w:val="placeholder"/>
        </w:category>
        <w:types>
          <w:type w:val="bbPlcHdr"/>
        </w:types>
        <w:behaviors>
          <w:behavior w:val="content"/>
        </w:behaviors>
        <w:guid w:val="{12DA8D6B-4A55-4820-84C0-8219F02EC87D}"/>
      </w:docPartPr>
      <w:docPartBody>
        <w:p w:rsidR="00866465" w:rsidRDefault="00866465" w:rsidP="00866465">
          <w:pPr>
            <w:pStyle w:val="0F4D38D3FBEA42D4A51DC65DD2E5EB81"/>
          </w:pPr>
          <w:r w:rsidRPr="004C4EA8">
            <w:rPr>
              <w:rStyle w:val="PlaceholderText"/>
            </w:rPr>
            <w:t>Click or tap here to enter text.</w:t>
          </w:r>
        </w:p>
      </w:docPartBody>
    </w:docPart>
    <w:docPart>
      <w:docPartPr>
        <w:name w:val="7539256090784CE288B4D776C8BA4A68"/>
        <w:category>
          <w:name w:val="General"/>
          <w:gallery w:val="placeholder"/>
        </w:category>
        <w:types>
          <w:type w:val="bbPlcHdr"/>
        </w:types>
        <w:behaviors>
          <w:behavior w:val="content"/>
        </w:behaviors>
        <w:guid w:val="{1C911E98-9D7D-4717-B817-F392194091DA}"/>
      </w:docPartPr>
      <w:docPartBody>
        <w:p w:rsidR="00866465" w:rsidRDefault="00866465" w:rsidP="00866465">
          <w:pPr>
            <w:pStyle w:val="7539256090784CE288B4D776C8BA4A68"/>
          </w:pPr>
          <w:r w:rsidRPr="004C4EA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83E"/>
    <w:rsid w:val="00073057"/>
    <w:rsid w:val="000934EA"/>
    <w:rsid w:val="000E157E"/>
    <w:rsid w:val="0014583E"/>
    <w:rsid w:val="00165E25"/>
    <w:rsid w:val="00192CC0"/>
    <w:rsid w:val="00204747"/>
    <w:rsid w:val="0030729A"/>
    <w:rsid w:val="00385B32"/>
    <w:rsid w:val="003E6A2E"/>
    <w:rsid w:val="00493C82"/>
    <w:rsid w:val="004D297F"/>
    <w:rsid w:val="00506B56"/>
    <w:rsid w:val="0052220C"/>
    <w:rsid w:val="00591E17"/>
    <w:rsid w:val="005A66EC"/>
    <w:rsid w:val="005D2019"/>
    <w:rsid w:val="0062155C"/>
    <w:rsid w:val="00666568"/>
    <w:rsid w:val="006B723E"/>
    <w:rsid w:val="006F5E9C"/>
    <w:rsid w:val="00742738"/>
    <w:rsid w:val="007D62D8"/>
    <w:rsid w:val="007F4746"/>
    <w:rsid w:val="008427D1"/>
    <w:rsid w:val="00866465"/>
    <w:rsid w:val="00876E51"/>
    <w:rsid w:val="008B3BD1"/>
    <w:rsid w:val="0091570E"/>
    <w:rsid w:val="00971BBC"/>
    <w:rsid w:val="00A27614"/>
    <w:rsid w:val="00A50A79"/>
    <w:rsid w:val="00A74F4A"/>
    <w:rsid w:val="00C75846"/>
    <w:rsid w:val="00C97311"/>
    <w:rsid w:val="00CA1413"/>
    <w:rsid w:val="00CE3438"/>
    <w:rsid w:val="00D33957"/>
    <w:rsid w:val="00D6423E"/>
    <w:rsid w:val="00D660D9"/>
    <w:rsid w:val="00DA5561"/>
    <w:rsid w:val="00DF1467"/>
    <w:rsid w:val="00E42076"/>
    <w:rsid w:val="00E64F02"/>
    <w:rsid w:val="00EA4A75"/>
    <w:rsid w:val="00EB49E3"/>
    <w:rsid w:val="00ED229B"/>
    <w:rsid w:val="00F005BC"/>
    <w:rsid w:val="00F31DC1"/>
    <w:rsid w:val="00FC5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66465"/>
    <w:rPr>
      <w:color w:val="666666"/>
    </w:rPr>
  </w:style>
  <w:style w:type="paragraph" w:customStyle="1" w:styleId="CF6BCEFE52AD476B8DD0EB38D4A2675B">
    <w:name w:val="CF6BCEFE52AD476B8DD0EB38D4A2675B"/>
    <w:rsid w:val="00866465"/>
  </w:style>
  <w:style w:type="paragraph" w:customStyle="1" w:styleId="85F7C5979C164E1D9E69EB2811DF9230">
    <w:name w:val="85F7C5979C164E1D9E69EB2811DF9230"/>
    <w:rsid w:val="00866465"/>
  </w:style>
  <w:style w:type="paragraph" w:customStyle="1" w:styleId="C5D9D0528101478B9F60A4664E3C21CA">
    <w:name w:val="C5D9D0528101478B9F60A4664E3C21CA"/>
    <w:rsid w:val="00866465"/>
  </w:style>
  <w:style w:type="paragraph" w:customStyle="1" w:styleId="667421658EB34302B50F4CE2C2DD2E76">
    <w:name w:val="667421658EB34302B50F4CE2C2DD2E76"/>
    <w:rsid w:val="00866465"/>
  </w:style>
  <w:style w:type="paragraph" w:customStyle="1" w:styleId="CD704C33B9F848B4B82C875DE1AE3347">
    <w:name w:val="CD704C33B9F848B4B82C875DE1AE3347"/>
    <w:rsid w:val="00866465"/>
  </w:style>
  <w:style w:type="paragraph" w:customStyle="1" w:styleId="B442DA8C35AC410896EE5C05C1A8CA25">
    <w:name w:val="B442DA8C35AC410896EE5C05C1A8CA25"/>
    <w:rsid w:val="00866465"/>
  </w:style>
  <w:style w:type="paragraph" w:customStyle="1" w:styleId="F4F6EE0B05F44C3585992F19EE7DA558">
    <w:name w:val="F4F6EE0B05F44C3585992F19EE7DA558"/>
    <w:rsid w:val="00866465"/>
  </w:style>
  <w:style w:type="paragraph" w:customStyle="1" w:styleId="004F74BAE8BE406BA67118F4A112E99D">
    <w:name w:val="004F74BAE8BE406BA67118F4A112E99D"/>
    <w:rsid w:val="00866465"/>
  </w:style>
  <w:style w:type="paragraph" w:customStyle="1" w:styleId="8F24CB3FE517400D9EA088CE72D38723">
    <w:name w:val="8F24CB3FE517400D9EA088CE72D38723"/>
    <w:rsid w:val="00866465"/>
  </w:style>
  <w:style w:type="paragraph" w:customStyle="1" w:styleId="DDC39BC141544D38BFC70BE29102DC3C">
    <w:name w:val="DDC39BC141544D38BFC70BE29102DC3C"/>
    <w:rsid w:val="00866465"/>
  </w:style>
  <w:style w:type="paragraph" w:customStyle="1" w:styleId="99ED66360B5E46A182A07F0F5BDEA67E">
    <w:name w:val="99ED66360B5E46A182A07F0F5BDEA67E"/>
    <w:rsid w:val="00866465"/>
  </w:style>
  <w:style w:type="paragraph" w:customStyle="1" w:styleId="DD480DD351D04989950FE1318C6E0988">
    <w:name w:val="DD480DD351D04989950FE1318C6E0988"/>
    <w:rsid w:val="00866465"/>
  </w:style>
  <w:style w:type="paragraph" w:customStyle="1" w:styleId="9DF473C10E8F4A54B086DA1EAD8D44A5">
    <w:name w:val="9DF473C10E8F4A54B086DA1EAD8D44A5"/>
    <w:rsid w:val="00866465"/>
  </w:style>
  <w:style w:type="paragraph" w:customStyle="1" w:styleId="3D5AEF1286BB45949FD0E470D059DD04">
    <w:name w:val="3D5AEF1286BB45949FD0E470D059DD04"/>
    <w:rsid w:val="00866465"/>
  </w:style>
  <w:style w:type="paragraph" w:customStyle="1" w:styleId="0010C433E5EB431AB380A1A9BA658C2A">
    <w:name w:val="0010C433E5EB431AB380A1A9BA658C2A"/>
    <w:rsid w:val="00866465"/>
  </w:style>
  <w:style w:type="paragraph" w:customStyle="1" w:styleId="98FF3049B4B246F39935F12EC3FD332D">
    <w:name w:val="98FF3049B4B246F39935F12EC3FD332D"/>
    <w:rsid w:val="00866465"/>
  </w:style>
  <w:style w:type="paragraph" w:customStyle="1" w:styleId="8E5EE4D053A54BED932ABAF452C750B1">
    <w:name w:val="8E5EE4D053A54BED932ABAF452C750B1"/>
    <w:rsid w:val="00866465"/>
  </w:style>
  <w:style w:type="paragraph" w:customStyle="1" w:styleId="6D66FCBF3D5E41EC81E706B844EEB023">
    <w:name w:val="6D66FCBF3D5E41EC81E706B844EEB023"/>
    <w:rsid w:val="00866465"/>
  </w:style>
  <w:style w:type="paragraph" w:customStyle="1" w:styleId="640AB14507CF40CC89CF7AFB7BE8175D">
    <w:name w:val="640AB14507CF40CC89CF7AFB7BE8175D"/>
    <w:rsid w:val="00866465"/>
  </w:style>
  <w:style w:type="paragraph" w:customStyle="1" w:styleId="4043982BDF6346A283247CF5778E4D88">
    <w:name w:val="4043982BDF6346A283247CF5778E4D88"/>
    <w:rsid w:val="00866465"/>
  </w:style>
  <w:style w:type="paragraph" w:customStyle="1" w:styleId="0D152D505F4C4483B9EE9E1F60D092DA">
    <w:name w:val="0D152D505F4C4483B9EE9E1F60D092DA"/>
    <w:rsid w:val="00866465"/>
  </w:style>
  <w:style w:type="paragraph" w:customStyle="1" w:styleId="20D18D366C154531A1F005CF1A16F629">
    <w:name w:val="20D18D366C154531A1F005CF1A16F629"/>
    <w:rsid w:val="00866465"/>
  </w:style>
  <w:style w:type="paragraph" w:customStyle="1" w:styleId="6AF73B601F7C45A5B70222366B62C9B3">
    <w:name w:val="6AF73B601F7C45A5B70222366B62C9B3"/>
    <w:rsid w:val="00866465"/>
  </w:style>
  <w:style w:type="paragraph" w:customStyle="1" w:styleId="B6998AA053694C238981496E7E3311C7">
    <w:name w:val="B6998AA053694C238981496E7E3311C7"/>
    <w:rsid w:val="00866465"/>
  </w:style>
  <w:style w:type="paragraph" w:customStyle="1" w:styleId="7712575FF5F94F94AF4BABF1C612D610">
    <w:name w:val="7712575FF5F94F94AF4BABF1C612D610"/>
    <w:rsid w:val="00866465"/>
  </w:style>
  <w:style w:type="paragraph" w:customStyle="1" w:styleId="AB2E5D07043E4098912C4760A7888DD9">
    <w:name w:val="AB2E5D07043E4098912C4760A7888DD9"/>
    <w:rsid w:val="00866465"/>
  </w:style>
  <w:style w:type="paragraph" w:customStyle="1" w:styleId="E01A0D7D2A7A4F7CA03B8C13430BFF0E">
    <w:name w:val="E01A0D7D2A7A4F7CA03B8C13430BFF0E"/>
    <w:rsid w:val="00866465"/>
  </w:style>
  <w:style w:type="paragraph" w:customStyle="1" w:styleId="C754AE91AD41401B9A4804029FFBAF44">
    <w:name w:val="C754AE91AD41401B9A4804029FFBAF44"/>
    <w:rsid w:val="00866465"/>
  </w:style>
  <w:style w:type="paragraph" w:customStyle="1" w:styleId="68D289CFFD8440A08B9A2CCD0EC92719">
    <w:name w:val="68D289CFFD8440A08B9A2CCD0EC92719"/>
    <w:rsid w:val="00866465"/>
  </w:style>
  <w:style w:type="paragraph" w:customStyle="1" w:styleId="B3483C2290CF4A7C91E8285FF5997B75">
    <w:name w:val="B3483C2290CF4A7C91E8285FF5997B75"/>
    <w:rsid w:val="00866465"/>
  </w:style>
  <w:style w:type="paragraph" w:customStyle="1" w:styleId="A367816B3C7741E386FAEBA71E72F3F7">
    <w:name w:val="A367816B3C7741E386FAEBA71E72F3F7"/>
    <w:rsid w:val="00866465"/>
  </w:style>
  <w:style w:type="paragraph" w:customStyle="1" w:styleId="5C72D8817B194DCC90A4441797869E20">
    <w:name w:val="5C72D8817B194DCC90A4441797869E20"/>
    <w:rsid w:val="00866465"/>
  </w:style>
  <w:style w:type="paragraph" w:customStyle="1" w:styleId="BD469DCF65A7441AA3E6DAB16433D003">
    <w:name w:val="BD469DCF65A7441AA3E6DAB16433D003"/>
    <w:rsid w:val="00866465"/>
  </w:style>
  <w:style w:type="paragraph" w:customStyle="1" w:styleId="AD8D7FECFCBA4BFDB505FBCD0685B34B">
    <w:name w:val="AD8D7FECFCBA4BFDB505FBCD0685B34B"/>
    <w:rsid w:val="00866465"/>
  </w:style>
  <w:style w:type="paragraph" w:customStyle="1" w:styleId="90FEF1161FC84F82996F3AEBB5ED58C4">
    <w:name w:val="90FEF1161FC84F82996F3AEBB5ED58C4"/>
    <w:rsid w:val="00866465"/>
  </w:style>
  <w:style w:type="paragraph" w:customStyle="1" w:styleId="E1F1977DA5BF4D3EB5CF1D4718EA404D">
    <w:name w:val="E1F1977DA5BF4D3EB5CF1D4718EA404D"/>
    <w:rsid w:val="00866465"/>
  </w:style>
  <w:style w:type="paragraph" w:customStyle="1" w:styleId="F634E7EF0AB74582B48037B6F72462AE">
    <w:name w:val="F634E7EF0AB74582B48037B6F72462AE"/>
    <w:rsid w:val="00866465"/>
  </w:style>
  <w:style w:type="paragraph" w:customStyle="1" w:styleId="A451379A909A43B98B140BEBDC13C6EB">
    <w:name w:val="A451379A909A43B98B140BEBDC13C6EB"/>
    <w:rsid w:val="00866465"/>
  </w:style>
  <w:style w:type="paragraph" w:customStyle="1" w:styleId="C6F250517E224EB79E5CFAF6EF2D18D7">
    <w:name w:val="C6F250517E224EB79E5CFAF6EF2D18D7"/>
    <w:rsid w:val="00866465"/>
  </w:style>
  <w:style w:type="paragraph" w:customStyle="1" w:styleId="11DE3964EA6645EE90CBBC6DD09E1D44">
    <w:name w:val="11DE3964EA6645EE90CBBC6DD09E1D44"/>
    <w:rsid w:val="00866465"/>
  </w:style>
  <w:style w:type="paragraph" w:customStyle="1" w:styleId="3997AFF92960425DAE523C2D1F079C94">
    <w:name w:val="3997AFF92960425DAE523C2D1F079C94"/>
    <w:rsid w:val="00866465"/>
  </w:style>
  <w:style w:type="paragraph" w:customStyle="1" w:styleId="FA54D9A1C753495C93E6CC742E5BDEC0">
    <w:name w:val="FA54D9A1C753495C93E6CC742E5BDEC0"/>
    <w:rsid w:val="00866465"/>
  </w:style>
  <w:style w:type="paragraph" w:customStyle="1" w:styleId="22D413DD6B804254930EC7AB1303901A">
    <w:name w:val="22D413DD6B804254930EC7AB1303901A"/>
    <w:rsid w:val="00866465"/>
  </w:style>
  <w:style w:type="paragraph" w:customStyle="1" w:styleId="22EC94AF78804D2297F7D74E0893B805">
    <w:name w:val="22EC94AF78804D2297F7D74E0893B805"/>
    <w:rsid w:val="00866465"/>
  </w:style>
  <w:style w:type="paragraph" w:customStyle="1" w:styleId="76D97C54CB144A659BC799C479C77E9A">
    <w:name w:val="76D97C54CB144A659BC799C479C77E9A"/>
    <w:rsid w:val="00866465"/>
  </w:style>
  <w:style w:type="paragraph" w:customStyle="1" w:styleId="3CD6BA9E7BE346298266E3A970A040A9">
    <w:name w:val="3CD6BA9E7BE346298266E3A970A040A9"/>
    <w:rsid w:val="00866465"/>
  </w:style>
  <w:style w:type="paragraph" w:customStyle="1" w:styleId="420E44D4E23546E98AEA0F699B5E1535">
    <w:name w:val="420E44D4E23546E98AEA0F699B5E1535"/>
    <w:rsid w:val="00866465"/>
  </w:style>
  <w:style w:type="paragraph" w:customStyle="1" w:styleId="1FDD390DBC6E47389FBD0DCDA10DF22C">
    <w:name w:val="1FDD390DBC6E47389FBD0DCDA10DF22C"/>
    <w:rsid w:val="00866465"/>
  </w:style>
  <w:style w:type="paragraph" w:customStyle="1" w:styleId="DBEFBD88E2114B4BA9F1AFAFCA67A6D9">
    <w:name w:val="DBEFBD88E2114B4BA9F1AFAFCA67A6D9"/>
    <w:rsid w:val="00866465"/>
  </w:style>
  <w:style w:type="paragraph" w:customStyle="1" w:styleId="DAE44251AB39455FB53B58E104782623">
    <w:name w:val="DAE44251AB39455FB53B58E104782623"/>
    <w:rsid w:val="00866465"/>
  </w:style>
  <w:style w:type="paragraph" w:customStyle="1" w:styleId="183F65DF58734C288E79C8623F287BCE">
    <w:name w:val="183F65DF58734C288E79C8623F287BCE"/>
    <w:rsid w:val="00866465"/>
  </w:style>
  <w:style w:type="paragraph" w:customStyle="1" w:styleId="90BB6992D0564C81A3DBE480B75BAD24">
    <w:name w:val="90BB6992D0564C81A3DBE480B75BAD24"/>
    <w:rsid w:val="00866465"/>
  </w:style>
  <w:style w:type="paragraph" w:customStyle="1" w:styleId="0F4D38D3FBEA42D4A51DC65DD2E5EB81">
    <w:name w:val="0F4D38D3FBEA42D4A51DC65DD2E5EB81"/>
    <w:rsid w:val="00866465"/>
  </w:style>
  <w:style w:type="paragraph" w:customStyle="1" w:styleId="7539256090784CE288B4D776C8BA4A68">
    <w:name w:val="7539256090784CE288B4D776C8BA4A68"/>
    <w:rsid w:val="008664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180</TotalTime>
  <Pages>4</Pages>
  <Words>979</Words>
  <Characters>5500</Characters>
  <Application>Microsoft Office Word</Application>
  <DocSecurity>0</DocSecurity>
  <Lines>45</Lines>
  <Paragraphs>12</Paragraphs>
  <ScaleCrop>false</ScaleCrop>
  <Company/>
  <LinksUpToDate>false</LinksUpToDate>
  <CharactersWithSpaces>6467</CharactersWithSpaces>
  <SharedDoc>false</SharedDoc>
  <HLinks>
    <vt:vector size="6" baseType="variant">
      <vt:variant>
        <vt:i4>2228347</vt:i4>
      </vt:variant>
      <vt:variant>
        <vt:i4>0</vt:i4>
      </vt:variant>
      <vt:variant>
        <vt:i4>0</vt:i4>
      </vt:variant>
      <vt:variant>
        <vt:i4>5</vt:i4>
      </vt:variant>
      <vt:variant>
        <vt:lpwstr>https://www.cde.state.co.us/cdeprof/endorsementrequirements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Reisenauer, Jenna</dc:creator>
  <cp:keywords/>
  <dc:description/>
  <cp:lastModifiedBy>Reisenauer, Jenna</cp:lastModifiedBy>
  <cp:revision>129</cp:revision>
  <cp:lastPrinted>2025-07-14T21:41:00Z</cp:lastPrinted>
  <dcterms:created xsi:type="dcterms:W3CDTF">2025-07-15T18:33:00Z</dcterms:created>
  <dcterms:modified xsi:type="dcterms:W3CDTF">2025-07-30T20:21:00Z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c654305d-9e1f-4f21-bdaa-69f133c66a70</vt:lpwstr>
  </property>
</Properties>
</file>