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75EA6019" w:rsidR="00AD4726" w:rsidRPr="00C96CA8" w:rsidRDefault="00662083" w:rsidP="00C96CA8">
      <w:pPr>
        <w:pStyle w:val="Heading1"/>
        <w:jc w:val="center"/>
        <w:rPr>
          <w:rFonts w:ascii="Trebuchet MS" w:eastAsia="Times New Roman" w:hAnsi="Trebuchet MS"/>
          <w:b/>
          <w:bCs/>
          <w:color w:val="auto"/>
          <w:sz w:val="24"/>
          <w:szCs w:val="24"/>
        </w:rPr>
      </w:pPr>
      <w:r w:rsidRPr="00C96CA8">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393E7FFC" wp14:editId="546FF20E">
            <wp:simplePos x="0" y="0"/>
            <wp:positionH relativeFrom="margin">
              <wp:posOffset>-502920</wp:posOffset>
            </wp:positionH>
            <wp:positionV relativeFrom="paragraph">
              <wp:posOffset>-696653</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E303EF" w:rsidRPr="00C96CA8">
        <w:rPr>
          <w:rFonts w:ascii="Trebuchet MS" w:eastAsia="Times New Roman" w:hAnsi="Trebuchet MS"/>
          <w:b/>
          <w:bCs/>
          <w:color w:val="auto"/>
          <w:sz w:val="24"/>
          <w:szCs w:val="24"/>
        </w:rPr>
        <w:t>Science</w:t>
      </w:r>
      <w:r w:rsidR="001846B6" w:rsidRPr="00C96CA8">
        <w:rPr>
          <w:rFonts w:ascii="Trebuchet MS" w:eastAsia="Times New Roman" w:hAnsi="Trebuchet MS"/>
          <w:b/>
          <w:bCs/>
          <w:color w:val="auto"/>
          <w:sz w:val="24"/>
          <w:szCs w:val="24"/>
        </w:rPr>
        <w:t xml:space="preserve"> (</w:t>
      </w:r>
      <w:r w:rsidR="00E303EF" w:rsidRPr="00C96CA8">
        <w:rPr>
          <w:rFonts w:ascii="Trebuchet MS" w:eastAsia="Times New Roman" w:hAnsi="Trebuchet MS"/>
          <w:b/>
          <w:bCs/>
          <w:color w:val="auto"/>
          <w:sz w:val="24"/>
          <w:szCs w:val="24"/>
        </w:rPr>
        <w:t>Grades 6-12</w:t>
      </w:r>
      <w:r w:rsidR="001846B6" w:rsidRPr="00C96CA8">
        <w:rPr>
          <w:rFonts w:ascii="Trebuchet MS" w:eastAsia="Times New Roman" w:hAnsi="Trebuchet MS"/>
          <w:b/>
          <w:bCs/>
          <w:color w:val="auto"/>
          <w:sz w:val="24"/>
          <w:szCs w:val="24"/>
        </w:rPr>
        <w:t>)</w:t>
      </w:r>
      <w:r w:rsidR="00AD4726" w:rsidRPr="00C96CA8">
        <w:rPr>
          <w:rFonts w:ascii="Trebuchet MS" w:eastAsia="Times New Roman" w:hAnsi="Trebuchet MS"/>
          <w:b/>
          <w:bCs/>
          <w:color w:val="auto"/>
          <w:sz w:val="24"/>
          <w:szCs w:val="24"/>
        </w:rPr>
        <w:t xml:space="preserve"> Evaluation Worksheet</w:t>
      </w:r>
    </w:p>
    <w:p w14:paraId="482860A2" w14:textId="68D43939" w:rsidR="00AD4726" w:rsidRPr="00C96CA8"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C96CA8">
        <w:rPr>
          <w:rFonts w:ascii="Trebuchet MS" w:eastAsia="Times New Roman" w:hAnsi="Trebuchet MS" w:cs="Times New Roman"/>
          <w:color w:val="000000"/>
          <w:kern w:val="0"/>
          <w:sz w:val="20"/>
          <w:szCs w:val="20"/>
          <w14:ligatures w14:val="none"/>
        </w:rPr>
        <w:t>Demonstration of Professional Competencies and Depth of Content Knowledge</w:t>
      </w:r>
    </w:p>
    <w:p w14:paraId="183853A1" w14:textId="77777777" w:rsidR="00004746" w:rsidRPr="009F7A9B" w:rsidRDefault="00004746" w:rsidP="00004746">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43ECF545" w14:textId="77777777" w:rsidR="00004746" w:rsidRPr="005B61D6" w:rsidRDefault="00004746" w:rsidP="00004746">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970E52FD7050483FBDFBD01EC2CF1790"/>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DE17917E64B74948A9A472E956191295"/>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21132570" w:rsidR="00AD4726" w:rsidRPr="00004746" w:rsidRDefault="00004746" w:rsidP="00004746">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0D7B40F5" w14:textId="77777777" w:rsidR="00CD7151" w:rsidRPr="00D64358" w:rsidRDefault="00CD7151" w:rsidP="00CD7151">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4C77B9B1" w14:textId="77777777" w:rsidR="00CD7151" w:rsidRPr="00BF37A5" w:rsidRDefault="00CD7151" w:rsidP="00CD7151">
      <w:pPr>
        <w:spacing w:after="0" w:line="240" w:lineRule="auto"/>
        <w:rPr>
          <w:rFonts w:ascii="Times New Roman" w:eastAsia="Times New Roman" w:hAnsi="Times New Roman" w:cs="Times New Roman"/>
          <w:kern w:val="0"/>
          <w14:ligatures w14:val="none"/>
        </w:rPr>
      </w:pPr>
    </w:p>
    <w:p w14:paraId="281B881B" w14:textId="77777777" w:rsidR="00CD7151" w:rsidRPr="00BF37A5" w:rsidRDefault="00CD7151" w:rsidP="00CD7151">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43412E41" w14:textId="77777777" w:rsidR="00CD7151" w:rsidRPr="00BF37A5" w:rsidRDefault="00CD7151" w:rsidP="00CD7151">
      <w:pPr>
        <w:spacing w:after="0" w:line="240" w:lineRule="auto"/>
        <w:rPr>
          <w:rFonts w:ascii="Times New Roman" w:eastAsia="Times New Roman" w:hAnsi="Times New Roman" w:cs="Times New Roman"/>
          <w:kern w:val="0"/>
          <w14:ligatures w14:val="none"/>
        </w:rPr>
      </w:pPr>
    </w:p>
    <w:p w14:paraId="3698412A" w14:textId="77777777" w:rsidR="00CD7151" w:rsidRPr="00BF37A5" w:rsidRDefault="00CD7151" w:rsidP="00CD7151">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0A08C207" w14:textId="77777777" w:rsidR="00CD7151" w:rsidRPr="00BF37A5" w:rsidRDefault="00CD7151" w:rsidP="00CD7151">
      <w:pPr>
        <w:spacing w:after="0" w:line="240" w:lineRule="auto"/>
        <w:rPr>
          <w:rFonts w:ascii="Times New Roman" w:eastAsia="Times New Roman" w:hAnsi="Times New Roman" w:cs="Times New Roman"/>
          <w:kern w:val="0"/>
          <w14:ligatures w14:val="none"/>
        </w:rPr>
      </w:pPr>
    </w:p>
    <w:p w14:paraId="0D082AE3" w14:textId="6F5C2289" w:rsidR="00CD7151" w:rsidRPr="00BF37A5" w:rsidRDefault="00CD7151" w:rsidP="00CD7151">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Chemistry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Chemistry</w:t>
      </w:r>
      <w:r w:rsidRPr="00BF37A5">
        <w:rPr>
          <w:rFonts w:ascii="Trebuchet MS" w:eastAsia="Times New Roman" w:hAnsi="Trebuchet MS" w:cs="Times New Roman"/>
          <w:color w:val="000000"/>
          <w:kern w:val="0"/>
          <w:sz w:val="22"/>
          <w:szCs w:val="22"/>
          <w14:ligatures w14:val="none"/>
        </w:rPr>
        <w:t xml:space="preserve"> Unit Plan” in COOL. </w:t>
      </w:r>
    </w:p>
    <w:p w14:paraId="0D61FD9E" w14:textId="77777777" w:rsidR="00CD7151" w:rsidRPr="00BF37A5" w:rsidRDefault="00CD7151" w:rsidP="00CD7151">
      <w:pPr>
        <w:spacing w:after="0" w:line="240" w:lineRule="auto"/>
        <w:rPr>
          <w:rFonts w:ascii="Times New Roman" w:eastAsia="Times New Roman" w:hAnsi="Times New Roman" w:cs="Times New Roman"/>
          <w:kern w:val="0"/>
          <w14:ligatures w14:val="none"/>
        </w:rPr>
      </w:pPr>
    </w:p>
    <w:p w14:paraId="41430C5F" w14:textId="034B3DE4" w:rsidR="0089504D" w:rsidRPr="0089504D" w:rsidRDefault="00CD7151" w:rsidP="00CD7151">
      <w:pPr>
        <w:spacing w:after="0" w:line="240" w:lineRule="auto"/>
        <w:rPr>
          <w:rFonts w:ascii="Trebuchet MS" w:eastAsia="Times New Roman" w:hAnsi="Trebuchet MS" w:cs="Times New Roman"/>
          <w:b/>
          <w:bCs/>
          <w:color w:val="00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40816E74" w14:textId="77777777" w:rsidR="00275D11" w:rsidRPr="00275D11" w:rsidRDefault="00275D11" w:rsidP="00275D11">
      <w:pPr>
        <w:spacing w:after="0" w:line="240" w:lineRule="auto"/>
        <w:rPr>
          <w:rFonts w:ascii="Trebuchet MS" w:eastAsia="Times New Roman" w:hAnsi="Trebuchet MS" w:cs="Times New Roman"/>
          <w:b/>
          <w:bCs/>
          <w:color w:val="000000"/>
          <w:kern w:val="0"/>
          <w:sz w:val="22"/>
          <w:szCs w:val="22"/>
          <w14:ligatures w14:val="none"/>
        </w:rPr>
      </w:pPr>
    </w:p>
    <w:p w14:paraId="40773C05" w14:textId="77777777" w:rsidR="00275D11" w:rsidRPr="00275D11" w:rsidRDefault="00275D11" w:rsidP="00275D11">
      <w:pPr>
        <w:spacing w:after="0" w:line="240" w:lineRule="auto"/>
        <w:rPr>
          <w:rFonts w:ascii="Trebuchet MS" w:eastAsia="Times New Roman" w:hAnsi="Trebuchet MS" w:cs="Times New Roman"/>
          <w:b/>
          <w:bCs/>
          <w:color w:val="000000"/>
          <w:kern w:val="0"/>
          <w:sz w:val="22"/>
          <w:szCs w:val="22"/>
          <w14:ligatures w14:val="none"/>
        </w:rPr>
      </w:pPr>
      <w:r w:rsidRPr="00275D11">
        <w:rPr>
          <w:rFonts w:ascii="Trebuchet MS" w:eastAsia="Times New Roman" w:hAnsi="Trebuchet MS" w:cs="Times New Roman"/>
          <w:b/>
          <w:bCs/>
          <w:color w:val="000000"/>
          <w:kern w:val="0"/>
          <w:sz w:val="22"/>
          <w:szCs w:val="22"/>
          <w14:ligatures w14:val="none"/>
        </w:rPr>
        <w:t>Science:</w:t>
      </w:r>
    </w:p>
    <w:p w14:paraId="39466A87" w14:textId="2470CF25" w:rsidR="00275D11" w:rsidRPr="00275D11" w:rsidRDefault="00275D11" w:rsidP="00275D11">
      <w:pPr>
        <w:numPr>
          <w:ilvl w:val="0"/>
          <w:numId w:val="48"/>
        </w:numPr>
        <w:spacing w:after="0" w:line="240" w:lineRule="auto"/>
        <w:rPr>
          <w:rFonts w:ascii="Trebuchet MS" w:eastAsia="Times New Roman" w:hAnsi="Trebuchet MS" w:cs="Times New Roman"/>
          <w:color w:val="000000"/>
          <w:kern w:val="0"/>
          <w:sz w:val="22"/>
          <w:szCs w:val="22"/>
          <w14:ligatures w14:val="none"/>
        </w:rPr>
      </w:pPr>
      <w:r w:rsidRPr="00275D11">
        <w:rPr>
          <w:rFonts w:ascii="Trebuchet MS" w:eastAsia="Times New Roman" w:hAnsi="Trebuchet MS" w:cs="Times New Roman"/>
          <w:color w:val="000000"/>
          <w:kern w:val="0"/>
          <w:sz w:val="22"/>
          <w:szCs w:val="22"/>
          <w14:ligatures w14:val="none"/>
        </w:rPr>
        <w:t xml:space="preserve">Coursework: Minimum of B-; syllabi and </w:t>
      </w:r>
      <w:r w:rsidR="007B318D" w:rsidRPr="007B318D">
        <w:rPr>
          <w:rFonts w:ascii="Trebuchet MS" w:eastAsia="Times New Roman" w:hAnsi="Trebuchet MS" w:cs="Times New Roman"/>
          <w:color w:val="000000"/>
          <w:kern w:val="0"/>
          <w:sz w:val="22"/>
          <w:szCs w:val="22"/>
          <w14:ligatures w14:val="none"/>
        </w:rPr>
        <w:t>official</w:t>
      </w:r>
      <w:r w:rsidR="007B318D" w:rsidRPr="007B318D">
        <w:rPr>
          <w:rFonts w:ascii="Trebuchet MS" w:eastAsia="Times New Roman" w:hAnsi="Trebuchet MS" w:cs="Times New Roman"/>
          <w:b/>
          <w:bCs/>
          <w:color w:val="000000"/>
          <w:kern w:val="0"/>
          <w:sz w:val="22"/>
          <w:szCs w:val="22"/>
          <w14:ligatures w14:val="none"/>
        </w:rPr>
        <w:t xml:space="preserve"> </w:t>
      </w:r>
      <w:r w:rsidRPr="00275D11">
        <w:rPr>
          <w:rFonts w:ascii="Trebuchet MS" w:eastAsia="Times New Roman" w:hAnsi="Trebuchet MS" w:cs="Times New Roman"/>
          <w:color w:val="000000"/>
          <w:kern w:val="0"/>
          <w:sz w:val="22"/>
          <w:szCs w:val="22"/>
          <w14:ligatures w14:val="none"/>
        </w:rPr>
        <w:t>transcript required</w:t>
      </w:r>
    </w:p>
    <w:p w14:paraId="5D71874C" w14:textId="77777777" w:rsidR="00275D11" w:rsidRPr="00275D11" w:rsidRDefault="00275D11" w:rsidP="00275D11">
      <w:pPr>
        <w:numPr>
          <w:ilvl w:val="0"/>
          <w:numId w:val="48"/>
        </w:numPr>
        <w:spacing w:after="0" w:line="240" w:lineRule="auto"/>
        <w:rPr>
          <w:rFonts w:ascii="Trebuchet MS" w:eastAsia="Times New Roman" w:hAnsi="Trebuchet MS" w:cs="Times New Roman"/>
          <w:b/>
          <w:bCs/>
          <w:color w:val="000000"/>
          <w:kern w:val="0"/>
          <w:sz w:val="22"/>
          <w:szCs w:val="22"/>
          <w14:ligatures w14:val="none"/>
        </w:rPr>
      </w:pPr>
      <w:r w:rsidRPr="00275D11">
        <w:rPr>
          <w:rFonts w:ascii="Trebuchet MS" w:eastAsia="Times New Roman" w:hAnsi="Trebuchet MS" w:cs="Times New Roman"/>
          <w:color w:val="000000"/>
          <w:kern w:val="0"/>
          <w:sz w:val="22"/>
          <w:szCs w:val="22"/>
          <w14:ligatures w14:val="none"/>
        </w:rPr>
        <w:t>Portfolio: Artifacts demonstrating attainment of standards outlined below</w:t>
      </w:r>
      <w:r w:rsidRPr="00275D11">
        <w:rPr>
          <w:rFonts w:ascii="Trebuchet MS" w:eastAsia="Times New Roman" w:hAnsi="Trebuchet MS" w:cs="Times New Roman"/>
          <w:b/>
          <w:bCs/>
          <w:color w:val="000000"/>
          <w:kern w:val="0"/>
          <w:sz w:val="22"/>
          <w:szCs w:val="22"/>
          <w14:ligatures w14:val="none"/>
        </w:rPr>
        <w:t> </w:t>
      </w:r>
    </w:p>
    <w:p w14:paraId="676048AC" w14:textId="77777777" w:rsidR="00275D11" w:rsidRPr="00275D11" w:rsidRDefault="00275D11" w:rsidP="00275D11">
      <w:pPr>
        <w:spacing w:after="0" w:line="240" w:lineRule="auto"/>
        <w:rPr>
          <w:rFonts w:ascii="Trebuchet MS" w:eastAsia="Times New Roman" w:hAnsi="Trebuchet MS" w:cs="Times New Roman"/>
          <w:b/>
          <w:bCs/>
          <w:color w:val="000000"/>
          <w:kern w:val="0"/>
          <w:sz w:val="22"/>
          <w:szCs w:val="22"/>
          <w14:ligatures w14:val="none"/>
        </w:rPr>
      </w:pPr>
    </w:p>
    <w:p w14:paraId="73D0D50F" w14:textId="773694C6" w:rsidR="00275D11" w:rsidRPr="0077625E" w:rsidRDefault="00275D11" w:rsidP="00275D11">
      <w:pPr>
        <w:spacing w:after="0" w:line="240" w:lineRule="auto"/>
        <w:rPr>
          <w:rFonts w:ascii="Trebuchet MS" w:eastAsia="Times New Roman" w:hAnsi="Trebuchet MS" w:cs="Times New Roman"/>
          <w:color w:val="000000"/>
          <w:kern w:val="0"/>
          <w:sz w:val="22"/>
          <w:szCs w:val="22"/>
          <w14:ligatures w14:val="none"/>
        </w:rPr>
      </w:pPr>
      <w:r w:rsidRPr="0077625E">
        <w:rPr>
          <w:rFonts w:ascii="Trebuchet MS" w:eastAsia="Times New Roman" w:hAnsi="Trebuchet MS" w:cs="Times New Roman"/>
          <w:color w:val="000000"/>
          <w:kern w:val="0"/>
          <w:sz w:val="22"/>
          <w:szCs w:val="22"/>
          <w14:ligatures w14:val="none"/>
        </w:rPr>
        <w:t xml:space="preserve">*** If you hold a bachelor’s degree or higher in any of the sciences identified on the </w:t>
      </w:r>
      <w:hyperlink r:id="rId8" w:history="1">
        <w:r w:rsidRPr="0077625E">
          <w:rPr>
            <w:rStyle w:val="Hyperlink"/>
            <w:rFonts w:ascii="Trebuchet MS" w:eastAsia="Times New Roman" w:hAnsi="Trebuchet MS" w:cs="Times New Roman"/>
            <w:kern w:val="0"/>
            <w:sz w:val="22"/>
            <w:szCs w:val="22"/>
            <w14:ligatures w14:val="none"/>
          </w:rPr>
          <w:t>Science Endorsement worksheet</w:t>
        </w:r>
      </w:hyperlink>
      <w:r w:rsidRPr="0077625E">
        <w:rPr>
          <w:rFonts w:ascii="Trebuchet MS" w:eastAsia="Times New Roman" w:hAnsi="Trebuchet MS" w:cs="Times New Roman"/>
          <w:color w:val="000000"/>
          <w:kern w:val="0"/>
          <w:sz w:val="22"/>
          <w:szCs w:val="22"/>
          <w14:ligatures w14:val="none"/>
        </w:rPr>
        <w:t>, you may submit your application in COOL without doing Multiple Measures</w:t>
      </w:r>
      <w:r w:rsidR="0077625E">
        <w:rPr>
          <w:rFonts w:ascii="Trebuchet MS" w:eastAsia="Times New Roman" w:hAnsi="Trebuchet MS" w:cs="Times New Roman"/>
          <w:color w:val="000000"/>
          <w:kern w:val="0"/>
          <w:sz w:val="22"/>
          <w:szCs w:val="22"/>
          <w14:ligatures w14:val="none"/>
        </w:rPr>
        <w:t>.</w:t>
      </w:r>
    </w:p>
    <w:p w14:paraId="72E8AD77" w14:textId="03F67216" w:rsidR="00843273" w:rsidRDefault="00275D11" w:rsidP="00275D11">
      <w:pPr>
        <w:spacing w:after="0" w:line="240" w:lineRule="auto"/>
        <w:rPr>
          <w:rFonts w:ascii="Trebuchet MS" w:eastAsia="Times New Roman" w:hAnsi="Trebuchet MS" w:cs="Times New Roman"/>
          <w:color w:val="000000"/>
          <w:kern w:val="0"/>
          <w:sz w:val="22"/>
          <w:szCs w:val="22"/>
          <w14:ligatures w14:val="none"/>
        </w:rPr>
      </w:pPr>
      <w:r w:rsidRPr="0077625E">
        <w:rPr>
          <w:rFonts w:ascii="Trebuchet MS" w:eastAsia="Times New Roman" w:hAnsi="Trebuchet MS" w:cs="Times New Roman"/>
          <w:color w:val="000000"/>
          <w:kern w:val="0"/>
          <w:sz w:val="22"/>
          <w:szCs w:val="22"/>
          <w14:ligatures w14:val="none"/>
        </w:rPr>
        <w:br/>
        <w:t>*** If you have 24 semester hours of coursework as identified on the</w:t>
      </w:r>
      <w:hyperlink r:id="rId9" w:history="1">
        <w:r w:rsidRPr="0077625E">
          <w:rPr>
            <w:rStyle w:val="Hyperlink"/>
            <w:rFonts w:ascii="Trebuchet MS" w:eastAsia="Times New Roman" w:hAnsi="Trebuchet MS" w:cs="Times New Roman"/>
            <w:kern w:val="0"/>
            <w:sz w:val="22"/>
            <w:szCs w:val="22"/>
            <w14:ligatures w14:val="none"/>
          </w:rPr>
          <w:t xml:space="preserve"> Science Endorsement Worksheet</w:t>
        </w:r>
      </w:hyperlink>
      <w:r w:rsidRPr="0077625E">
        <w:rPr>
          <w:rFonts w:ascii="Trebuchet MS" w:eastAsia="Times New Roman" w:hAnsi="Trebuchet MS" w:cs="Times New Roman"/>
          <w:color w:val="000000"/>
          <w:kern w:val="0"/>
          <w:sz w:val="22"/>
          <w:szCs w:val="22"/>
          <w14:ligatures w14:val="none"/>
        </w:rPr>
        <w:t>, you may submit your application in COOL without doing Multiple Measures</w:t>
      </w:r>
      <w:r w:rsidR="0077625E">
        <w:rPr>
          <w:rFonts w:ascii="Trebuchet MS" w:eastAsia="Times New Roman" w:hAnsi="Trebuchet MS" w:cs="Times New Roman"/>
          <w:color w:val="000000"/>
          <w:kern w:val="0"/>
          <w:sz w:val="22"/>
          <w:szCs w:val="22"/>
          <w14:ligatures w14:val="none"/>
        </w:rPr>
        <w:t>.</w:t>
      </w:r>
    </w:p>
    <w:p w14:paraId="27ABDB2D" w14:textId="77777777" w:rsidR="00DC5D09" w:rsidRDefault="00DC5D09" w:rsidP="00275D11">
      <w:pPr>
        <w:spacing w:after="0" w:line="240" w:lineRule="auto"/>
        <w:rPr>
          <w:rFonts w:ascii="Trebuchet MS" w:eastAsia="Times New Roman" w:hAnsi="Trebuchet MS" w:cs="Times New Roman"/>
          <w:color w:val="000000"/>
          <w:kern w:val="0"/>
          <w:sz w:val="22"/>
          <w:szCs w:val="22"/>
          <w14:ligatures w14:val="none"/>
        </w:rPr>
      </w:pPr>
    </w:p>
    <w:p w14:paraId="428EAE92" w14:textId="77777777" w:rsidR="00DC5D09" w:rsidRDefault="00DC5D09" w:rsidP="00275D11">
      <w:pPr>
        <w:spacing w:after="0" w:line="240" w:lineRule="auto"/>
        <w:rPr>
          <w:rFonts w:ascii="Trebuchet MS" w:eastAsia="Times New Roman" w:hAnsi="Trebuchet MS" w:cs="Times New Roman"/>
          <w:color w:val="000000"/>
          <w:kern w:val="0"/>
          <w:sz w:val="22"/>
          <w:szCs w:val="22"/>
          <w14:ligatures w14:val="none"/>
        </w:rPr>
      </w:pPr>
    </w:p>
    <w:p w14:paraId="089CDCA6" w14:textId="49CDAA6F" w:rsidR="00DC5D09" w:rsidRPr="004D3B30" w:rsidRDefault="004D3B30" w:rsidP="004D3B30">
      <w:pPr>
        <w:pStyle w:val="Heading2"/>
        <w:rPr>
          <w:rFonts w:ascii="Trebuchet MS" w:eastAsia="Times New Roman" w:hAnsi="Trebuchet MS" w:cs="Times New Roman"/>
          <w:b/>
          <w:bCs/>
          <w:color w:val="auto"/>
          <w:kern w:val="0"/>
          <w:sz w:val="26"/>
          <w:szCs w:val="26"/>
          <w:u w:val="single"/>
          <w14:ligatures w14:val="none"/>
        </w:rPr>
      </w:pPr>
      <w:r w:rsidRPr="004D3B30">
        <w:rPr>
          <w:b/>
          <w:bCs/>
          <w:color w:val="auto"/>
          <w:sz w:val="26"/>
          <w:szCs w:val="26"/>
          <w:u w:val="single"/>
        </w:rPr>
        <w:lastRenderedPageBreak/>
        <w:t>Science</w:t>
      </w:r>
    </w:p>
    <w:p w14:paraId="09C89EF7" w14:textId="6BF3CA02" w:rsidR="00352232" w:rsidRPr="00C8177F" w:rsidRDefault="00352232" w:rsidP="00352232">
      <w:pPr>
        <w:pStyle w:val="Heading3"/>
        <w:rPr>
          <w:b/>
          <w:bCs/>
          <w:color w:val="000000" w:themeColor="text1"/>
          <w:sz w:val="24"/>
          <w:szCs w:val="24"/>
        </w:rPr>
      </w:pPr>
      <w:r>
        <w:rPr>
          <w:b/>
          <w:bCs/>
          <w:color w:val="000000" w:themeColor="text1"/>
          <w:sz w:val="24"/>
          <w:szCs w:val="24"/>
        </w:rPr>
        <w:t>Scientific Methodology, Techniques, and History:</w:t>
      </w:r>
    </w:p>
    <w:tbl>
      <w:tblPr>
        <w:tblStyle w:val="TableGrid"/>
        <w:tblW w:w="0" w:type="auto"/>
        <w:tblLook w:val="04A0" w:firstRow="1" w:lastRow="0" w:firstColumn="1" w:lastColumn="0" w:noHBand="0" w:noVBand="1"/>
      </w:tblPr>
      <w:tblGrid>
        <w:gridCol w:w="3116"/>
        <w:gridCol w:w="3117"/>
        <w:gridCol w:w="3117"/>
      </w:tblGrid>
      <w:tr w:rsidR="00352232" w14:paraId="03C2885F" w14:textId="77777777" w:rsidTr="00DF04C6">
        <w:trPr>
          <w:tblHeader/>
        </w:trPr>
        <w:tc>
          <w:tcPr>
            <w:tcW w:w="3116" w:type="dxa"/>
            <w:shd w:val="clear" w:color="auto" w:fill="D9D9D9" w:themeFill="background1" w:themeFillShade="D9"/>
          </w:tcPr>
          <w:p w14:paraId="7087175C" w14:textId="77777777" w:rsidR="00352232" w:rsidRDefault="00352232" w:rsidP="00DF04C6">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09981604" w14:textId="77777777" w:rsidR="00352232" w:rsidRDefault="00352232" w:rsidP="00DF04C6">
            <w:r w:rsidRPr="00AD4726">
              <w:rPr>
                <w:b/>
                <w:bCs/>
              </w:rPr>
              <w:t>Course #/Title/Grade</w:t>
            </w:r>
          </w:p>
        </w:tc>
        <w:tc>
          <w:tcPr>
            <w:tcW w:w="3117" w:type="dxa"/>
            <w:shd w:val="clear" w:color="auto" w:fill="D9D9D9" w:themeFill="background1" w:themeFillShade="D9"/>
          </w:tcPr>
          <w:p w14:paraId="2A915904" w14:textId="77777777" w:rsidR="00352232" w:rsidRPr="00AD4726" w:rsidRDefault="00352232" w:rsidP="00DF04C6">
            <w:r w:rsidRPr="00AD4726">
              <w:rPr>
                <w:b/>
                <w:bCs/>
              </w:rPr>
              <w:t>Portfolio Artifact(s)</w:t>
            </w:r>
          </w:p>
          <w:p w14:paraId="2510C5D2" w14:textId="77777777" w:rsidR="00352232" w:rsidRPr="00AD4726" w:rsidRDefault="00352232" w:rsidP="00DF04C6">
            <w:r w:rsidRPr="00AD4726">
              <w:rPr>
                <w:b/>
                <w:bCs/>
              </w:rPr>
              <w:t>AND </w:t>
            </w:r>
          </w:p>
          <w:p w14:paraId="0F81DB30" w14:textId="77777777" w:rsidR="00352232" w:rsidRDefault="00352232" w:rsidP="00DF04C6">
            <w:r w:rsidRPr="00AD4726">
              <w:rPr>
                <w:b/>
                <w:bCs/>
              </w:rPr>
              <w:t>Rationale</w:t>
            </w:r>
          </w:p>
        </w:tc>
      </w:tr>
      <w:tr w:rsidR="00352232" w14:paraId="0D9D55F8" w14:textId="77777777" w:rsidTr="00DF04C6">
        <w:tc>
          <w:tcPr>
            <w:tcW w:w="3116" w:type="dxa"/>
          </w:tcPr>
          <w:p w14:paraId="692DF09D" w14:textId="77777777" w:rsidR="00352232" w:rsidRDefault="00352232" w:rsidP="00352232">
            <w:r w:rsidRPr="009D72FA">
              <w:t>Methods of scientific inquiry and design</w:t>
            </w:r>
          </w:p>
          <w:p w14:paraId="7FC23DBF" w14:textId="7CB940FA" w:rsidR="00352232" w:rsidRDefault="00352232" w:rsidP="00352232"/>
        </w:tc>
        <w:sdt>
          <w:sdtPr>
            <w:id w:val="1385603542"/>
            <w:placeholder>
              <w:docPart w:val="7753C5012196475D8A760F529B7D6ABF"/>
            </w:placeholder>
            <w:showingPlcHdr/>
          </w:sdtPr>
          <w:sdtEndPr/>
          <w:sdtContent>
            <w:tc>
              <w:tcPr>
                <w:tcW w:w="3117" w:type="dxa"/>
              </w:tcPr>
              <w:p w14:paraId="59C7D686" w14:textId="77777777" w:rsidR="00352232" w:rsidRDefault="00352232" w:rsidP="00DF04C6">
                <w:r w:rsidRPr="004C4EA8">
                  <w:rPr>
                    <w:rStyle w:val="PlaceholderText"/>
                  </w:rPr>
                  <w:t>Click or tap here to enter text.</w:t>
                </w:r>
              </w:p>
            </w:tc>
          </w:sdtContent>
        </w:sdt>
        <w:sdt>
          <w:sdtPr>
            <w:id w:val="-362906665"/>
            <w:placeholder>
              <w:docPart w:val="306226F6BD0C469B8B0E5FDC4A9C5E87"/>
            </w:placeholder>
            <w:showingPlcHdr/>
          </w:sdtPr>
          <w:sdtEndPr/>
          <w:sdtContent>
            <w:tc>
              <w:tcPr>
                <w:tcW w:w="3117" w:type="dxa"/>
              </w:tcPr>
              <w:p w14:paraId="627DC28C" w14:textId="77777777" w:rsidR="00352232" w:rsidRDefault="00352232" w:rsidP="00DF04C6">
                <w:r w:rsidRPr="004C4EA8">
                  <w:rPr>
                    <w:rStyle w:val="PlaceholderText"/>
                  </w:rPr>
                  <w:t>Click or tap here to enter text.</w:t>
                </w:r>
              </w:p>
            </w:tc>
          </w:sdtContent>
        </w:sdt>
      </w:tr>
      <w:tr w:rsidR="00352232" w14:paraId="5D329EA5" w14:textId="77777777" w:rsidTr="00DF04C6">
        <w:tc>
          <w:tcPr>
            <w:tcW w:w="3116" w:type="dxa"/>
          </w:tcPr>
          <w:p w14:paraId="67F7CE27" w14:textId="426FA2B9" w:rsidR="00352232" w:rsidRPr="00AD4726" w:rsidRDefault="00352232" w:rsidP="00DF04C6">
            <w:r w:rsidRPr="009D72FA">
              <w:t>Scientific data collection and experiments</w:t>
            </w:r>
          </w:p>
          <w:p w14:paraId="28AC9DD0" w14:textId="77777777" w:rsidR="00352232" w:rsidRDefault="00352232" w:rsidP="00DF04C6"/>
        </w:tc>
        <w:sdt>
          <w:sdtPr>
            <w:id w:val="820545305"/>
            <w:placeholder>
              <w:docPart w:val="9894FB9DA2C34AAA84882446C3C2DD8F"/>
            </w:placeholder>
            <w:showingPlcHdr/>
          </w:sdtPr>
          <w:sdtEndPr/>
          <w:sdtContent>
            <w:tc>
              <w:tcPr>
                <w:tcW w:w="3117" w:type="dxa"/>
              </w:tcPr>
              <w:p w14:paraId="012F00C5" w14:textId="77777777" w:rsidR="00352232" w:rsidRDefault="00352232" w:rsidP="00DF04C6">
                <w:r w:rsidRPr="004C4EA8">
                  <w:rPr>
                    <w:rStyle w:val="PlaceholderText"/>
                  </w:rPr>
                  <w:t>Click or tap here to enter text.</w:t>
                </w:r>
              </w:p>
            </w:tc>
          </w:sdtContent>
        </w:sdt>
        <w:sdt>
          <w:sdtPr>
            <w:id w:val="800664167"/>
            <w:placeholder>
              <w:docPart w:val="5BEC8451C4014FBE97E68C666A386B70"/>
            </w:placeholder>
            <w:showingPlcHdr/>
          </w:sdtPr>
          <w:sdtEndPr/>
          <w:sdtContent>
            <w:tc>
              <w:tcPr>
                <w:tcW w:w="3117" w:type="dxa"/>
              </w:tcPr>
              <w:p w14:paraId="033D2EA2" w14:textId="77777777" w:rsidR="00352232" w:rsidRDefault="00352232" w:rsidP="00DF04C6">
                <w:r w:rsidRPr="004C4EA8">
                  <w:rPr>
                    <w:rStyle w:val="PlaceholderText"/>
                  </w:rPr>
                  <w:t>Click or tap here to enter text.</w:t>
                </w:r>
              </w:p>
            </w:tc>
          </w:sdtContent>
        </w:sdt>
      </w:tr>
      <w:tr w:rsidR="00352232" w14:paraId="70BC057E" w14:textId="77777777" w:rsidTr="00DF04C6">
        <w:tc>
          <w:tcPr>
            <w:tcW w:w="3116" w:type="dxa"/>
          </w:tcPr>
          <w:p w14:paraId="79FD0234" w14:textId="41072555" w:rsidR="00352232" w:rsidRPr="00AD4726" w:rsidRDefault="00352232" w:rsidP="00DF04C6">
            <w:r w:rsidRPr="009D72FA">
              <w:t>Laboratory materials</w:t>
            </w:r>
            <w:r>
              <w:t>,</w:t>
            </w:r>
            <w:r w:rsidRPr="009D72FA">
              <w:t xml:space="preserve"> procedures</w:t>
            </w:r>
            <w:r>
              <w:t>,</w:t>
            </w:r>
            <w:r w:rsidRPr="009D72FA">
              <w:t xml:space="preserve"> equipment</w:t>
            </w:r>
            <w:r>
              <w:t>, and safety/emergency procedures</w:t>
            </w:r>
          </w:p>
          <w:p w14:paraId="7A4A89CF" w14:textId="77777777" w:rsidR="00352232" w:rsidRPr="00AD4726" w:rsidRDefault="00352232" w:rsidP="00DF04C6"/>
        </w:tc>
        <w:sdt>
          <w:sdtPr>
            <w:id w:val="1755627526"/>
            <w:placeholder>
              <w:docPart w:val="EBD43CD293D14DAF8B24A4AB719D7848"/>
            </w:placeholder>
            <w:showingPlcHdr/>
          </w:sdtPr>
          <w:sdtEndPr/>
          <w:sdtContent>
            <w:tc>
              <w:tcPr>
                <w:tcW w:w="3117" w:type="dxa"/>
              </w:tcPr>
              <w:p w14:paraId="1895D365" w14:textId="77777777" w:rsidR="00352232" w:rsidRDefault="00352232" w:rsidP="00DF04C6">
                <w:r w:rsidRPr="004C4EA8">
                  <w:rPr>
                    <w:rStyle w:val="PlaceholderText"/>
                  </w:rPr>
                  <w:t>Click or tap here to enter text.</w:t>
                </w:r>
              </w:p>
            </w:tc>
          </w:sdtContent>
        </w:sdt>
        <w:sdt>
          <w:sdtPr>
            <w:id w:val="1210300160"/>
            <w:placeholder>
              <w:docPart w:val="C507C08DFE344E488ECB48FAEE05F298"/>
            </w:placeholder>
            <w:showingPlcHdr/>
          </w:sdtPr>
          <w:sdtEndPr/>
          <w:sdtContent>
            <w:tc>
              <w:tcPr>
                <w:tcW w:w="3117" w:type="dxa"/>
              </w:tcPr>
              <w:p w14:paraId="46DB93A5" w14:textId="77777777" w:rsidR="00352232" w:rsidRDefault="00352232" w:rsidP="00DF04C6">
                <w:r w:rsidRPr="004C4EA8">
                  <w:rPr>
                    <w:rStyle w:val="PlaceholderText"/>
                  </w:rPr>
                  <w:t>Click or tap here to enter text.</w:t>
                </w:r>
              </w:p>
            </w:tc>
          </w:sdtContent>
        </w:sdt>
      </w:tr>
      <w:tr w:rsidR="00352232" w14:paraId="663019E0" w14:textId="77777777" w:rsidTr="00DF04C6">
        <w:tc>
          <w:tcPr>
            <w:tcW w:w="3116" w:type="dxa"/>
          </w:tcPr>
          <w:p w14:paraId="782BA9D5" w14:textId="7D45D53B" w:rsidR="00352232" w:rsidRPr="00AD4726" w:rsidRDefault="00352232" w:rsidP="00DF04C6">
            <w:r w:rsidRPr="00007003">
              <w:t>Core scientific practices</w:t>
            </w:r>
          </w:p>
          <w:p w14:paraId="3E1F4258" w14:textId="77777777" w:rsidR="00352232" w:rsidRPr="00AD4726" w:rsidRDefault="00352232" w:rsidP="00DF04C6"/>
        </w:tc>
        <w:sdt>
          <w:sdtPr>
            <w:id w:val="795261917"/>
            <w:placeholder>
              <w:docPart w:val="E7AB6FC3613D47CB8A2FEF3F8C5221FF"/>
            </w:placeholder>
            <w:showingPlcHdr/>
          </w:sdtPr>
          <w:sdtEndPr/>
          <w:sdtContent>
            <w:tc>
              <w:tcPr>
                <w:tcW w:w="3117" w:type="dxa"/>
              </w:tcPr>
              <w:p w14:paraId="50410E72" w14:textId="77777777" w:rsidR="00352232" w:rsidRDefault="00352232" w:rsidP="00DF04C6">
                <w:r w:rsidRPr="004C4EA8">
                  <w:rPr>
                    <w:rStyle w:val="PlaceholderText"/>
                  </w:rPr>
                  <w:t>Click or tap here to enter text.</w:t>
                </w:r>
              </w:p>
            </w:tc>
          </w:sdtContent>
        </w:sdt>
        <w:sdt>
          <w:sdtPr>
            <w:id w:val="789789706"/>
            <w:placeholder>
              <w:docPart w:val="FFD77C9FD8924105B2B84D7A679F3A12"/>
            </w:placeholder>
            <w:showingPlcHdr/>
          </w:sdtPr>
          <w:sdtEndPr/>
          <w:sdtContent>
            <w:tc>
              <w:tcPr>
                <w:tcW w:w="3117" w:type="dxa"/>
              </w:tcPr>
              <w:p w14:paraId="6AD41B81" w14:textId="77777777" w:rsidR="00352232" w:rsidRDefault="00352232" w:rsidP="00DF04C6">
                <w:r w:rsidRPr="004C4EA8">
                  <w:rPr>
                    <w:rStyle w:val="PlaceholderText"/>
                  </w:rPr>
                  <w:t>Click or tap here to enter text.</w:t>
                </w:r>
              </w:p>
            </w:tc>
          </w:sdtContent>
        </w:sdt>
      </w:tr>
      <w:tr w:rsidR="00352232" w14:paraId="6259B194" w14:textId="77777777" w:rsidTr="00DF04C6">
        <w:tc>
          <w:tcPr>
            <w:tcW w:w="3116" w:type="dxa"/>
          </w:tcPr>
          <w:p w14:paraId="609D935F" w14:textId="77777777" w:rsidR="00352232" w:rsidRDefault="00352232" w:rsidP="00DF04C6">
            <w:r w:rsidRPr="00007003">
              <w:t>Historical scientific developments</w:t>
            </w:r>
          </w:p>
          <w:p w14:paraId="58BD6CFF" w14:textId="3802493F" w:rsidR="00352232" w:rsidRPr="00007003" w:rsidRDefault="00352232" w:rsidP="00DF04C6"/>
        </w:tc>
        <w:sdt>
          <w:sdtPr>
            <w:id w:val="938563901"/>
            <w:placeholder>
              <w:docPart w:val="F134805F5ACC4A3EB9B728286FB4E07B"/>
            </w:placeholder>
            <w:showingPlcHdr/>
          </w:sdtPr>
          <w:sdtEndPr/>
          <w:sdtContent>
            <w:tc>
              <w:tcPr>
                <w:tcW w:w="3117" w:type="dxa"/>
              </w:tcPr>
              <w:p w14:paraId="760B6067" w14:textId="6820A5A5" w:rsidR="00352232" w:rsidRDefault="00352232" w:rsidP="00DF04C6">
                <w:r w:rsidRPr="004C4EA8">
                  <w:rPr>
                    <w:rStyle w:val="PlaceholderText"/>
                  </w:rPr>
                  <w:t>Click or tap here to enter text.</w:t>
                </w:r>
              </w:p>
            </w:tc>
          </w:sdtContent>
        </w:sdt>
        <w:sdt>
          <w:sdtPr>
            <w:id w:val="-816640696"/>
            <w:placeholder>
              <w:docPart w:val="131ABBBEDA104B13A271DC38DF80F1EF"/>
            </w:placeholder>
            <w:showingPlcHdr/>
          </w:sdtPr>
          <w:sdtEndPr/>
          <w:sdtContent>
            <w:tc>
              <w:tcPr>
                <w:tcW w:w="3117" w:type="dxa"/>
              </w:tcPr>
              <w:p w14:paraId="2D7E5398" w14:textId="67701C5D" w:rsidR="00352232" w:rsidRDefault="00352232" w:rsidP="00DF04C6">
                <w:r w:rsidRPr="004C4EA8">
                  <w:rPr>
                    <w:rStyle w:val="PlaceholderText"/>
                  </w:rPr>
                  <w:t>Click or tap here to enter text.</w:t>
                </w:r>
              </w:p>
            </w:tc>
          </w:sdtContent>
        </w:sdt>
      </w:tr>
    </w:tbl>
    <w:p w14:paraId="7D2C4041" w14:textId="77777777" w:rsidR="00352232" w:rsidRDefault="00352232" w:rsidP="00275D11">
      <w:pPr>
        <w:spacing w:after="0" w:line="240" w:lineRule="auto"/>
        <w:rPr>
          <w:rFonts w:ascii="Times New Roman" w:eastAsia="Times New Roman" w:hAnsi="Times New Roman" w:cs="Times New Roman"/>
          <w:kern w:val="0"/>
          <w14:ligatures w14:val="none"/>
        </w:rPr>
      </w:pPr>
    </w:p>
    <w:p w14:paraId="2300001E" w14:textId="55C9D658" w:rsidR="00352232" w:rsidRPr="00C8177F" w:rsidRDefault="00352232" w:rsidP="00352232">
      <w:pPr>
        <w:pStyle w:val="Heading3"/>
        <w:rPr>
          <w:b/>
          <w:bCs/>
          <w:color w:val="000000" w:themeColor="text1"/>
          <w:sz w:val="24"/>
          <w:szCs w:val="24"/>
        </w:rPr>
      </w:pPr>
      <w:r>
        <w:rPr>
          <w:b/>
          <w:bCs/>
          <w:color w:val="000000" w:themeColor="text1"/>
          <w:sz w:val="24"/>
          <w:szCs w:val="24"/>
        </w:rPr>
        <w:t>Physical Science:</w:t>
      </w:r>
    </w:p>
    <w:tbl>
      <w:tblPr>
        <w:tblStyle w:val="TableGrid"/>
        <w:tblW w:w="0" w:type="auto"/>
        <w:tblLook w:val="04A0" w:firstRow="1" w:lastRow="0" w:firstColumn="1" w:lastColumn="0" w:noHBand="0" w:noVBand="1"/>
      </w:tblPr>
      <w:tblGrid>
        <w:gridCol w:w="3116"/>
        <w:gridCol w:w="3117"/>
        <w:gridCol w:w="3117"/>
      </w:tblGrid>
      <w:tr w:rsidR="00352232" w14:paraId="4B4F5413" w14:textId="77777777" w:rsidTr="00DF04C6">
        <w:trPr>
          <w:tblHeader/>
        </w:trPr>
        <w:tc>
          <w:tcPr>
            <w:tcW w:w="3116" w:type="dxa"/>
            <w:shd w:val="clear" w:color="auto" w:fill="D9D9D9" w:themeFill="background1" w:themeFillShade="D9"/>
          </w:tcPr>
          <w:p w14:paraId="52114FF8" w14:textId="77777777" w:rsidR="00352232" w:rsidRDefault="00352232" w:rsidP="00DF04C6">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7D35CB76" w14:textId="77777777" w:rsidR="00352232" w:rsidRDefault="00352232" w:rsidP="00DF04C6">
            <w:r w:rsidRPr="00AD4726">
              <w:rPr>
                <w:b/>
                <w:bCs/>
              </w:rPr>
              <w:t>Course #/Title/Grade</w:t>
            </w:r>
          </w:p>
        </w:tc>
        <w:tc>
          <w:tcPr>
            <w:tcW w:w="3117" w:type="dxa"/>
            <w:shd w:val="clear" w:color="auto" w:fill="D9D9D9" w:themeFill="background1" w:themeFillShade="D9"/>
          </w:tcPr>
          <w:p w14:paraId="13CB5D10" w14:textId="77777777" w:rsidR="00352232" w:rsidRPr="00AD4726" w:rsidRDefault="00352232" w:rsidP="00DF04C6">
            <w:r w:rsidRPr="00AD4726">
              <w:rPr>
                <w:b/>
                <w:bCs/>
              </w:rPr>
              <w:t>Portfolio Artifact(s)</w:t>
            </w:r>
          </w:p>
          <w:p w14:paraId="7BBDF791" w14:textId="77777777" w:rsidR="00352232" w:rsidRPr="00AD4726" w:rsidRDefault="00352232" w:rsidP="00DF04C6">
            <w:r w:rsidRPr="00AD4726">
              <w:rPr>
                <w:b/>
                <w:bCs/>
              </w:rPr>
              <w:t>AND </w:t>
            </w:r>
          </w:p>
          <w:p w14:paraId="41CF5DD4" w14:textId="77777777" w:rsidR="00352232" w:rsidRDefault="00352232" w:rsidP="00DF04C6">
            <w:r w:rsidRPr="00AD4726">
              <w:rPr>
                <w:b/>
                <w:bCs/>
              </w:rPr>
              <w:t>Rationale</w:t>
            </w:r>
          </w:p>
        </w:tc>
      </w:tr>
      <w:tr w:rsidR="00352232" w14:paraId="6E88EF73" w14:textId="77777777" w:rsidTr="00DF04C6">
        <w:tc>
          <w:tcPr>
            <w:tcW w:w="3116" w:type="dxa"/>
          </w:tcPr>
          <w:p w14:paraId="3D59305F" w14:textId="45DA2A11" w:rsidR="00352232" w:rsidRDefault="00352232" w:rsidP="00DF04C6">
            <w:r>
              <w:t>Chemistry</w:t>
            </w:r>
          </w:p>
          <w:p w14:paraId="21A193B1" w14:textId="77777777" w:rsidR="00352232" w:rsidRDefault="00352232" w:rsidP="00DF04C6"/>
        </w:tc>
        <w:sdt>
          <w:sdtPr>
            <w:id w:val="-1255047156"/>
            <w:placeholder>
              <w:docPart w:val="E6A9CBEDBE5641A4A7D64ABC0ACAF45C"/>
            </w:placeholder>
            <w:showingPlcHdr/>
          </w:sdtPr>
          <w:sdtEndPr/>
          <w:sdtContent>
            <w:tc>
              <w:tcPr>
                <w:tcW w:w="3117" w:type="dxa"/>
              </w:tcPr>
              <w:p w14:paraId="4EABA559" w14:textId="77777777" w:rsidR="00352232" w:rsidRDefault="00352232" w:rsidP="00DF04C6">
                <w:r w:rsidRPr="004C4EA8">
                  <w:rPr>
                    <w:rStyle w:val="PlaceholderText"/>
                  </w:rPr>
                  <w:t>Click or tap here to enter text.</w:t>
                </w:r>
              </w:p>
            </w:tc>
          </w:sdtContent>
        </w:sdt>
        <w:sdt>
          <w:sdtPr>
            <w:id w:val="-1575728370"/>
            <w:placeholder>
              <w:docPart w:val="2B8241F37C68421C937BFA6019A5D299"/>
            </w:placeholder>
            <w:showingPlcHdr/>
          </w:sdtPr>
          <w:sdtEndPr/>
          <w:sdtContent>
            <w:tc>
              <w:tcPr>
                <w:tcW w:w="3117" w:type="dxa"/>
              </w:tcPr>
              <w:p w14:paraId="29F31C14" w14:textId="77777777" w:rsidR="00352232" w:rsidRDefault="00352232" w:rsidP="00DF04C6">
                <w:r w:rsidRPr="004C4EA8">
                  <w:rPr>
                    <w:rStyle w:val="PlaceholderText"/>
                  </w:rPr>
                  <w:t>Click or tap here to enter text.</w:t>
                </w:r>
              </w:p>
            </w:tc>
          </w:sdtContent>
        </w:sdt>
      </w:tr>
      <w:tr w:rsidR="00352232" w14:paraId="6D2A4B3D" w14:textId="77777777" w:rsidTr="00DF04C6">
        <w:tc>
          <w:tcPr>
            <w:tcW w:w="3116" w:type="dxa"/>
          </w:tcPr>
          <w:p w14:paraId="1656F3DC" w14:textId="137046F6" w:rsidR="00352232" w:rsidRPr="00AD4726" w:rsidRDefault="00352232" w:rsidP="00DF04C6">
            <w:r>
              <w:t>Physics</w:t>
            </w:r>
          </w:p>
          <w:p w14:paraId="20D5F3C0" w14:textId="77777777" w:rsidR="00352232" w:rsidRDefault="00352232" w:rsidP="00DF04C6"/>
        </w:tc>
        <w:sdt>
          <w:sdtPr>
            <w:id w:val="1321618326"/>
            <w:placeholder>
              <w:docPart w:val="5BB8DA3E81F6428BA2C28B51C042710B"/>
            </w:placeholder>
            <w:showingPlcHdr/>
          </w:sdtPr>
          <w:sdtEndPr/>
          <w:sdtContent>
            <w:tc>
              <w:tcPr>
                <w:tcW w:w="3117" w:type="dxa"/>
              </w:tcPr>
              <w:p w14:paraId="4AF4C266" w14:textId="77777777" w:rsidR="00352232" w:rsidRDefault="00352232" w:rsidP="00DF04C6">
                <w:r w:rsidRPr="004C4EA8">
                  <w:rPr>
                    <w:rStyle w:val="PlaceholderText"/>
                  </w:rPr>
                  <w:t>Click or tap here to enter text.</w:t>
                </w:r>
              </w:p>
            </w:tc>
          </w:sdtContent>
        </w:sdt>
        <w:sdt>
          <w:sdtPr>
            <w:id w:val="431171500"/>
            <w:placeholder>
              <w:docPart w:val="ABDFD15EA1314D488213008547C4EAE6"/>
            </w:placeholder>
            <w:showingPlcHdr/>
          </w:sdtPr>
          <w:sdtEndPr/>
          <w:sdtContent>
            <w:tc>
              <w:tcPr>
                <w:tcW w:w="3117" w:type="dxa"/>
              </w:tcPr>
              <w:p w14:paraId="2AD29EFE" w14:textId="77777777" w:rsidR="00352232" w:rsidRDefault="00352232" w:rsidP="00DF04C6">
                <w:r w:rsidRPr="004C4EA8">
                  <w:rPr>
                    <w:rStyle w:val="PlaceholderText"/>
                  </w:rPr>
                  <w:t>Click or tap here to enter text.</w:t>
                </w:r>
              </w:p>
            </w:tc>
          </w:sdtContent>
        </w:sdt>
      </w:tr>
    </w:tbl>
    <w:p w14:paraId="27FF3FB5" w14:textId="77777777" w:rsidR="00352232" w:rsidRDefault="00352232" w:rsidP="00275D11">
      <w:pPr>
        <w:spacing w:after="0" w:line="240" w:lineRule="auto"/>
        <w:rPr>
          <w:rFonts w:ascii="Times New Roman" w:eastAsia="Times New Roman" w:hAnsi="Times New Roman" w:cs="Times New Roman"/>
          <w:kern w:val="0"/>
          <w14:ligatures w14:val="none"/>
        </w:rPr>
      </w:pPr>
    </w:p>
    <w:p w14:paraId="72ECCB96" w14:textId="5B014DFB" w:rsidR="00352232" w:rsidRPr="00C8177F" w:rsidRDefault="00352232" w:rsidP="00352232">
      <w:pPr>
        <w:pStyle w:val="Heading3"/>
        <w:rPr>
          <w:b/>
          <w:bCs/>
          <w:color w:val="000000" w:themeColor="text1"/>
          <w:sz w:val="24"/>
          <w:szCs w:val="24"/>
        </w:rPr>
      </w:pPr>
      <w:r>
        <w:rPr>
          <w:b/>
          <w:bCs/>
          <w:color w:val="000000" w:themeColor="text1"/>
          <w:sz w:val="24"/>
          <w:szCs w:val="24"/>
        </w:rPr>
        <w:t>Life Science:</w:t>
      </w:r>
    </w:p>
    <w:tbl>
      <w:tblPr>
        <w:tblStyle w:val="TableGrid"/>
        <w:tblW w:w="0" w:type="auto"/>
        <w:tblLook w:val="04A0" w:firstRow="1" w:lastRow="0" w:firstColumn="1" w:lastColumn="0" w:noHBand="0" w:noVBand="1"/>
      </w:tblPr>
      <w:tblGrid>
        <w:gridCol w:w="3116"/>
        <w:gridCol w:w="3117"/>
        <w:gridCol w:w="3117"/>
      </w:tblGrid>
      <w:tr w:rsidR="00352232" w14:paraId="148E8EC8" w14:textId="77777777" w:rsidTr="00DF04C6">
        <w:trPr>
          <w:tblHeader/>
        </w:trPr>
        <w:tc>
          <w:tcPr>
            <w:tcW w:w="3116" w:type="dxa"/>
            <w:shd w:val="clear" w:color="auto" w:fill="D9D9D9" w:themeFill="background1" w:themeFillShade="D9"/>
          </w:tcPr>
          <w:p w14:paraId="014B3068" w14:textId="77777777" w:rsidR="00352232" w:rsidRDefault="00352232" w:rsidP="00DF04C6">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3C8CC373" w14:textId="77777777" w:rsidR="00352232" w:rsidRDefault="00352232" w:rsidP="00DF04C6">
            <w:r w:rsidRPr="00AD4726">
              <w:rPr>
                <w:b/>
                <w:bCs/>
              </w:rPr>
              <w:t>Course #/Title/Grade</w:t>
            </w:r>
          </w:p>
        </w:tc>
        <w:tc>
          <w:tcPr>
            <w:tcW w:w="3117" w:type="dxa"/>
            <w:shd w:val="clear" w:color="auto" w:fill="D9D9D9" w:themeFill="background1" w:themeFillShade="D9"/>
          </w:tcPr>
          <w:p w14:paraId="7F32D90F" w14:textId="77777777" w:rsidR="00352232" w:rsidRPr="00AD4726" w:rsidRDefault="00352232" w:rsidP="00DF04C6">
            <w:r w:rsidRPr="00AD4726">
              <w:rPr>
                <w:b/>
                <w:bCs/>
              </w:rPr>
              <w:t>Portfolio Artifact(s)</w:t>
            </w:r>
          </w:p>
          <w:p w14:paraId="5CBE0849" w14:textId="77777777" w:rsidR="00352232" w:rsidRPr="00AD4726" w:rsidRDefault="00352232" w:rsidP="00DF04C6">
            <w:r w:rsidRPr="00AD4726">
              <w:rPr>
                <w:b/>
                <w:bCs/>
              </w:rPr>
              <w:t>AND </w:t>
            </w:r>
          </w:p>
          <w:p w14:paraId="0150D1D5" w14:textId="77777777" w:rsidR="00352232" w:rsidRDefault="00352232" w:rsidP="00DF04C6">
            <w:r w:rsidRPr="00AD4726">
              <w:rPr>
                <w:b/>
                <w:bCs/>
              </w:rPr>
              <w:t>Rationale</w:t>
            </w:r>
          </w:p>
        </w:tc>
      </w:tr>
      <w:tr w:rsidR="00352232" w14:paraId="48955648" w14:textId="77777777" w:rsidTr="00DF04C6">
        <w:tc>
          <w:tcPr>
            <w:tcW w:w="3116" w:type="dxa"/>
          </w:tcPr>
          <w:p w14:paraId="3C083D30" w14:textId="7DAFE124" w:rsidR="00352232" w:rsidRDefault="00352232" w:rsidP="00DF04C6">
            <w:r w:rsidRPr="009F0AA8">
              <w:t xml:space="preserve">Cell biology, </w:t>
            </w:r>
            <w:proofErr w:type="gramStart"/>
            <w:r w:rsidRPr="009F0AA8">
              <w:t>including:</w:t>
            </w:r>
            <w:proofErr w:type="gramEnd"/>
            <w:r w:rsidRPr="009F0AA8">
              <w:t xml:space="preserve"> structure, function, and reproduction; biochemistry of life</w:t>
            </w:r>
          </w:p>
          <w:p w14:paraId="23203810" w14:textId="77777777" w:rsidR="00352232" w:rsidRDefault="00352232" w:rsidP="00DF04C6"/>
        </w:tc>
        <w:sdt>
          <w:sdtPr>
            <w:id w:val="1075086730"/>
            <w:placeholder>
              <w:docPart w:val="15FAB312FDC444D3B37E24E1C6C7A50B"/>
            </w:placeholder>
            <w:showingPlcHdr/>
          </w:sdtPr>
          <w:sdtEndPr/>
          <w:sdtContent>
            <w:tc>
              <w:tcPr>
                <w:tcW w:w="3117" w:type="dxa"/>
              </w:tcPr>
              <w:p w14:paraId="261382E6" w14:textId="77777777" w:rsidR="00352232" w:rsidRDefault="00352232" w:rsidP="00DF04C6">
                <w:r w:rsidRPr="004C4EA8">
                  <w:rPr>
                    <w:rStyle w:val="PlaceholderText"/>
                  </w:rPr>
                  <w:t>Click or tap here to enter text.</w:t>
                </w:r>
              </w:p>
            </w:tc>
          </w:sdtContent>
        </w:sdt>
        <w:sdt>
          <w:sdtPr>
            <w:id w:val="1304121835"/>
            <w:placeholder>
              <w:docPart w:val="3A0EAFBA82D240788702E686DCE98AF2"/>
            </w:placeholder>
            <w:showingPlcHdr/>
          </w:sdtPr>
          <w:sdtEndPr/>
          <w:sdtContent>
            <w:tc>
              <w:tcPr>
                <w:tcW w:w="3117" w:type="dxa"/>
              </w:tcPr>
              <w:p w14:paraId="55917729" w14:textId="77777777" w:rsidR="00352232" w:rsidRDefault="00352232" w:rsidP="00DF04C6">
                <w:r w:rsidRPr="004C4EA8">
                  <w:rPr>
                    <w:rStyle w:val="PlaceholderText"/>
                  </w:rPr>
                  <w:t>Click or tap here to enter text.</w:t>
                </w:r>
              </w:p>
            </w:tc>
          </w:sdtContent>
        </w:sdt>
      </w:tr>
      <w:tr w:rsidR="00352232" w14:paraId="5FE20B67" w14:textId="77777777" w:rsidTr="00DF04C6">
        <w:tc>
          <w:tcPr>
            <w:tcW w:w="3116" w:type="dxa"/>
          </w:tcPr>
          <w:p w14:paraId="5CAE45D3" w14:textId="0ED58244" w:rsidR="00352232" w:rsidRDefault="00352232" w:rsidP="00352232">
            <w:r w:rsidRPr="003210FD">
              <w:lastRenderedPageBreak/>
              <w:t>Genetics</w:t>
            </w:r>
          </w:p>
        </w:tc>
        <w:sdt>
          <w:sdtPr>
            <w:id w:val="-172959270"/>
            <w:placeholder>
              <w:docPart w:val="987EFCA5DA384CC9907A1943FF84DD9D"/>
            </w:placeholder>
            <w:showingPlcHdr/>
          </w:sdtPr>
          <w:sdtEndPr/>
          <w:sdtContent>
            <w:tc>
              <w:tcPr>
                <w:tcW w:w="3117" w:type="dxa"/>
              </w:tcPr>
              <w:p w14:paraId="24B99987" w14:textId="77777777" w:rsidR="00352232" w:rsidRDefault="00352232" w:rsidP="00DF04C6">
                <w:r w:rsidRPr="004C4EA8">
                  <w:rPr>
                    <w:rStyle w:val="PlaceholderText"/>
                  </w:rPr>
                  <w:t>Click or tap here to enter text.</w:t>
                </w:r>
              </w:p>
            </w:tc>
          </w:sdtContent>
        </w:sdt>
        <w:sdt>
          <w:sdtPr>
            <w:id w:val="-457578421"/>
            <w:placeholder>
              <w:docPart w:val="453B823BE56649F9A374D1569AB223D1"/>
            </w:placeholder>
            <w:showingPlcHdr/>
          </w:sdtPr>
          <w:sdtEndPr/>
          <w:sdtContent>
            <w:tc>
              <w:tcPr>
                <w:tcW w:w="3117" w:type="dxa"/>
              </w:tcPr>
              <w:p w14:paraId="7F439CC4" w14:textId="77777777" w:rsidR="00352232" w:rsidRDefault="00352232" w:rsidP="00DF04C6">
                <w:r w:rsidRPr="004C4EA8">
                  <w:rPr>
                    <w:rStyle w:val="PlaceholderText"/>
                  </w:rPr>
                  <w:t>Click or tap here to enter text.</w:t>
                </w:r>
              </w:p>
            </w:tc>
          </w:sdtContent>
        </w:sdt>
      </w:tr>
      <w:tr w:rsidR="00352232" w14:paraId="1FDA876F" w14:textId="77777777" w:rsidTr="00DF04C6">
        <w:tc>
          <w:tcPr>
            <w:tcW w:w="3116" w:type="dxa"/>
          </w:tcPr>
          <w:p w14:paraId="1DD37BA4" w14:textId="77777777" w:rsidR="00352232" w:rsidRDefault="00352232" w:rsidP="00352232">
            <w:r w:rsidRPr="003210FD">
              <w:t>Hierarchical classification</w:t>
            </w:r>
          </w:p>
          <w:p w14:paraId="21279928" w14:textId="763DDFEF" w:rsidR="00352232" w:rsidRPr="003210FD" w:rsidRDefault="00352232" w:rsidP="00352232"/>
        </w:tc>
        <w:sdt>
          <w:sdtPr>
            <w:id w:val="203374647"/>
            <w:placeholder>
              <w:docPart w:val="2E9CA911625D4552827740432C0EB03F"/>
            </w:placeholder>
            <w:showingPlcHdr/>
          </w:sdtPr>
          <w:sdtEndPr/>
          <w:sdtContent>
            <w:tc>
              <w:tcPr>
                <w:tcW w:w="3117" w:type="dxa"/>
              </w:tcPr>
              <w:p w14:paraId="072B4B22" w14:textId="63ED5D8C" w:rsidR="00352232" w:rsidRDefault="00352232" w:rsidP="00DF04C6">
                <w:r w:rsidRPr="004C4EA8">
                  <w:rPr>
                    <w:rStyle w:val="PlaceholderText"/>
                  </w:rPr>
                  <w:t>Click or tap here to enter text.</w:t>
                </w:r>
              </w:p>
            </w:tc>
          </w:sdtContent>
        </w:sdt>
        <w:sdt>
          <w:sdtPr>
            <w:id w:val="564921439"/>
            <w:placeholder>
              <w:docPart w:val="AC007A56D76A47BE9CC53FE4BA2113AE"/>
            </w:placeholder>
            <w:showingPlcHdr/>
          </w:sdtPr>
          <w:sdtEndPr/>
          <w:sdtContent>
            <w:tc>
              <w:tcPr>
                <w:tcW w:w="3117" w:type="dxa"/>
              </w:tcPr>
              <w:p w14:paraId="22EE024A" w14:textId="73FA989B" w:rsidR="00352232" w:rsidRDefault="00352232" w:rsidP="00DF04C6">
                <w:r w:rsidRPr="004C4EA8">
                  <w:rPr>
                    <w:rStyle w:val="PlaceholderText"/>
                  </w:rPr>
                  <w:t>Click or tap here to enter text.</w:t>
                </w:r>
              </w:p>
            </w:tc>
          </w:sdtContent>
        </w:sdt>
      </w:tr>
      <w:tr w:rsidR="00352232" w14:paraId="2E18CCE0" w14:textId="77777777" w:rsidTr="00DF04C6">
        <w:tc>
          <w:tcPr>
            <w:tcW w:w="3116" w:type="dxa"/>
          </w:tcPr>
          <w:p w14:paraId="0242F892" w14:textId="77777777" w:rsidR="00352232" w:rsidRDefault="00352232" w:rsidP="00352232">
            <w:r w:rsidRPr="009F0AA8">
              <w:t xml:space="preserve">Organismal biology, </w:t>
            </w:r>
            <w:proofErr w:type="gramStart"/>
            <w:r w:rsidRPr="009F0AA8">
              <w:t>including:</w:t>
            </w:r>
            <w:proofErr w:type="gramEnd"/>
            <w:r w:rsidRPr="009F0AA8">
              <w:t xml:space="preserve"> plant structures and functions; and anatomy and physiology</w:t>
            </w:r>
          </w:p>
          <w:p w14:paraId="01610132" w14:textId="46559947" w:rsidR="00352232" w:rsidRPr="003210FD" w:rsidRDefault="00352232" w:rsidP="00352232"/>
        </w:tc>
        <w:sdt>
          <w:sdtPr>
            <w:id w:val="2000606502"/>
            <w:placeholder>
              <w:docPart w:val="D628B3362306486EBF08EEC4FE3806C0"/>
            </w:placeholder>
            <w:showingPlcHdr/>
          </w:sdtPr>
          <w:sdtEndPr/>
          <w:sdtContent>
            <w:tc>
              <w:tcPr>
                <w:tcW w:w="3117" w:type="dxa"/>
              </w:tcPr>
              <w:p w14:paraId="01779191" w14:textId="3754EFD5" w:rsidR="00352232" w:rsidRDefault="00352232" w:rsidP="00DF04C6">
                <w:r w:rsidRPr="004C4EA8">
                  <w:rPr>
                    <w:rStyle w:val="PlaceholderText"/>
                  </w:rPr>
                  <w:t>Click or tap here to enter text.</w:t>
                </w:r>
              </w:p>
            </w:tc>
          </w:sdtContent>
        </w:sdt>
        <w:sdt>
          <w:sdtPr>
            <w:id w:val="423149506"/>
            <w:placeholder>
              <w:docPart w:val="7A40771C2665435FAEDE0D22FA1C86CE"/>
            </w:placeholder>
            <w:showingPlcHdr/>
          </w:sdtPr>
          <w:sdtEndPr/>
          <w:sdtContent>
            <w:tc>
              <w:tcPr>
                <w:tcW w:w="3117" w:type="dxa"/>
              </w:tcPr>
              <w:p w14:paraId="63181635" w14:textId="69E3CB90" w:rsidR="00352232" w:rsidRDefault="00352232" w:rsidP="00DF04C6">
                <w:r w:rsidRPr="004C4EA8">
                  <w:rPr>
                    <w:rStyle w:val="PlaceholderText"/>
                  </w:rPr>
                  <w:t>Click or tap here to enter text.</w:t>
                </w:r>
              </w:p>
            </w:tc>
          </w:sdtContent>
        </w:sdt>
      </w:tr>
      <w:tr w:rsidR="00352232" w14:paraId="18A23CEF" w14:textId="77777777" w:rsidTr="00DF04C6">
        <w:tc>
          <w:tcPr>
            <w:tcW w:w="3116" w:type="dxa"/>
          </w:tcPr>
          <w:p w14:paraId="6676EB1E" w14:textId="77777777" w:rsidR="00352232" w:rsidRDefault="00352232" w:rsidP="00352232">
            <w:r>
              <w:t>Ecology</w:t>
            </w:r>
          </w:p>
          <w:p w14:paraId="4A4738F9" w14:textId="7EF98807" w:rsidR="00352232" w:rsidRPr="009F0AA8" w:rsidRDefault="00352232" w:rsidP="00352232"/>
        </w:tc>
        <w:sdt>
          <w:sdtPr>
            <w:id w:val="-323205227"/>
            <w:placeholder>
              <w:docPart w:val="2590A2F2BE6249BAA32A4B57D4E42BB2"/>
            </w:placeholder>
            <w:showingPlcHdr/>
          </w:sdtPr>
          <w:sdtEndPr/>
          <w:sdtContent>
            <w:tc>
              <w:tcPr>
                <w:tcW w:w="3117" w:type="dxa"/>
              </w:tcPr>
              <w:p w14:paraId="296184EC" w14:textId="429EF2E8" w:rsidR="00352232" w:rsidRDefault="00352232" w:rsidP="00DF04C6">
                <w:r w:rsidRPr="004C4EA8">
                  <w:rPr>
                    <w:rStyle w:val="PlaceholderText"/>
                  </w:rPr>
                  <w:t>Click or tap here to enter text.</w:t>
                </w:r>
              </w:p>
            </w:tc>
          </w:sdtContent>
        </w:sdt>
        <w:sdt>
          <w:sdtPr>
            <w:id w:val="-2137166983"/>
            <w:placeholder>
              <w:docPart w:val="E64A515AC69F4B85BCD09F404A9612C9"/>
            </w:placeholder>
            <w:showingPlcHdr/>
          </w:sdtPr>
          <w:sdtEndPr/>
          <w:sdtContent>
            <w:tc>
              <w:tcPr>
                <w:tcW w:w="3117" w:type="dxa"/>
              </w:tcPr>
              <w:p w14:paraId="1D351639" w14:textId="26EFF8B0" w:rsidR="00352232" w:rsidRDefault="00352232" w:rsidP="00DF04C6">
                <w:r w:rsidRPr="004C4EA8">
                  <w:rPr>
                    <w:rStyle w:val="PlaceholderText"/>
                  </w:rPr>
                  <w:t>Click or tap here to enter text.</w:t>
                </w:r>
              </w:p>
            </w:tc>
          </w:sdtContent>
        </w:sdt>
      </w:tr>
      <w:tr w:rsidR="00352232" w14:paraId="00A04336" w14:textId="77777777" w:rsidTr="00DF04C6">
        <w:tc>
          <w:tcPr>
            <w:tcW w:w="3116" w:type="dxa"/>
          </w:tcPr>
          <w:p w14:paraId="57EA614C" w14:textId="77777777" w:rsidR="00352232" w:rsidRDefault="00352232" w:rsidP="00352232">
            <w:r>
              <w:t>Biology</w:t>
            </w:r>
          </w:p>
          <w:p w14:paraId="232596FA" w14:textId="2B550ED4" w:rsidR="00352232" w:rsidRDefault="00352232" w:rsidP="00352232"/>
        </w:tc>
        <w:sdt>
          <w:sdtPr>
            <w:id w:val="-1478301492"/>
            <w:placeholder>
              <w:docPart w:val="D69B3EC432674997974C7F15E6D0A90B"/>
            </w:placeholder>
            <w:showingPlcHdr/>
          </w:sdtPr>
          <w:sdtEndPr/>
          <w:sdtContent>
            <w:tc>
              <w:tcPr>
                <w:tcW w:w="3117" w:type="dxa"/>
              </w:tcPr>
              <w:p w14:paraId="741DB16F" w14:textId="233451D5" w:rsidR="00352232" w:rsidRDefault="00352232" w:rsidP="00DF04C6">
                <w:r w:rsidRPr="004C4EA8">
                  <w:rPr>
                    <w:rStyle w:val="PlaceholderText"/>
                  </w:rPr>
                  <w:t>Click or tap here to enter text.</w:t>
                </w:r>
              </w:p>
            </w:tc>
          </w:sdtContent>
        </w:sdt>
        <w:sdt>
          <w:sdtPr>
            <w:id w:val="163602539"/>
            <w:placeholder>
              <w:docPart w:val="13DBDE00E8E947758E6EC5435064EFA6"/>
            </w:placeholder>
            <w:showingPlcHdr/>
          </w:sdtPr>
          <w:sdtEndPr/>
          <w:sdtContent>
            <w:tc>
              <w:tcPr>
                <w:tcW w:w="3117" w:type="dxa"/>
              </w:tcPr>
              <w:p w14:paraId="322CED81" w14:textId="226220EF" w:rsidR="00352232" w:rsidRDefault="00352232" w:rsidP="00DF04C6">
                <w:r w:rsidRPr="004C4EA8">
                  <w:rPr>
                    <w:rStyle w:val="PlaceholderText"/>
                  </w:rPr>
                  <w:t>Click or tap here to enter text.</w:t>
                </w:r>
              </w:p>
            </w:tc>
          </w:sdtContent>
        </w:sdt>
      </w:tr>
    </w:tbl>
    <w:p w14:paraId="02570899" w14:textId="77777777" w:rsidR="00352232" w:rsidRDefault="00352232" w:rsidP="00275D11">
      <w:pPr>
        <w:spacing w:after="0" w:line="240" w:lineRule="auto"/>
        <w:rPr>
          <w:rFonts w:ascii="Times New Roman" w:eastAsia="Times New Roman" w:hAnsi="Times New Roman" w:cs="Times New Roman"/>
          <w:kern w:val="0"/>
          <w14:ligatures w14:val="none"/>
        </w:rPr>
      </w:pPr>
    </w:p>
    <w:p w14:paraId="1B65FEED" w14:textId="50411BED" w:rsidR="00352232" w:rsidRPr="00C8177F" w:rsidRDefault="00352232" w:rsidP="00352232">
      <w:pPr>
        <w:pStyle w:val="Heading3"/>
        <w:rPr>
          <w:b/>
          <w:bCs/>
          <w:color w:val="000000" w:themeColor="text1"/>
          <w:sz w:val="24"/>
          <w:szCs w:val="24"/>
        </w:rPr>
      </w:pPr>
      <w:r>
        <w:rPr>
          <w:b/>
          <w:bCs/>
          <w:color w:val="000000" w:themeColor="text1"/>
          <w:sz w:val="24"/>
          <w:szCs w:val="24"/>
        </w:rPr>
        <w:t>Earth and Space Science:</w:t>
      </w:r>
    </w:p>
    <w:tbl>
      <w:tblPr>
        <w:tblStyle w:val="TableGrid"/>
        <w:tblW w:w="0" w:type="auto"/>
        <w:tblLook w:val="04A0" w:firstRow="1" w:lastRow="0" w:firstColumn="1" w:lastColumn="0" w:noHBand="0" w:noVBand="1"/>
      </w:tblPr>
      <w:tblGrid>
        <w:gridCol w:w="3116"/>
        <w:gridCol w:w="3117"/>
        <w:gridCol w:w="3117"/>
      </w:tblGrid>
      <w:tr w:rsidR="00352232" w14:paraId="6C2C066B" w14:textId="77777777" w:rsidTr="00DF04C6">
        <w:trPr>
          <w:tblHeader/>
        </w:trPr>
        <w:tc>
          <w:tcPr>
            <w:tcW w:w="3116" w:type="dxa"/>
            <w:shd w:val="clear" w:color="auto" w:fill="D9D9D9" w:themeFill="background1" w:themeFillShade="D9"/>
          </w:tcPr>
          <w:p w14:paraId="32F182BF" w14:textId="77777777" w:rsidR="00352232" w:rsidRDefault="00352232" w:rsidP="00DF04C6">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76319926" w14:textId="77777777" w:rsidR="00352232" w:rsidRDefault="00352232" w:rsidP="00DF04C6">
            <w:r w:rsidRPr="00AD4726">
              <w:rPr>
                <w:b/>
                <w:bCs/>
              </w:rPr>
              <w:t>Course #/Title/Grade</w:t>
            </w:r>
          </w:p>
        </w:tc>
        <w:tc>
          <w:tcPr>
            <w:tcW w:w="3117" w:type="dxa"/>
            <w:shd w:val="clear" w:color="auto" w:fill="D9D9D9" w:themeFill="background1" w:themeFillShade="D9"/>
          </w:tcPr>
          <w:p w14:paraId="67CD36BF" w14:textId="77777777" w:rsidR="00352232" w:rsidRPr="00AD4726" w:rsidRDefault="00352232" w:rsidP="00DF04C6">
            <w:r w:rsidRPr="00AD4726">
              <w:rPr>
                <w:b/>
                <w:bCs/>
              </w:rPr>
              <w:t>Portfolio Artifact(s)</w:t>
            </w:r>
          </w:p>
          <w:p w14:paraId="46BA259D" w14:textId="77777777" w:rsidR="00352232" w:rsidRPr="00AD4726" w:rsidRDefault="00352232" w:rsidP="00DF04C6">
            <w:r w:rsidRPr="00AD4726">
              <w:rPr>
                <w:b/>
                <w:bCs/>
              </w:rPr>
              <w:t>AND </w:t>
            </w:r>
          </w:p>
          <w:p w14:paraId="6E41C4E9" w14:textId="77777777" w:rsidR="00352232" w:rsidRDefault="00352232" w:rsidP="00DF04C6">
            <w:r w:rsidRPr="00AD4726">
              <w:rPr>
                <w:b/>
                <w:bCs/>
              </w:rPr>
              <w:t>Rationale</w:t>
            </w:r>
          </w:p>
        </w:tc>
      </w:tr>
      <w:tr w:rsidR="00352232" w14:paraId="3F543DDD" w14:textId="77777777" w:rsidTr="00DF04C6">
        <w:tc>
          <w:tcPr>
            <w:tcW w:w="3116" w:type="dxa"/>
          </w:tcPr>
          <w:p w14:paraId="62BAA9D9" w14:textId="77777777" w:rsidR="00352232" w:rsidRDefault="00352232" w:rsidP="00352232">
            <w:r w:rsidRPr="006B57F4">
              <w:t>Physical</w:t>
            </w:r>
            <w:r>
              <w:t xml:space="preserve"> and historical</w:t>
            </w:r>
            <w:r w:rsidRPr="006B57F4">
              <w:t xml:space="preserve"> geology</w:t>
            </w:r>
          </w:p>
          <w:p w14:paraId="2A7E01D8" w14:textId="45502B10" w:rsidR="00352232" w:rsidRDefault="00352232" w:rsidP="00352232"/>
        </w:tc>
        <w:sdt>
          <w:sdtPr>
            <w:id w:val="-124384557"/>
            <w:placeholder>
              <w:docPart w:val="7C22286B3ED74151A68F5F6331108571"/>
            </w:placeholder>
            <w:showingPlcHdr/>
          </w:sdtPr>
          <w:sdtEndPr/>
          <w:sdtContent>
            <w:tc>
              <w:tcPr>
                <w:tcW w:w="3117" w:type="dxa"/>
              </w:tcPr>
              <w:p w14:paraId="3F198593" w14:textId="77777777" w:rsidR="00352232" w:rsidRDefault="00352232" w:rsidP="00DF04C6">
                <w:r w:rsidRPr="004C4EA8">
                  <w:rPr>
                    <w:rStyle w:val="PlaceholderText"/>
                  </w:rPr>
                  <w:t>Click or tap here to enter text.</w:t>
                </w:r>
              </w:p>
            </w:tc>
          </w:sdtContent>
        </w:sdt>
        <w:sdt>
          <w:sdtPr>
            <w:id w:val="-1817643209"/>
            <w:placeholder>
              <w:docPart w:val="2FBB57FC7DD1417893F0F104551060FD"/>
            </w:placeholder>
            <w:showingPlcHdr/>
          </w:sdtPr>
          <w:sdtEndPr/>
          <w:sdtContent>
            <w:tc>
              <w:tcPr>
                <w:tcW w:w="3117" w:type="dxa"/>
              </w:tcPr>
              <w:p w14:paraId="51262487" w14:textId="77777777" w:rsidR="00352232" w:rsidRDefault="00352232" w:rsidP="00DF04C6">
                <w:r w:rsidRPr="004C4EA8">
                  <w:rPr>
                    <w:rStyle w:val="PlaceholderText"/>
                  </w:rPr>
                  <w:t>Click or tap here to enter text.</w:t>
                </w:r>
              </w:p>
            </w:tc>
          </w:sdtContent>
        </w:sdt>
      </w:tr>
      <w:tr w:rsidR="00352232" w14:paraId="27C0F409" w14:textId="77777777" w:rsidTr="00DF04C6">
        <w:tc>
          <w:tcPr>
            <w:tcW w:w="3116" w:type="dxa"/>
          </w:tcPr>
          <w:p w14:paraId="38B951B5" w14:textId="5AF176F0" w:rsidR="00352232" w:rsidRDefault="00352232" w:rsidP="00352232">
            <w:r w:rsidRPr="00D92CC0">
              <w:t>Earth’s bodies of water</w:t>
            </w:r>
          </w:p>
        </w:tc>
        <w:sdt>
          <w:sdtPr>
            <w:id w:val="1470857731"/>
            <w:placeholder>
              <w:docPart w:val="3F9C8393A51E4E509B5BB193F4F5F071"/>
            </w:placeholder>
            <w:showingPlcHdr/>
          </w:sdtPr>
          <w:sdtEndPr/>
          <w:sdtContent>
            <w:tc>
              <w:tcPr>
                <w:tcW w:w="3117" w:type="dxa"/>
              </w:tcPr>
              <w:p w14:paraId="388050CA" w14:textId="77777777" w:rsidR="00352232" w:rsidRDefault="00352232" w:rsidP="00DF04C6">
                <w:r w:rsidRPr="004C4EA8">
                  <w:rPr>
                    <w:rStyle w:val="PlaceholderText"/>
                  </w:rPr>
                  <w:t>Click or tap here to enter text.</w:t>
                </w:r>
              </w:p>
            </w:tc>
          </w:sdtContent>
        </w:sdt>
        <w:sdt>
          <w:sdtPr>
            <w:id w:val="404501531"/>
            <w:placeholder>
              <w:docPart w:val="DAA1867C5999416F8A0FA026631C0334"/>
            </w:placeholder>
            <w:showingPlcHdr/>
          </w:sdtPr>
          <w:sdtEndPr/>
          <w:sdtContent>
            <w:tc>
              <w:tcPr>
                <w:tcW w:w="3117" w:type="dxa"/>
              </w:tcPr>
              <w:p w14:paraId="2DA82C87" w14:textId="77777777" w:rsidR="00352232" w:rsidRDefault="00352232" w:rsidP="00DF04C6">
                <w:r w:rsidRPr="004C4EA8">
                  <w:rPr>
                    <w:rStyle w:val="PlaceholderText"/>
                  </w:rPr>
                  <w:t>Click or tap here to enter text.</w:t>
                </w:r>
              </w:p>
            </w:tc>
          </w:sdtContent>
        </w:sdt>
      </w:tr>
      <w:tr w:rsidR="00352232" w14:paraId="6D4FEF66" w14:textId="77777777" w:rsidTr="00DF04C6">
        <w:tc>
          <w:tcPr>
            <w:tcW w:w="3116" w:type="dxa"/>
          </w:tcPr>
          <w:p w14:paraId="305ED191" w14:textId="3213FDDB" w:rsidR="00352232" w:rsidRPr="00AD4726" w:rsidRDefault="00352232" w:rsidP="00DF04C6">
            <w:r w:rsidRPr="00D92CC0">
              <w:t>Meteorology and climate</w:t>
            </w:r>
          </w:p>
          <w:p w14:paraId="409A686A" w14:textId="77777777" w:rsidR="00352232" w:rsidRPr="00AD4726" w:rsidRDefault="00352232" w:rsidP="00DF04C6"/>
        </w:tc>
        <w:sdt>
          <w:sdtPr>
            <w:id w:val="973804088"/>
            <w:placeholder>
              <w:docPart w:val="5C60EB11F1624E8E857F4F094CB9093E"/>
            </w:placeholder>
            <w:showingPlcHdr/>
          </w:sdtPr>
          <w:sdtEndPr/>
          <w:sdtContent>
            <w:tc>
              <w:tcPr>
                <w:tcW w:w="3117" w:type="dxa"/>
              </w:tcPr>
              <w:p w14:paraId="7EA481F2" w14:textId="77777777" w:rsidR="00352232" w:rsidRDefault="00352232" w:rsidP="00DF04C6">
                <w:r w:rsidRPr="004C4EA8">
                  <w:rPr>
                    <w:rStyle w:val="PlaceholderText"/>
                  </w:rPr>
                  <w:t>Click or tap here to enter text.</w:t>
                </w:r>
              </w:p>
            </w:tc>
          </w:sdtContent>
        </w:sdt>
        <w:sdt>
          <w:sdtPr>
            <w:id w:val="978735168"/>
            <w:placeholder>
              <w:docPart w:val="DC399671C0534DAEA1A7317D2AE0E94B"/>
            </w:placeholder>
            <w:showingPlcHdr/>
          </w:sdtPr>
          <w:sdtEndPr/>
          <w:sdtContent>
            <w:tc>
              <w:tcPr>
                <w:tcW w:w="3117" w:type="dxa"/>
              </w:tcPr>
              <w:p w14:paraId="081A2025" w14:textId="77777777" w:rsidR="00352232" w:rsidRDefault="00352232" w:rsidP="00DF04C6">
                <w:r w:rsidRPr="004C4EA8">
                  <w:rPr>
                    <w:rStyle w:val="PlaceholderText"/>
                  </w:rPr>
                  <w:t>Click or tap here to enter text.</w:t>
                </w:r>
              </w:p>
            </w:tc>
          </w:sdtContent>
        </w:sdt>
      </w:tr>
      <w:tr w:rsidR="00352232" w14:paraId="25360876" w14:textId="77777777" w:rsidTr="00DF04C6">
        <w:tc>
          <w:tcPr>
            <w:tcW w:w="3116" w:type="dxa"/>
          </w:tcPr>
          <w:p w14:paraId="2EA01298" w14:textId="4F4FE6CA" w:rsidR="00352232" w:rsidRPr="00AD4726" w:rsidRDefault="00585472" w:rsidP="00DF04C6">
            <w:r w:rsidRPr="00D92CC0">
              <w:t>Astronomy</w:t>
            </w:r>
          </w:p>
          <w:p w14:paraId="4DF6127B" w14:textId="77777777" w:rsidR="00352232" w:rsidRPr="00AD4726" w:rsidRDefault="00352232" w:rsidP="00DF04C6"/>
        </w:tc>
        <w:sdt>
          <w:sdtPr>
            <w:id w:val="-364068929"/>
            <w:placeholder>
              <w:docPart w:val="7288EBEC260046ECA657C5CFA7416AE7"/>
            </w:placeholder>
            <w:showingPlcHdr/>
          </w:sdtPr>
          <w:sdtEndPr/>
          <w:sdtContent>
            <w:tc>
              <w:tcPr>
                <w:tcW w:w="3117" w:type="dxa"/>
              </w:tcPr>
              <w:p w14:paraId="742FDA89" w14:textId="77777777" w:rsidR="00352232" w:rsidRDefault="00352232" w:rsidP="00DF04C6">
                <w:r w:rsidRPr="004C4EA8">
                  <w:rPr>
                    <w:rStyle w:val="PlaceholderText"/>
                  </w:rPr>
                  <w:t>Click or tap here to enter text.</w:t>
                </w:r>
              </w:p>
            </w:tc>
          </w:sdtContent>
        </w:sdt>
        <w:sdt>
          <w:sdtPr>
            <w:id w:val="1852524516"/>
            <w:placeholder>
              <w:docPart w:val="058E5DCD2F5348F481250CDF6138924C"/>
            </w:placeholder>
            <w:showingPlcHdr/>
          </w:sdtPr>
          <w:sdtEndPr/>
          <w:sdtContent>
            <w:tc>
              <w:tcPr>
                <w:tcW w:w="3117" w:type="dxa"/>
              </w:tcPr>
              <w:p w14:paraId="6ADFC283" w14:textId="77777777" w:rsidR="00352232" w:rsidRDefault="00352232" w:rsidP="00DF04C6">
                <w:r w:rsidRPr="004C4EA8">
                  <w:rPr>
                    <w:rStyle w:val="PlaceholderText"/>
                  </w:rPr>
                  <w:t>Click or tap here to enter text.</w:t>
                </w:r>
              </w:p>
            </w:tc>
          </w:sdtContent>
        </w:sdt>
      </w:tr>
    </w:tbl>
    <w:p w14:paraId="00E3585B" w14:textId="77777777" w:rsidR="00585472" w:rsidRDefault="00585472" w:rsidP="00275D11">
      <w:pPr>
        <w:spacing w:after="0" w:line="240" w:lineRule="auto"/>
        <w:rPr>
          <w:rFonts w:ascii="Times New Roman" w:eastAsia="Times New Roman" w:hAnsi="Times New Roman" w:cs="Times New Roman"/>
          <w:kern w:val="0"/>
          <w14:ligatures w14:val="none"/>
        </w:rPr>
      </w:pPr>
    </w:p>
    <w:p w14:paraId="713E95D1" w14:textId="759164ED" w:rsidR="00585472" w:rsidRPr="00C8177F" w:rsidRDefault="00585472" w:rsidP="00585472">
      <w:pPr>
        <w:pStyle w:val="Heading3"/>
        <w:rPr>
          <w:b/>
          <w:bCs/>
          <w:color w:val="000000" w:themeColor="text1"/>
          <w:sz w:val="24"/>
          <w:szCs w:val="24"/>
        </w:rPr>
      </w:pPr>
      <w:r>
        <w:rPr>
          <w:b/>
          <w:bCs/>
          <w:color w:val="000000" w:themeColor="text1"/>
          <w:sz w:val="24"/>
          <w:szCs w:val="24"/>
        </w:rPr>
        <w:t>Science, Technology, and Society:</w:t>
      </w:r>
    </w:p>
    <w:tbl>
      <w:tblPr>
        <w:tblStyle w:val="TableGrid"/>
        <w:tblW w:w="0" w:type="auto"/>
        <w:tblLook w:val="04A0" w:firstRow="1" w:lastRow="0" w:firstColumn="1" w:lastColumn="0" w:noHBand="0" w:noVBand="1"/>
      </w:tblPr>
      <w:tblGrid>
        <w:gridCol w:w="3116"/>
        <w:gridCol w:w="3117"/>
        <w:gridCol w:w="3117"/>
      </w:tblGrid>
      <w:tr w:rsidR="00585472" w14:paraId="1513AA41" w14:textId="77777777" w:rsidTr="00DF04C6">
        <w:trPr>
          <w:tblHeader/>
        </w:trPr>
        <w:tc>
          <w:tcPr>
            <w:tcW w:w="3116" w:type="dxa"/>
            <w:shd w:val="clear" w:color="auto" w:fill="D9D9D9" w:themeFill="background1" w:themeFillShade="D9"/>
          </w:tcPr>
          <w:p w14:paraId="09065FA7" w14:textId="77777777" w:rsidR="00585472" w:rsidRDefault="00585472" w:rsidP="00DF04C6">
            <w:r w:rsidRPr="00AD4726">
              <w:rPr>
                <w:b/>
                <w:bCs/>
              </w:rPr>
              <w:t>Candidates must</w:t>
            </w:r>
            <w:r>
              <w:rPr>
                <w:b/>
                <w:bCs/>
              </w:rPr>
              <w:t xml:space="preserve"> demonstrate</w:t>
            </w:r>
            <w:ins w:id="4"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54902C5C" w14:textId="77777777" w:rsidR="00585472" w:rsidRDefault="00585472" w:rsidP="00DF04C6">
            <w:r w:rsidRPr="00AD4726">
              <w:rPr>
                <w:b/>
                <w:bCs/>
              </w:rPr>
              <w:t>Course #/Title/Grade</w:t>
            </w:r>
          </w:p>
        </w:tc>
        <w:tc>
          <w:tcPr>
            <w:tcW w:w="3117" w:type="dxa"/>
            <w:shd w:val="clear" w:color="auto" w:fill="D9D9D9" w:themeFill="background1" w:themeFillShade="D9"/>
          </w:tcPr>
          <w:p w14:paraId="3A02A315" w14:textId="77777777" w:rsidR="00585472" w:rsidRPr="00AD4726" w:rsidRDefault="00585472" w:rsidP="00DF04C6">
            <w:r w:rsidRPr="00AD4726">
              <w:rPr>
                <w:b/>
                <w:bCs/>
              </w:rPr>
              <w:t>Portfolio Artifact(s)</w:t>
            </w:r>
          </w:p>
          <w:p w14:paraId="1237386B" w14:textId="77777777" w:rsidR="00585472" w:rsidRPr="00AD4726" w:rsidRDefault="00585472" w:rsidP="00DF04C6">
            <w:r w:rsidRPr="00AD4726">
              <w:rPr>
                <w:b/>
                <w:bCs/>
              </w:rPr>
              <w:t>AND </w:t>
            </w:r>
          </w:p>
          <w:p w14:paraId="6B7C27E7" w14:textId="77777777" w:rsidR="00585472" w:rsidRDefault="00585472" w:rsidP="00DF04C6">
            <w:r w:rsidRPr="00AD4726">
              <w:rPr>
                <w:b/>
                <w:bCs/>
              </w:rPr>
              <w:t>Rationale</w:t>
            </w:r>
          </w:p>
        </w:tc>
      </w:tr>
      <w:tr w:rsidR="00585472" w14:paraId="7C7F149E" w14:textId="77777777" w:rsidTr="00DF04C6">
        <w:tc>
          <w:tcPr>
            <w:tcW w:w="3116" w:type="dxa"/>
          </w:tcPr>
          <w:p w14:paraId="2E77314B" w14:textId="0E34F4EA" w:rsidR="00585472" w:rsidRDefault="00585472" w:rsidP="00DF04C6">
            <w:r w:rsidRPr="00D169B6">
              <w:t>Impact of science and technology on the environment and society</w:t>
            </w:r>
          </w:p>
          <w:p w14:paraId="2DAACE22" w14:textId="77777777" w:rsidR="00585472" w:rsidRDefault="00585472" w:rsidP="00DF04C6"/>
        </w:tc>
        <w:sdt>
          <w:sdtPr>
            <w:id w:val="-1381085662"/>
            <w:placeholder>
              <w:docPart w:val="9854DE40D4D045769EC82C604842D595"/>
            </w:placeholder>
            <w:showingPlcHdr/>
          </w:sdtPr>
          <w:sdtEndPr/>
          <w:sdtContent>
            <w:tc>
              <w:tcPr>
                <w:tcW w:w="3117" w:type="dxa"/>
              </w:tcPr>
              <w:p w14:paraId="0CB2B78F" w14:textId="77777777" w:rsidR="00585472" w:rsidRDefault="00585472" w:rsidP="00DF04C6">
                <w:r w:rsidRPr="004C4EA8">
                  <w:rPr>
                    <w:rStyle w:val="PlaceholderText"/>
                  </w:rPr>
                  <w:t>Click or tap here to enter text.</w:t>
                </w:r>
              </w:p>
            </w:tc>
          </w:sdtContent>
        </w:sdt>
        <w:sdt>
          <w:sdtPr>
            <w:id w:val="-920245598"/>
            <w:placeholder>
              <w:docPart w:val="B6A99CA28E744A60BF406C0A1DE18374"/>
            </w:placeholder>
            <w:showingPlcHdr/>
          </w:sdtPr>
          <w:sdtEndPr/>
          <w:sdtContent>
            <w:tc>
              <w:tcPr>
                <w:tcW w:w="3117" w:type="dxa"/>
              </w:tcPr>
              <w:p w14:paraId="3F38AE2F" w14:textId="77777777" w:rsidR="00585472" w:rsidRDefault="00585472" w:rsidP="00DF04C6">
                <w:r w:rsidRPr="004C4EA8">
                  <w:rPr>
                    <w:rStyle w:val="PlaceholderText"/>
                  </w:rPr>
                  <w:t>Click or tap here to enter text.</w:t>
                </w:r>
              </w:p>
            </w:tc>
          </w:sdtContent>
        </w:sdt>
      </w:tr>
      <w:tr w:rsidR="00585472" w14:paraId="59F39685" w14:textId="77777777" w:rsidTr="00DF04C6">
        <w:tc>
          <w:tcPr>
            <w:tcW w:w="3116" w:type="dxa"/>
          </w:tcPr>
          <w:p w14:paraId="1769FA3E" w14:textId="77777777" w:rsidR="00585472" w:rsidRDefault="00585472" w:rsidP="00DF04C6">
            <w:r w:rsidRPr="00D169B6">
              <w:lastRenderedPageBreak/>
              <w:t>Energy production issues and natural resource management</w:t>
            </w:r>
          </w:p>
          <w:p w14:paraId="3246DF8B" w14:textId="78F2D83B" w:rsidR="00585472" w:rsidRDefault="00585472" w:rsidP="00DF04C6"/>
        </w:tc>
        <w:sdt>
          <w:sdtPr>
            <w:id w:val="-480854818"/>
            <w:placeholder>
              <w:docPart w:val="761744CEEDC94535882FE5D918221C42"/>
            </w:placeholder>
            <w:showingPlcHdr/>
          </w:sdtPr>
          <w:sdtEndPr/>
          <w:sdtContent>
            <w:tc>
              <w:tcPr>
                <w:tcW w:w="3117" w:type="dxa"/>
              </w:tcPr>
              <w:p w14:paraId="63FAB1EF" w14:textId="77777777" w:rsidR="00585472" w:rsidRDefault="00585472" w:rsidP="00DF04C6">
                <w:r w:rsidRPr="004C4EA8">
                  <w:rPr>
                    <w:rStyle w:val="PlaceholderText"/>
                  </w:rPr>
                  <w:t>Click or tap here to enter text.</w:t>
                </w:r>
              </w:p>
            </w:tc>
          </w:sdtContent>
        </w:sdt>
        <w:sdt>
          <w:sdtPr>
            <w:id w:val="-122540549"/>
            <w:placeholder>
              <w:docPart w:val="613D77E50D054FBDB328979DD49859C4"/>
            </w:placeholder>
            <w:showingPlcHdr/>
          </w:sdtPr>
          <w:sdtEndPr/>
          <w:sdtContent>
            <w:tc>
              <w:tcPr>
                <w:tcW w:w="3117" w:type="dxa"/>
              </w:tcPr>
              <w:p w14:paraId="238900E2" w14:textId="77777777" w:rsidR="00585472" w:rsidRDefault="00585472" w:rsidP="00DF04C6">
                <w:r w:rsidRPr="004C4EA8">
                  <w:rPr>
                    <w:rStyle w:val="PlaceholderText"/>
                  </w:rPr>
                  <w:t>Click or tap here to enter text.</w:t>
                </w:r>
              </w:p>
            </w:tc>
          </w:sdtContent>
        </w:sdt>
      </w:tr>
      <w:tr w:rsidR="00585472" w14:paraId="21FE14BD" w14:textId="77777777" w:rsidTr="00DF04C6">
        <w:tc>
          <w:tcPr>
            <w:tcW w:w="3116" w:type="dxa"/>
          </w:tcPr>
          <w:p w14:paraId="02E987DB" w14:textId="77777777" w:rsidR="00585472" w:rsidRDefault="00585472" w:rsidP="00585472">
            <w:r w:rsidRPr="00D169B6">
              <w:t>Applications of science and technology in daily life</w:t>
            </w:r>
          </w:p>
          <w:p w14:paraId="381F6ADD" w14:textId="33018044" w:rsidR="00585472" w:rsidRPr="00AD4726" w:rsidRDefault="00585472" w:rsidP="00585472"/>
        </w:tc>
        <w:sdt>
          <w:sdtPr>
            <w:id w:val="965312648"/>
            <w:placeholder>
              <w:docPart w:val="C0DF030AD5B8474795BF7B3507D14135"/>
            </w:placeholder>
            <w:showingPlcHdr/>
          </w:sdtPr>
          <w:sdtEndPr/>
          <w:sdtContent>
            <w:tc>
              <w:tcPr>
                <w:tcW w:w="3117" w:type="dxa"/>
              </w:tcPr>
              <w:p w14:paraId="285360F3" w14:textId="77777777" w:rsidR="00585472" w:rsidRDefault="00585472" w:rsidP="00DF04C6">
                <w:r w:rsidRPr="004C4EA8">
                  <w:rPr>
                    <w:rStyle w:val="PlaceholderText"/>
                  </w:rPr>
                  <w:t>Click or tap here to enter text.</w:t>
                </w:r>
              </w:p>
            </w:tc>
          </w:sdtContent>
        </w:sdt>
        <w:sdt>
          <w:sdtPr>
            <w:id w:val="1060449347"/>
            <w:placeholder>
              <w:docPart w:val="0DC5BC23B22843DCACA7CF8456EF1AD5"/>
            </w:placeholder>
            <w:showingPlcHdr/>
          </w:sdtPr>
          <w:sdtEndPr/>
          <w:sdtContent>
            <w:tc>
              <w:tcPr>
                <w:tcW w:w="3117" w:type="dxa"/>
              </w:tcPr>
              <w:p w14:paraId="21BB1AC1" w14:textId="77777777" w:rsidR="00585472" w:rsidRDefault="00585472" w:rsidP="00DF04C6">
                <w:r w:rsidRPr="004C4EA8">
                  <w:rPr>
                    <w:rStyle w:val="PlaceholderText"/>
                  </w:rPr>
                  <w:t>Click or tap here to enter text.</w:t>
                </w:r>
              </w:p>
            </w:tc>
          </w:sdtContent>
        </w:sdt>
      </w:tr>
      <w:tr w:rsidR="00585472" w14:paraId="16E61BDF" w14:textId="77777777" w:rsidTr="00DF04C6">
        <w:tc>
          <w:tcPr>
            <w:tcW w:w="3116" w:type="dxa"/>
          </w:tcPr>
          <w:p w14:paraId="0CE763EF" w14:textId="77777777" w:rsidR="00585472" w:rsidRDefault="00585472" w:rsidP="00585472">
            <w:r w:rsidRPr="00FE5067">
              <w:t>Impact of science on public health issues</w:t>
            </w:r>
          </w:p>
          <w:p w14:paraId="438336D7" w14:textId="4AA2A13F" w:rsidR="00585472" w:rsidRPr="00AD4726" w:rsidRDefault="00585472" w:rsidP="00585472"/>
        </w:tc>
        <w:sdt>
          <w:sdtPr>
            <w:id w:val="1599594520"/>
            <w:placeholder>
              <w:docPart w:val="7D543F162E8443D588395CF4B4C33E59"/>
            </w:placeholder>
            <w:showingPlcHdr/>
          </w:sdtPr>
          <w:sdtEndPr/>
          <w:sdtContent>
            <w:tc>
              <w:tcPr>
                <w:tcW w:w="3117" w:type="dxa"/>
              </w:tcPr>
              <w:p w14:paraId="1BDBB411" w14:textId="77777777" w:rsidR="00585472" w:rsidRDefault="00585472" w:rsidP="00DF04C6">
                <w:r w:rsidRPr="004C4EA8">
                  <w:rPr>
                    <w:rStyle w:val="PlaceholderText"/>
                  </w:rPr>
                  <w:t>Click or tap here to enter text.</w:t>
                </w:r>
              </w:p>
            </w:tc>
          </w:sdtContent>
        </w:sdt>
        <w:sdt>
          <w:sdtPr>
            <w:id w:val="1983418236"/>
            <w:placeholder>
              <w:docPart w:val="C7FA347490244958924BFB075E516E60"/>
            </w:placeholder>
            <w:showingPlcHdr/>
          </w:sdtPr>
          <w:sdtEndPr/>
          <w:sdtContent>
            <w:tc>
              <w:tcPr>
                <w:tcW w:w="3117" w:type="dxa"/>
              </w:tcPr>
              <w:p w14:paraId="5697C179" w14:textId="77777777" w:rsidR="00585472" w:rsidRDefault="00585472" w:rsidP="00DF04C6">
                <w:r w:rsidRPr="004C4EA8">
                  <w:rPr>
                    <w:rStyle w:val="PlaceholderText"/>
                  </w:rPr>
                  <w:t>Click or tap here to enter text.</w:t>
                </w:r>
              </w:p>
            </w:tc>
          </w:sdtContent>
        </w:sdt>
      </w:tr>
    </w:tbl>
    <w:p w14:paraId="5E3949F8" w14:textId="77777777" w:rsidR="00585472" w:rsidRPr="0077625E" w:rsidRDefault="00585472" w:rsidP="00275D11">
      <w:pPr>
        <w:spacing w:after="0" w:line="240" w:lineRule="auto"/>
        <w:rPr>
          <w:rFonts w:ascii="Times New Roman" w:eastAsia="Times New Roman" w:hAnsi="Times New Roman" w:cs="Times New Roman"/>
          <w:kern w:val="0"/>
          <w14:ligatures w14:val="none"/>
        </w:rPr>
      </w:pPr>
    </w:p>
    <w:p w14:paraId="236F49CD" w14:textId="789E1673" w:rsidR="00F715BA" w:rsidRDefault="00F715BA" w:rsidP="00AD4726"/>
    <w:p w14:paraId="5E55998E" w14:textId="77777777" w:rsidR="00762C22" w:rsidRPr="00A845FC" w:rsidRDefault="00762C22" w:rsidP="00762C22">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6D7920FD" w14:textId="77777777" w:rsidR="00C956B6" w:rsidRDefault="00C956B6" w:rsidP="00AD4726"/>
    <w:p w14:paraId="4893D3E9" w14:textId="77777777" w:rsidR="00C956B6" w:rsidRDefault="00C956B6" w:rsidP="00AD4726"/>
    <w:p w14:paraId="1E3867EB" w14:textId="77777777" w:rsidR="00C956B6" w:rsidRDefault="00C956B6" w:rsidP="00AD4726"/>
    <w:p w14:paraId="02773104" w14:textId="77777777" w:rsidR="00C956B6" w:rsidRDefault="00C956B6" w:rsidP="00AD4726"/>
    <w:sectPr w:rsidR="00C956B6" w:rsidSect="00DC5D09">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346840" w14:textId="77777777" w:rsidR="00D44C40" w:rsidRDefault="00D44C40" w:rsidP="00247CB5">
      <w:pPr>
        <w:spacing w:after="0" w:line="240" w:lineRule="auto"/>
      </w:pPr>
      <w:r>
        <w:separator/>
      </w:r>
    </w:p>
  </w:endnote>
  <w:endnote w:type="continuationSeparator" w:id="0">
    <w:p w14:paraId="4716999E" w14:textId="77777777" w:rsidR="00D44C40" w:rsidRDefault="00D44C40"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A2CE70" w14:textId="77777777" w:rsidR="00D44C40" w:rsidRDefault="00D44C40" w:rsidP="00247CB5">
      <w:pPr>
        <w:spacing w:after="0" w:line="240" w:lineRule="auto"/>
      </w:pPr>
      <w:r>
        <w:separator/>
      </w:r>
    </w:p>
  </w:footnote>
  <w:footnote w:type="continuationSeparator" w:id="0">
    <w:p w14:paraId="71DB273E" w14:textId="77777777" w:rsidR="00D44C40" w:rsidRDefault="00D44C40"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095B15"/>
    <w:multiLevelType w:val="multilevel"/>
    <w:tmpl w:val="0E12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B67ADC"/>
    <w:multiLevelType w:val="multilevel"/>
    <w:tmpl w:val="40267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EEA483A"/>
    <w:multiLevelType w:val="multilevel"/>
    <w:tmpl w:val="4EDCA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6CC2FBB"/>
    <w:multiLevelType w:val="multilevel"/>
    <w:tmpl w:val="C55253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8D311AC"/>
    <w:multiLevelType w:val="multilevel"/>
    <w:tmpl w:val="429A6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533741"/>
    <w:multiLevelType w:val="hybridMultilevel"/>
    <w:tmpl w:val="E8A21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4"/>
  </w:num>
  <w:num w:numId="2" w16cid:durableId="1287931480">
    <w:abstractNumId w:val="23"/>
  </w:num>
  <w:num w:numId="3" w16cid:durableId="709914026">
    <w:abstractNumId w:val="28"/>
  </w:num>
  <w:num w:numId="4" w16cid:durableId="1934049431">
    <w:abstractNumId w:val="38"/>
  </w:num>
  <w:num w:numId="5" w16cid:durableId="1597401095">
    <w:abstractNumId w:val="7"/>
  </w:num>
  <w:num w:numId="6" w16cid:durableId="1972515934">
    <w:abstractNumId w:val="13"/>
  </w:num>
  <w:num w:numId="7" w16cid:durableId="1072657260">
    <w:abstractNumId w:val="22"/>
  </w:num>
  <w:num w:numId="8" w16cid:durableId="1300568501">
    <w:abstractNumId w:val="29"/>
  </w:num>
  <w:num w:numId="9" w16cid:durableId="287468638">
    <w:abstractNumId w:val="43"/>
  </w:num>
  <w:num w:numId="10" w16cid:durableId="1435515279">
    <w:abstractNumId w:val="16"/>
  </w:num>
  <w:num w:numId="11" w16cid:durableId="414671710">
    <w:abstractNumId w:val="37"/>
  </w:num>
  <w:num w:numId="12" w16cid:durableId="312950467">
    <w:abstractNumId w:val="27"/>
  </w:num>
  <w:num w:numId="13" w16cid:durableId="92433943">
    <w:abstractNumId w:val="45"/>
  </w:num>
  <w:num w:numId="14" w16cid:durableId="686951336">
    <w:abstractNumId w:val="14"/>
  </w:num>
  <w:num w:numId="15" w16cid:durableId="1958098054">
    <w:abstractNumId w:val="25"/>
  </w:num>
  <w:num w:numId="16" w16cid:durableId="1418794979">
    <w:abstractNumId w:val="12"/>
  </w:num>
  <w:num w:numId="17" w16cid:durableId="1693996720">
    <w:abstractNumId w:val="6"/>
  </w:num>
  <w:num w:numId="18" w16cid:durableId="184177575">
    <w:abstractNumId w:val="32"/>
  </w:num>
  <w:num w:numId="19" w16cid:durableId="1106923685">
    <w:abstractNumId w:val="47"/>
  </w:num>
  <w:num w:numId="20" w16cid:durableId="1052190357">
    <w:abstractNumId w:val="5"/>
  </w:num>
  <w:num w:numId="21" w16cid:durableId="310865930">
    <w:abstractNumId w:val="30"/>
  </w:num>
  <w:num w:numId="22" w16cid:durableId="1462184247">
    <w:abstractNumId w:val="26"/>
  </w:num>
  <w:num w:numId="23" w16cid:durableId="1615019806">
    <w:abstractNumId w:val="33"/>
  </w:num>
  <w:num w:numId="24" w16cid:durableId="587421105">
    <w:abstractNumId w:val="9"/>
  </w:num>
  <w:num w:numId="25" w16cid:durableId="546379856">
    <w:abstractNumId w:val="18"/>
  </w:num>
  <w:num w:numId="26" w16cid:durableId="154227323">
    <w:abstractNumId w:val="35"/>
  </w:num>
  <w:num w:numId="27" w16cid:durableId="761680375">
    <w:abstractNumId w:val="40"/>
  </w:num>
  <w:num w:numId="28" w16cid:durableId="1725061471">
    <w:abstractNumId w:val="15"/>
  </w:num>
  <w:num w:numId="29" w16cid:durableId="859003082">
    <w:abstractNumId w:val="24"/>
  </w:num>
  <w:num w:numId="30" w16cid:durableId="360740766">
    <w:abstractNumId w:val="41"/>
  </w:num>
  <w:num w:numId="31" w16cid:durableId="1336683912">
    <w:abstractNumId w:val="21"/>
  </w:num>
  <w:num w:numId="32" w16cid:durableId="756749512">
    <w:abstractNumId w:val="2"/>
  </w:num>
  <w:num w:numId="33" w16cid:durableId="606084597">
    <w:abstractNumId w:val="1"/>
  </w:num>
  <w:num w:numId="34" w16cid:durableId="1364595449">
    <w:abstractNumId w:val="39"/>
  </w:num>
  <w:num w:numId="35" w16cid:durableId="821893191">
    <w:abstractNumId w:val="3"/>
  </w:num>
  <w:num w:numId="36" w16cid:durableId="1053850141">
    <w:abstractNumId w:val="0"/>
  </w:num>
  <w:num w:numId="37" w16cid:durableId="545023216">
    <w:abstractNumId w:val="4"/>
  </w:num>
  <w:num w:numId="38" w16cid:durableId="272514943">
    <w:abstractNumId w:val="11"/>
  </w:num>
  <w:num w:numId="39" w16cid:durableId="1897157504">
    <w:abstractNumId w:val="19"/>
  </w:num>
  <w:num w:numId="40" w16cid:durableId="585724008">
    <w:abstractNumId w:val="10"/>
  </w:num>
  <w:num w:numId="41" w16cid:durableId="262961182">
    <w:abstractNumId w:val="46"/>
  </w:num>
  <w:num w:numId="42" w16cid:durableId="953286815">
    <w:abstractNumId w:val="36"/>
  </w:num>
  <w:num w:numId="43" w16cid:durableId="1357778685">
    <w:abstractNumId w:val="31"/>
  </w:num>
  <w:num w:numId="44" w16cid:durableId="987130052">
    <w:abstractNumId w:val="44"/>
  </w:num>
  <w:num w:numId="45" w16cid:durableId="1884438667">
    <w:abstractNumId w:val="8"/>
  </w:num>
  <w:num w:numId="46" w16cid:durableId="1127819084">
    <w:abstractNumId w:val="17"/>
  </w:num>
  <w:num w:numId="47" w16cid:durableId="1282810199">
    <w:abstractNumId w:val="42"/>
  </w:num>
  <w:num w:numId="48" w16cid:durableId="2049910293">
    <w:abstractNumId w:val="2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04746"/>
    <w:rsid w:val="00007003"/>
    <w:rsid w:val="00012523"/>
    <w:rsid w:val="00025755"/>
    <w:rsid w:val="0003175B"/>
    <w:rsid w:val="0003574E"/>
    <w:rsid w:val="00057AF0"/>
    <w:rsid w:val="00073057"/>
    <w:rsid w:val="00076DE2"/>
    <w:rsid w:val="000934EA"/>
    <w:rsid w:val="000A3873"/>
    <w:rsid w:val="000E0699"/>
    <w:rsid w:val="000E2F37"/>
    <w:rsid w:val="000F575E"/>
    <w:rsid w:val="0014583E"/>
    <w:rsid w:val="001811F9"/>
    <w:rsid w:val="001846B6"/>
    <w:rsid w:val="001A0F69"/>
    <w:rsid w:val="001B154B"/>
    <w:rsid w:val="001B2BD2"/>
    <w:rsid w:val="001C2684"/>
    <w:rsid w:val="001C6ED4"/>
    <w:rsid w:val="001E39F3"/>
    <w:rsid w:val="001F0822"/>
    <w:rsid w:val="002035F9"/>
    <w:rsid w:val="00204747"/>
    <w:rsid w:val="0023345E"/>
    <w:rsid w:val="00247CB5"/>
    <w:rsid w:val="00264168"/>
    <w:rsid w:val="00275D11"/>
    <w:rsid w:val="0028317A"/>
    <w:rsid w:val="00291414"/>
    <w:rsid w:val="002F04F1"/>
    <w:rsid w:val="0030151B"/>
    <w:rsid w:val="0030729A"/>
    <w:rsid w:val="0031031C"/>
    <w:rsid w:val="003210FD"/>
    <w:rsid w:val="00332741"/>
    <w:rsid w:val="00352232"/>
    <w:rsid w:val="00353080"/>
    <w:rsid w:val="003540EB"/>
    <w:rsid w:val="003574C8"/>
    <w:rsid w:val="00370FFC"/>
    <w:rsid w:val="003913A8"/>
    <w:rsid w:val="003A4410"/>
    <w:rsid w:val="003B712C"/>
    <w:rsid w:val="003C69BC"/>
    <w:rsid w:val="003E6A2E"/>
    <w:rsid w:val="003F6E42"/>
    <w:rsid w:val="00417D31"/>
    <w:rsid w:val="0043360E"/>
    <w:rsid w:val="00443E68"/>
    <w:rsid w:val="00493C82"/>
    <w:rsid w:val="004B0D6A"/>
    <w:rsid w:val="004B7A0B"/>
    <w:rsid w:val="004D3B30"/>
    <w:rsid w:val="0052220C"/>
    <w:rsid w:val="00533551"/>
    <w:rsid w:val="00576367"/>
    <w:rsid w:val="00585472"/>
    <w:rsid w:val="00591C65"/>
    <w:rsid w:val="00593ADB"/>
    <w:rsid w:val="005A4D87"/>
    <w:rsid w:val="005A7583"/>
    <w:rsid w:val="005C709F"/>
    <w:rsid w:val="0062061F"/>
    <w:rsid w:val="0062492F"/>
    <w:rsid w:val="006312D7"/>
    <w:rsid w:val="00655E85"/>
    <w:rsid w:val="00662083"/>
    <w:rsid w:val="006627AE"/>
    <w:rsid w:val="00673022"/>
    <w:rsid w:val="00696699"/>
    <w:rsid w:val="006A409F"/>
    <w:rsid w:val="006B57F4"/>
    <w:rsid w:val="006D4924"/>
    <w:rsid w:val="006F5948"/>
    <w:rsid w:val="006F5E9C"/>
    <w:rsid w:val="00704A5D"/>
    <w:rsid w:val="007071AE"/>
    <w:rsid w:val="00733BB9"/>
    <w:rsid w:val="00742738"/>
    <w:rsid w:val="00755B63"/>
    <w:rsid w:val="00762C22"/>
    <w:rsid w:val="00770AA9"/>
    <w:rsid w:val="00775B23"/>
    <w:rsid w:val="0077625E"/>
    <w:rsid w:val="007A25B7"/>
    <w:rsid w:val="007B318D"/>
    <w:rsid w:val="007B44A3"/>
    <w:rsid w:val="007D6329"/>
    <w:rsid w:val="007E5E8B"/>
    <w:rsid w:val="007F0E4D"/>
    <w:rsid w:val="007F5A93"/>
    <w:rsid w:val="007F79D7"/>
    <w:rsid w:val="008210A2"/>
    <w:rsid w:val="00843273"/>
    <w:rsid w:val="0085756F"/>
    <w:rsid w:val="00881F81"/>
    <w:rsid w:val="0089504D"/>
    <w:rsid w:val="008B1B1A"/>
    <w:rsid w:val="008B3BD1"/>
    <w:rsid w:val="008E11CC"/>
    <w:rsid w:val="0090478D"/>
    <w:rsid w:val="0091570E"/>
    <w:rsid w:val="0091614A"/>
    <w:rsid w:val="00927030"/>
    <w:rsid w:val="00940D2A"/>
    <w:rsid w:val="00944FCC"/>
    <w:rsid w:val="00947E00"/>
    <w:rsid w:val="00961B67"/>
    <w:rsid w:val="009627E5"/>
    <w:rsid w:val="00973F1D"/>
    <w:rsid w:val="00975B63"/>
    <w:rsid w:val="00991047"/>
    <w:rsid w:val="009A772B"/>
    <w:rsid w:val="009C67F3"/>
    <w:rsid w:val="009D72FA"/>
    <w:rsid w:val="009E518D"/>
    <w:rsid w:val="009E5D2E"/>
    <w:rsid w:val="009F0AA8"/>
    <w:rsid w:val="00A004A4"/>
    <w:rsid w:val="00A115AE"/>
    <w:rsid w:val="00A23C2B"/>
    <w:rsid w:val="00A27614"/>
    <w:rsid w:val="00A50A79"/>
    <w:rsid w:val="00A55DE8"/>
    <w:rsid w:val="00A74F4A"/>
    <w:rsid w:val="00A841C2"/>
    <w:rsid w:val="00AD4726"/>
    <w:rsid w:val="00AF146B"/>
    <w:rsid w:val="00B02704"/>
    <w:rsid w:val="00B079BB"/>
    <w:rsid w:val="00B33583"/>
    <w:rsid w:val="00B36915"/>
    <w:rsid w:val="00B40C13"/>
    <w:rsid w:val="00B55E61"/>
    <w:rsid w:val="00B63044"/>
    <w:rsid w:val="00BA3C51"/>
    <w:rsid w:val="00BB6435"/>
    <w:rsid w:val="00BD0802"/>
    <w:rsid w:val="00BF51CE"/>
    <w:rsid w:val="00C15FBE"/>
    <w:rsid w:val="00C24A1A"/>
    <w:rsid w:val="00C34635"/>
    <w:rsid w:val="00C439EE"/>
    <w:rsid w:val="00C45D5C"/>
    <w:rsid w:val="00C62433"/>
    <w:rsid w:val="00C93B5A"/>
    <w:rsid w:val="00C948E0"/>
    <w:rsid w:val="00C956B6"/>
    <w:rsid w:val="00C96CA8"/>
    <w:rsid w:val="00C97311"/>
    <w:rsid w:val="00CD7151"/>
    <w:rsid w:val="00CE1AD8"/>
    <w:rsid w:val="00CE3438"/>
    <w:rsid w:val="00D020AA"/>
    <w:rsid w:val="00D169B6"/>
    <w:rsid w:val="00D1700B"/>
    <w:rsid w:val="00D17F99"/>
    <w:rsid w:val="00D33957"/>
    <w:rsid w:val="00D44C40"/>
    <w:rsid w:val="00D4539A"/>
    <w:rsid w:val="00D92CC0"/>
    <w:rsid w:val="00DA5561"/>
    <w:rsid w:val="00DB71C4"/>
    <w:rsid w:val="00DC2F5B"/>
    <w:rsid w:val="00DC5D09"/>
    <w:rsid w:val="00DD0FD8"/>
    <w:rsid w:val="00DD2B52"/>
    <w:rsid w:val="00DE7206"/>
    <w:rsid w:val="00DF5A01"/>
    <w:rsid w:val="00E206FC"/>
    <w:rsid w:val="00E253B2"/>
    <w:rsid w:val="00E303EF"/>
    <w:rsid w:val="00E32AAE"/>
    <w:rsid w:val="00E3475B"/>
    <w:rsid w:val="00E42076"/>
    <w:rsid w:val="00E4490F"/>
    <w:rsid w:val="00E5003B"/>
    <w:rsid w:val="00E552BA"/>
    <w:rsid w:val="00E6002C"/>
    <w:rsid w:val="00E64F02"/>
    <w:rsid w:val="00E82837"/>
    <w:rsid w:val="00E832A1"/>
    <w:rsid w:val="00EA4A75"/>
    <w:rsid w:val="00EB7849"/>
    <w:rsid w:val="00EC3EE6"/>
    <w:rsid w:val="00ED229B"/>
    <w:rsid w:val="00ED4238"/>
    <w:rsid w:val="00EF3FFA"/>
    <w:rsid w:val="00EF4A1C"/>
    <w:rsid w:val="00F23E23"/>
    <w:rsid w:val="00F36CAC"/>
    <w:rsid w:val="00F41B4E"/>
    <w:rsid w:val="00F54687"/>
    <w:rsid w:val="00F5536B"/>
    <w:rsid w:val="00F715BA"/>
    <w:rsid w:val="00F77990"/>
    <w:rsid w:val="00F961DF"/>
    <w:rsid w:val="00FC53F6"/>
    <w:rsid w:val="00FE5067"/>
    <w:rsid w:val="00FE6327"/>
    <w:rsid w:val="00FE785A"/>
    <w:rsid w:val="00FF3E7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356002970">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80407669">
      <w:bodyDiv w:val="1"/>
      <w:marLeft w:val="0"/>
      <w:marRight w:val="0"/>
      <w:marTop w:val="0"/>
      <w:marBottom w:val="0"/>
      <w:divBdr>
        <w:top w:val="none" w:sz="0" w:space="0" w:color="auto"/>
        <w:left w:val="none" w:sz="0" w:space="0" w:color="auto"/>
        <w:bottom w:val="none" w:sz="0" w:space="0" w:color="auto"/>
        <w:right w:val="none" w:sz="0" w:space="0" w:color="auto"/>
      </w:divBdr>
    </w:div>
    <w:div w:id="591010930">
      <w:bodyDiv w:val="1"/>
      <w:marLeft w:val="0"/>
      <w:marRight w:val="0"/>
      <w:marTop w:val="0"/>
      <w:marBottom w:val="0"/>
      <w:divBdr>
        <w:top w:val="none" w:sz="0" w:space="0" w:color="auto"/>
        <w:left w:val="none" w:sz="0" w:space="0" w:color="auto"/>
        <w:bottom w:val="none" w:sz="0" w:space="0" w:color="auto"/>
        <w:right w:val="none" w:sz="0" w:space="0" w:color="auto"/>
      </w:divBdr>
    </w:div>
    <w:div w:id="809396327">
      <w:bodyDiv w:val="1"/>
      <w:marLeft w:val="0"/>
      <w:marRight w:val="0"/>
      <w:marTop w:val="0"/>
      <w:marBottom w:val="0"/>
      <w:divBdr>
        <w:top w:val="none" w:sz="0" w:space="0" w:color="auto"/>
        <w:left w:val="none" w:sz="0" w:space="0" w:color="auto"/>
        <w:bottom w:val="none" w:sz="0" w:space="0" w:color="auto"/>
        <w:right w:val="none" w:sz="0" w:space="0" w:color="auto"/>
      </w:divBdr>
    </w:div>
    <w:div w:id="844246201">
      <w:bodyDiv w:val="1"/>
      <w:marLeft w:val="0"/>
      <w:marRight w:val="0"/>
      <w:marTop w:val="0"/>
      <w:marBottom w:val="0"/>
      <w:divBdr>
        <w:top w:val="none" w:sz="0" w:space="0" w:color="auto"/>
        <w:left w:val="none" w:sz="0" w:space="0" w:color="auto"/>
        <w:bottom w:val="none" w:sz="0" w:space="0" w:color="auto"/>
        <w:right w:val="none" w:sz="0" w:space="0" w:color="auto"/>
      </w:divBdr>
    </w:div>
    <w:div w:id="866021483">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055082107">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180853528">
      <w:bodyDiv w:val="1"/>
      <w:marLeft w:val="0"/>
      <w:marRight w:val="0"/>
      <w:marTop w:val="0"/>
      <w:marBottom w:val="0"/>
      <w:divBdr>
        <w:top w:val="none" w:sz="0" w:space="0" w:color="auto"/>
        <w:left w:val="none" w:sz="0" w:space="0" w:color="auto"/>
        <w:bottom w:val="none" w:sz="0" w:space="0" w:color="auto"/>
        <w:right w:val="none" w:sz="0" w:space="0" w:color="auto"/>
      </w:divBdr>
    </w:div>
    <w:div w:id="1240939352">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6377395">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303001619">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664157705">
      <w:bodyDiv w:val="1"/>
      <w:marLeft w:val="0"/>
      <w:marRight w:val="0"/>
      <w:marTop w:val="0"/>
      <w:marBottom w:val="0"/>
      <w:divBdr>
        <w:top w:val="none" w:sz="0" w:space="0" w:color="auto"/>
        <w:left w:val="none" w:sz="0" w:space="0" w:color="auto"/>
        <w:bottom w:val="none" w:sz="0" w:space="0" w:color="auto"/>
        <w:right w:val="none" w:sz="0" w:space="0" w:color="auto"/>
      </w:divBdr>
    </w:div>
    <w:div w:id="1796630663">
      <w:bodyDiv w:val="1"/>
      <w:marLeft w:val="0"/>
      <w:marRight w:val="0"/>
      <w:marTop w:val="0"/>
      <w:marBottom w:val="0"/>
      <w:divBdr>
        <w:top w:val="none" w:sz="0" w:space="0" w:color="auto"/>
        <w:left w:val="none" w:sz="0" w:space="0" w:color="auto"/>
        <w:bottom w:val="none" w:sz="0" w:space="0" w:color="auto"/>
        <w:right w:val="none" w:sz="0" w:space="0" w:color="auto"/>
      </w:divBdr>
    </w:div>
    <w:div w:id="1827894406">
      <w:bodyDiv w:val="1"/>
      <w:marLeft w:val="0"/>
      <w:marRight w:val="0"/>
      <w:marTop w:val="0"/>
      <w:marBottom w:val="0"/>
      <w:divBdr>
        <w:top w:val="none" w:sz="0" w:space="0" w:color="auto"/>
        <w:left w:val="none" w:sz="0" w:space="0" w:color="auto"/>
        <w:bottom w:val="none" w:sz="0" w:space="0" w:color="auto"/>
        <w:right w:val="none" w:sz="0" w:space="0" w:color="auto"/>
      </w:divBdr>
    </w:div>
    <w:div w:id="1855413995">
      <w:bodyDiv w:val="1"/>
      <w:marLeft w:val="0"/>
      <w:marRight w:val="0"/>
      <w:marTop w:val="0"/>
      <w:marBottom w:val="0"/>
      <w:divBdr>
        <w:top w:val="none" w:sz="0" w:space="0" w:color="auto"/>
        <w:left w:val="none" w:sz="0" w:space="0" w:color="auto"/>
        <w:bottom w:val="none" w:sz="0" w:space="0" w:color="auto"/>
        <w:right w:val="none" w:sz="0" w:space="0" w:color="auto"/>
      </w:divBdr>
    </w:div>
    <w:div w:id="1872065584">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1984001599">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78630145">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 w:id="211721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state.co.us/cdeprof/scienceworkshee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de.state.co.us/cdeprof/endorsementrequirements"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70E52FD7050483FBDFBD01EC2CF1790"/>
        <w:category>
          <w:name w:val="General"/>
          <w:gallery w:val="placeholder"/>
        </w:category>
        <w:types>
          <w:type w:val="bbPlcHdr"/>
        </w:types>
        <w:behaviors>
          <w:behavior w:val="content"/>
        </w:behaviors>
        <w:guid w:val="{462937BB-05F1-4810-AED6-1C52D7076F45}"/>
      </w:docPartPr>
      <w:docPartBody>
        <w:p w:rsidR="00A14550" w:rsidRDefault="00630E53" w:rsidP="00630E53">
          <w:pPr>
            <w:pStyle w:val="970E52FD7050483FBDFBD01EC2CF1790"/>
          </w:pPr>
          <w:r w:rsidRPr="00C6081B">
            <w:rPr>
              <w:rStyle w:val="PlaceholderText"/>
            </w:rPr>
            <w:t>Click or tap here to enter text.</w:t>
          </w:r>
        </w:p>
      </w:docPartBody>
    </w:docPart>
    <w:docPart>
      <w:docPartPr>
        <w:name w:val="DE17917E64B74948A9A472E956191295"/>
        <w:category>
          <w:name w:val="General"/>
          <w:gallery w:val="placeholder"/>
        </w:category>
        <w:types>
          <w:type w:val="bbPlcHdr"/>
        </w:types>
        <w:behaviors>
          <w:behavior w:val="content"/>
        </w:behaviors>
        <w:guid w:val="{61743937-1EAF-4C21-90CE-43397421B436}"/>
      </w:docPartPr>
      <w:docPartBody>
        <w:p w:rsidR="00A14550" w:rsidRDefault="00630E53" w:rsidP="00630E53">
          <w:pPr>
            <w:pStyle w:val="DE17917E64B74948A9A472E956191295"/>
          </w:pPr>
          <w:r w:rsidRPr="00C6081B">
            <w:rPr>
              <w:rStyle w:val="PlaceholderText"/>
            </w:rPr>
            <w:t>Click or tap here to enter text.</w:t>
          </w:r>
        </w:p>
      </w:docPartBody>
    </w:docPart>
    <w:docPart>
      <w:docPartPr>
        <w:name w:val="7753C5012196475D8A760F529B7D6ABF"/>
        <w:category>
          <w:name w:val="General"/>
          <w:gallery w:val="placeholder"/>
        </w:category>
        <w:types>
          <w:type w:val="bbPlcHdr"/>
        </w:types>
        <w:behaviors>
          <w:behavior w:val="content"/>
        </w:behaviors>
        <w:guid w:val="{E3686748-E732-48B3-B1A0-86654F14A002}"/>
      </w:docPartPr>
      <w:docPartBody>
        <w:p w:rsidR="00A14550" w:rsidRDefault="00630E53" w:rsidP="00630E53">
          <w:pPr>
            <w:pStyle w:val="7753C5012196475D8A760F529B7D6ABF"/>
          </w:pPr>
          <w:r w:rsidRPr="004C4EA8">
            <w:rPr>
              <w:rStyle w:val="PlaceholderText"/>
            </w:rPr>
            <w:t>Click or tap here to enter text.</w:t>
          </w:r>
        </w:p>
      </w:docPartBody>
    </w:docPart>
    <w:docPart>
      <w:docPartPr>
        <w:name w:val="306226F6BD0C469B8B0E5FDC4A9C5E87"/>
        <w:category>
          <w:name w:val="General"/>
          <w:gallery w:val="placeholder"/>
        </w:category>
        <w:types>
          <w:type w:val="bbPlcHdr"/>
        </w:types>
        <w:behaviors>
          <w:behavior w:val="content"/>
        </w:behaviors>
        <w:guid w:val="{4A479580-0484-4873-A03B-7E7F3AE4E5FE}"/>
      </w:docPartPr>
      <w:docPartBody>
        <w:p w:rsidR="00A14550" w:rsidRDefault="00630E53" w:rsidP="00630E53">
          <w:pPr>
            <w:pStyle w:val="306226F6BD0C469B8B0E5FDC4A9C5E87"/>
          </w:pPr>
          <w:r w:rsidRPr="004C4EA8">
            <w:rPr>
              <w:rStyle w:val="PlaceholderText"/>
            </w:rPr>
            <w:t>Click or tap here to enter text.</w:t>
          </w:r>
        </w:p>
      </w:docPartBody>
    </w:docPart>
    <w:docPart>
      <w:docPartPr>
        <w:name w:val="9894FB9DA2C34AAA84882446C3C2DD8F"/>
        <w:category>
          <w:name w:val="General"/>
          <w:gallery w:val="placeholder"/>
        </w:category>
        <w:types>
          <w:type w:val="bbPlcHdr"/>
        </w:types>
        <w:behaviors>
          <w:behavior w:val="content"/>
        </w:behaviors>
        <w:guid w:val="{95DBA52D-B2A5-49A7-A545-4BF8A920FDD4}"/>
      </w:docPartPr>
      <w:docPartBody>
        <w:p w:rsidR="00A14550" w:rsidRDefault="00630E53" w:rsidP="00630E53">
          <w:pPr>
            <w:pStyle w:val="9894FB9DA2C34AAA84882446C3C2DD8F"/>
          </w:pPr>
          <w:r w:rsidRPr="004C4EA8">
            <w:rPr>
              <w:rStyle w:val="PlaceholderText"/>
            </w:rPr>
            <w:t>Click or tap here to enter text.</w:t>
          </w:r>
        </w:p>
      </w:docPartBody>
    </w:docPart>
    <w:docPart>
      <w:docPartPr>
        <w:name w:val="5BEC8451C4014FBE97E68C666A386B70"/>
        <w:category>
          <w:name w:val="General"/>
          <w:gallery w:val="placeholder"/>
        </w:category>
        <w:types>
          <w:type w:val="bbPlcHdr"/>
        </w:types>
        <w:behaviors>
          <w:behavior w:val="content"/>
        </w:behaviors>
        <w:guid w:val="{AE1B28D0-C9DD-4F3F-8624-04D4ECAB2CF3}"/>
      </w:docPartPr>
      <w:docPartBody>
        <w:p w:rsidR="00A14550" w:rsidRDefault="00630E53" w:rsidP="00630E53">
          <w:pPr>
            <w:pStyle w:val="5BEC8451C4014FBE97E68C666A386B70"/>
          </w:pPr>
          <w:r w:rsidRPr="004C4EA8">
            <w:rPr>
              <w:rStyle w:val="PlaceholderText"/>
            </w:rPr>
            <w:t>Click or tap here to enter text.</w:t>
          </w:r>
        </w:p>
      </w:docPartBody>
    </w:docPart>
    <w:docPart>
      <w:docPartPr>
        <w:name w:val="EBD43CD293D14DAF8B24A4AB719D7848"/>
        <w:category>
          <w:name w:val="General"/>
          <w:gallery w:val="placeholder"/>
        </w:category>
        <w:types>
          <w:type w:val="bbPlcHdr"/>
        </w:types>
        <w:behaviors>
          <w:behavior w:val="content"/>
        </w:behaviors>
        <w:guid w:val="{C4102823-4399-4C6B-BDF0-5AF3887BA2FE}"/>
      </w:docPartPr>
      <w:docPartBody>
        <w:p w:rsidR="00A14550" w:rsidRDefault="00630E53" w:rsidP="00630E53">
          <w:pPr>
            <w:pStyle w:val="EBD43CD293D14DAF8B24A4AB719D7848"/>
          </w:pPr>
          <w:r w:rsidRPr="004C4EA8">
            <w:rPr>
              <w:rStyle w:val="PlaceholderText"/>
            </w:rPr>
            <w:t>Click or tap here to enter text.</w:t>
          </w:r>
        </w:p>
      </w:docPartBody>
    </w:docPart>
    <w:docPart>
      <w:docPartPr>
        <w:name w:val="C507C08DFE344E488ECB48FAEE05F298"/>
        <w:category>
          <w:name w:val="General"/>
          <w:gallery w:val="placeholder"/>
        </w:category>
        <w:types>
          <w:type w:val="bbPlcHdr"/>
        </w:types>
        <w:behaviors>
          <w:behavior w:val="content"/>
        </w:behaviors>
        <w:guid w:val="{BCD74FD6-5D2E-49C4-9FE2-07A2169F3810}"/>
      </w:docPartPr>
      <w:docPartBody>
        <w:p w:rsidR="00A14550" w:rsidRDefault="00630E53" w:rsidP="00630E53">
          <w:pPr>
            <w:pStyle w:val="C507C08DFE344E488ECB48FAEE05F298"/>
          </w:pPr>
          <w:r w:rsidRPr="004C4EA8">
            <w:rPr>
              <w:rStyle w:val="PlaceholderText"/>
            </w:rPr>
            <w:t>Click or tap here to enter text.</w:t>
          </w:r>
        </w:p>
      </w:docPartBody>
    </w:docPart>
    <w:docPart>
      <w:docPartPr>
        <w:name w:val="E7AB6FC3613D47CB8A2FEF3F8C5221FF"/>
        <w:category>
          <w:name w:val="General"/>
          <w:gallery w:val="placeholder"/>
        </w:category>
        <w:types>
          <w:type w:val="bbPlcHdr"/>
        </w:types>
        <w:behaviors>
          <w:behavior w:val="content"/>
        </w:behaviors>
        <w:guid w:val="{CCEE0CB1-F31D-45D7-BE5F-797031D9C49B}"/>
      </w:docPartPr>
      <w:docPartBody>
        <w:p w:rsidR="00A14550" w:rsidRDefault="00630E53" w:rsidP="00630E53">
          <w:pPr>
            <w:pStyle w:val="E7AB6FC3613D47CB8A2FEF3F8C5221FF"/>
          </w:pPr>
          <w:r w:rsidRPr="004C4EA8">
            <w:rPr>
              <w:rStyle w:val="PlaceholderText"/>
            </w:rPr>
            <w:t>Click or tap here to enter text.</w:t>
          </w:r>
        </w:p>
      </w:docPartBody>
    </w:docPart>
    <w:docPart>
      <w:docPartPr>
        <w:name w:val="FFD77C9FD8924105B2B84D7A679F3A12"/>
        <w:category>
          <w:name w:val="General"/>
          <w:gallery w:val="placeholder"/>
        </w:category>
        <w:types>
          <w:type w:val="bbPlcHdr"/>
        </w:types>
        <w:behaviors>
          <w:behavior w:val="content"/>
        </w:behaviors>
        <w:guid w:val="{B3E3BC01-FB7A-4A19-B685-7B43ED923C1F}"/>
      </w:docPartPr>
      <w:docPartBody>
        <w:p w:rsidR="00A14550" w:rsidRDefault="00630E53" w:rsidP="00630E53">
          <w:pPr>
            <w:pStyle w:val="FFD77C9FD8924105B2B84D7A679F3A12"/>
          </w:pPr>
          <w:r w:rsidRPr="004C4EA8">
            <w:rPr>
              <w:rStyle w:val="PlaceholderText"/>
            </w:rPr>
            <w:t>Click or tap here to enter text.</w:t>
          </w:r>
        </w:p>
      </w:docPartBody>
    </w:docPart>
    <w:docPart>
      <w:docPartPr>
        <w:name w:val="F134805F5ACC4A3EB9B728286FB4E07B"/>
        <w:category>
          <w:name w:val="General"/>
          <w:gallery w:val="placeholder"/>
        </w:category>
        <w:types>
          <w:type w:val="bbPlcHdr"/>
        </w:types>
        <w:behaviors>
          <w:behavior w:val="content"/>
        </w:behaviors>
        <w:guid w:val="{8C3B6BEF-2756-4728-8E70-465D247D6824}"/>
      </w:docPartPr>
      <w:docPartBody>
        <w:p w:rsidR="00A14550" w:rsidRDefault="00630E53" w:rsidP="00630E53">
          <w:pPr>
            <w:pStyle w:val="F134805F5ACC4A3EB9B728286FB4E07B"/>
          </w:pPr>
          <w:r w:rsidRPr="004C4EA8">
            <w:rPr>
              <w:rStyle w:val="PlaceholderText"/>
            </w:rPr>
            <w:t>Click or tap here to enter text.</w:t>
          </w:r>
        </w:p>
      </w:docPartBody>
    </w:docPart>
    <w:docPart>
      <w:docPartPr>
        <w:name w:val="131ABBBEDA104B13A271DC38DF80F1EF"/>
        <w:category>
          <w:name w:val="General"/>
          <w:gallery w:val="placeholder"/>
        </w:category>
        <w:types>
          <w:type w:val="bbPlcHdr"/>
        </w:types>
        <w:behaviors>
          <w:behavior w:val="content"/>
        </w:behaviors>
        <w:guid w:val="{11818238-C904-4E2E-ACD5-14C5A919D8DF}"/>
      </w:docPartPr>
      <w:docPartBody>
        <w:p w:rsidR="00A14550" w:rsidRDefault="00630E53" w:rsidP="00630E53">
          <w:pPr>
            <w:pStyle w:val="131ABBBEDA104B13A271DC38DF80F1EF"/>
          </w:pPr>
          <w:r w:rsidRPr="004C4EA8">
            <w:rPr>
              <w:rStyle w:val="PlaceholderText"/>
            </w:rPr>
            <w:t>Click or tap here to enter text.</w:t>
          </w:r>
        </w:p>
      </w:docPartBody>
    </w:docPart>
    <w:docPart>
      <w:docPartPr>
        <w:name w:val="E6A9CBEDBE5641A4A7D64ABC0ACAF45C"/>
        <w:category>
          <w:name w:val="General"/>
          <w:gallery w:val="placeholder"/>
        </w:category>
        <w:types>
          <w:type w:val="bbPlcHdr"/>
        </w:types>
        <w:behaviors>
          <w:behavior w:val="content"/>
        </w:behaviors>
        <w:guid w:val="{2390CDA8-7508-4367-981A-9BB745F59541}"/>
      </w:docPartPr>
      <w:docPartBody>
        <w:p w:rsidR="00A14550" w:rsidRDefault="00630E53" w:rsidP="00630E53">
          <w:pPr>
            <w:pStyle w:val="E6A9CBEDBE5641A4A7D64ABC0ACAF45C"/>
          </w:pPr>
          <w:r w:rsidRPr="004C4EA8">
            <w:rPr>
              <w:rStyle w:val="PlaceholderText"/>
            </w:rPr>
            <w:t>Click or tap here to enter text.</w:t>
          </w:r>
        </w:p>
      </w:docPartBody>
    </w:docPart>
    <w:docPart>
      <w:docPartPr>
        <w:name w:val="2B8241F37C68421C937BFA6019A5D299"/>
        <w:category>
          <w:name w:val="General"/>
          <w:gallery w:val="placeholder"/>
        </w:category>
        <w:types>
          <w:type w:val="bbPlcHdr"/>
        </w:types>
        <w:behaviors>
          <w:behavior w:val="content"/>
        </w:behaviors>
        <w:guid w:val="{40262FEE-E091-4AB3-8DB7-8F480739EE65}"/>
      </w:docPartPr>
      <w:docPartBody>
        <w:p w:rsidR="00A14550" w:rsidRDefault="00630E53" w:rsidP="00630E53">
          <w:pPr>
            <w:pStyle w:val="2B8241F37C68421C937BFA6019A5D299"/>
          </w:pPr>
          <w:r w:rsidRPr="004C4EA8">
            <w:rPr>
              <w:rStyle w:val="PlaceholderText"/>
            </w:rPr>
            <w:t>Click or tap here to enter text.</w:t>
          </w:r>
        </w:p>
      </w:docPartBody>
    </w:docPart>
    <w:docPart>
      <w:docPartPr>
        <w:name w:val="5BB8DA3E81F6428BA2C28B51C042710B"/>
        <w:category>
          <w:name w:val="General"/>
          <w:gallery w:val="placeholder"/>
        </w:category>
        <w:types>
          <w:type w:val="bbPlcHdr"/>
        </w:types>
        <w:behaviors>
          <w:behavior w:val="content"/>
        </w:behaviors>
        <w:guid w:val="{6DC6B5F0-0110-4D11-AB25-E5D907F8C77D}"/>
      </w:docPartPr>
      <w:docPartBody>
        <w:p w:rsidR="00A14550" w:rsidRDefault="00630E53" w:rsidP="00630E53">
          <w:pPr>
            <w:pStyle w:val="5BB8DA3E81F6428BA2C28B51C042710B"/>
          </w:pPr>
          <w:r w:rsidRPr="004C4EA8">
            <w:rPr>
              <w:rStyle w:val="PlaceholderText"/>
            </w:rPr>
            <w:t>Click or tap here to enter text.</w:t>
          </w:r>
        </w:p>
      </w:docPartBody>
    </w:docPart>
    <w:docPart>
      <w:docPartPr>
        <w:name w:val="ABDFD15EA1314D488213008547C4EAE6"/>
        <w:category>
          <w:name w:val="General"/>
          <w:gallery w:val="placeholder"/>
        </w:category>
        <w:types>
          <w:type w:val="bbPlcHdr"/>
        </w:types>
        <w:behaviors>
          <w:behavior w:val="content"/>
        </w:behaviors>
        <w:guid w:val="{5BEE5E86-B9A6-414E-B4AB-EF6ED57CE929}"/>
      </w:docPartPr>
      <w:docPartBody>
        <w:p w:rsidR="00A14550" w:rsidRDefault="00630E53" w:rsidP="00630E53">
          <w:pPr>
            <w:pStyle w:val="ABDFD15EA1314D488213008547C4EAE6"/>
          </w:pPr>
          <w:r w:rsidRPr="004C4EA8">
            <w:rPr>
              <w:rStyle w:val="PlaceholderText"/>
            </w:rPr>
            <w:t>Click or tap here to enter text.</w:t>
          </w:r>
        </w:p>
      </w:docPartBody>
    </w:docPart>
    <w:docPart>
      <w:docPartPr>
        <w:name w:val="15FAB312FDC444D3B37E24E1C6C7A50B"/>
        <w:category>
          <w:name w:val="General"/>
          <w:gallery w:val="placeholder"/>
        </w:category>
        <w:types>
          <w:type w:val="bbPlcHdr"/>
        </w:types>
        <w:behaviors>
          <w:behavior w:val="content"/>
        </w:behaviors>
        <w:guid w:val="{72DB448D-7397-40FD-8377-F2ECBAF0A39F}"/>
      </w:docPartPr>
      <w:docPartBody>
        <w:p w:rsidR="00A14550" w:rsidRDefault="00630E53" w:rsidP="00630E53">
          <w:pPr>
            <w:pStyle w:val="15FAB312FDC444D3B37E24E1C6C7A50B"/>
          </w:pPr>
          <w:r w:rsidRPr="004C4EA8">
            <w:rPr>
              <w:rStyle w:val="PlaceholderText"/>
            </w:rPr>
            <w:t>Click or tap here to enter text.</w:t>
          </w:r>
        </w:p>
      </w:docPartBody>
    </w:docPart>
    <w:docPart>
      <w:docPartPr>
        <w:name w:val="3A0EAFBA82D240788702E686DCE98AF2"/>
        <w:category>
          <w:name w:val="General"/>
          <w:gallery w:val="placeholder"/>
        </w:category>
        <w:types>
          <w:type w:val="bbPlcHdr"/>
        </w:types>
        <w:behaviors>
          <w:behavior w:val="content"/>
        </w:behaviors>
        <w:guid w:val="{2F9B268A-B671-46B5-A643-EF2CE26842E0}"/>
      </w:docPartPr>
      <w:docPartBody>
        <w:p w:rsidR="00A14550" w:rsidRDefault="00630E53" w:rsidP="00630E53">
          <w:pPr>
            <w:pStyle w:val="3A0EAFBA82D240788702E686DCE98AF2"/>
          </w:pPr>
          <w:r w:rsidRPr="004C4EA8">
            <w:rPr>
              <w:rStyle w:val="PlaceholderText"/>
            </w:rPr>
            <w:t>Click or tap here to enter text.</w:t>
          </w:r>
        </w:p>
      </w:docPartBody>
    </w:docPart>
    <w:docPart>
      <w:docPartPr>
        <w:name w:val="987EFCA5DA384CC9907A1943FF84DD9D"/>
        <w:category>
          <w:name w:val="General"/>
          <w:gallery w:val="placeholder"/>
        </w:category>
        <w:types>
          <w:type w:val="bbPlcHdr"/>
        </w:types>
        <w:behaviors>
          <w:behavior w:val="content"/>
        </w:behaviors>
        <w:guid w:val="{F5600B31-FB80-437B-BFFD-FFB1D95B903C}"/>
      </w:docPartPr>
      <w:docPartBody>
        <w:p w:rsidR="00A14550" w:rsidRDefault="00630E53" w:rsidP="00630E53">
          <w:pPr>
            <w:pStyle w:val="987EFCA5DA384CC9907A1943FF84DD9D"/>
          </w:pPr>
          <w:r w:rsidRPr="004C4EA8">
            <w:rPr>
              <w:rStyle w:val="PlaceholderText"/>
            </w:rPr>
            <w:t>Click or tap here to enter text.</w:t>
          </w:r>
        </w:p>
      </w:docPartBody>
    </w:docPart>
    <w:docPart>
      <w:docPartPr>
        <w:name w:val="453B823BE56649F9A374D1569AB223D1"/>
        <w:category>
          <w:name w:val="General"/>
          <w:gallery w:val="placeholder"/>
        </w:category>
        <w:types>
          <w:type w:val="bbPlcHdr"/>
        </w:types>
        <w:behaviors>
          <w:behavior w:val="content"/>
        </w:behaviors>
        <w:guid w:val="{1CDE12A4-2927-4E8E-BD36-AAD6CFA96BFE}"/>
      </w:docPartPr>
      <w:docPartBody>
        <w:p w:rsidR="00A14550" w:rsidRDefault="00630E53" w:rsidP="00630E53">
          <w:pPr>
            <w:pStyle w:val="453B823BE56649F9A374D1569AB223D1"/>
          </w:pPr>
          <w:r w:rsidRPr="004C4EA8">
            <w:rPr>
              <w:rStyle w:val="PlaceholderText"/>
            </w:rPr>
            <w:t>Click or tap here to enter text.</w:t>
          </w:r>
        </w:p>
      </w:docPartBody>
    </w:docPart>
    <w:docPart>
      <w:docPartPr>
        <w:name w:val="2E9CA911625D4552827740432C0EB03F"/>
        <w:category>
          <w:name w:val="General"/>
          <w:gallery w:val="placeholder"/>
        </w:category>
        <w:types>
          <w:type w:val="bbPlcHdr"/>
        </w:types>
        <w:behaviors>
          <w:behavior w:val="content"/>
        </w:behaviors>
        <w:guid w:val="{9175924E-4745-4DC8-BBE1-45AC593F2700}"/>
      </w:docPartPr>
      <w:docPartBody>
        <w:p w:rsidR="00A14550" w:rsidRDefault="00630E53" w:rsidP="00630E53">
          <w:pPr>
            <w:pStyle w:val="2E9CA911625D4552827740432C0EB03F"/>
          </w:pPr>
          <w:r w:rsidRPr="004C4EA8">
            <w:rPr>
              <w:rStyle w:val="PlaceholderText"/>
            </w:rPr>
            <w:t>Click or tap here to enter text.</w:t>
          </w:r>
        </w:p>
      </w:docPartBody>
    </w:docPart>
    <w:docPart>
      <w:docPartPr>
        <w:name w:val="D628B3362306486EBF08EEC4FE3806C0"/>
        <w:category>
          <w:name w:val="General"/>
          <w:gallery w:val="placeholder"/>
        </w:category>
        <w:types>
          <w:type w:val="bbPlcHdr"/>
        </w:types>
        <w:behaviors>
          <w:behavior w:val="content"/>
        </w:behaviors>
        <w:guid w:val="{C95921A5-9158-4F8E-8740-4049331D1BE2}"/>
      </w:docPartPr>
      <w:docPartBody>
        <w:p w:rsidR="00A14550" w:rsidRDefault="00630E53" w:rsidP="00630E53">
          <w:pPr>
            <w:pStyle w:val="D628B3362306486EBF08EEC4FE3806C0"/>
          </w:pPr>
          <w:r w:rsidRPr="004C4EA8">
            <w:rPr>
              <w:rStyle w:val="PlaceholderText"/>
            </w:rPr>
            <w:t>Click or tap here to enter text.</w:t>
          </w:r>
        </w:p>
      </w:docPartBody>
    </w:docPart>
    <w:docPart>
      <w:docPartPr>
        <w:name w:val="2590A2F2BE6249BAA32A4B57D4E42BB2"/>
        <w:category>
          <w:name w:val="General"/>
          <w:gallery w:val="placeholder"/>
        </w:category>
        <w:types>
          <w:type w:val="bbPlcHdr"/>
        </w:types>
        <w:behaviors>
          <w:behavior w:val="content"/>
        </w:behaviors>
        <w:guid w:val="{E1C0EB87-DBF8-469F-89A6-75F536BFDE61}"/>
      </w:docPartPr>
      <w:docPartBody>
        <w:p w:rsidR="00A14550" w:rsidRDefault="00630E53" w:rsidP="00630E53">
          <w:pPr>
            <w:pStyle w:val="2590A2F2BE6249BAA32A4B57D4E42BB2"/>
          </w:pPr>
          <w:r w:rsidRPr="004C4EA8">
            <w:rPr>
              <w:rStyle w:val="PlaceholderText"/>
            </w:rPr>
            <w:t>Click or tap here to enter text.</w:t>
          </w:r>
        </w:p>
      </w:docPartBody>
    </w:docPart>
    <w:docPart>
      <w:docPartPr>
        <w:name w:val="D69B3EC432674997974C7F15E6D0A90B"/>
        <w:category>
          <w:name w:val="General"/>
          <w:gallery w:val="placeholder"/>
        </w:category>
        <w:types>
          <w:type w:val="bbPlcHdr"/>
        </w:types>
        <w:behaviors>
          <w:behavior w:val="content"/>
        </w:behaviors>
        <w:guid w:val="{31294A06-27DD-48A0-8CAC-934C3E156D27}"/>
      </w:docPartPr>
      <w:docPartBody>
        <w:p w:rsidR="00A14550" w:rsidRDefault="00630E53" w:rsidP="00630E53">
          <w:pPr>
            <w:pStyle w:val="D69B3EC432674997974C7F15E6D0A90B"/>
          </w:pPr>
          <w:r w:rsidRPr="004C4EA8">
            <w:rPr>
              <w:rStyle w:val="PlaceholderText"/>
            </w:rPr>
            <w:t>Click or tap here to enter text.</w:t>
          </w:r>
        </w:p>
      </w:docPartBody>
    </w:docPart>
    <w:docPart>
      <w:docPartPr>
        <w:name w:val="AC007A56D76A47BE9CC53FE4BA2113AE"/>
        <w:category>
          <w:name w:val="General"/>
          <w:gallery w:val="placeholder"/>
        </w:category>
        <w:types>
          <w:type w:val="bbPlcHdr"/>
        </w:types>
        <w:behaviors>
          <w:behavior w:val="content"/>
        </w:behaviors>
        <w:guid w:val="{D5F8A2A4-E43A-45AA-BB95-61AEF97E7093}"/>
      </w:docPartPr>
      <w:docPartBody>
        <w:p w:rsidR="00A14550" w:rsidRDefault="00630E53" w:rsidP="00630E53">
          <w:pPr>
            <w:pStyle w:val="AC007A56D76A47BE9CC53FE4BA2113AE"/>
          </w:pPr>
          <w:r w:rsidRPr="004C4EA8">
            <w:rPr>
              <w:rStyle w:val="PlaceholderText"/>
            </w:rPr>
            <w:t>Click or tap here to enter text.</w:t>
          </w:r>
        </w:p>
      </w:docPartBody>
    </w:docPart>
    <w:docPart>
      <w:docPartPr>
        <w:name w:val="7A40771C2665435FAEDE0D22FA1C86CE"/>
        <w:category>
          <w:name w:val="General"/>
          <w:gallery w:val="placeholder"/>
        </w:category>
        <w:types>
          <w:type w:val="bbPlcHdr"/>
        </w:types>
        <w:behaviors>
          <w:behavior w:val="content"/>
        </w:behaviors>
        <w:guid w:val="{8E257F79-19B9-425F-BBF0-F452F5B8C8B1}"/>
      </w:docPartPr>
      <w:docPartBody>
        <w:p w:rsidR="00A14550" w:rsidRDefault="00630E53" w:rsidP="00630E53">
          <w:pPr>
            <w:pStyle w:val="7A40771C2665435FAEDE0D22FA1C86CE"/>
          </w:pPr>
          <w:r w:rsidRPr="004C4EA8">
            <w:rPr>
              <w:rStyle w:val="PlaceholderText"/>
            </w:rPr>
            <w:t>Click or tap here to enter text.</w:t>
          </w:r>
        </w:p>
      </w:docPartBody>
    </w:docPart>
    <w:docPart>
      <w:docPartPr>
        <w:name w:val="E64A515AC69F4B85BCD09F404A9612C9"/>
        <w:category>
          <w:name w:val="General"/>
          <w:gallery w:val="placeholder"/>
        </w:category>
        <w:types>
          <w:type w:val="bbPlcHdr"/>
        </w:types>
        <w:behaviors>
          <w:behavior w:val="content"/>
        </w:behaviors>
        <w:guid w:val="{ACB5DA0F-3642-48BD-894B-3AD6265A3815}"/>
      </w:docPartPr>
      <w:docPartBody>
        <w:p w:rsidR="00A14550" w:rsidRDefault="00630E53" w:rsidP="00630E53">
          <w:pPr>
            <w:pStyle w:val="E64A515AC69F4B85BCD09F404A9612C9"/>
          </w:pPr>
          <w:r w:rsidRPr="004C4EA8">
            <w:rPr>
              <w:rStyle w:val="PlaceholderText"/>
            </w:rPr>
            <w:t>Click or tap here to enter text.</w:t>
          </w:r>
        </w:p>
      </w:docPartBody>
    </w:docPart>
    <w:docPart>
      <w:docPartPr>
        <w:name w:val="13DBDE00E8E947758E6EC5435064EFA6"/>
        <w:category>
          <w:name w:val="General"/>
          <w:gallery w:val="placeholder"/>
        </w:category>
        <w:types>
          <w:type w:val="bbPlcHdr"/>
        </w:types>
        <w:behaviors>
          <w:behavior w:val="content"/>
        </w:behaviors>
        <w:guid w:val="{80E3ACEA-D27C-441D-B0BB-A91F84B12C06}"/>
      </w:docPartPr>
      <w:docPartBody>
        <w:p w:rsidR="00A14550" w:rsidRDefault="00630E53" w:rsidP="00630E53">
          <w:pPr>
            <w:pStyle w:val="13DBDE00E8E947758E6EC5435064EFA6"/>
          </w:pPr>
          <w:r w:rsidRPr="004C4EA8">
            <w:rPr>
              <w:rStyle w:val="PlaceholderText"/>
            </w:rPr>
            <w:t>Click or tap here to enter text.</w:t>
          </w:r>
        </w:p>
      </w:docPartBody>
    </w:docPart>
    <w:docPart>
      <w:docPartPr>
        <w:name w:val="7C22286B3ED74151A68F5F6331108571"/>
        <w:category>
          <w:name w:val="General"/>
          <w:gallery w:val="placeholder"/>
        </w:category>
        <w:types>
          <w:type w:val="bbPlcHdr"/>
        </w:types>
        <w:behaviors>
          <w:behavior w:val="content"/>
        </w:behaviors>
        <w:guid w:val="{DE0CD738-A4E8-4EAD-83B7-FAB94826A17E}"/>
      </w:docPartPr>
      <w:docPartBody>
        <w:p w:rsidR="00A14550" w:rsidRDefault="00630E53" w:rsidP="00630E53">
          <w:pPr>
            <w:pStyle w:val="7C22286B3ED74151A68F5F6331108571"/>
          </w:pPr>
          <w:r w:rsidRPr="004C4EA8">
            <w:rPr>
              <w:rStyle w:val="PlaceholderText"/>
            </w:rPr>
            <w:t>Click or tap here to enter text.</w:t>
          </w:r>
        </w:p>
      </w:docPartBody>
    </w:docPart>
    <w:docPart>
      <w:docPartPr>
        <w:name w:val="2FBB57FC7DD1417893F0F104551060FD"/>
        <w:category>
          <w:name w:val="General"/>
          <w:gallery w:val="placeholder"/>
        </w:category>
        <w:types>
          <w:type w:val="bbPlcHdr"/>
        </w:types>
        <w:behaviors>
          <w:behavior w:val="content"/>
        </w:behaviors>
        <w:guid w:val="{83B9C918-24E5-4691-B9D4-874C54C4A954}"/>
      </w:docPartPr>
      <w:docPartBody>
        <w:p w:rsidR="00A14550" w:rsidRDefault="00630E53" w:rsidP="00630E53">
          <w:pPr>
            <w:pStyle w:val="2FBB57FC7DD1417893F0F104551060FD"/>
          </w:pPr>
          <w:r w:rsidRPr="004C4EA8">
            <w:rPr>
              <w:rStyle w:val="PlaceholderText"/>
            </w:rPr>
            <w:t>Click or tap here to enter text.</w:t>
          </w:r>
        </w:p>
      </w:docPartBody>
    </w:docPart>
    <w:docPart>
      <w:docPartPr>
        <w:name w:val="3F9C8393A51E4E509B5BB193F4F5F071"/>
        <w:category>
          <w:name w:val="General"/>
          <w:gallery w:val="placeholder"/>
        </w:category>
        <w:types>
          <w:type w:val="bbPlcHdr"/>
        </w:types>
        <w:behaviors>
          <w:behavior w:val="content"/>
        </w:behaviors>
        <w:guid w:val="{91D42DAA-F275-4AD5-9C2A-9C1532D300AC}"/>
      </w:docPartPr>
      <w:docPartBody>
        <w:p w:rsidR="00A14550" w:rsidRDefault="00630E53" w:rsidP="00630E53">
          <w:pPr>
            <w:pStyle w:val="3F9C8393A51E4E509B5BB193F4F5F071"/>
          </w:pPr>
          <w:r w:rsidRPr="004C4EA8">
            <w:rPr>
              <w:rStyle w:val="PlaceholderText"/>
            </w:rPr>
            <w:t>Click or tap here to enter text.</w:t>
          </w:r>
        </w:p>
      </w:docPartBody>
    </w:docPart>
    <w:docPart>
      <w:docPartPr>
        <w:name w:val="DAA1867C5999416F8A0FA026631C0334"/>
        <w:category>
          <w:name w:val="General"/>
          <w:gallery w:val="placeholder"/>
        </w:category>
        <w:types>
          <w:type w:val="bbPlcHdr"/>
        </w:types>
        <w:behaviors>
          <w:behavior w:val="content"/>
        </w:behaviors>
        <w:guid w:val="{694B1E2C-D828-4E18-96E4-670CE6725FB6}"/>
      </w:docPartPr>
      <w:docPartBody>
        <w:p w:rsidR="00A14550" w:rsidRDefault="00630E53" w:rsidP="00630E53">
          <w:pPr>
            <w:pStyle w:val="DAA1867C5999416F8A0FA026631C0334"/>
          </w:pPr>
          <w:r w:rsidRPr="004C4EA8">
            <w:rPr>
              <w:rStyle w:val="PlaceholderText"/>
            </w:rPr>
            <w:t>Click or tap here to enter text.</w:t>
          </w:r>
        </w:p>
      </w:docPartBody>
    </w:docPart>
    <w:docPart>
      <w:docPartPr>
        <w:name w:val="5C60EB11F1624E8E857F4F094CB9093E"/>
        <w:category>
          <w:name w:val="General"/>
          <w:gallery w:val="placeholder"/>
        </w:category>
        <w:types>
          <w:type w:val="bbPlcHdr"/>
        </w:types>
        <w:behaviors>
          <w:behavior w:val="content"/>
        </w:behaviors>
        <w:guid w:val="{09C8E62F-A440-454B-8081-2D8AE63A12EE}"/>
      </w:docPartPr>
      <w:docPartBody>
        <w:p w:rsidR="00A14550" w:rsidRDefault="00630E53" w:rsidP="00630E53">
          <w:pPr>
            <w:pStyle w:val="5C60EB11F1624E8E857F4F094CB9093E"/>
          </w:pPr>
          <w:r w:rsidRPr="004C4EA8">
            <w:rPr>
              <w:rStyle w:val="PlaceholderText"/>
            </w:rPr>
            <w:t>Click or tap here to enter text.</w:t>
          </w:r>
        </w:p>
      </w:docPartBody>
    </w:docPart>
    <w:docPart>
      <w:docPartPr>
        <w:name w:val="DC399671C0534DAEA1A7317D2AE0E94B"/>
        <w:category>
          <w:name w:val="General"/>
          <w:gallery w:val="placeholder"/>
        </w:category>
        <w:types>
          <w:type w:val="bbPlcHdr"/>
        </w:types>
        <w:behaviors>
          <w:behavior w:val="content"/>
        </w:behaviors>
        <w:guid w:val="{FE3B1FEA-F388-44CF-9C02-A22B12A89969}"/>
      </w:docPartPr>
      <w:docPartBody>
        <w:p w:rsidR="00A14550" w:rsidRDefault="00630E53" w:rsidP="00630E53">
          <w:pPr>
            <w:pStyle w:val="DC399671C0534DAEA1A7317D2AE0E94B"/>
          </w:pPr>
          <w:r w:rsidRPr="004C4EA8">
            <w:rPr>
              <w:rStyle w:val="PlaceholderText"/>
            </w:rPr>
            <w:t>Click or tap here to enter text.</w:t>
          </w:r>
        </w:p>
      </w:docPartBody>
    </w:docPart>
    <w:docPart>
      <w:docPartPr>
        <w:name w:val="7288EBEC260046ECA657C5CFA7416AE7"/>
        <w:category>
          <w:name w:val="General"/>
          <w:gallery w:val="placeholder"/>
        </w:category>
        <w:types>
          <w:type w:val="bbPlcHdr"/>
        </w:types>
        <w:behaviors>
          <w:behavior w:val="content"/>
        </w:behaviors>
        <w:guid w:val="{320C839F-B661-4FCD-A73D-EDB7E58935DF}"/>
      </w:docPartPr>
      <w:docPartBody>
        <w:p w:rsidR="00A14550" w:rsidRDefault="00630E53" w:rsidP="00630E53">
          <w:pPr>
            <w:pStyle w:val="7288EBEC260046ECA657C5CFA7416AE7"/>
          </w:pPr>
          <w:r w:rsidRPr="004C4EA8">
            <w:rPr>
              <w:rStyle w:val="PlaceholderText"/>
            </w:rPr>
            <w:t>Click or tap here to enter text.</w:t>
          </w:r>
        </w:p>
      </w:docPartBody>
    </w:docPart>
    <w:docPart>
      <w:docPartPr>
        <w:name w:val="058E5DCD2F5348F481250CDF6138924C"/>
        <w:category>
          <w:name w:val="General"/>
          <w:gallery w:val="placeholder"/>
        </w:category>
        <w:types>
          <w:type w:val="bbPlcHdr"/>
        </w:types>
        <w:behaviors>
          <w:behavior w:val="content"/>
        </w:behaviors>
        <w:guid w:val="{77CC9768-5E23-4BB5-A5DF-FCB1CB9015B8}"/>
      </w:docPartPr>
      <w:docPartBody>
        <w:p w:rsidR="00A14550" w:rsidRDefault="00630E53" w:rsidP="00630E53">
          <w:pPr>
            <w:pStyle w:val="058E5DCD2F5348F481250CDF6138924C"/>
          </w:pPr>
          <w:r w:rsidRPr="004C4EA8">
            <w:rPr>
              <w:rStyle w:val="PlaceholderText"/>
            </w:rPr>
            <w:t>Click or tap here to enter text.</w:t>
          </w:r>
        </w:p>
      </w:docPartBody>
    </w:docPart>
    <w:docPart>
      <w:docPartPr>
        <w:name w:val="9854DE40D4D045769EC82C604842D595"/>
        <w:category>
          <w:name w:val="General"/>
          <w:gallery w:val="placeholder"/>
        </w:category>
        <w:types>
          <w:type w:val="bbPlcHdr"/>
        </w:types>
        <w:behaviors>
          <w:behavior w:val="content"/>
        </w:behaviors>
        <w:guid w:val="{CDC11BAA-948B-45DC-873F-D48571459E5D}"/>
      </w:docPartPr>
      <w:docPartBody>
        <w:p w:rsidR="00A14550" w:rsidRDefault="00630E53" w:rsidP="00630E53">
          <w:pPr>
            <w:pStyle w:val="9854DE40D4D045769EC82C604842D595"/>
          </w:pPr>
          <w:r w:rsidRPr="004C4EA8">
            <w:rPr>
              <w:rStyle w:val="PlaceholderText"/>
            </w:rPr>
            <w:t>Click or tap here to enter text.</w:t>
          </w:r>
        </w:p>
      </w:docPartBody>
    </w:docPart>
    <w:docPart>
      <w:docPartPr>
        <w:name w:val="B6A99CA28E744A60BF406C0A1DE18374"/>
        <w:category>
          <w:name w:val="General"/>
          <w:gallery w:val="placeholder"/>
        </w:category>
        <w:types>
          <w:type w:val="bbPlcHdr"/>
        </w:types>
        <w:behaviors>
          <w:behavior w:val="content"/>
        </w:behaviors>
        <w:guid w:val="{5554CCC5-3D04-4402-B8C4-86BDA53D316D}"/>
      </w:docPartPr>
      <w:docPartBody>
        <w:p w:rsidR="00A14550" w:rsidRDefault="00630E53" w:rsidP="00630E53">
          <w:pPr>
            <w:pStyle w:val="B6A99CA28E744A60BF406C0A1DE18374"/>
          </w:pPr>
          <w:r w:rsidRPr="004C4EA8">
            <w:rPr>
              <w:rStyle w:val="PlaceholderText"/>
            </w:rPr>
            <w:t>Click or tap here to enter text.</w:t>
          </w:r>
        </w:p>
      </w:docPartBody>
    </w:docPart>
    <w:docPart>
      <w:docPartPr>
        <w:name w:val="761744CEEDC94535882FE5D918221C42"/>
        <w:category>
          <w:name w:val="General"/>
          <w:gallery w:val="placeholder"/>
        </w:category>
        <w:types>
          <w:type w:val="bbPlcHdr"/>
        </w:types>
        <w:behaviors>
          <w:behavior w:val="content"/>
        </w:behaviors>
        <w:guid w:val="{819574A7-7BD1-49B8-9CE9-B7FBDD6FA975}"/>
      </w:docPartPr>
      <w:docPartBody>
        <w:p w:rsidR="00A14550" w:rsidRDefault="00630E53" w:rsidP="00630E53">
          <w:pPr>
            <w:pStyle w:val="761744CEEDC94535882FE5D918221C42"/>
          </w:pPr>
          <w:r w:rsidRPr="004C4EA8">
            <w:rPr>
              <w:rStyle w:val="PlaceholderText"/>
            </w:rPr>
            <w:t>Click or tap here to enter text.</w:t>
          </w:r>
        </w:p>
      </w:docPartBody>
    </w:docPart>
    <w:docPart>
      <w:docPartPr>
        <w:name w:val="613D77E50D054FBDB328979DD49859C4"/>
        <w:category>
          <w:name w:val="General"/>
          <w:gallery w:val="placeholder"/>
        </w:category>
        <w:types>
          <w:type w:val="bbPlcHdr"/>
        </w:types>
        <w:behaviors>
          <w:behavior w:val="content"/>
        </w:behaviors>
        <w:guid w:val="{80981889-8321-480E-AF99-C702FD8F7CE8}"/>
      </w:docPartPr>
      <w:docPartBody>
        <w:p w:rsidR="00A14550" w:rsidRDefault="00630E53" w:rsidP="00630E53">
          <w:pPr>
            <w:pStyle w:val="613D77E50D054FBDB328979DD49859C4"/>
          </w:pPr>
          <w:r w:rsidRPr="004C4EA8">
            <w:rPr>
              <w:rStyle w:val="PlaceholderText"/>
            </w:rPr>
            <w:t>Click or tap here to enter text.</w:t>
          </w:r>
        </w:p>
      </w:docPartBody>
    </w:docPart>
    <w:docPart>
      <w:docPartPr>
        <w:name w:val="C0DF030AD5B8474795BF7B3507D14135"/>
        <w:category>
          <w:name w:val="General"/>
          <w:gallery w:val="placeholder"/>
        </w:category>
        <w:types>
          <w:type w:val="bbPlcHdr"/>
        </w:types>
        <w:behaviors>
          <w:behavior w:val="content"/>
        </w:behaviors>
        <w:guid w:val="{B613E75B-1DCB-4336-B2F7-12F678A504FA}"/>
      </w:docPartPr>
      <w:docPartBody>
        <w:p w:rsidR="00A14550" w:rsidRDefault="00630E53" w:rsidP="00630E53">
          <w:pPr>
            <w:pStyle w:val="C0DF030AD5B8474795BF7B3507D14135"/>
          </w:pPr>
          <w:r w:rsidRPr="004C4EA8">
            <w:rPr>
              <w:rStyle w:val="PlaceholderText"/>
            </w:rPr>
            <w:t>Click or tap here to enter text.</w:t>
          </w:r>
        </w:p>
      </w:docPartBody>
    </w:docPart>
    <w:docPart>
      <w:docPartPr>
        <w:name w:val="0DC5BC23B22843DCACA7CF8456EF1AD5"/>
        <w:category>
          <w:name w:val="General"/>
          <w:gallery w:val="placeholder"/>
        </w:category>
        <w:types>
          <w:type w:val="bbPlcHdr"/>
        </w:types>
        <w:behaviors>
          <w:behavior w:val="content"/>
        </w:behaviors>
        <w:guid w:val="{7142C4C7-30C3-47EA-BBF5-C7A1934A5EE9}"/>
      </w:docPartPr>
      <w:docPartBody>
        <w:p w:rsidR="00A14550" w:rsidRDefault="00630E53" w:rsidP="00630E53">
          <w:pPr>
            <w:pStyle w:val="0DC5BC23B22843DCACA7CF8456EF1AD5"/>
          </w:pPr>
          <w:r w:rsidRPr="004C4EA8">
            <w:rPr>
              <w:rStyle w:val="PlaceholderText"/>
            </w:rPr>
            <w:t>Click or tap here to enter text.</w:t>
          </w:r>
        </w:p>
      </w:docPartBody>
    </w:docPart>
    <w:docPart>
      <w:docPartPr>
        <w:name w:val="7D543F162E8443D588395CF4B4C33E59"/>
        <w:category>
          <w:name w:val="General"/>
          <w:gallery w:val="placeholder"/>
        </w:category>
        <w:types>
          <w:type w:val="bbPlcHdr"/>
        </w:types>
        <w:behaviors>
          <w:behavior w:val="content"/>
        </w:behaviors>
        <w:guid w:val="{61022EDA-FCAD-42E2-83D8-2C6263A5D838}"/>
      </w:docPartPr>
      <w:docPartBody>
        <w:p w:rsidR="00A14550" w:rsidRDefault="00630E53" w:rsidP="00630E53">
          <w:pPr>
            <w:pStyle w:val="7D543F162E8443D588395CF4B4C33E59"/>
          </w:pPr>
          <w:r w:rsidRPr="004C4EA8">
            <w:rPr>
              <w:rStyle w:val="PlaceholderText"/>
            </w:rPr>
            <w:t>Click or tap here to enter text.</w:t>
          </w:r>
        </w:p>
      </w:docPartBody>
    </w:docPart>
    <w:docPart>
      <w:docPartPr>
        <w:name w:val="C7FA347490244958924BFB075E516E60"/>
        <w:category>
          <w:name w:val="General"/>
          <w:gallery w:val="placeholder"/>
        </w:category>
        <w:types>
          <w:type w:val="bbPlcHdr"/>
        </w:types>
        <w:behaviors>
          <w:behavior w:val="content"/>
        </w:behaviors>
        <w:guid w:val="{9E2B09E0-D8B4-402B-B00B-FBE989EBF8CB}"/>
      </w:docPartPr>
      <w:docPartBody>
        <w:p w:rsidR="00A14550" w:rsidRDefault="00630E53" w:rsidP="00630E53">
          <w:pPr>
            <w:pStyle w:val="C7FA347490244958924BFB075E516E60"/>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73057"/>
    <w:rsid w:val="000934EA"/>
    <w:rsid w:val="000E157E"/>
    <w:rsid w:val="0014583E"/>
    <w:rsid w:val="002035F9"/>
    <w:rsid w:val="00204747"/>
    <w:rsid w:val="0030729A"/>
    <w:rsid w:val="00355E87"/>
    <w:rsid w:val="003E6A2E"/>
    <w:rsid w:val="00417D31"/>
    <w:rsid w:val="00493C82"/>
    <w:rsid w:val="004D297F"/>
    <w:rsid w:val="00506B56"/>
    <w:rsid w:val="0052220C"/>
    <w:rsid w:val="00591E17"/>
    <w:rsid w:val="005A4D87"/>
    <w:rsid w:val="005D2019"/>
    <w:rsid w:val="0062155C"/>
    <w:rsid w:val="00630E53"/>
    <w:rsid w:val="006B723E"/>
    <w:rsid w:val="006E4716"/>
    <w:rsid w:val="006F5E9C"/>
    <w:rsid w:val="00742738"/>
    <w:rsid w:val="007D62D8"/>
    <w:rsid w:val="008427D1"/>
    <w:rsid w:val="00876E51"/>
    <w:rsid w:val="008B3BD1"/>
    <w:rsid w:val="0091570E"/>
    <w:rsid w:val="00927030"/>
    <w:rsid w:val="00971BBC"/>
    <w:rsid w:val="00A14550"/>
    <w:rsid w:val="00A27614"/>
    <w:rsid w:val="00A50A79"/>
    <w:rsid w:val="00A74F4A"/>
    <w:rsid w:val="00C75846"/>
    <w:rsid w:val="00C92233"/>
    <w:rsid w:val="00C97311"/>
    <w:rsid w:val="00CA1413"/>
    <w:rsid w:val="00CE3438"/>
    <w:rsid w:val="00D33957"/>
    <w:rsid w:val="00DA5561"/>
    <w:rsid w:val="00E42076"/>
    <w:rsid w:val="00E64F02"/>
    <w:rsid w:val="00EA4A75"/>
    <w:rsid w:val="00EB49E3"/>
    <w:rsid w:val="00ED229B"/>
    <w:rsid w:val="00F005BC"/>
    <w:rsid w:val="00FC53F6"/>
    <w:rsid w:val="00FE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30E53"/>
    <w:rPr>
      <w:color w:val="666666"/>
    </w:rPr>
  </w:style>
  <w:style w:type="paragraph" w:customStyle="1" w:styleId="EB76FC5461C24C819B8948DA4CCE29061">
    <w:name w:val="EB76FC5461C24C819B8948DA4CCE29061"/>
    <w:rsid w:val="00F005BC"/>
    <w:rPr>
      <w:rFonts w:eastAsiaTheme="minorHAnsi"/>
    </w:rPr>
  </w:style>
  <w:style w:type="paragraph" w:customStyle="1" w:styleId="3B57EA295A2D49A79F1A2B1D8F2170341">
    <w:name w:val="3B57EA295A2D49A79F1A2B1D8F2170341"/>
    <w:rsid w:val="00F005BC"/>
    <w:rPr>
      <w:rFonts w:eastAsiaTheme="minorHAnsi"/>
    </w:rPr>
  </w:style>
  <w:style w:type="paragraph" w:customStyle="1" w:styleId="65208E2A346648B2B4F8949EB99A6F261">
    <w:name w:val="65208E2A346648B2B4F8949EB99A6F261"/>
    <w:rsid w:val="00F005BC"/>
    <w:rPr>
      <w:rFonts w:eastAsiaTheme="minorHAnsi"/>
    </w:rPr>
  </w:style>
  <w:style w:type="paragraph" w:customStyle="1" w:styleId="E304CA362BB748629572E1D0A31727B5">
    <w:name w:val="E304CA362BB748629572E1D0A31727B5"/>
    <w:rsid w:val="00F005BC"/>
    <w:rPr>
      <w:rFonts w:eastAsiaTheme="minorHAnsi"/>
    </w:rPr>
  </w:style>
  <w:style w:type="paragraph" w:customStyle="1" w:styleId="0638793A966E40C4BCE55EDBB94B0DD51">
    <w:name w:val="0638793A966E40C4BCE55EDBB94B0DD51"/>
    <w:rsid w:val="00F005BC"/>
    <w:rPr>
      <w:rFonts w:eastAsiaTheme="minorHAnsi"/>
    </w:rPr>
  </w:style>
  <w:style w:type="paragraph" w:customStyle="1" w:styleId="A34DAD66A58B49A6AB8E85AE9D3D2F491">
    <w:name w:val="A34DAD66A58B49A6AB8E85AE9D3D2F491"/>
    <w:rsid w:val="00F005BC"/>
    <w:rPr>
      <w:rFonts w:eastAsiaTheme="minorHAnsi"/>
    </w:rPr>
  </w:style>
  <w:style w:type="paragraph" w:customStyle="1" w:styleId="AC7FA0B87FE147E79196FC82CC6C9FDC1">
    <w:name w:val="AC7FA0B87FE147E79196FC82CC6C9FDC1"/>
    <w:rsid w:val="00F005BC"/>
    <w:rPr>
      <w:rFonts w:eastAsiaTheme="minorHAnsi"/>
    </w:rPr>
  </w:style>
  <w:style w:type="paragraph" w:customStyle="1" w:styleId="57560252AA544609BC0239F67E9A2BEC1">
    <w:name w:val="57560252AA544609BC0239F67E9A2BEC1"/>
    <w:rsid w:val="00F005BC"/>
    <w:rPr>
      <w:rFonts w:eastAsiaTheme="minorHAnsi"/>
    </w:rPr>
  </w:style>
  <w:style w:type="paragraph" w:customStyle="1" w:styleId="B6D1A519760D46F19FD3F2B4DE683A231">
    <w:name w:val="B6D1A519760D46F19FD3F2B4DE683A231"/>
    <w:rsid w:val="00F005BC"/>
    <w:rPr>
      <w:rFonts w:eastAsiaTheme="minorHAnsi"/>
    </w:rPr>
  </w:style>
  <w:style w:type="paragraph" w:customStyle="1" w:styleId="C56F0B1A1B5E446D8D1F5A876344AD23">
    <w:name w:val="C56F0B1A1B5E446D8D1F5A876344AD23"/>
    <w:rsid w:val="00F005BC"/>
    <w:rPr>
      <w:rFonts w:eastAsiaTheme="minorHAnsi"/>
    </w:rPr>
  </w:style>
  <w:style w:type="paragraph" w:customStyle="1" w:styleId="F5AD50AB28FF414A89CCCCC91E51C8BC">
    <w:name w:val="F5AD50AB28FF414A89CCCCC91E51C8BC"/>
    <w:rsid w:val="00F005BC"/>
    <w:rPr>
      <w:rFonts w:eastAsiaTheme="minorHAnsi"/>
    </w:rPr>
  </w:style>
  <w:style w:type="paragraph" w:customStyle="1" w:styleId="ECBA03E608DA43E9A4CBDCAB2BA4F4F6">
    <w:name w:val="ECBA03E608DA43E9A4CBDCAB2BA4F4F6"/>
    <w:rsid w:val="00F005BC"/>
    <w:rPr>
      <w:rFonts w:eastAsiaTheme="minorHAnsi"/>
    </w:rPr>
  </w:style>
  <w:style w:type="paragraph" w:customStyle="1" w:styleId="94AD8F61F53D4774A0248F718B27CEC2">
    <w:name w:val="94AD8F61F53D4774A0248F718B27CEC2"/>
    <w:rsid w:val="00F005BC"/>
    <w:rPr>
      <w:rFonts w:eastAsiaTheme="minorHAnsi"/>
    </w:rPr>
  </w:style>
  <w:style w:type="paragraph" w:customStyle="1" w:styleId="59EA4FD84F3C46048A8B24D0FCA9F33D">
    <w:name w:val="59EA4FD84F3C46048A8B24D0FCA9F33D"/>
    <w:rsid w:val="00F005BC"/>
    <w:rPr>
      <w:rFonts w:eastAsiaTheme="minorHAnsi"/>
    </w:rPr>
  </w:style>
  <w:style w:type="paragraph" w:customStyle="1" w:styleId="F3DF6324E74247F9B22D7E81CF4B812E">
    <w:name w:val="F3DF6324E74247F9B22D7E81CF4B812E"/>
    <w:rsid w:val="00971BBC"/>
  </w:style>
  <w:style w:type="paragraph" w:customStyle="1" w:styleId="E1925C46CE324FC892ADB1CB556CB07F">
    <w:name w:val="E1925C46CE324FC892ADB1CB556CB07F"/>
    <w:rsid w:val="00971BBC"/>
  </w:style>
  <w:style w:type="paragraph" w:customStyle="1" w:styleId="61352083E6D347CEA7D4155BE8E721BB">
    <w:name w:val="61352083E6D347CEA7D4155BE8E721BB"/>
    <w:rsid w:val="00F005BC"/>
    <w:rPr>
      <w:rFonts w:eastAsiaTheme="minorHAnsi"/>
    </w:rPr>
  </w:style>
  <w:style w:type="paragraph" w:customStyle="1" w:styleId="E8EA77CD24044F7CAF3A2EC0C31B4DC2">
    <w:name w:val="E8EA77CD24044F7CAF3A2EC0C31B4DC2"/>
    <w:rsid w:val="00F005BC"/>
    <w:rPr>
      <w:rFonts w:eastAsiaTheme="minorHAnsi"/>
    </w:rPr>
  </w:style>
  <w:style w:type="paragraph" w:customStyle="1" w:styleId="F6633EAA21304FFC8E0F801EFEE9C517">
    <w:name w:val="F6633EAA21304FFC8E0F801EFEE9C517"/>
    <w:rsid w:val="00F005BC"/>
    <w:rPr>
      <w:rFonts w:eastAsiaTheme="minorHAnsi"/>
    </w:rPr>
  </w:style>
  <w:style w:type="paragraph" w:customStyle="1" w:styleId="B83B58649D4B42F7A8C7527DF748940F">
    <w:name w:val="B83B58649D4B42F7A8C7527DF748940F"/>
    <w:rsid w:val="00F005BC"/>
    <w:rPr>
      <w:rFonts w:eastAsiaTheme="minorHAnsi"/>
    </w:rPr>
  </w:style>
  <w:style w:type="paragraph" w:customStyle="1" w:styleId="CD1FA2C7778340B79A31E4E5A1B78648">
    <w:name w:val="CD1FA2C7778340B79A31E4E5A1B78648"/>
    <w:rsid w:val="00F005BC"/>
    <w:rPr>
      <w:rFonts w:eastAsiaTheme="minorHAnsi"/>
    </w:rPr>
  </w:style>
  <w:style w:type="paragraph" w:customStyle="1" w:styleId="83979E396FAC4E589502E7EC66E7D055">
    <w:name w:val="83979E396FAC4E589502E7EC66E7D055"/>
    <w:rsid w:val="00F005BC"/>
    <w:rPr>
      <w:rFonts w:eastAsiaTheme="minorHAnsi"/>
    </w:rPr>
  </w:style>
  <w:style w:type="paragraph" w:customStyle="1" w:styleId="0EC94AF2C6A2464995205713E74EFFF1">
    <w:name w:val="0EC94AF2C6A2464995205713E74EFFF1"/>
    <w:rsid w:val="00971BBC"/>
  </w:style>
  <w:style w:type="paragraph" w:customStyle="1" w:styleId="33EDA4AF87C740DD90FCFB42A0ED5E74">
    <w:name w:val="33EDA4AF87C740DD90FCFB42A0ED5E74"/>
    <w:rsid w:val="00971BBC"/>
  </w:style>
  <w:style w:type="paragraph" w:customStyle="1" w:styleId="C250F0634FB44A60A9EE993218AF7ED2">
    <w:name w:val="C250F0634FB44A60A9EE993218AF7ED2"/>
    <w:rsid w:val="00F005BC"/>
    <w:rPr>
      <w:rFonts w:eastAsiaTheme="minorHAnsi"/>
    </w:rPr>
  </w:style>
  <w:style w:type="paragraph" w:customStyle="1" w:styleId="2F4B2CBCBD974AE19BF7327A9D5F921C">
    <w:name w:val="2F4B2CBCBD974AE19BF7327A9D5F921C"/>
    <w:rsid w:val="00F005BC"/>
    <w:rPr>
      <w:rFonts w:eastAsiaTheme="minorHAnsi"/>
    </w:rPr>
  </w:style>
  <w:style w:type="paragraph" w:customStyle="1" w:styleId="27E3908AD7934017952A085F0A95B309">
    <w:name w:val="27E3908AD7934017952A085F0A95B309"/>
    <w:rsid w:val="00971BBC"/>
  </w:style>
  <w:style w:type="paragraph" w:customStyle="1" w:styleId="E08C657E4F3B48EF848A9EFD209B961C">
    <w:name w:val="E08C657E4F3B48EF848A9EFD209B961C"/>
    <w:rsid w:val="00971BBC"/>
  </w:style>
  <w:style w:type="paragraph" w:customStyle="1" w:styleId="7CB75D9617104BF99D726F8EC502A3E3">
    <w:name w:val="7CB75D9617104BF99D726F8EC502A3E3"/>
    <w:rsid w:val="00F005BC"/>
    <w:rPr>
      <w:rFonts w:eastAsiaTheme="minorHAnsi"/>
    </w:rPr>
  </w:style>
  <w:style w:type="paragraph" w:customStyle="1" w:styleId="2060C5FAAAE1452DAD156FF4DCF690F6">
    <w:name w:val="2060C5FAAAE1452DAD156FF4DCF690F6"/>
    <w:rsid w:val="00F005BC"/>
    <w:rPr>
      <w:rFonts w:eastAsiaTheme="minorHAnsi"/>
    </w:rPr>
  </w:style>
  <w:style w:type="paragraph" w:customStyle="1" w:styleId="7365931D797B45C6BF1DB3862042BF2C">
    <w:name w:val="7365931D797B45C6BF1DB3862042BF2C"/>
    <w:rsid w:val="00591E17"/>
  </w:style>
  <w:style w:type="paragraph" w:customStyle="1" w:styleId="06FA31D9FA734AE8A8EC8CAF75E098F4">
    <w:name w:val="06FA31D9FA734AE8A8EC8CAF75E098F4"/>
    <w:rsid w:val="00591E17"/>
  </w:style>
  <w:style w:type="paragraph" w:customStyle="1" w:styleId="6994CA6BC4CF46FE9B523EF22542D46C">
    <w:name w:val="6994CA6BC4CF46FE9B523EF22542D46C"/>
    <w:rsid w:val="00971BBC"/>
  </w:style>
  <w:style w:type="paragraph" w:customStyle="1" w:styleId="2A334FD83E0B42C4BFA8D6747F2C6408">
    <w:name w:val="2A334FD83E0B42C4BFA8D6747F2C6408"/>
    <w:rsid w:val="00971BBC"/>
  </w:style>
  <w:style w:type="paragraph" w:customStyle="1" w:styleId="21662FE38E4E4B4C9292C5EC87A8CE2A">
    <w:name w:val="21662FE38E4E4B4C9292C5EC87A8CE2A"/>
    <w:rsid w:val="000E157E"/>
  </w:style>
  <w:style w:type="paragraph" w:customStyle="1" w:styleId="7EC51E353F694DA397523220C2E11892">
    <w:name w:val="7EC51E353F694DA397523220C2E11892"/>
    <w:rsid w:val="000E157E"/>
  </w:style>
  <w:style w:type="paragraph" w:customStyle="1" w:styleId="D82CF6191D80441485FC8B89F248367A">
    <w:name w:val="D82CF6191D80441485FC8B89F248367A"/>
    <w:rsid w:val="000E157E"/>
  </w:style>
  <w:style w:type="paragraph" w:customStyle="1" w:styleId="9D1F356DE822441894BED0AC72DEAB83">
    <w:name w:val="9D1F356DE822441894BED0AC72DEAB83"/>
    <w:rsid w:val="000E157E"/>
  </w:style>
  <w:style w:type="paragraph" w:customStyle="1" w:styleId="A99220B9F7EB4780BE637B45B4EE4B38">
    <w:name w:val="A99220B9F7EB4780BE637B45B4EE4B38"/>
    <w:rsid w:val="000E157E"/>
  </w:style>
  <w:style w:type="paragraph" w:customStyle="1" w:styleId="C476B12F989A4DB8AEC08EE2DCEE6877">
    <w:name w:val="C476B12F989A4DB8AEC08EE2DCEE6877"/>
    <w:rsid w:val="000E157E"/>
  </w:style>
  <w:style w:type="paragraph" w:customStyle="1" w:styleId="91CFC82FA288409CBBAE983CC42CC36C">
    <w:name w:val="91CFC82FA288409CBBAE983CC42CC36C"/>
    <w:rsid w:val="000E157E"/>
  </w:style>
  <w:style w:type="paragraph" w:customStyle="1" w:styleId="2EBAA313BB754E57A3589C03F97C8FCB">
    <w:name w:val="2EBAA313BB754E57A3589C03F97C8FCB"/>
    <w:rsid w:val="000E157E"/>
  </w:style>
  <w:style w:type="paragraph" w:customStyle="1" w:styleId="FA96239991D4443C837436EEA296EC6F">
    <w:name w:val="FA96239991D4443C837436EEA296EC6F"/>
    <w:rsid w:val="000E157E"/>
  </w:style>
  <w:style w:type="paragraph" w:customStyle="1" w:styleId="B208934AD4D54D168D7595F8101D9417">
    <w:name w:val="B208934AD4D54D168D7595F8101D9417"/>
    <w:rsid w:val="000E157E"/>
  </w:style>
  <w:style w:type="paragraph" w:customStyle="1" w:styleId="B33197B6A5754E33A133F4E6EDB90AC6">
    <w:name w:val="B33197B6A5754E33A133F4E6EDB90AC6"/>
    <w:rsid w:val="000E157E"/>
  </w:style>
  <w:style w:type="paragraph" w:customStyle="1" w:styleId="8D03A9D99D4F42418FF2FE43C04AB28F">
    <w:name w:val="8D03A9D99D4F42418FF2FE43C04AB28F"/>
    <w:rsid w:val="000E157E"/>
  </w:style>
  <w:style w:type="paragraph" w:customStyle="1" w:styleId="1F41690405CE489F905062125E60C58A">
    <w:name w:val="1F41690405CE489F905062125E60C58A"/>
    <w:rsid w:val="000E157E"/>
  </w:style>
  <w:style w:type="paragraph" w:customStyle="1" w:styleId="2135B369DAC44FC8A3E75D3C1D900814">
    <w:name w:val="2135B369DAC44FC8A3E75D3C1D900814"/>
    <w:rsid w:val="000E157E"/>
  </w:style>
  <w:style w:type="paragraph" w:customStyle="1" w:styleId="1F6FF913AABF480B8AA818FAEF27382E">
    <w:name w:val="1F6FF913AABF480B8AA818FAEF27382E"/>
    <w:rsid w:val="000E157E"/>
  </w:style>
  <w:style w:type="paragraph" w:customStyle="1" w:styleId="868E578A18D544E7A52B4D2C11B42CF0">
    <w:name w:val="868E578A18D544E7A52B4D2C11B42CF0"/>
    <w:rsid w:val="000E157E"/>
  </w:style>
  <w:style w:type="paragraph" w:customStyle="1" w:styleId="4BFE3C9A686142FA8A6849B1D07100DA">
    <w:name w:val="4BFE3C9A686142FA8A6849B1D07100DA"/>
    <w:rsid w:val="000E157E"/>
  </w:style>
  <w:style w:type="paragraph" w:customStyle="1" w:styleId="296259E8AD3747839BBA9CACFBC6BA52">
    <w:name w:val="296259E8AD3747839BBA9CACFBC6BA52"/>
    <w:rsid w:val="000E157E"/>
  </w:style>
  <w:style w:type="paragraph" w:customStyle="1" w:styleId="A88432D81ED94A4F9957547A24AD5C54">
    <w:name w:val="A88432D81ED94A4F9957547A24AD5C54"/>
    <w:rsid w:val="000E157E"/>
  </w:style>
  <w:style w:type="paragraph" w:customStyle="1" w:styleId="69F3420A97A14B62A27A61ACFC676185">
    <w:name w:val="69F3420A97A14B62A27A61ACFC676185"/>
    <w:rsid w:val="000E157E"/>
  </w:style>
  <w:style w:type="paragraph" w:customStyle="1" w:styleId="2D8A0B96541E406CB73F962CBDF087F0">
    <w:name w:val="2D8A0B96541E406CB73F962CBDF087F0"/>
    <w:rsid w:val="000E157E"/>
  </w:style>
  <w:style w:type="paragraph" w:customStyle="1" w:styleId="8EE8A412059E4548BBF0F055B3983EF9">
    <w:name w:val="8EE8A412059E4548BBF0F055B3983EF9"/>
    <w:rsid w:val="000E157E"/>
  </w:style>
  <w:style w:type="paragraph" w:customStyle="1" w:styleId="4E037640367549638A7D580356E3EF96">
    <w:name w:val="4E037640367549638A7D580356E3EF96"/>
    <w:rsid w:val="000E157E"/>
  </w:style>
  <w:style w:type="paragraph" w:customStyle="1" w:styleId="59A16AA6A5D34A0B96E8DDF83D61BC81">
    <w:name w:val="59A16AA6A5D34A0B96E8DDF83D61BC81"/>
    <w:rsid w:val="000E157E"/>
  </w:style>
  <w:style w:type="paragraph" w:customStyle="1" w:styleId="7808D5C91FCC4420A3979441CACECE82">
    <w:name w:val="7808D5C91FCC4420A3979441CACECE82"/>
    <w:rsid w:val="000E157E"/>
  </w:style>
  <w:style w:type="paragraph" w:customStyle="1" w:styleId="EB7AAD02CC3047E28C18B9B318332124">
    <w:name w:val="EB7AAD02CC3047E28C18B9B318332124"/>
    <w:rsid w:val="000E157E"/>
  </w:style>
  <w:style w:type="paragraph" w:customStyle="1" w:styleId="5F238F70842E4BBA84F27D474B47C762">
    <w:name w:val="5F238F70842E4BBA84F27D474B47C762"/>
    <w:rsid w:val="000E157E"/>
  </w:style>
  <w:style w:type="paragraph" w:customStyle="1" w:styleId="0F3300E42B4C40CE8B68550CEF6E7796">
    <w:name w:val="0F3300E42B4C40CE8B68550CEF6E7796"/>
    <w:rsid w:val="000E157E"/>
  </w:style>
  <w:style w:type="paragraph" w:customStyle="1" w:styleId="093465CD927E432889B1FECEA8FCDA5B">
    <w:name w:val="093465CD927E432889B1FECEA8FCDA5B"/>
    <w:rsid w:val="000E157E"/>
  </w:style>
  <w:style w:type="paragraph" w:customStyle="1" w:styleId="23430C762A0F4A75B302E860E5A2BB48">
    <w:name w:val="23430C762A0F4A75B302E860E5A2BB48"/>
    <w:rsid w:val="000E157E"/>
  </w:style>
  <w:style w:type="paragraph" w:customStyle="1" w:styleId="5E9E8A8391FA4A4E9DFF0C2E5D1988ED">
    <w:name w:val="5E9E8A8391FA4A4E9DFF0C2E5D1988ED"/>
    <w:rsid w:val="00C75846"/>
  </w:style>
  <w:style w:type="paragraph" w:customStyle="1" w:styleId="16BCA155D91C429BB0FC7B887E448115">
    <w:name w:val="16BCA155D91C429BB0FC7B887E448115"/>
    <w:rsid w:val="00C75846"/>
  </w:style>
  <w:style w:type="paragraph" w:customStyle="1" w:styleId="4A5A19ECA83545D6A48C192D914E4B9C">
    <w:name w:val="4A5A19ECA83545D6A48C192D914E4B9C"/>
    <w:rsid w:val="00C75846"/>
  </w:style>
  <w:style w:type="paragraph" w:customStyle="1" w:styleId="3BC6E54502544E69B634D0AE1AD40890">
    <w:name w:val="3BC6E54502544E69B634D0AE1AD40890"/>
    <w:rsid w:val="00C75846"/>
  </w:style>
  <w:style w:type="paragraph" w:customStyle="1" w:styleId="9D52DF8FB6D14903B1A684A8F0F8E52D">
    <w:name w:val="9D52DF8FB6D14903B1A684A8F0F8E52D"/>
    <w:rsid w:val="0062155C"/>
  </w:style>
  <w:style w:type="paragraph" w:customStyle="1" w:styleId="FD1B2EFC425D4476A3A09CB666857988">
    <w:name w:val="FD1B2EFC425D4476A3A09CB666857988"/>
    <w:rsid w:val="0062155C"/>
  </w:style>
  <w:style w:type="paragraph" w:customStyle="1" w:styleId="B45704CCE3FC4197B1A1CC99DBF970BA">
    <w:name w:val="B45704CCE3FC4197B1A1CC99DBF970BA"/>
    <w:rsid w:val="0062155C"/>
  </w:style>
  <w:style w:type="paragraph" w:customStyle="1" w:styleId="EEB9B5F4037D4DD4A0D9EB42C6B5C9D5">
    <w:name w:val="EEB9B5F4037D4DD4A0D9EB42C6B5C9D5"/>
    <w:rsid w:val="0062155C"/>
  </w:style>
  <w:style w:type="paragraph" w:customStyle="1" w:styleId="87399B06EB39494DA44C36636721A962">
    <w:name w:val="87399B06EB39494DA44C36636721A962"/>
    <w:rsid w:val="0062155C"/>
  </w:style>
  <w:style w:type="paragraph" w:customStyle="1" w:styleId="33008397FC0A43C2B928B1D0169A38D2">
    <w:name w:val="33008397FC0A43C2B928B1D0169A38D2"/>
    <w:rsid w:val="0062155C"/>
  </w:style>
  <w:style w:type="paragraph" w:customStyle="1" w:styleId="26CC695CFDAF42BEBABA838A3D0D73CA">
    <w:name w:val="26CC695CFDAF42BEBABA838A3D0D73CA"/>
    <w:rsid w:val="0062155C"/>
  </w:style>
  <w:style w:type="paragraph" w:customStyle="1" w:styleId="D6D988E5206E4C26958EAF8E868E2DFB">
    <w:name w:val="D6D988E5206E4C26958EAF8E868E2DFB"/>
    <w:rsid w:val="0062155C"/>
  </w:style>
  <w:style w:type="paragraph" w:customStyle="1" w:styleId="622DD5A6664E4449BDB19746BA73E98A">
    <w:name w:val="622DD5A6664E4449BDB19746BA73E98A"/>
    <w:rsid w:val="0062155C"/>
  </w:style>
  <w:style w:type="paragraph" w:customStyle="1" w:styleId="1559D94C70E04436B73C87A08178D2B0">
    <w:name w:val="1559D94C70E04436B73C87A08178D2B0"/>
    <w:rsid w:val="0062155C"/>
  </w:style>
  <w:style w:type="paragraph" w:customStyle="1" w:styleId="C10150C08B6242E0951D8E2690D70F2D">
    <w:name w:val="C10150C08B6242E0951D8E2690D70F2D"/>
    <w:rsid w:val="0062155C"/>
  </w:style>
  <w:style w:type="paragraph" w:customStyle="1" w:styleId="C342C1B738334868AFFA2C8A37E690A5">
    <w:name w:val="C342C1B738334868AFFA2C8A37E690A5"/>
    <w:rsid w:val="0062155C"/>
  </w:style>
  <w:style w:type="paragraph" w:customStyle="1" w:styleId="6D398BF58D6D495CA8DCD689C90DA345">
    <w:name w:val="6D398BF58D6D495CA8DCD689C90DA345"/>
    <w:rsid w:val="0062155C"/>
  </w:style>
  <w:style w:type="paragraph" w:customStyle="1" w:styleId="2F205F1073ED484BAD02754A230106A9">
    <w:name w:val="2F205F1073ED484BAD02754A230106A9"/>
    <w:rsid w:val="0062155C"/>
  </w:style>
  <w:style w:type="paragraph" w:customStyle="1" w:styleId="B4C643DE6DB04561915464BF218BD7EC">
    <w:name w:val="B4C643DE6DB04561915464BF218BD7EC"/>
    <w:rsid w:val="0062155C"/>
  </w:style>
  <w:style w:type="paragraph" w:customStyle="1" w:styleId="06E616EB8FBC4128ABADBE4E3408B7AC">
    <w:name w:val="06E616EB8FBC4128ABADBE4E3408B7AC"/>
    <w:rsid w:val="0062155C"/>
  </w:style>
  <w:style w:type="paragraph" w:customStyle="1" w:styleId="AC7DCACA26E6461991299314BDD3EA33">
    <w:name w:val="AC7DCACA26E6461991299314BDD3EA33"/>
    <w:rsid w:val="00355E87"/>
  </w:style>
  <w:style w:type="paragraph" w:customStyle="1" w:styleId="9BA1A3417D8E44D799BCADC935E59C3F">
    <w:name w:val="9BA1A3417D8E44D799BCADC935E59C3F"/>
    <w:rsid w:val="00355E87"/>
  </w:style>
  <w:style w:type="paragraph" w:customStyle="1" w:styleId="970E52FD7050483FBDFBD01EC2CF1790">
    <w:name w:val="970E52FD7050483FBDFBD01EC2CF1790"/>
    <w:rsid w:val="00630E53"/>
  </w:style>
  <w:style w:type="paragraph" w:customStyle="1" w:styleId="DE17917E64B74948A9A472E956191295">
    <w:name w:val="DE17917E64B74948A9A472E956191295"/>
    <w:rsid w:val="00630E53"/>
  </w:style>
  <w:style w:type="paragraph" w:customStyle="1" w:styleId="7753C5012196475D8A760F529B7D6ABF">
    <w:name w:val="7753C5012196475D8A760F529B7D6ABF"/>
    <w:rsid w:val="00630E53"/>
  </w:style>
  <w:style w:type="paragraph" w:customStyle="1" w:styleId="306226F6BD0C469B8B0E5FDC4A9C5E87">
    <w:name w:val="306226F6BD0C469B8B0E5FDC4A9C5E87"/>
    <w:rsid w:val="00630E53"/>
  </w:style>
  <w:style w:type="paragraph" w:customStyle="1" w:styleId="9894FB9DA2C34AAA84882446C3C2DD8F">
    <w:name w:val="9894FB9DA2C34AAA84882446C3C2DD8F"/>
    <w:rsid w:val="00630E53"/>
  </w:style>
  <w:style w:type="paragraph" w:customStyle="1" w:styleId="5BEC8451C4014FBE97E68C666A386B70">
    <w:name w:val="5BEC8451C4014FBE97E68C666A386B70"/>
    <w:rsid w:val="00630E53"/>
  </w:style>
  <w:style w:type="paragraph" w:customStyle="1" w:styleId="EBD43CD293D14DAF8B24A4AB719D7848">
    <w:name w:val="EBD43CD293D14DAF8B24A4AB719D7848"/>
    <w:rsid w:val="00630E53"/>
  </w:style>
  <w:style w:type="paragraph" w:customStyle="1" w:styleId="C507C08DFE344E488ECB48FAEE05F298">
    <w:name w:val="C507C08DFE344E488ECB48FAEE05F298"/>
    <w:rsid w:val="00630E53"/>
  </w:style>
  <w:style w:type="paragraph" w:customStyle="1" w:styleId="E7AB6FC3613D47CB8A2FEF3F8C5221FF">
    <w:name w:val="E7AB6FC3613D47CB8A2FEF3F8C5221FF"/>
    <w:rsid w:val="00630E53"/>
  </w:style>
  <w:style w:type="paragraph" w:customStyle="1" w:styleId="FFD77C9FD8924105B2B84D7A679F3A12">
    <w:name w:val="FFD77C9FD8924105B2B84D7A679F3A12"/>
    <w:rsid w:val="00630E53"/>
  </w:style>
  <w:style w:type="paragraph" w:customStyle="1" w:styleId="F134805F5ACC4A3EB9B728286FB4E07B">
    <w:name w:val="F134805F5ACC4A3EB9B728286FB4E07B"/>
    <w:rsid w:val="00630E53"/>
  </w:style>
  <w:style w:type="paragraph" w:customStyle="1" w:styleId="131ABBBEDA104B13A271DC38DF80F1EF">
    <w:name w:val="131ABBBEDA104B13A271DC38DF80F1EF"/>
    <w:rsid w:val="00630E53"/>
  </w:style>
  <w:style w:type="paragraph" w:customStyle="1" w:styleId="E6A9CBEDBE5641A4A7D64ABC0ACAF45C">
    <w:name w:val="E6A9CBEDBE5641A4A7D64ABC0ACAF45C"/>
    <w:rsid w:val="00630E53"/>
  </w:style>
  <w:style w:type="paragraph" w:customStyle="1" w:styleId="2B8241F37C68421C937BFA6019A5D299">
    <w:name w:val="2B8241F37C68421C937BFA6019A5D299"/>
    <w:rsid w:val="00630E53"/>
  </w:style>
  <w:style w:type="paragraph" w:customStyle="1" w:styleId="5BB8DA3E81F6428BA2C28B51C042710B">
    <w:name w:val="5BB8DA3E81F6428BA2C28B51C042710B"/>
    <w:rsid w:val="00630E53"/>
  </w:style>
  <w:style w:type="paragraph" w:customStyle="1" w:styleId="ABDFD15EA1314D488213008547C4EAE6">
    <w:name w:val="ABDFD15EA1314D488213008547C4EAE6"/>
    <w:rsid w:val="00630E53"/>
  </w:style>
  <w:style w:type="paragraph" w:customStyle="1" w:styleId="15FAB312FDC444D3B37E24E1C6C7A50B">
    <w:name w:val="15FAB312FDC444D3B37E24E1C6C7A50B"/>
    <w:rsid w:val="00630E53"/>
  </w:style>
  <w:style w:type="paragraph" w:customStyle="1" w:styleId="3A0EAFBA82D240788702E686DCE98AF2">
    <w:name w:val="3A0EAFBA82D240788702E686DCE98AF2"/>
    <w:rsid w:val="00630E53"/>
  </w:style>
  <w:style w:type="paragraph" w:customStyle="1" w:styleId="987EFCA5DA384CC9907A1943FF84DD9D">
    <w:name w:val="987EFCA5DA384CC9907A1943FF84DD9D"/>
    <w:rsid w:val="00630E53"/>
  </w:style>
  <w:style w:type="paragraph" w:customStyle="1" w:styleId="453B823BE56649F9A374D1569AB223D1">
    <w:name w:val="453B823BE56649F9A374D1569AB223D1"/>
    <w:rsid w:val="00630E53"/>
  </w:style>
  <w:style w:type="paragraph" w:customStyle="1" w:styleId="2E9CA911625D4552827740432C0EB03F">
    <w:name w:val="2E9CA911625D4552827740432C0EB03F"/>
    <w:rsid w:val="00630E53"/>
  </w:style>
  <w:style w:type="paragraph" w:customStyle="1" w:styleId="D628B3362306486EBF08EEC4FE3806C0">
    <w:name w:val="D628B3362306486EBF08EEC4FE3806C0"/>
    <w:rsid w:val="00630E53"/>
  </w:style>
  <w:style w:type="paragraph" w:customStyle="1" w:styleId="2590A2F2BE6249BAA32A4B57D4E42BB2">
    <w:name w:val="2590A2F2BE6249BAA32A4B57D4E42BB2"/>
    <w:rsid w:val="00630E53"/>
  </w:style>
  <w:style w:type="paragraph" w:customStyle="1" w:styleId="D69B3EC432674997974C7F15E6D0A90B">
    <w:name w:val="D69B3EC432674997974C7F15E6D0A90B"/>
    <w:rsid w:val="00630E53"/>
  </w:style>
  <w:style w:type="paragraph" w:customStyle="1" w:styleId="AC007A56D76A47BE9CC53FE4BA2113AE">
    <w:name w:val="AC007A56D76A47BE9CC53FE4BA2113AE"/>
    <w:rsid w:val="00630E53"/>
  </w:style>
  <w:style w:type="paragraph" w:customStyle="1" w:styleId="7A40771C2665435FAEDE0D22FA1C86CE">
    <w:name w:val="7A40771C2665435FAEDE0D22FA1C86CE"/>
    <w:rsid w:val="00630E53"/>
  </w:style>
  <w:style w:type="paragraph" w:customStyle="1" w:styleId="E64A515AC69F4B85BCD09F404A9612C9">
    <w:name w:val="E64A515AC69F4B85BCD09F404A9612C9"/>
    <w:rsid w:val="00630E53"/>
  </w:style>
  <w:style w:type="paragraph" w:customStyle="1" w:styleId="13DBDE00E8E947758E6EC5435064EFA6">
    <w:name w:val="13DBDE00E8E947758E6EC5435064EFA6"/>
    <w:rsid w:val="00630E53"/>
  </w:style>
  <w:style w:type="paragraph" w:customStyle="1" w:styleId="7C22286B3ED74151A68F5F6331108571">
    <w:name w:val="7C22286B3ED74151A68F5F6331108571"/>
    <w:rsid w:val="00630E53"/>
  </w:style>
  <w:style w:type="paragraph" w:customStyle="1" w:styleId="2FBB57FC7DD1417893F0F104551060FD">
    <w:name w:val="2FBB57FC7DD1417893F0F104551060FD"/>
    <w:rsid w:val="00630E53"/>
  </w:style>
  <w:style w:type="paragraph" w:customStyle="1" w:styleId="3F9C8393A51E4E509B5BB193F4F5F071">
    <w:name w:val="3F9C8393A51E4E509B5BB193F4F5F071"/>
    <w:rsid w:val="00630E53"/>
  </w:style>
  <w:style w:type="paragraph" w:customStyle="1" w:styleId="DAA1867C5999416F8A0FA026631C0334">
    <w:name w:val="DAA1867C5999416F8A0FA026631C0334"/>
    <w:rsid w:val="00630E53"/>
  </w:style>
  <w:style w:type="paragraph" w:customStyle="1" w:styleId="5C60EB11F1624E8E857F4F094CB9093E">
    <w:name w:val="5C60EB11F1624E8E857F4F094CB9093E"/>
    <w:rsid w:val="00630E53"/>
  </w:style>
  <w:style w:type="paragraph" w:customStyle="1" w:styleId="DC399671C0534DAEA1A7317D2AE0E94B">
    <w:name w:val="DC399671C0534DAEA1A7317D2AE0E94B"/>
    <w:rsid w:val="00630E53"/>
  </w:style>
  <w:style w:type="paragraph" w:customStyle="1" w:styleId="7288EBEC260046ECA657C5CFA7416AE7">
    <w:name w:val="7288EBEC260046ECA657C5CFA7416AE7"/>
    <w:rsid w:val="00630E53"/>
  </w:style>
  <w:style w:type="paragraph" w:customStyle="1" w:styleId="058E5DCD2F5348F481250CDF6138924C">
    <w:name w:val="058E5DCD2F5348F481250CDF6138924C"/>
    <w:rsid w:val="00630E53"/>
  </w:style>
  <w:style w:type="paragraph" w:customStyle="1" w:styleId="9854DE40D4D045769EC82C604842D595">
    <w:name w:val="9854DE40D4D045769EC82C604842D595"/>
    <w:rsid w:val="00630E53"/>
  </w:style>
  <w:style w:type="paragraph" w:customStyle="1" w:styleId="B6A99CA28E744A60BF406C0A1DE18374">
    <w:name w:val="B6A99CA28E744A60BF406C0A1DE18374"/>
    <w:rsid w:val="00630E53"/>
  </w:style>
  <w:style w:type="paragraph" w:customStyle="1" w:styleId="761744CEEDC94535882FE5D918221C42">
    <w:name w:val="761744CEEDC94535882FE5D918221C42"/>
    <w:rsid w:val="00630E53"/>
  </w:style>
  <w:style w:type="paragraph" w:customStyle="1" w:styleId="613D77E50D054FBDB328979DD49859C4">
    <w:name w:val="613D77E50D054FBDB328979DD49859C4"/>
    <w:rsid w:val="00630E53"/>
  </w:style>
  <w:style w:type="paragraph" w:customStyle="1" w:styleId="C0DF030AD5B8474795BF7B3507D14135">
    <w:name w:val="C0DF030AD5B8474795BF7B3507D14135"/>
    <w:rsid w:val="00630E53"/>
  </w:style>
  <w:style w:type="paragraph" w:customStyle="1" w:styleId="0DC5BC23B22843DCACA7CF8456EF1AD5">
    <w:name w:val="0DC5BC23B22843DCACA7CF8456EF1AD5"/>
    <w:rsid w:val="00630E53"/>
  </w:style>
  <w:style w:type="paragraph" w:customStyle="1" w:styleId="7D543F162E8443D588395CF4B4C33E59">
    <w:name w:val="7D543F162E8443D588395CF4B4C33E59"/>
    <w:rsid w:val="00630E53"/>
  </w:style>
  <w:style w:type="paragraph" w:customStyle="1" w:styleId="C7FA347490244958924BFB075E516E60">
    <w:name w:val="C7FA347490244958924BFB075E516E60"/>
    <w:rsid w:val="00630E5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212</TotalTime>
  <Pages>4</Pages>
  <Words>876</Words>
  <Characters>4957</Characters>
  <Application>Microsoft Office Word</Application>
  <DocSecurity>0</DocSecurity>
  <Lines>41</Lines>
  <Paragraphs>11</Paragraphs>
  <ScaleCrop>false</ScaleCrop>
  <Company/>
  <LinksUpToDate>false</LinksUpToDate>
  <CharactersWithSpaces>5822</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104</cp:revision>
  <cp:lastPrinted>2025-07-14T21:41:00Z</cp:lastPrinted>
  <dcterms:created xsi:type="dcterms:W3CDTF">2025-07-15T18:33:00Z</dcterms:created>
  <dcterms:modified xsi:type="dcterms:W3CDTF">2025-07-30T20:20:00Z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