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7C3BD92F" w:rsidR="00AD4726" w:rsidRPr="00261271" w:rsidRDefault="00DA7A73" w:rsidP="00261271">
      <w:pPr>
        <w:pStyle w:val="Heading1"/>
        <w:jc w:val="center"/>
        <w:rPr>
          <w:rFonts w:ascii="Trebuchet MS" w:eastAsia="Times New Roman" w:hAnsi="Trebuchet MS"/>
          <w:b/>
          <w:bCs/>
          <w:sz w:val="24"/>
          <w:szCs w:val="24"/>
        </w:rPr>
      </w:pPr>
      <w:r w:rsidRPr="00261271">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7F77AC98" wp14:editId="2E61AAFA">
            <wp:simplePos x="0" y="0"/>
            <wp:positionH relativeFrom="margin">
              <wp:posOffset>-502920</wp:posOffset>
            </wp:positionH>
            <wp:positionV relativeFrom="paragraph">
              <wp:posOffset>-668713</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1846B6" w:rsidRPr="00261271">
        <w:rPr>
          <w:rFonts w:ascii="Trebuchet MS" w:eastAsia="Times New Roman" w:hAnsi="Trebuchet MS"/>
          <w:b/>
          <w:bCs/>
          <w:color w:val="auto"/>
          <w:sz w:val="24"/>
          <w:szCs w:val="24"/>
        </w:rPr>
        <w:t>Physical Education (K-12)</w:t>
      </w:r>
      <w:r w:rsidR="00AD4726" w:rsidRPr="00261271">
        <w:rPr>
          <w:rFonts w:ascii="Trebuchet MS" w:eastAsia="Times New Roman" w:hAnsi="Trebuchet MS"/>
          <w:b/>
          <w:bCs/>
          <w:color w:val="auto"/>
          <w:sz w:val="24"/>
          <w:szCs w:val="24"/>
        </w:rPr>
        <w:t xml:space="preserve"> Evaluation Worksheet</w:t>
      </w:r>
    </w:p>
    <w:p w14:paraId="482860A2" w14:textId="68D43939" w:rsidR="00AD4726" w:rsidRPr="00261271"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261271">
        <w:rPr>
          <w:rFonts w:ascii="Trebuchet MS" w:eastAsia="Times New Roman" w:hAnsi="Trebuchet MS" w:cs="Times New Roman"/>
          <w:color w:val="000000"/>
          <w:kern w:val="0"/>
          <w:sz w:val="20"/>
          <w:szCs w:val="20"/>
          <w14:ligatures w14:val="none"/>
        </w:rPr>
        <w:t>Demonstration of Professional Competencies and Depth of Content Knowledge</w:t>
      </w:r>
    </w:p>
    <w:p w14:paraId="453768B6" w14:textId="77777777" w:rsidR="0079705A" w:rsidRPr="009F7A9B" w:rsidRDefault="0079705A" w:rsidP="0079705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79B8DE83" w14:textId="77777777" w:rsidR="0079705A" w:rsidRPr="005B61D6" w:rsidRDefault="0079705A" w:rsidP="0079705A">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8E782BAF86BA43809CF9C834E5F63E4D"/>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43A22CDDAAB9407A8B4C0E08DAEFD410"/>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2D8628E6" w:rsidR="00AD4726" w:rsidRPr="0079705A" w:rsidRDefault="0079705A" w:rsidP="0079705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00AD2BE5" w14:textId="77777777" w:rsidR="00B57263" w:rsidRPr="00D64358" w:rsidRDefault="00B57263" w:rsidP="00B5726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0E79AF36"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p>
    <w:p w14:paraId="6D4354E0"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4B1C0BCC"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p>
    <w:p w14:paraId="0DFD816E"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515B1727"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p>
    <w:p w14:paraId="2E9403DE" w14:textId="3B5E6D99" w:rsidR="00B57263" w:rsidRPr="00BF37A5" w:rsidRDefault="00B57263" w:rsidP="00B57263">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Adaptive PE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Adaptive PE</w:t>
      </w:r>
      <w:r w:rsidRPr="00BF37A5">
        <w:rPr>
          <w:rFonts w:ascii="Trebuchet MS" w:eastAsia="Times New Roman" w:hAnsi="Trebuchet MS" w:cs="Times New Roman"/>
          <w:color w:val="000000"/>
          <w:kern w:val="0"/>
          <w:sz w:val="22"/>
          <w:szCs w:val="22"/>
          <w14:ligatures w14:val="none"/>
        </w:rPr>
        <w:t xml:space="preserve"> Unit Plan” in COOL. </w:t>
      </w:r>
    </w:p>
    <w:p w14:paraId="7F65272C" w14:textId="77777777" w:rsidR="00B57263" w:rsidRPr="00BF37A5" w:rsidRDefault="00B57263" w:rsidP="00B57263">
      <w:pPr>
        <w:spacing w:after="0" w:line="240" w:lineRule="auto"/>
        <w:rPr>
          <w:rFonts w:ascii="Times New Roman" w:eastAsia="Times New Roman" w:hAnsi="Times New Roman" w:cs="Times New Roman"/>
          <w:kern w:val="0"/>
          <w14:ligatures w14:val="none"/>
        </w:rPr>
      </w:pPr>
    </w:p>
    <w:p w14:paraId="179BF1ED" w14:textId="669CC6C8" w:rsidR="00A127CF" w:rsidRPr="00A127CF" w:rsidRDefault="00B57263" w:rsidP="00B57263">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2B976576" w14:textId="77777777" w:rsidR="00843273" w:rsidRPr="00843273" w:rsidRDefault="00843273" w:rsidP="00843273">
      <w:pPr>
        <w:spacing w:after="0" w:line="240" w:lineRule="auto"/>
        <w:rPr>
          <w:rFonts w:ascii="Trebuchet MS" w:eastAsia="Times New Roman" w:hAnsi="Trebuchet MS" w:cs="Times New Roman"/>
          <w:b/>
          <w:bCs/>
          <w:color w:val="000000"/>
          <w:kern w:val="0"/>
          <w:sz w:val="22"/>
          <w:szCs w:val="22"/>
          <w14:ligatures w14:val="none"/>
        </w:rPr>
      </w:pPr>
    </w:p>
    <w:p w14:paraId="6A1C1FDB" w14:textId="77777777" w:rsidR="00843273" w:rsidRPr="00843273" w:rsidRDefault="00843273" w:rsidP="00843273">
      <w:pPr>
        <w:spacing w:after="0" w:line="240" w:lineRule="auto"/>
        <w:rPr>
          <w:rFonts w:ascii="Trebuchet MS" w:eastAsia="Times New Roman" w:hAnsi="Trebuchet MS" w:cs="Times New Roman"/>
          <w:b/>
          <w:bCs/>
          <w:color w:val="000000"/>
          <w:kern w:val="0"/>
          <w:sz w:val="22"/>
          <w:szCs w:val="22"/>
          <w14:ligatures w14:val="none"/>
        </w:rPr>
      </w:pPr>
      <w:r w:rsidRPr="00843273">
        <w:rPr>
          <w:rFonts w:ascii="Trebuchet MS" w:eastAsia="Times New Roman" w:hAnsi="Trebuchet MS" w:cs="Times New Roman"/>
          <w:b/>
          <w:bCs/>
          <w:color w:val="000000"/>
          <w:kern w:val="0"/>
          <w:sz w:val="22"/>
          <w:szCs w:val="22"/>
          <w14:ligatures w14:val="none"/>
        </w:rPr>
        <w:t>Physical Education:</w:t>
      </w:r>
    </w:p>
    <w:p w14:paraId="53FEF30B" w14:textId="742EA7B2" w:rsidR="00843273" w:rsidRPr="0035551A" w:rsidRDefault="00843273" w:rsidP="00843273">
      <w:pPr>
        <w:numPr>
          <w:ilvl w:val="0"/>
          <w:numId w:val="47"/>
        </w:numPr>
        <w:spacing w:after="0" w:line="240" w:lineRule="auto"/>
        <w:rPr>
          <w:rFonts w:ascii="Trebuchet MS" w:eastAsia="Times New Roman" w:hAnsi="Trebuchet MS" w:cs="Times New Roman"/>
          <w:color w:val="000000"/>
          <w:kern w:val="0"/>
          <w:sz w:val="22"/>
          <w:szCs w:val="22"/>
          <w14:ligatures w14:val="none"/>
        </w:rPr>
      </w:pPr>
      <w:r w:rsidRPr="0035551A">
        <w:rPr>
          <w:rFonts w:ascii="Trebuchet MS" w:eastAsia="Times New Roman" w:hAnsi="Trebuchet MS" w:cs="Times New Roman"/>
          <w:color w:val="000000"/>
          <w:kern w:val="0"/>
          <w:sz w:val="22"/>
          <w:szCs w:val="22"/>
          <w14:ligatures w14:val="none"/>
        </w:rPr>
        <w:t xml:space="preserve">Coursework: Minimum of B-; syllabi and </w:t>
      </w:r>
      <w:r w:rsidR="009155BE" w:rsidRPr="009155BE">
        <w:rPr>
          <w:rFonts w:ascii="Trebuchet MS" w:eastAsia="Times New Roman" w:hAnsi="Trebuchet MS" w:cs="Times New Roman"/>
          <w:color w:val="000000"/>
          <w:kern w:val="0"/>
          <w:sz w:val="22"/>
          <w:szCs w:val="22"/>
          <w14:ligatures w14:val="none"/>
        </w:rPr>
        <w:t>official</w:t>
      </w:r>
      <w:r w:rsidR="009155BE" w:rsidRPr="009155BE">
        <w:rPr>
          <w:rFonts w:ascii="Trebuchet MS" w:eastAsia="Times New Roman" w:hAnsi="Trebuchet MS" w:cs="Times New Roman"/>
          <w:b/>
          <w:bCs/>
          <w:color w:val="000000"/>
          <w:kern w:val="0"/>
          <w:sz w:val="22"/>
          <w:szCs w:val="22"/>
          <w14:ligatures w14:val="none"/>
        </w:rPr>
        <w:t xml:space="preserve"> </w:t>
      </w:r>
      <w:r w:rsidRPr="0035551A">
        <w:rPr>
          <w:rFonts w:ascii="Trebuchet MS" w:eastAsia="Times New Roman" w:hAnsi="Trebuchet MS" w:cs="Times New Roman"/>
          <w:color w:val="000000"/>
          <w:kern w:val="0"/>
          <w:sz w:val="22"/>
          <w:szCs w:val="22"/>
          <w14:ligatures w14:val="none"/>
        </w:rPr>
        <w:t>transcript required</w:t>
      </w:r>
    </w:p>
    <w:p w14:paraId="76BEC8B5" w14:textId="77777777" w:rsidR="00843273" w:rsidRPr="00843273" w:rsidRDefault="00843273" w:rsidP="00843273">
      <w:pPr>
        <w:numPr>
          <w:ilvl w:val="0"/>
          <w:numId w:val="47"/>
        </w:numPr>
        <w:spacing w:after="0" w:line="240" w:lineRule="auto"/>
        <w:rPr>
          <w:rFonts w:ascii="Trebuchet MS" w:eastAsia="Times New Roman" w:hAnsi="Trebuchet MS" w:cs="Times New Roman"/>
          <w:b/>
          <w:bCs/>
          <w:color w:val="000000"/>
          <w:kern w:val="0"/>
          <w:sz w:val="22"/>
          <w:szCs w:val="22"/>
          <w14:ligatures w14:val="none"/>
        </w:rPr>
      </w:pPr>
      <w:r w:rsidRPr="0035551A">
        <w:rPr>
          <w:rFonts w:ascii="Trebuchet MS" w:eastAsia="Times New Roman" w:hAnsi="Trebuchet MS" w:cs="Times New Roman"/>
          <w:color w:val="000000"/>
          <w:kern w:val="0"/>
          <w:sz w:val="22"/>
          <w:szCs w:val="22"/>
          <w14:ligatures w14:val="none"/>
        </w:rPr>
        <w:t>Portfolio: Artifacts demonstrating attainment of standards outlined below</w:t>
      </w:r>
      <w:r w:rsidRPr="00843273">
        <w:rPr>
          <w:rFonts w:ascii="Trebuchet MS" w:eastAsia="Times New Roman" w:hAnsi="Trebuchet MS" w:cs="Times New Roman"/>
          <w:b/>
          <w:bCs/>
          <w:color w:val="000000"/>
          <w:kern w:val="0"/>
          <w:sz w:val="22"/>
          <w:szCs w:val="22"/>
          <w14:ligatures w14:val="none"/>
        </w:rPr>
        <w:t> </w:t>
      </w:r>
    </w:p>
    <w:p w14:paraId="1026AE2F" w14:textId="77777777" w:rsidR="00843273" w:rsidRPr="00843273" w:rsidRDefault="00843273" w:rsidP="00843273">
      <w:pPr>
        <w:spacing w:after="0" w:line="240" w:lineRule="auto"/>
        <w:rPr>
          <w:rFonts w:ascii="Trebuchet MS" w:eastAsia="Times New Roman" w:hAnsi="Trebuchet MS" w:cs="Times New Roman"/>
          <w:b/>
          <w:bCs/>
          <w:color w:val="000000"/>
          <w:kern w:val="0"/>
          <w:sz w:val="22"/>
          <w:szCs w:val="22"/>
          <w14:ligatures w14:val="none"/>
        </w:rPr>
      </w:pPr>
    </w:p>
    <w:p w14:paraId="36F5003D" w14:textId="6636999F" w:rsidR="00843273" w:rsidRPr="007B2D20" w:rsidRDefault="00843273" w:rsidP="00843273">
      <w:pPr>
        <w:spacing w:after="0" w:line="240" w:lineRule="auto"/>
        <w:rPr>
          <w:rFonts w:ascii="Trebuchet MS" w:eastAsia="Times New Roman" w:hAnsi="Trebuchet MS" w:cs="Times New Roman"/>
          <w:color w:val="000000"/>
          <w:kern w:val="0"/>
          <w:sz w:val="22"/>
          <w:szCs w:val="22"/>
          <w14:ligatures w14:val="none"/>
        </w:rPr>
      </w:pPr>
      <w:r w:rsidRPr="007B2D20">
        <w:rPr>
          <w:rFonts w:ascii="Trebuchet MS" w:eastAsia="Times New Roman" w:hAnsi="Trebuchet MS" w:cs="Times New Roman"/>
          <w:color w:val="000000"/>
          <w:kern w:val="0"/>
          <w:sz w:val="22"/>
          <w:szCs w:val="22"/>
          <w14:ligatures w14:val="none"/>
        </w:rPr>
        <w:t>*** If you hold a bachelor’s degree or higher in Physical Education, you may submit your application in COOL without doing Multiple Measures</w:t>
      </w:r>
      <w:r w:rsidR="007B2D20">
        <w:rPr>
          <w:rFonts w:ascii="Trebuchet MS" w:eastAsia="Times New Roman" w:hAnsi="Trebuchet MS" w:cs="Times New Roman"/>
          <w:color w:val="000000"/>
          <w:kern w:val="0"/>
          <w:sz w:val="22"/>
          <w:szCs w:val="22"/>
          <w14:ligatures w14:val="none"/>
        </w:rPr>
        <w:t>.</w:t>
      </w:r>
    </w:p>
    <w:p w14:paraId="0238A1EA" w14:textId="57B06225" w:rsidR="00C956B6" w:rsidRDefault="00843273" w:rsidP="00843273">
      <w:pPr>
        <w:spacing w:after="0" w:line="240" w:lineRule="auto"/>
        <w:rPr>
          <w:rFonts w:ascii="Trebuchet MS" w:eastAsia="Times New Roman" w:hAnsi="Trebuchet MS" w:cs="Times New Roman"/>
          <w:color w:val="000000"/>
          <w:kern w:val="0"/>
          <w:sz w:val="22"/>
          <w:szCs w:val="22"/>
          <w14:ligatures w14:val="none"/>
        </w:rPr>
      </w:pPr>
      <w:r w:rsidRPr="007B2D20">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7B2D20">
          <w:rPr>
            <w:rStyle w:val="Hyperlink"/>
            <w:rFonts w:ascii="Trebuchet MS" w:eastAsia="Times New Roman" w:hAnsi="Trebuchet MS" w:cs="Times New Roman"/>
            <w:kern w:val="0"/>
            <w:sz w:val="22"/>
            <w:szCs w:val="22"/>
            <w14:ligatures w14:val="none"/>
          </w:rPr>
          <w:t xml:space="preserve"> PE Endorsement Worksheet</w:t>
        </w:r>
      </w:hyperlink>
      <w:r w:rsidRPr="007B2D20">
        <w:rPr>
          <w:rFonts w:ascii="Trebuchet MS" w:eastAsia="Times New Roman" w:hAnsi="Trebuchet MS" w:cs="Times New Roman"/>
          <w:color w:val="000000"/>
          <w:kern w:val="0"/>
          <w:sz w:val="22"/>
          <w:szCs w:val="22"/>
          <w14:ligatures w14:val="none"/>
        </w:rPr>
        <w:t>, you may submit your application in COOL without doing Multiple Measures</w:t>
      </w:r>
      <w:r w:rsidR="007B2D20">
        <w:rPr>
          <w:rFonts w:ascii="Trebuchet MS" w:eastAsia="Times New Roman" w:hAnsi="Trebuchet MS" w:cs="Times New Roman"/>
          <w:color w:val="000000"/>
          <w:kern w:val="0"/>
          <w:sz w:val="22"/>
          <w:szCs w:val="22"/>
          <w14:ligatures w14:val="none"/>
        </w:rPr>
        <w:t>.</w:t>
      </w:r>
    </w:p>
    <w:p w14:paraId="4DDA01F3" w14:textId="77777777" w:rsidR="00821DA2" w:rsidRDefault="00821DA2" w:rsidP="00843273">
      <w:pPr>
        <w:spacing w:after="0" w:line="240" w:lineRule="auto"/>
        <w:rPr>
          <w:rFonts w:ascii="Trebuchet MS" w:eastAsia="Times New Roman" w:hAnsi="Trebuchet MS" w:cs="Times New Roman"/>
          <w:color w:val="000000"/>
          <w:kern w:val="0"/>
          <w:sz w:val="22"/>
          <w:szCs w:val="22"/>
          <w14:ligatures w14:val="none"/>
        </w:rPr>
      </w:pPr>
    </w:p>
    <w:p w14:paraId="1C13E34D" w14:textId="77777777" w:rsidR="00821DA2" w:rsidRDefault="00821DA2" w:rsidP="00843273">
      <w:pPr>
        <w:spacing w:after="0" w:line="240" w:lineRule="auto"/>
        <w:rPr>
          <w:rFonts w:ascii="Trebuchet MS" w:eastAsia="Times New Roman" w:hAnsi="Trebuchet MS" w:cs="Times New Roman"/>
          <w:color w:val="000000"/>
          <w:kern w:val="0"/>
          <w:sz w:val="22"/>
          <w:szCs w:val="22"/>
          <w14:ligatures w14:val="none"/>
        </w:rPr>
      </w:pPr>
    </w:p>
    <w:p w14:paraId="23622F20" w14:textId="77777777" w:rsidR="00821DA2" w:rsidRDefault="00821DA2" w:rsidP="00843273">
      <w:pPr>
        <w:spacing w:after="0" w:line="240" w:lineRule="auto"/>
        <w:rPr>
          <w:rFonts w:ascii="Trebuchet MS" w:eastAsia="Times New Roman" w:hAnsi="Trebuchet MS" w:cs="Times New Roman"/>
          <w:color w:val="000000"/>
          <w:kern w:val="0"/>
          <w:sz w:val="22"/>
          <w:szCs w:val="22"/>
          <w14:ligatures w14:val="none"/>
        </w:rPr>
      </w:pPr>
    </w:p>
    <w:p w14:paraId="5F603D7F" w14:textId="593FAB41" w:rsidR="00821DA2" w:rsidRPr="00EC7B37" w:rsidRDefault="00EC7B37" w:rsidP="00EC7B37">
      <w:pPr>
        <w:pStyle w:val="Heading2"/>
        <w:rPr>
          <w:rFonts w:ascii="Trebuchet MS" w:eastAsia="Times New Roman" w:hAnsi="Trebuchet MS" w:cs="Times New Roman"/>
          <w:b/>
          <w:bCs/>
          <w:color w:val="auto"/>
          <w:kern w:val="0"/>
          <w:sz w:val="26"/>
          <w:szCs w:val="26"/>
          <w:u w:val="single"/>
          <w14:ligatures w14:val="none"/>
        </w:rPr>
      </w:pPr>
      <w:r w:rsidRPr="00EC7B37">
        <w:rPr>
          <w:b/>
          <w:bCs/>
          <w:color w:val="auto"/>
          <w:sz w:val="26"/>
          <w:szCs w:val="26"/>
          <w:u w:val="single"/>
        </w:rPr>
        <w:lastRenderedPageBreak/>
        <w:t>Physical Education</w:t>
      </w:r>
    </w:p>
    <w:p w14:paraId="281D6A70" w14:textId="47F41FE0" w:rsidR="00B5337E" w:rsidRPr="00C8177F" w:rsidRDefault="00B5337E" w:rsidP="00B5337E">
      <w:pPr>
        <w:pStyle w:val="Heading3"/>
        <w:rPr>
          <w:b/>
          <w:bCs/>
          <w:color w:val="000000" w:themeColor="text1"/>
          <w:sz w:val="24"/>
          <w:szCs w:val="24"/>
        </w:rPr>
      </w:pPr>
      <w:r>
        <w:rPr>
          <w:b/>
          <w:bCs/>
          <w:color w:val="000000" w:themeColor="text1"/>
          <w:sz w:val="24"/>
          <w:szCs w:val="24"/>
        </w:rPr>
        <w:t>Content Knowledge and Student Growth and Development:</w:t>
      </w:r>
    </w:p>
    <w:tbl>
      <w:tblPr>
        <w:tblStyle w:val="TableGrid"/>
        <w:tblW w:w="0" w:type="auto"/>
        <w:tblLook w:val="04A0" w:firstRow="1" w:lastRow="0" w:firstColumn="1" w:lastColumn="0" w:noHBand="0" w:noVBand="1"/>
      </w:tblPr>
      <w:tblGrid>
        <w:gridCol w:w="3116"/>
        <w:gridCol w:w="3117"/>
        <w:gridCol w:w="3117"/>
      </w:tblGrid>
      <w:tr w:rsidR="00B5337E" w14:paraId="0AB9CDF9" w14:textId="77777777" w:rsidTr="00DF04C6">
        <w:trPr>
          <w:tblHeader/>
        </w:trPr>
        <w:tc>
          <w:tcPr>
            <w:tcW w:w="3116" w:type="dxa"/>
            <w:shd w:val="clear" w:color="auto" w:fill="D9D9D9" w:themeFill="background1" w:themeFillShade="D9"/>
          </w:tcPr>
          <w:p w14:paraId="0B89061C" w14:textId="77777777" w:rsidR="00B5337E" w:rsidRDefault="00B5337E"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2BC1539" w14:textId="77777777" w:rsidR="00B5337E" w:rsidRDefault="00B5337E" w:rsidP="00DF04C6">
            <w:r w:rsidRPr="00AD4726">
              <w:rPr>
                <w:b/>
                <w:bCs/>
              </w:rPr>
              <w:t>Course #/Title/Grade</w:t>
            </w:r>
          </w:p>
        </w:tc>
        <w:tc>
          <w:tcPr>
            <w:tcW w:w="3117" w:type="dxa"/>
            <w:shd w:val="clear" w:color="auto" w:fill="D9D9D9" w:themeFill="background1" w:themeFillShade="D9"/>
          </w:tcPr>
          <w:p w14:paraId="2486F643" w14:textId="77777777" w:rsidR="00B5337E" w:rsidRPr="00AD4726" w:rsidRDefault="00B5337E" w:rsidP="00DF04C6">
            <w:r w:rsidRPr="00AD4726">
              <w:rPr>
                <w:b/>
                <w:bCs/>
              </w:rPr>
              <w:t>Portfolio Artifact(s)</w:t>
            </w:r>
          </w:p>
          <w:p w14:paraId="68A237E9" w14:textId="77777777" w:rsidR="00B5337E" w:rsidRPr="00AD4726" w:rsidRDefault="00B5337E" w:rsidP="00DF04C6">
            <w:r w:rsidRPr="00AD4726">
              <w:rPr>
                <w:b/>
                <w:bCs/>
              </w:rPr>
              <w:t>AND </w:t>
            </w:r>
          </w:p>
          <w:p w14:paraId="3247E21A" w14:textId="77777777" w:rsidR="00B5337E" w:rsidRDefault="00B5337E" w:rsidP="00DF04C6">
            <w:r w:rsidRPr="00AD4726">
              <w:rPr>
                <w:b/>
                <w:bCs/>
              </w:rPr>
              <w:t>Rationale</w:t>
            </w:r>
          </w:p>
        </w:tc>
      </w:tr>
      <w:tr w:rsidR="00B5337E" w14:paraId="4B4B2296" w14:textId="77777777" w:rsidTr="00DF04C6">
        <w:tc>
          <w:tcPr>
            <w:tcW w:w="3116" w:type="dxa"/>
          </w:tcPr>
          <w:p w14:paraId="179D7461" w14:textId="77777777" w:rsidR="00B5337E" w:rsidRDefault="00B5337E" w:rsidP="00B5337E">
            <w:r w:rsidRPr="00097348">
              <w:t>Motor skills, motor development, and movement concepts</w:t>
            </w:r>
          </w:p>
          <w:p w14:paraId="761996B2" w14:textId="02D0916B" w:rsidR="00B5337E" w:rsidRDefault="00B5337E" w:rsidP="00B5337E"/>
        </w:tc>
        <w:sdt>
          <w:sdtPr>
            <w:id w:val="1385603542"/>
            <w:placeholder>
              <w:docPart w:val="E9AA0A5A6F5E4325923E85FD920E3090"/>
            </w:placeholder>
            <w:showingPlcHdr/>
          </w:sdtPr>
          <w:sdtEndPr/>
          <w:sdtContent>
            <w:tc>
              <w:tcPr>
                <w:tcW w:w="3117" w:type="dxa"/>
              </w:tcPr>
              <w:p w14:paraId="4EB73368" w14:textId="77777777" w:rsidR="00B5337E" w:rsidRDefault="00B5337E" w:rsidP="00DF04C6">
                <w:r w:rsidRPr="004C4EA8">
                  <w:rPr>
                    <w:rStyle w:val="PlaceholderText"/>
                  </w:rPr>
                  <w:t>Click or tap here to enter text.</w:t>
                </w:r>
              </w:p>
            </w:tc>
          </w:sdtContent>
        </w:sdt>
        <w:sdt>
          <w:sdtPr>
            <w:id w:val="-362906665"/>
            <w:placeholder>
              <w:docPart w:val="37874E6D7E15480089EED54BF23B20B9"/>
            </w:placeholder>
            <w:showingPlcHdr/>
          </w:sdtPr>
          <w:sdtEndPr/>
          <w:sdtContent>
            <w:tc>
              <w:tcPr>
                <w:tcW w:w="3117" w:type="dxa"/>
              </w:tcPr>
              <w:p w14:paraId="653C09A6" w14:textId="77777777" w:rsidR="00B5337E" w:rsidRDefault="00B5337E" w:rsidP="00DF04C6">
                <w:r w:rsidRPr="004C4EA8">
                  <w:rPr>
                    <w:rStyle w:val="PlaceholderText"/>
                  </w:rPr>
                  <w:t>Click or tap here to enter text.</w:t>
                </w:r>
              </w:p>
            </w:tc>
          </w:sdtContent>
        </w:sdt>
      </w:tr>
      <w:tr w:rsidR="00B5337E" w14:paraId="3A40F501" w14:textId="77777777" w:rsidTr="00DF04C6">
        <w:tc>
          <w:tcPr>
            <w:tcW w:w="3116" w:type="dxa"/>
          </w:tcPr>
          <w:p w14:paraId="1C7AA2F2" w14:textId="15B320FC" w:rsidR="00B5337E" w:rsidRPr="00AD4726" w:rsidRDefault="00B5337E" w:rsidP="00DF04C6">
            <w:r w:rsidRPr="00097348">
              <w:t>Anatomy and physiology, including exercise physiology</w:t>
            </w:r>
          </w:p>
          <w:p w14:paraId="27C9D836" w14:textId="77777777" w:rsidR="00B5337E" w:rsidRDefault="00B5337E" w:rsidP="00DF04C6"/>
        </w:tc>
        <w:sdt>
          <w:sdtPr>
            <w:id w:val="820545305"/>
            <w:placeholder>
              <w:docPart w:val="BC4506969E2949F0B74224055780E12C"/>
            </w:placeholder>
            <w:showingPlcHdr/>
          </w:sdtPr>
          <w:sdtEndPr/>
          <w:sdtContent>
            <w:tc>
              <w:tcPr>
                <w:tcW w:w="3117" w:type="dxa"/>
              </w:tcPr>
              <w:p w14:paraId="05784F3C" w14:textId="77777777" w:rsidR="00B5337E" w:rsidRDefault="00B5337E" w:rsidP="00DF04C6">
                <w:r w:rsidRPr="004C4EA8">
                  <w:rPr>
                    <w:rStyle w:val="PlaceholderText"/>
                  </w:rPr>
                  <w:t>Click or tap here to enter text.</w:t>
                </w:r>
              </w:p>
            </w:tc>
          </w:sdtContent>
        </w:sdt>
        <w:sdt>
          <w:sdtPr>
            <w:id w:val="800664167"/>
            <w:placeholder>
              <w:docPart w:val="1A8E49A8A9284A658CB5B009B0E47D91"/>
            </w:placeholder>
            <w:showingPlcHdr/>
          </w:sdtPr>
          <w:sdtEndPr/>
          <w:sdtContent>
            <w:tc>
              <w:tcPr>
                <w:tcW w:w="3117" w:type="dxa"/>
              </w:tcPr>
              <w:p w14:paraId="73846C70" w14:textId="77777777" w:rsidR="00B5337E" w:rsidRDefault="00B5337E" w:rsidP="00DF04C6">
                <w:r w:rsidRPr="004C4EA8">
                  <w:rPr>
                    <w:rStyle w:val="PlaceholderText"/>
                  </w:rPr>
                  <w:t>Click or tap here to enter text.</w:t>
                </w:r>
              </w:p>
            </w:tc>
          </w:sdtContent>
        </w:sdt>
      </w:tr>
      <w:tr w:rsidR="00B5337E" w14:paraId="540E5B49" w14:textId="77777777" w:rsidTr="00DF04C6">
        <w:tc>
          <w:tcPr>
            <w:tcW w:w="3116" w:type="dxa"/>
          </w:tcPr>
          <w:p w14:paraId="69040BFD" w14:textId="6798756D" w:rsidR="00B5337E" w:rsidRPr="00AD4726" w:rsidRDefault="00B5337E" w:rsidP="00DF04C6">
            <w:r w:rsidRPr="008B1B1A">
              <w:t>Biomechanics and kinesiology</w:t>
            </w:r>
          </w:p>
          <w:p w14:paraId="5B4CE6F0" w14:textId="77777777" w:rsidR="00B5337E" w:rsidRPr="00AD4726" w:rsidRDefault="00B5337E" w:rsidP="00DF04C6"/>
        </w:tc>
        <w:sdt>
          <w:sdtPr>
            <w:id w:val="1755627526"/>
            <w:placeholder>
              <w:docPart w:val="746DA1F19D1D4AB18F08723DFCEBF5F9"/>
            </w:placeholder>
            <w:showingPlcHdr/>
          </w:sdtPr>
          <w:sdtEndPr/>
          <w:sdtContent>
            <w:tc>
              <w:tcPr>
                <w:tcW w:w="3117" w:type="dxa"/>
              </w:tcPr>
              <w:p w14:paraId="304472F5" w14:textId="77777777" w:rsidR="00B5337E" w:rsidRDefault="00B5337E" w:rsidP="00DF04C6">
                <w:r w:rsidRPr="004C4EA8">
                  <w:rPr>
                    <w:rStyle w:val="PlaceholderText"/>
                  </w:rPr>
                  <w:t>Click or tap here to enter text.</w:t>
                </w:r>
              </w:p>
            </w:tc>
          </w:sdtContent>
        </w:sdt>
        <w:sdt>
          <w:sdtPr>
            <w:id w:val="1210300160"/>
            <w:placeholder>
              <w:docPart w:val="8C1E3DFA67E3439583D00CA053FAEDB3"/>
            </w:placeholder>
            <w:showingPlcHdr/>
          </w:sdtPr>
          <w:sdtEndPr/>
          <w:sdtContent>
            <w:tc>
              <w:tcPr>
                <w:tcW w:w="3117" w:type="dxa"/>
              </w:tcPr>
              <w:p w14:paraId="4CFAFED0" w14:textId="77777777" w:rsidR="00B5337E" w:rsidRDefault="00B5337E" w:rsidP="00DF04C6">
                <w:r w:rsidRPr="004C4EA8">
                  <w:rPr>
                    <w:rStyle w:val="PlaceholderText"/>
                  </w:rPr>
                  <w:t>Click or tap here to enter text.</w:t>
                </w:r>
              </w:p>
            </w:tc>
          </w:sdtContent>
        </w:sdt>
      </w:tr>
      <w:tr w:rsidR="00B5337E" w14:paraId="06E7AF31" w14:textId="77777777" w:rsidTr="00DF04C6">
        <w:tc>
          <w:tcPr>
            <w:tcW w:w="3116" w:type="dxa"/>
          </w:tcPr>
          <w:p w14:paraId="020F207F" w14:textId="77777777" w:rsidR="00B5337E" w:rsidRDefault="00B5337E" w:rsidP="00DF04C6">
            <w:r w:rsidRPr="008B1B1A">
              <w:t>Substance abuse effects</w:t>
            </w:r>
          </w:p>
          <w:p w14:paraId="6051925C" w14:textId="61B5466A" w:rsidR="00B5337E" w:rsidRPr="008B1B1A" w:rsidRDefault="00B5337E" w:rsidP="00DF04C6"/>
        </w:tc>
        <w:sdt>
          <w:sdtPr>
            <w:id w:val="-1037882649"/>
            <w:placeholder>
              <w:docPart w:val="8F5D8B5192754E618B0B7A0F54E0B868"/>
            </w:placeholder>
            <w:showingPlcHdr/>
          </w:sdtPr>
          <w:sdtEndPr/>
          <w:sdtContent>
            <w:tc>
              <w:tcPr>
                <w:tcW w:w="3117" w:type="dxa"/>
              </w:tcPr>
              <w:p w14:paraId="3468B86D" w14:textId="17DC07A3" w:rsidR="00B5337E" w:rsidRDefault="00B5337E" w:rsidP="00DF04C6">
                <w:r w:rsidRPr="004C4EA8">
                  <w:rPr>
                    <w:rStyle w:val="PlaceholderText"/>
                  </w:rPr>
                  <w:t>Click or tap here to enter text.</w:t>
                </w:r>
              </w:p>
            </w:tc>
          </w:sdtContent>
        </w:sdt>
        <w:sdt>
          <w:sdtPr>
            <w:id w:val="1688868886"/>
            <w:placeholder>
              <w:docPart w:val="39FB42D310C7489890371CAE84212169"/>
            </w:placeholder>
            <w:showingPlcHdr/>
          </w:sdtPr>
          <w:sdtEndPr/>
          <w:sdtContent>
            <w:tc>
              <w:tcPr>
                <w:tcW w:w="3117" w:type="dxa"/>
              </w:tcPr>
              <w:p w14:paraId="307801BE" w14:textId="237658F0" w:rsidR="00B5337E" w:rsidRDefault="00B5337E" w:rsidP="00DF04C6">
                <w:r w:rsidRPr="004C4EA8">
                  <w:rPr>
                    <w:rStyle w:val="PlaceholderText"/>
                  </w:rPr>
                  <w:t>Click or tap here to enter text.</w:t>
                </w:r>
              </w:p>
            </w:tc>
          </w:sdtContent>
        </w:sdt>
      </w:tr>
      <w:tr w:rsidR="00B5337E" w14:paraId="6F3B7501" w14:textId="77777777" w:rsidTr="00DF04C6">
        <w:tc>
          <w:tcPr>
            <w:tcW w:w="3116" w:type="dxa"/>
          </w:tcPr>
          <w:p w14:paraId="78DFEA6D" w14:textId="77777777" w:rsidR="00B5337E" w:rsidRDefault="00B5337E" w:rsidP="00DF04C6">
            <w:r w:rsidRPr="00FF3E70">
              <w:t>Liability and legal considerations</w:t>
            </w:r>
          </w:p>
          <w:p w14:paraId="60202E27" w14:textId="0B26B4E0" w:rsidR="00B5337E" w:rsidRPr="008B1B1A" w:rsidRDefault="00B5337E" w:rsidP="00DF04C6"/>
        </w:tc>
        <w:sdt>
          <w:sdtPr>
            <w:id w:val="-1660846759"/>
            <w:placeholder>
              <w:docPart w:val="236BC74CAA0E45FE8135E28E769ED1E8"/>
            </w:placeholder>
            <w:showingPlcHdr/>
          </w:sdtPr>
          <w:sdtEndPr/>
          <w:sdtContent>
            <w:tc>
              <w:tcPr>
                <w:tcW w:w="3117" w:type="dxa"/>
              </w:tcPr>
              <w:p w14:paraId="4D978468" w14:textId="05CDBF16" w:rsidR="00B5337E" w:rsidRDefault="00B5337E" w:rsidP="00DF04C6">
                <w:r w:rsidRPr="004C4EA8">
                  <w:rPr>
                    <w:rStyle w:val="PlaceholderText"/>
                  </w:rPr>
                  <w:t>Click or tap here to enter text.</w:t>
                </w:r>
              </w:p>
            </w:tc>
          </w:sdtContent>
        </w:sdt>
        <w:sdt>
          <w:sdtPr>
            <w:id w:val="1433092830"/>
            <w:placeholder>
              <w:docPart w:val="0AAA381FD2D54B888333A41D5AC49FB5"/>
            </w:placeholder>
            <w:showingPlcHdr/>
          </w:sdtPr>
          <w:sdtEndPr/>
          <w:sdtContent>
            <w:tc>
              <w:tcPr>
                <w:tcW w:w="3117" w:type="dxa"/>
              </w:tcPr>
              <w:p w14:paraId="48BF5562" w14:textId="4BF8E9C2" w:rsidR="00B5337E" w:rsidRDefault="00B5337E" w:rsidP="00DF04C6">
                <w:r w:rsidRPr="004C4EA8">
                  <w:rPr>
                    <w:rStyle w:val="PlaceholderText"/>
                  </w:rPr>
                  <w:t>Click or tap here to enter text.</w:t>
                </w:r>
              </w:p>
            </w:tc>
          </w:sdtContent>
        </w:sdt>
      </w:tr>
      <w:tr w:rsidR="00B5337E" w14:paraId="4A823E85" w14:textId="77777777" w:rsidTr="00DF04C6">
        <w:tc>
          <w:tcPr>
            <w:tcW w:w="3116" w:type="dxa"/>
          </w:tcPr>
          <w:p w14:paraId="6B4A7C2B" w14:textId="77777777" w:rsidR="00B5337E" w:rsidRDefault="00B5337E" w:rsidP="00DF04C6">
            <w:r w:rsidRPr="00FF3E70">
              <w:t>Socio-cultural, philosophical</w:t>
            </w:r>
            <w:r>
              <w:t>,</w:t>
            </w:r>
            <w:r w:rsidRPr="00FF3E70">
              <w:t xml:space="preserve"> and psychological foundations of physical education</w:t>
            </w:r>
          </w:p>
          <w:p w14:paraId="313A0A61" w14:textId="64E5075B" w:rsidR="00B5337E" w:rsidRPr="00FF3E70" w:rsidRDefault="00B5337E" w:rsidP="00DF04C6"/>
        </w:tc>
        <w:sdt>
          <w:sdtPr>
            <w:id w:val="-208723310"/>
            <w:placeholder>
              <w:docPart w:val="DC6C5E32DCF44F0D9CF7F0A17D7A5384"/>
            </w:placeholder>
            <w:showingPlcHdr/>
          </w:sdtPr>
          <w:sdtEndPr/>
          <w:sdtContent>
            <w:tc>
              <w:tcPr>
                <w:tcW w:w="3117" w:type="dxa"/>
              </w:tcPr>
              <w:p w14:paraId="1AACEFE0" w14:textId="44B907DF" w:rsidR="00B5337E" w:rsidRDefault="00B5337E" w:rsidP="00DF04C6">
                <w:r w:rsidRPr="004C4EA8">
                  <w:rPr>
                    <w:rStyle w:val="PlaceholderText"/>
                  </w:rPr>
                  <w:t>Click or tap here to enter text.</w:t>
                </w:r>
              </w:p>
            </w:tc>
          </w:sdtContent>
        </w:sdt>
        <w:sdt>
          <w:sdtPr>
            <w:id w:val="934254741"/>
            <w:placeholder>
              <w:docPart w:val="2DBB5EFB8E00433DB4F6F78E69D223BC"/>
            </w:placeholder>
            <w:showingPlcHdr/>
          </w:sdtPr>
          <w:sdtEndPr/>
          <w:sdtContent>
            <w:tc>
              <w:tcPr>
                <w:tcW w:w="3117" w:type="dxa"/>
              </w:tcPr>
              <w:p w14:paraId="777B2689" w14:textId="7D88E2C4" w:rsidR="00B5337E" w:rsidRDefault="00B5337E" w:rsidP="00DF04C6">
                <w:r w:rsidRPr="004C4EA8">
                  <w:rPr>
                    <w:rStyle w:val="PlaceholderText"/>
                  </w:rPr>
                  <w:t>Click or tap here to enter text.</w:t>
                </w:r>
              </w:p>
            </w:tc>
          </w:sdtContent>
        </w:sdt>
      </w:tr>
      <w:tr w:rsidR="00B5337E" w14:paraId="61ED0560" w14:textId="77777777" w:rsidTr="00DF04C6">
        <w:tc>
          <w:tcPr>
            <w:tcW w:w="3116" w:type="dxa"/>
          </w:tcPr>
          <w:p w14:paraId="2DEEF9DE" w14:textId="77777777" w:rsidR="00B5337E" w:rsidRDefault="00B5337E" w:rsidP="00DF04C6">
            <w:r w:rsidRPr="00B36915">
              <w:t>Individual, dual, and team sports and activitie</w:t>
            </w:r>
            <w:r>
              <w:t>s</w:t>
            </w:r>
          </w:p>
          <w:p w14:paraId="4E8F336C" w14:textId="30D15FE1" w:rsidR="00B5337E" w:rsidRPr="00FF3E70" w:rsidRDefault="00B5337E" w:rsidP="00DF04C6"/>
        </w:tc>
        <w:sdt>
          <w:sdtPr>
            <w:id w:val="1017503209"/>
            <w:placeholder>
              <w:docPart w:val="0DE775FD278B4AB8A7128F476887ED62"/>
            </w:placeholder>
            <w:showingPlcHdr/>
          </w:sdtPr>
          <w:sdtEndPr/>
          <w:sdtContent>
            <w:tc>
              <w:tcPr>
                <w:tcW w:w="3117" w:type="dxa"/>
              </w:tcPr>
              <w:p w14:paraId="66B49AA3" w14:textId="535F0D13" w:rsidR="00B5337E" w:rsidRDefault="00B5337E" w:rsidP="00DF04C6">
                <w:r w:rsidRPr="004C4EA8">
                  <w:rPr>
                    <w:rStyle w:val="PlaceholderText"/>
                  </w:rPr>
                  <w:t>Click or tap here to enter text.</w:t>
                </w:r>
              </w:p>
            </w:tc>
          </w:sdtContent>
        </w:sdt>
        <w:sdt>
          <w:sdtPr>
            <w:id w:val="-1963495250"/>
            <w:placeholder>
              <w:docPart w:val="2EFFC6E205C942769FFD1B91DBC7B45F"/>
            </w:placeholder>
            <w:showingPlcHdr/>
          </w:sdtPr>
          <w:sdtEndPr/>
          <w:sdtContent>
            <w:tc>
              <w:tcPr>
                <w:tcW w:w="3117" w:type="dxa"/>
              </w:tcPr>
              <w:p w14:paraId="399D4857" w14:textId="0723B2A1" w:rsidR="00B5337E" w:rsidRDefault="00B5337E" w:rsidP="00DF04C6">
                <w:r w:rsidRPr="004C4EA8">
                  <w:rPr>
                    <w:rStyle w:val="PlaceholderText"/>
                  </w:rPr>
                  <w:t>Click or tap here to enter text.</w:t>
                </w:r>
              </w:p>
            </w:tc>
          </w:sdtContent>
        </w:sdt>
      </w:tr>
    </w:tbl>
    <w:p w14:paraId="23A92BCA" w14:textId="77777777" w:rsidR="00821DA2" w:rsidRDefault="00821DA2" w:rsidP="00843273">
      <w:pPr>
        <w:spacing w:after="0" w:line="240" w:lineRule="auto"/>
        <w:rPr>
          <w:rFonts w:ascii="Trebuchet MS" w:eastAsia="Times New Roman" w:hAnsi="Trebuchet MS" w:cs="Times New Roman"/>
          <w:b/>
          <w:bCs/>
          <w:color w:val="000000"/>
          <w:kern w:val="0"/>
          <w:sz w:val="22"/>
          <w:szCs w:val="22"/>
          <w14:ligatures w14:val="none"/>
        </w:rPr>
      </w:pPr>
    </w:p>
    <w:p w14:paraId="5025AE14" w14:textId="77777777" w:rsidR="008964A2" w:rsidRDefault="008964A2" w:rsidP="00843273">
      <w:pPr>
        <w:spacing w:after="0" w:line="240" w:lineRule="auto"/>
        <w:rPr>
          <w:rFonts w:ascii="Trebuchet MS" w:eastAsia="Times New Roman" w:hAnsi="Trebuchet MS" w:cs="Times New Roman"/>
          <w:b/>
          <w:bCs/>
          <w:color w:val="000000"/>
          <w:kern w:val="0"/>
          <w:sz w:val="22"/>
          <w:szCs w:val="22"/>
          <w14:ligatures w14:val="none"/>
        </w:rPr>
      </w:pPr>
    </w:p>
    <w:p w14:paraId="396EA37B" w14:textId="4B0FFC26" w:rsidR="008964A2" w:rsidRPr="00C8177F" w:rsidRDefault="008964A2" w:rsidP="008964A2">
      <w:pPr>
        <w:pStyle w:val="Heading3"/>
        <w:rPr>
          <w:b/>
          <w:bCs/>
          <w:color w:val="000000" w:themeColor="text1"/>
          <w:sz w:val="24"/>
          <w:szCs w:val="24"/>
        </w:rPr>
      </w:pPr>
      <w:r>
        <w:rPr>
          <w:b/>
          <w:bCs/>
          <w:color w:val="000000" w:themeColor="text1"/>
          <w:sz w:val="24"/>
          <w:szCs w:val="24"/>
        </w:rPr>
        <w:t>Management, Motivation, and Communication:</w:t>
      </w:r>
    </w:p>
    <w:tbl>
      <w:tblPr>
        <w:tblStyle w:val="TableGrid"/>
        <w:tblW w:w="0" w:type="auto"/>
        <w:tblLook w:val="04A0" w:firstRow="1" w:lastRow="0" w:firstColumn="1" w:lastColumn="0" w:noHBand="0" w:noVBand="1"/>
      </w:tblPr>
      <w:tblGrid>
        <w:gridCol w:w="3116"/>
        <w:gridCol w:w="3117"/>
        <w:gridCol w:w="3117"/>
      </w:tblGrid>
      <w:tr w:rsidR="008964A2" w14:paraId="70581885" w14:textId="77777777" w:rsidTr="00DF04C6">
        <w:trPr>
          <w:tblHeader/>
        </w:trPr>
        <w:tc>
          <w:tcPr>
            <w:tcW w:w="3116" w:type="dxa"/>
            <w:shd w:val="clear" w:color="auto" w:fill="D9D9D9" w:themeFill="background1" w:themeFillShade="D9"/>
          </w:tcPr>
          <w:p w14:paraId="6482855D" w14:textId="77777777" w:rsidR="008964A2" w:rsidRDefault="008964A2"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E433F43" w14:textId="77777777" w:rsidR="008964A2" w:rsidRDefault="008964A2" w:rsidP="00DF04C6">
            <w:r w:rsidRPr="00AD4726">
              <w:rPr>
                <w:b/>
                <w:bCs/>
              </w:rPr>
              <w:t>Course #/Title/Grade</w:t>
            </w:r>
          </w:p>
        </w:tc>
        <w:tc>
          <w:tcPr>
            <w:tcW w:w="3117" w:type="dxa"/>
            <w:shd w:val="clear" w:color="auto" w:fill="D9D9D9" w:themeFill="background1" w:themeFillShade="D9"/>
          </w:tcPr>
          <w:p w14:paraId="74DEDE8E" w14:textId="77777777" w:rsidR="008964A2" w:rsidRPr="00AD4726" w:rsidRDefault="008964A2" w:rsidP="00DF04C6">
            <w:r w:rsidRPr="00AD4726">
              <w:rPr>
                <w:b/>
                <w:bCs/>
              </w:rPr>
              <w:t>Portfolio Artifact(s)</w:t>
            </w:r>
          </w:p>
          <w:p w14:paraId="250CD91C" w14:textId="77777777" w:rsidR="008964A2" w:rsidRPr="00AD4726" w:rsidRDefault="008964A2" w:rsidP="00DF04C6">
            <w:r w:rsidRPr="00AD4726">
              <w:rPr>
                <w:b/>
                <w:bCs/>
              </w:rPr>
              <w:t>AND </w:t>
            </w:r>
          </w:p>
          <w:p w14:paraId="78F1D3D2" w14:textId="77777777" w:rsidR="008964A2" w:rsidRDefault="008964A2" w:rsidP="00DF04C6">
            <w:r w:rsidRPr="00AD4726">
              <w:rPr>
                <w:b/>
                <w:bCs/>
              </w:rPr>
              <w:t>Rationale</w:t>
            </w:r>
          </w:p>
        </w:tc>
      </w:tr>
      <w:tr w:rsidR="008964A2" w14:paraId="2D669F0F" w14:textId="77777777" w:rsidTr="00DF04C6">
        <w:tc>
          <w:tcPr>
            <w:tcW w:w="3116" w:type="dxa"/>
          </w:tcPr>
          <w:p w14:paraId="4BAB200E" w14:textId="77777777" w:rsidR="008964A2" w:rsidRDefault="008964A2" w:rsidP="008964A2">
            <w:r w:rsidRPr="007071AE">
              <w:t>Equitable learning experiences</w:t>
            </w:r>
          </w:p>
          <w:p w14:paraId="7FB894C9" w14:textId="55E22DB0" w:rsidR="008964A2" w:rsidRDefault="008964A2" w:rsidP="008964A2"/>
        </w:tc>
        <w:sdt>
          <w:sdtPr>
            <w:id w:val="1519584912"/>
            <w:placeholder>
              <w:docPart w:val="8ABEB449FC7F4BDB881D3462A56A6C5B"/>
            </w:placeholder>
            <w:showingPlcHdr/>
          </w:sdtPr>
          <w:sdtEndPr/>
          <w:sdtContent>
            <w:tc>
              <w:tcPr>
                <w:tcW w:w="3117" w:type="dxa"/>
              </w:tcPr>
              <w:p w14:paraId="6730D9EE" w14:textId="77777777" w:rsidR="008964A2" w:rsidRDefault="008964A2" w:rsidP="00DF04C6">
                <w:r w:rsidRPr="004C4EA8">
                  <w:rPr>
                    <w:rStyle w:val="PlaceholderText"/>
                  </w:rPr>
                  <w:t>Click or tap here to enter text.</w:t>
                </w:r>
              </w:p>
            </w:tc>
          </w:sdtContent>
        </w:sdt>
        <w:sdt>
          <w:sdtPr>
            <w:id w:val="221493660"/>
            <w:placeholder>
              <w:docPart w:val="24A309948CEF459DBC661ED594303BC6"/>
            </w:placeholder>
            <w:showingPlcHdr/>
          </w:sdtPr>
          <w:sdtEndPr/>
          <w:sdtContent>
            <w:tc>
              <w:tcPr>
                <w:tcW w:w="3117" w:type="dxa"/>
              </w:tcPr>
              <w:p w14:paraId="5825637D" w14:textId="77777777" w:rsidR="008964A2" w:rsidRDefault="008964A2" w:rsidP="00DF04C6">
                <w:r w:rsidRPr="004C4EA8">
                  <w:rPr>
                    <w:rStyle w:val="PlaceholderText"/>
                  </w:rPr>
                  <w:t>Click or tap here to enter text.</w:t>
                </w:r>
              </w:p>
            </w:tc>
          </w:sdtContent>
        </w:sdt>
      </w:tr>
      <w:tr w:rsidR="008964A2" w14:paraId="440E65C5" w14:textId="77777777" w:rsidTr="00DF04C6">
        <w:tc>
          <w:tcPr>
            <w:tcW w:w="3116" w:type="dxa"/>
          </w:tcPr>
          <w:p w14:paraId="54F0C476" w14:textId="09D4A2E5" w:rsidR="008964A2" w:rsidRPr="00AD4726" w:rsidRDefault="008964A2" w:rsidP="00DF04C6">
            <w:r w:rsidRPr="00143E73">
              <w:t>Behavior management, positive relationships</w:t>
            </w:r>
            <w:r>
              <w:t>,</w:t>
            </w:r>
            <w:r w:rsidRPr="00143E73">
              <w:t xml:space="preserve"> and responsible behavior</w:t>
            </w:r>
          </w:p>
          <w:p w14:paraId="33ADBDAE" w14:textId="77777777" w:rsidR="008964A2" w:rsidRDefault="008964A2" w:rsidP="00DF04C6"/>
        </w:tc>
        <w:sdt>
          <w:sdtPr>
            <w:id w:val="-235394567"/>
            <w:placeholder>
              <w:docPart w:val="FAA90CF995004478A811A5D0202864CE"/>
            </w:placeholder>
            <w:showingPlcHdr/>
          </w:sdtPr>
          <w:sdtEndPr/>
          <w:sdtContent>
            <w:tc>
              <w:tcPr>
                <w:tcW w:w="3117" w:type="dxa"/>
              </w:tcPr>
              <w:p w14:paraId="2B529BBF" w14:textId="77777777" w:rsidR="008964A2" w:rsidRDefault="008964A2" w:rsidP="00DF04C6">
                <w:r w:rsidRPr="004C4EA8">
                  <w:rPr>
                    <w:rStyle w:val="PlaceholderText"/>
                  </w:rPr>
                  <w:t>Click or tap here to enter text.</w:t>
                </w:r>
              </w:p>
            </w:tc>
          </w:sdtContent>
        </w:sdt>
        <w:sdt>
          <w:sdtPr>
            <w:id w:val="1959130314"/>
            <w:placeholder>
              <w:docPart w:val="1DAABEA0BA84477CBE18A7D0C9FDB60F"/>
            </w:placeholder>
            <w:showingPlcHdr/>
          </w:sdtPr>
          <w:sdtEndPr/>
          <w:sdtContent>
            <w:tc>
              <w:tcPr>
                <w:tcW w:w="3117" w:type="dxa"/>
              </w:tcPr>
              <w:p w14:paraId="1B2DB891" w14:textId="77777777" w:rsidR="008964A2" w:rsidRDefault="008964A2" w:rsidP="00DF04C6">
                <w:r w:rsidRPr="004C4EA8">
                  <w:rPr>
                    <w:rStyle w:val="PlaceholderText"/>
                  </w:rPr>
                  <w:t>Click or tap here to enter text.</w:t>
                </w:r>
              </w:p>
            </w:tc>
          </w:sdtContent>
        </w:sdt>
      </w:tr>
      <w:tr w:rsidR="008964A2" w14:paraId="36723F85" w14:textId="77777777" w:rsidTr="00DF04C6">
        <w:tc>
          <w:tcPr>
            <w:tcW w:w="3116" w:type="dxa"/>
          </w:tcPr>
          <w:p w14:paraId="77632143" w14:textId="7F0EF784" w:rsidR="008964A2" w:rsidRPr="00AD4726" w:rsidRDefault="008964A2" w:rsidP="00DF04C6">
            <w:r w:rsidRPr="007071AE">
              <w:lastRenderedPageBreak/>
              <w:t>Psychological and social factors</w:t>
            </w:r>
          </w:p>
          <w:p w14:paraId="30FFFA5B" w14:textId="77777777" w:rsidR="008964A2" w:rsidRPr="00AD4726" w:rsidRDefault="008964A2" w:rsidP="00DF04C6"/>
        </w:tc>
        <w:sdt>
          <w:sdtPr>
            <w:id w:val="1737054686"/>
            <w:placeholder>
              <w:docPart w:val="3D5D2031A483403C86146B8AA284EB21"/>
            </w:placeholder>
            <w:showingPlcHdr/>
          </w:sdtPr>
          <w:sdtEndPr/>
          <w:sdtContent>
            <w:tc>
              <w:tcPr>
                <w:tcW w:w="3117" w:type="dxa"/>
              </w:tcPr>
              <w:p w14:paraId="67344801" w14:textId="77777777" w:rsidR="008964A2" w:rsidRDefault="008964A2" w:rsidP="00DF04C6">
                <w:r w:rsidRPr="004C4EA8">
                  <w:rPr>
                    <w:rStyle w:val="PlaceholderText"/>
                  </w:rPr>
                  <w:t>Click or tap here to enter text.</w:t>
                </w:r>
              </w:p>
            </w:tc>
          </w:sdtContent>
        </w:sdt>
        <w:sdt>
          <w:sdtPr>
            <w:id w:val="-141350554"/>
            <w:placeholder>
              <w:docPart w:val="D32EE870D25C4011A9AB18726F73783B"/>
            </w:placeholder>
            <w:showingPlcHdr/>
          </w:sdtPr>
          <w:sdtEndPr/>
          <w:sdtContent>
            <w:tc>
              <w:tcPr>
                <w:tcW w:w="3117" w:type="dxa"/>
              </w:tcPr>
              <w:p w14:paraId="5BBB2B20" w14:textId="77777777" w:rsidR="008964A2" w:rsidRDefault="008964A2" w:rsidP="00DF04C6">
                <w:r w:rsidRPr="004C4EA8">
                  <w:rPr>
                    <w:rStyle w:val="PlaceholderText"/>
                  </w:rPr>
                  <w:t>Click or tap here to enter text.</w:t>
                </w:r>
              </w:p>
            </w:tc>
          </w:sdtContent>
        </w:sdt>
      </w:tr>
      <w:tr w:rsidR="008964A2" w14:paraId="44F73B17" w14:textId="77777777" w:rsidTr="00DF04C6">
        <w:tc>
          <w:tcPr>
            <w:tcW w:w="3116" w:type="dxa"/>
          </w:tcPr>
          <w:p w14:paraId="57FBA370" w14:textId="74A5B01C" w:rsidR="008964A2" w:rsidRDefault="008964A2" w:rsidP="00DF04C6">
            <w:r w:rsidRPr="00576367">
              <w:t>Verbal and nonverbal communication</w:t>
            </w:r>
          </w:p>
          <w:p w14:paraId="6BB9DC85" w14:textId="77777777" w:rsidR="008964A2" w:rsidRPr="008B1B1A" w:rsidRDefault="008964A2" w:rsidP="00DF04C6"/>
        </w:tc>
        <w:sdt>
          <w:sdtPr>
            <w:id w:val="-2129615685"/>
            <w:placeholder>
              <w:docPart w:val="1DE1ED01A0CB45C38F50213E5562677B"/>
            </w:placeholder>
            <w:showingPlcHdr/>
          </w:sdtPr>
          <w:sdtEndPr/>
          <w:sdtContent>
            <w:tc>
              <w:tcPr>
                <w:tcW w:w="3117" w:type="dxa"/>
              </w:tcPr>
              <w:p w14:paraId="544DDC8A" w14:textId="77777777" w:rsidR="008964A2" w:rsidRDefault="008964A2" w:rsidP="00DF04C6">
                <w:r w:rsidRPr="004C4EA8">
                  <w:rPr>
                    <w:rStyle w:val="PlaceholderText"/>
                  </w:rPr>
                  <w:t>Click or tap here to enter text.</w:t>
                </w:r>
              </w:p>
            </w:tc>
          </w:sdtContent>
        </w:sdt>
        <w:sdt>
          <w:sdtPr>
            <w:id w:val="89206258"/>
            <w:placeholder>
              <w:docPart w:val="7919FB09B6FA4FC490B4602410DE4F35"/>
            </w:placeholder>
            <w:showingPlcHdr/>
          </w:sdtPr>
          <w:sdtEndPr/>
          <w:sdtContent>
            <w:tc>
              <w:tcPr>
                <w:tcW w:w="3117" w:type="dxa"/>
              </w:tcPr>
              <w:p w14:paraId="4A128EA5" w14:textId="77777777" w:rsidR="008964A2" w:rsidRDefault="008964A2" w:rsidP="00DF04C6">
                <w:r w:rsidRPr="004C4EA8">
                  <w:rPr>
                    <w:rStyle w:val="PlaceholderText"/>
                  </w:rPr>
                  <w:t>Click or tap here to enter text.</w:t>
                </w:r>
              </w:p>
            </w:tc>
          </w:sdtContent>
        </w:sdt>
      </w:tr>
    </w:tbl>
    <w:p w14:paraId="72E8AD77" w14:textId="77777777" w:rsidR="00843273" w:rsidRDefault="00843273" w:rsidP="00843273">
      <w:pPr>
        <w:spacing w:after="0" w:line="240" w:lineRule="auto"/>
        <w:rPr>
          <w:rFonts w:ascii="Times New Roman" w:eastAsia="Times New Roman" w:hAnsi="Times New Roman" w:cs="Times New Roman"/>
          <w:kern w:val="0"/>
          <w14:ligatures w14:val="none"/>
        </w:rPr>
      </w:pPr>
    </w:p>
    <w:p w14:paraId="785C2329" w14:textId="77777777" w:rsidR="008964A2" w:rsidRDefault="008964A2" w:rsidP="00843273">
      <w:pPr>
        <w:spacing w:after="0" w:line="240" w:lineRule="auto"/>
        <w:rPr>
          <w:rFonts w:ascii="Times New Roman" w:eastAsia="Times New Roman" w:hAnsi="Times New Roman" w:cs="Times New Roman"/>
          <w:kern w:val="0"/>
          <w14:ligatures w14:val="none"/>
        </w:rPr>
      </w:pPr>
    </w:p>
    <w:p w14:paraId="2D733707" w14:textId="2E02AA5F" w:rsidR="008964A2" w:rsidRPr="00C8177F" w:rsidRDefault="008964A2" w:rsidP="008964A2">
      <w:pPr>
        <w:pStyle w:val="Heading3"/>
        <w:rPr>
          <w:b/>
          <w:bCs/>
          <w:color w:val="000000" w:themeColor="text1"/>
          <w:sz w:val="24"/>
          <w:szCs w:val="24"/>
        </w:rPr>
      </w:pPr>
      <w:r>
        <w:rPr>
          <w:b/>
          <w:bCs/>
          <w:color w:val="000000" w:themeColor="text1"/>
          <w:sz w:val="24"/>
          <w:szCs w:val="24"/>
        </w:rPr>
        <w:t>Planning, Instruction, and Student Assessment:</w:t>
      </w:r>
    </w:p>
    <w:tbl>
      <w:tblPr>
        <w:tblStyle w:val="TableGrid"/>
        <w:tblW w:w="0" w:type="auto"/>
        <w:tblLook w:val="04A0" w:firstRow="1" w:lastRow="0" w:firstColumn="1" w:lastColumn="0" w:noHBand="0" w:noVBand="1"/>
      </w:tblPr>
      <w:tblGrid>
        <w:gridCol w:w="3116"/>
        <w:gridCol w:w="3117"/>
        <w:gridCol w:w="3117"/>
      </w:tblGrid>
      <w:tr w:rsidR="008964A2" w14:paraId="0100FAC1" w14:textId="77777777" w:rsidTr="00DF04C6">
        <w:trPr>
          <w:tblHeader/>
        </w:trPr>
        <w:tc>
          <w:tcPr>
            <w:tcW w:w="3116" w:type="dxa"/>
            <w:shd w:val="clear" w:color="auto" w:fill="D9D9D9" w:themeFill="background1" w:themeFillShade="D9"/>
          </w:tcPr>
          <w:p w14:paraId="3812DBC3" w14:textId="77777777" w:rsidR="008964A2" w:rsidRDefault="008964A2"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685A7F9" w14:textId="77777777" w:rsidR="008964A2" w:rsidRDefault="008964A2" w:rsidP="00DF04C6">
            <w:r w:rsidRPr="00AD4726">
              <w:rPr>
                <w:b/>
                <w:bCs/>
              </w:rPr>
              <w:t>Course #/Title/Grade</w:t>
            </w:r>
          </w:p>
        </w:tc>
        <w:tc>
          <w:tcPr>
            <w:tcW w:w="3117" w:type="dxa"/>
            <w:shd w:val="clear" w:color="auto" w:fill="D9D9D9" w:themeFill="background1" w:themeFillShade="D9"/>
          </w:tcPr>
          <w:p w14:paraId="1089D706" w14:textId="77777777" w:rsidR="008964A2" w:rsidRPr="00AD4726" w:rsidRDefault="008964A2" w:rsidP="00DF04C6">
            <w:r w:rsidRPr="00AD4726">
              <w:rPr>
                <w:b/>
                <w:bCs/>
              </w:rPr>
              <w:t>Portfolio Artifact(s)</w:t>
            </w:r>
          </w:p>
          <w:p w14:paraId="130AB34F" w14:textId="77777777" w:rsidR="008964A2" w:rsidRPr="00AD4726" w:rsidRDefault="008964A2" w:rsidP="00DF04C6">
            <w:r w:rsidRPr="00AD4726">
              <w:rPr>
                <w:b/>
                <w:bCs/>
              </w:rPr>
              <w:t>AND </w:t>
            </w:r>
          </w:p>
          <w:p w14:paraId="1C8DA509" w14:textId="77777777" w:rsidR="008964A2" w:rsidRDefault="008964A2" w:rsidP="00DF04C6">
            <w:r w:rsidRPr="00AD4726">
              <w:rPr>
                <w:b/>
                <w:bCs/>
              </w:rPr>
              <w:t>Rationale</w:t>
            </w:r>
          </w:p>
        </w:tc>
      </w:tr>
      <w:tr w:rsidR="008964A2" w14:paraId="4BAF2CD3" w14:textId="77777777" w:rsidTr="00DF04C6">
        <w:tc>
          <w:tcPr>
            <w:tcW w:w="3116" w:type="dxa"/>
          </w:tcPr>
          <w:p w14:paraId="1DA05F3C" w14:textId="67D2AA58" w:rsidR="008964A2" w:rsidRDefault="008964A2" w:rsidP="00DF04C6">
            <w:r w:rsidRPr="00940D2A">
              <w:t>Designing learning experiences</w:t>
            </w:r>
          </w:p>
          <w:p w14:paraId="2C723F37" w14:textId="77777777" w:rsidR="008964A2" w:rsidRDefault="008964A2" w:rsidP="00DF04C6"/>
        </w:tc>
        <w:sdt>
          <w:sdtPr>
            <w:id w:val="-2071025688"/>
            <w:placeholder>
              <w:docPart w:val="568041E393D24A12B8D1C6A02DC3AF6B"/>
            </w:placeholder>
            <w:showingPlcHdr/>
          </w:sdtPr>
          <w:sdtEndPr/>
          <w:sdtContent>
            <w:tc>
              <w:tcPr>
                <w:tcW w:w="3117" w:type="dxa"/>
              </w:tcPr>
              <w:p w14:paraId="35EFEBB9" w14:textId="77777777" w:rsidR="008964A2" w:rsidRDefault="008964A2" w:rsidP="00DF04C6">
                <w:r w:rsidRPr="004C4EA8">
                  <w:rPr>
                    <w:rStyle w:val="PlaceholderText"/>
                  </w:rPr>
                  <w:t>Click or tap here to enter text.</w:t>
                </w:r>
              </w:p>
            </w:tc>
          </w:sdtContent>
        </w:sdt>
        <w:sdt>
          <w:sdtPr>
            <w:id w:val="-950939642"/>
            <w:placeholder>
              <w:docPart w:val="D5C2C2B36C5045CD89F8C92B257D48D9"/>
            </w:placeholder>
            <w:showingPlcHdr/>
          </w:sdtPr>
          <w:sdtEndPr/>
          <w:sdtContent>
            <w:tc>
              <w:tcPr>
                <w:tcW w:w="3117" w:type="dxa"/>
              </w:tcPr>
              <w:p w14:paraId="5032E605" w14:textId="77777777" w:rsidR="008964A2" w:rsidRDefault="008964A2" w:rsidP="00DF04C6">
                <w:r w:rsidRPr="004C4EA8">
                  <w:rPr>
                    <w:rStyle w:val="PlaceholderText"/>
                  </w:rPr>
                  <w:t>Click or tap here to enter text.</w:t>
                </w:r>
              </w:p>
            </w:tc>
          </w:sdtContent>
        </w:sdt>
      </w:tr>
      <w:tr w:rsidR="008964A2" w14:paraId="2F631415" w14:textId="77777777" w:rsidTr="00DF04C6">
        <w:tc>
          <w:tcPr>
            <w:tcW w:w="3116" w:type="dxa"/>
          </w:tcPr>
          <w:p w14:paraId="1A5780C8" w14:textId="2E57F461" w:rsidR="008964A2" w:rsidRPr="00AD4726" w:rsidRDefault="008964A2" w:rsidP="00DF04C6">
            <w:r w:rsidRPr="00940D2A">
              <w:t>Safety and injury prevention</w:t>
            </w:r>
          </w:p>
          <w:p w14:paraId="29F4423D" w14:textId="77777777" w:rsidR="008964A2" w:rsidRDefault="008964A2" w:rsidP="00DF04C6"/>
        </w:tc>
        <w:sdt>
          <w:sdtPr>
            <w:id w:val="-730468089"/>
            <w:placeholder>
              <w:docPart w:val="AF7ED1E224034C8FB432504928649C0F"/>
            </w:placeholder>
            <w:showingPlcHdr/>
          </w:sdtPr>
          <w:sdtEndPr/>
          <w:sdtContent>
            <w:tc>
              <w:tcPr>
                <w:tcW w:w="3117" w:type="dxa"/>
              </w:tcPr>
              <w:p w14:paraId="1A9DDFE0" w14:textId="77777777" w:rsidR="008964A2" w:rsidRDefault="008964A2" w:rsidP="00DF04C6">
                <w:r w:rsidRPr="004C4EA8">
                  <w:rPr>
                    <w:rStyle w:val="PlaceholderText"/>
                  </w:rPr>
                  <w:t>Click or tap here to enter text.</w:t>
                </w:r>
              </w:p>
            </w:tc>
          </w:sdtContent>
        </w:sdt>
        <w:sdt>
          <w:sdtPr>
            <w:id w:val="9494368"/>
            <w:placeholder>
              <w:docPart w:val="05CA0559489145088E0F48DBCED3CF50"/>
            </w:placeholder>
            <w:showingPlcHdr/>
          </w:sdtPr>
          <w:sdtEndPr/>
          <w:sdtContent>
            <w:tc>
              <w:tcPr>
                <w:tcW w:w="3117" w:type="dxa"/>
              </w:tcPr>
              <w:p w14:paraId="35A25351" w14:textId="77777777" w:rsidR="008964A2" w:rsidRDefault="008964A2" w:rsidP="00DF04C6">
                <w:r w:rsidRPr="004C4EA8">
                  <w:rPr>
                    <w:rStyle w:val="PlaceholderText"/>
                  </w:rPr>
                  <w:t>Click or tap here to enter text.</w:t>
                </w:r>
              </w:p>
            </w:tc>
          </w:sdtContent>
        </w:sdt>
      </w:tr>
      <w:tr w:rsidR="008964A2" w14:paraId="5EB6042B" w14:textId="77777777" w:rsidTr="00DF04C6">
        <w:tc>
          <w:tcPr>
            <w:tcW w:w="3116" w:type="dxa"/>
          </w:tcPr>
          <w:p w14:paraId="07063250" w14:textId="02C3A6E2" w:rsidR="008964A2" w:rsidRPr="00AD4726" w:rsidRDefault="008964A2" w:rsidP="00DF04C6">
            <w:r w:rsidRPr="0062492F">
              <w:t>Trends, laws, and issues</w:t>
            </w:r>
            <w:r>
              <w:t xml:space="preserve"> in physical education</w:t>
            </w:r>
          </w:p>
          <w:p w14:paraId="13C4E1E2" w14:textId="77777777" w:rsidR="008964A2" w:rsidRPr="00AD4726" w:rsidRDefault="008964A2" w:rsidP="00DF04C6"/>
        </w:tc>
        <w:sdt>
          <w:sdtPr>
            <w:id w:val="-941992707"/>
            <w:placeholder>
              <w:docPart w:val="BD1D258169D84BC8A13747E2148ED0CF"/>
            </w:placeholder>
            <w:showingPlcHdr/>
          </w:sdtPr>
          <w:sdtEndPr/>
          <w:sdtContent>
            <w:tc>
              <w:tcPr>
                <w:tcW w:w="3117" w:type="dxa"/>
              </w:tcPr>
              <w:p w14:paraId="031A6522" w14:textId="77777777" w:rsidR="008964A2" w:rsidRDefault="008964A2" w:rsidP="00DF04C6">
                <w:r w:rsidRPr="004C4EA8">
                  <w:rPr>
                    <w:rStyle w:val="PlaceholderText"/>
                  </w:rPr>
                  <w:t>Click or tap here to enter text.</w:t>
                </w:r>
              </w:p>
            </w:tc>
          </w:sdtContent>
        </w:sdt>
        <w:sdt>
          <w:sdtPr>
            <w:id w:val="-978301424"/>
            <w:placeholder>
              <w:docPart w:val="F9F0BFBD51FA45218132AF5D9720077F"/>
            </w:placeholder>
            <w:showingPlcHdr/>
          </w:sdtPr>
          <w:sdtEndPr/>
          <w:sdtContent>
            <w:tc>
              <w:tcPr>
                <w:tcW w:w="3117" w:type="dxa"/>
              </w:tcPr>
              <w:p w14:paraId="26A68E83" w14:textId="77777777" w:rsidR="008964A2" w:rsidRDefault="008964A2" w:rsidP="00DF04C6">
                <w:r w:rsidRPr="004C4EA8">
                  <w:rPr>
                    <w:rStyle w:val="PlaceholderText"/>
                  </w:rPr>
                  <w:t>Click or tap here to enter text.</w:t>
                </w:r>
              </w:p>
            </w:tc>
          </w:sdtContent>
        </w:sdt>
      </w:tr>
      <w:tr w:rsidR="008964A2" w14:paraId="6BA8E3AE" w14:textId="77777777" w:rsidTr="00DF04C6">
        <w:tc>
          <w:tcPr>
            <w:tcW w:w="3116" w:type="dxa"/>
          </w:tcPr>
          <w:p w14:paraId="097BB3E5" w14:textId="2FA77DF4" w:rsidR="008964A2" w:rsidRPr="008B1B1A" w:rsidRDefault="008964A2" w:rsidP="008964A2">
            <w:r w:rsidRPr="0062492F">
              <w:t>Fitness assessments</w:t>
            </w:r>
          </w:p>
        </w:tc>
        <w:sdt>
          <w:sdtPr>
            <w:id w:val="352154994"/>
            <w:placeholder>
              <w:docPart w:val="ACEB13B8155B447CA0CF2A0687202F0D"/>
            </w:placeholder>
            <w:showingPlcHdr/>
          </w:sdtPr>
          <w:sdtEndPr/>
          <w:sdtContent>
            <w:tc>
              <w:tcPr>
                <w:tcW w:w="3117" w:type="dxa"/>
              </w:tcPr>
              <w:p w14:paraId="69B10B4A" w14:textId="77777777" w:rsidR="008964A2" w:rsidRDefault="008964A2" w:rsidP="00DF04C6">
                <w:r w:rsidRPr="004C4EA8">
                  <w:rPr>
                    <w:rStyle w:val="PlaceholderText"/>
                  </w:rPr>
                  <w:t>Click or tap here to enter text.</w:t>
                </w:r>
              </w:p>
            </w:tc>
          </w:sdtContent>
        </w:sdt>
        <w:sdt>
          <w:sdtPr>
            <w:id w:val="-555242709"/>
            <w:placeholder>
              <w:docPart w:val="14C9BBE86429464DB50AEB075C9FF7C0"/>
            </w:placeholder>
            <w:showingPlcHdr/>
          </w:sdtPr>
          <w:sdtEndPr/>
          <w:sdtContent>
            <w:tc>
              <w:tcPr>
                <w:tcW w:w="3117" w:type="dxa"/>
              </w:tcPr>
              <w:p w14:paraId="480B1170" w14:textId="77777777" w:rsidR="008964A2" w:rsidRDefault="008964A2" w:rsidP="00DF04C6">
                <w:r w:rsidRPr="004C4EA8">
                  <w:rPr>
                    <w:rStyle w:val="PlaceholderText"/>
                  </w:rPr>
                  <w:t>Click or tap here to enter text.</w:t>
                </w:r>
              </w:p>
            </w:tc>
          </w:sdtContent>
        </w:sdt>
      </w:tr>
      <w:tr w:rsidR="008964A2" w14:paraId="6C8DD705" w14:textId="77777777" w:rsidTr="00DF04C6">
        <w:tc>
          <w:tcPr>
            <w:tcW w:w="3116" w:type="dxa"/>
          </w:tcPr>
          <w:p w14:paraId="49337CED" w14:textId="477B7104" w:rsidR="008964A2" w:rsidRDefault="008964A2" w:rsidP="00DF04C6">
            <w:r w:rsidRPr="0062492F">
              <w:t>Data and student learning</w:t>
            </w:r>
          </w:p>
          <w:p w14:paraId="574C6D88" w14:textId="77777777" w:rsidR="008964A2" w:rsidRPr="008B1B1A" w:rsidRDefault="008964A2" w:rsidP="00DF04C6"/>
        </w:tc>
        <w:sdt>
          <w:sdtPr>
            <w:id w:val="-314564442"/>
            <w:placeholder>
              <w:docPart w:val="A8D1C2AA213A4B5EA24DED844B89D76C"/>
            </w:placeholder>
            <w:showingPlcHdr/>
          </w:sdtPr>
          <w:sdtEndPr/>
          <w:sdtContent>
            <w:tc>
              <w:tcPr>
                <w:tcW w:w="3117" w:type="dxa"/>
              </w:tcPr>
              <w:p w14:paraId="2A12E7A7" w14:textId="77777777" w:rsidR="008964A2" w:rsidRDefault="008964A2" w:rsidP="00DF04C6">
                <w:r w:rsidRPr="004C4EA8">
                  <w:rPr>
                    <w:rStyle w:val="PlaceholderText"/>
                  </w:rPr>
                  <w:t>Click or tap here to enter text.</w:t>
                </w:r>
              </w:p>
            </w:tc>
          </w:sdtContent>
        </w:sdt>
        <w:sdt>
          <w:sdtPr>
            <w:id w:val="-841467305"/>
            <w:placeholder>
              <w:docPart w:val="B13C9E7CE4B247E8B1D3D0692A44D048"/>
            </w:placeholder>
            <w:showingPlcHdr/>
          </w:sdtPr>
          <w:sdtEndPr/>
          <w:sdtContent>
            <w:tc>
              <w:tcPr>
                <w:tcW w:w="3117" w:type="dxa"/>
              </w:tcPr>
              <w:p w14:paraId="324DC510" w14:textId="77777777" w:rsidR="008964A2" w:rsidRDefault="008964A2" w:rsidP="00DF04C6">
                <w:r w:rsidRPr="004C4EA8">
                  <w:rPr>
                    <w:rStyle w:val="PlaceholderText"/>
                  </w:rPr>
                  <w:t>Click or tap here to enter text.</w:t>
                </w:r>
              </w:p>
            </w:tc>
          </w:sdtContent>
        </w:sdt>
      </w:tr>
      <w:tr w:rsidR="008964A2" w14:paraId="25CEA125" w14:textId="77777777" w:rsidTr="00DF04C6">
        <w:tc>
          <w:tcPr>
            <w:tcW w:w="3116" w:type="dxa"/>
          </w:tcPr>
          <w:p w14:paraId="6C410FE0" w14:textId="77777777" w:rsidR="008964A2" w:rsidRDefault="008964A2" w:rsidP="00DF04C6">
            <w:r w:rsidRPr="00F54687">
              <w:t>Adaptive physical education</w:t>
            </w:r>
          </w:p>
          <w:p w14:paraId="06D89D20" w14:textId="79C6B362" w:rsidR="008964A2" w:rsidRPr="0062492F" w:rsidRDefault="008964A2" w:rsidP="00DF04C6"/>
        </w:tc>
        <w:sdt>
          <w:sdtPr>
            <w:id w:val="1945337607"/>
            <w:placeholder>
              <w:docPart w:val="44D84E569B144CDA960F23E6D1C92667"/>
            </w:placeholder>
            <w:showingPlcHdr/>
          </w:sdtPr>
          <w:sdtEndPr/>
          <w:sdtContent>
            <w:tc>
              <w:tcPr>
                <w:tcW w:w="3117" w:type="dxa"/>
              </w:tcPr>
              <w:p w14:paraId="3F107D3D" w14:textId="4E5BE943" w:rsidR="008964A2" w:rsidRDefault="008964A2" w:rsidP="00DF04C6">
                <w:r w:rsidRPr="004C4EA8">
                  <w:rPr>
                    <w:rStyle w:val="PlaceholderText"/>
                  </w:rPr>
                  <w:t>Click or tap here to enter text.</w:t>
                </w:r>
              </w:p>
            </w:tc>
          </w:sdtContent>
        </w:sdt>
        <w:sdt>
          <w:sdtPr>
            <w:id w:val="-158693913"/>
            <w:placeholder>
              <w:docPart w:val="35B0D8A3064C4616AD457B5F057429A8"/>
            </w:placeholder>
            <w:showingPlcHdr/>
          </w:sdtPr>
          <w:sdtEndPr/>
          <w:sdtContent>
            <w:tc>
              <w:tcPr>
                <w:tcW w:w="3117" w:type="dxa"/>
              </w:tcPr>
              <w:p w14:paraId="76A151DE" w14:textId="2A7AD38B" w:rsidR="008964A2" w:rsidRDefault="008964A2" w:rsidP="00DF04C6">
                <w:r w:rsidRPr="004C4EA8">
                  <w:rPr>
                    <w:rStyle w:val="PlaceholderText"/>
                  </w:rPr>
                  <w:t>Click or tap here to enter text.</w:t>
                </w:r>
              </w:p>
            </w:tc>
          </w:sdtContent>
        </w:sdt>
      </w:tr>
      <w:tr w:rsidR="008964A2" w14:paraId="289EEB46" w14:textId="77777777" w:rsidTr="00DF04C6">
        <w:tc>
          <w:tcPr>
            <w:tcW w:w="3116" w:type="dxa"/>
          </w:tcPr>
          <w:p w14:paraId="1563462E" w14:textId="77777777" w:rsidR="008964A2" w:rsidRDefault="008964A2" w:rsidP="00DF04C6">
            <w:r w:rsidRPr="00F54687">
              <w:t>Rules and officiating</w:t>
            </w:r>
          </w:p>
          <w:p w14:paraId="4CAC3030" w14:textId="1A7DB15E" w:rsidR="008964A2" w:rsidRPr="00F54687" w:rsidRDefault="008964A2" w:rsidP="00DF04C6"/>
        </w:tc>
        <w:sdt>
          <w:sdtPr>
            <w:id w:val="-271628535"/>
            <w:placeholder>
              <w:docPart w:val="9EABEFF25DA745868834CE514A913BC3"/>
            </w:placeholder>
            <w:showingPlcHdr/>
          </w:sdtPr>
          <w:sdtEndPr/>
          <w:sdtContent>
            <w:tc>
              <w:tcPr>
                <w:tcW w:w="3117" w:type="dxa"/>
              </w:tcPr>
              <w:p w14:paraId="04C19222" w14:textId="3F9C5B33" w:rsidR="008964A2" w:rsidRDefault="008964A2" w:rsidP="00DF04C6">
                <w:r w:rsidRPr="004C4EA8">
                  <w:rPr>
                    <w:rStyle w:val="PlaceholderText"/>
                  </w:rPr>
                  <w:t>Click or tap here to enter text.</w:t>
                </w:r>
              </w:p>
            </w:tc>
          </w:sdtContent>
        </w:sdt>
        <w:sdt>
          <w:sdtPr>
            <w:id w:val="1767423344"/>
            <w:placeholder>
              <w:docPart w:val="FBD8BCF3BA984B12B196748FB93E45F1"/>
            </w:placeholder>
            <w:showingPlcHdr/>
          </w:sdtPr>
          <w:sdtEndPr/>
          <w:sdtContent>
            <w:tc>
              <w:tcPr>
                <w:tcW w:w="3117" w:type="dxa"/>
              </w:tcPr>
              <w:p w14:paraId="110FDD06" w14:textId="738CD267" w:rsidR="008964A2" w:rsidRDefault="008964A2" w:rsidP="00DF04C6">
                <w:r w:rsidRPr="004C4EA8">
                  <w:rPr>
                    <w:rStyle w:val="PlaceholderText"/>
                  </w:rPr>
                  <w:t>Click or tap here to enter text.</w:t>
                </w:r>
              </w:p>
            </w:tc>
          </w:sdtContent>
        </w:sdt>
      </w:tr>
    </w:tbl>
    <w:p w14:paraId="68E8B3D4" w14:textId="77777777" w:rsidR="008964A2" w:rsidRDefault="008964A2" w:rsidP="00843273">
      <w:pPr>
        <w:spacing w:after="0" w:line="240" w:lineRule="auto"/>
        <w:rPr>
          <w:rFonts w:ascii="Times New Roman" w:eastAsia="Times New Roman" w:hAnsi="Times New Roman" w:cs="Times New Roman"/>
          <w:kern w:val="0"/>
          <w14:ligatures w14:val="none"/>
        </w:rPr>
      </w:pPr>
    </w:p>
    <w:p w14:paraId="13B85FF4" w14:textId="77777777" w:rsidR="008964A2" w:rsidRDefault="008964A2" w:rsidP="00843273">
      <w:pPr>
        <w:spacing w:after="0" w:line="240" w:lineRule="auto"/>
        <w:rPr>
          <w:rFonts w:ascii="Times New Roman" w:eastAsia="Times New Roman" w:hAnsi="Times New Roman" w:cs="Times New Roman"/>
          <w:kern w:val="0"/>
          <w14:ligatures w14:val="none"/>
        </w:rPr>
      </w:pPr>
    </w:p>
    <w:p w14:paraId="2516E02D" w14:textId="4F319635" w:rsidR="008964A2" w:rsidRPr="00C8177F" w:rsidRDefault="008964A2" w:rsidP="008964A2">
      <w:pPr>
        <w:pStyle w:val="Heading3"/>
        <w:rPr>
          <w:b/>
          <w:bCs/>
          <w:color w:val="000000" w:themeColor="text1"/>
          <w:sz w:val="24"/>
          <w:szCs w:val="24"/>
        </w:rPr>
      </w:pPr>
      <w:r>
        <w:rPr>
          <w:b/>
          <w:bCs/>
          <w:color w:val="000000" w:themeColor="text1"/>
          <w:sz w:val="24"/>
          <w:szCs w:val="24"/>
        </w:rPr>
        <w:t>Collaboration, Reflection, and Technology:</w:t>
      </w:r>
    </w:p>
    <w:tbl>
      <w:tblPr>
        <w:tblStyle w:val="TableGrid"/>
        <w:tblW w:w="0" w:type="auto"/>
        <w:tblLook w:val="04A0" w:firstRow="1" w:lastRow="0" w:firstColumn="1" w:lastColumn="0" w:noHBand="0" w:noVBand="1"/>
      </w:tblPr>
      <w:tblGrid>
        <w:gridCol w:w="3116"/>
        <w:gridCol w:w="3117"/>
        <w:gridCol w:w="3117"/>
      </w:tblGrid>
      <w:tr w:rsidR="008964A2" w14:paraId="7FD0FF95" w14:textId="77777777" w:rsidTr="00DF04C6">
        <w:trPr>
          <w:tblHeader/>
        </w:trPr>
        <w:tc>
          <w:tcPr>
            <w:tcW w:w="3116" w:type="dxa"/>
            <w:shd w:val="clear" w:color="auto" w:fill="D9D9D9" w:themeFill="background1" w:themeFillShade="D9"/>
          </w:tcPr>
          <w:p w14:paraId="79A2E8D3" w14:textId="77777777" w:rsidR="008964A2" w:rsidRDefault="008964A2"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9CAD59E" w14:textId="77777777" w:rsidR="008964A2" w:rsidRDefault="008964A2" w:rsidP="00DF04C6">
            <w:r w:rsidRPr="00AD4726">
              <w:rPr>
                <w:b/>
                <w:bCs/>
              </w:rPr>
              <w:t>Course #/Title/Grade</w:t>
            </w:r>
          </w:p>
        </w:tc>
        <w:tc>
          <w:tcPr>
            <w:tcW w:w="3117" w:type="dxa"/>
            <w:shd w:val="clear" w:color="auto" w:fill="D9D9D9" w:themeFill="background1" w:themeFillShade="D9"/>
          </w:tcPr>
          <w:p w14:paraId="75720F0C" w14:textId="77777777" w:rsidR="008964A2" w:rsidRPr="00AD4726" w:rsidRDefault="008964A2" w:rsidP="00DF04C6">
            <w:r w:rsidRPr="00AD4726">
              <w:rPr>
                <w:b/>
                <w:bCs/>
              </w:rPr>
              <w:t>Portfolio Artifact(s)</w:t>
            </w:r>
          </w:p>
          <w:p w14:paraId="33B83AEB" w14:textId="77777777" w:rsidR="008964A2" w:rsidRPr="00AD4726" w:rsidRDefault="008964A2" w:rsidP="00DF04C6">
            <w:r w:rsidRPr="00AD4726">
              <w:rPr>
                <w:b/>
                <w:bCs/>
              </w:rPr>
              <w:t>AND </w:t>
            </w:r>
          </w:p>
          <w:p w14:paraId="3DB91114" w14:textId="77777777" w:rsidR="008964A2" w:rsidRDefault="008964A2" w:rsidP="00DF04C6">
            <w:r w:rsidRPr="00AD4726">
              <w:rPr>
                <w:b/>
                <w:bCs/>
              </w:rPr>
              <w:t>Rationale</w:t>
            </w:r>
          </w:p>
        </w:tc>
      </w:tr>
      <w:tr w:rsidR="008964A2" w14:paraId="1C400358" w14:textId="77777777" w:rsidTr="00DF04C6">
        <w:tc>
          <w:tcPr>
            <w:tcW w:w="3116" w:type="dxa"/>
          </w:tcPr>
          <w:p w14:paraId="22CDB135" w14:textId="77777777" w:rsidR="008964A2" w:rsidRDefault="008964A2" w:rsidP="008964A2">
            <w:r w:rsidRPr="00F23E23">
              <w:t>Productive family and community relationships</w:t>
            </w:r>
          </w:p>
          <w:p w14:paraId="1DAB4AAA" w14:textId="5D54F690" w:rsidR="008964A2" w:rsidRDefault="008964A2" w:rsidP="008964A2"/>
        </w:tc>
        <w:sdt>
          <w:sdtPr>
            <w:id w:val="1380893517"/>
            <w:placeholder>
              <w:docPart w:val="A9F5587A516C4D3BB9359FE164A19F96"/>
            </w:placeholder>
            <w:showingPlcHdr/>
          </w:sdtPr>
          <w:sdtEndPr/>
          <w:sdtContent>
            <w:tc>
              <w:tcPr>
                <w:tcW w:w="3117" w:type="dxa"/>
              </w:tcPr>
              <w:p w14:paraId="4F5C105B" w14:textId="77777777" w:rsidR="008964A2" w:rsidRDefault="008964A2" w:rsidP="00DF04C6">
                <w:r w:rsidRPr="004C4EA8">
                  <w:rPr>
                    <w:rStyle w:val="PlaceholderText"/>
                  </w:rPr>
                  <w:t>Click or tap here to enter text.</w:t>
                </w:r>
              </w:p>
            </w:tc>
          </w:sdtContent>
        </w:sdt>
        <w:sdt>
          <w:sdtPr>
            <w:id w:val="-893811722"/>
            <w:placeholder>
              <w:docPart w:val="A5D7ABE6FB5C4E19ADA7C21BA3216462"/>
            </w:placeholder>
            <w:showingPlcHdr/>
          </w:sdtPr>
          <w:sdtEndPr/>
          <w:sdtContent>
            <w:tc>
              <w:tcPr>
                <w:tcW w:w="3117" w:type="dxa"/>
              </w:tcPr>
              <w:p w14:paraId="19EC6088" w14:textId="77777777" w:rsidR="008964A2" w:rsidRDefault="008964A2" w:rsidP="00DF04C6">
                <w:r w:rsidRPr="004C4EA8">
                  <w:rPr>
                    <w:rStyle w:val="PlaceholderText"/>
                  </w:rPr>
                  <w:t>Click or tap here to enter text.</w:t>
                </w:r>
              </w:p>
            </w:tc>
          </w:sdtContent>
        </w:sdt>
      </w:tr>
      <w:tr w:rsidR="008964A2" w14:paraId="651EF30B" w14:textId="77777777" w:rsidTr="00DF04C6">
        <w:tc>
          <w:tcPr>
            <w:tcW w:w="3116" w:type="dxa"/>
          </w:tcPr>
          <w:p w14:paraId="5ECD1AD0" w14:textId="6332B607" w:rsidR="008964A2" w:rsidRPr="00AD4726" w:rsidRDefault="008964A2" w:rsidP="00DF04C6">
            <w:r w:rsidRPr="00F23E23">
              <w:lastRenderedPageBreak/>
              <w:t>Physical activity opportunities</w:t>
            </w:r>
          </w:p>
          <w:p w14:paraId="7D8A8137" w14:textId="77777777" w:rsidR="008964A2" w:rsidRDefault="008964A2" w:rsidP="00DF04C6"/>
        </w:tc>
        <w:sdt>
          <w:sdtPr>
            <w:id w:val="873043111"/>
            <w:placeholder>
              <w:docPart w:val="3C3EACC792A94D76A7C3A51582366738"/>
            </w:placeholder>
            <w:showingPlcHdr/>
          </w:sdtPr>
          <w:sdtEndPr/>
          <w:sdtContent>
            <w:tc>
              <w:tcPr>
                <w:tcW w:w="3117" w:type="dxa"/>
              </w:tcPr>
              <w:p w14:paraId="458C0B26" w14:textId="77777777" w:rsidR="008964A2" w:rsidRDefault="008964A2" w:rsidP="00DF04C6">
                <w:r w:rsidRPr="004C4EA8">
                  <w:rPr>
                    <w:rStyle w:val="PlaceholderText"/>
                  </w:rPr>
                  <w:t>Click or tap here to enter text.</w:t>
                </w:r>
              </w:p>
            </w:tc>
          </w:sdtContent>
        </w:sdt>
        <w:sdt>
          <w:sdtPr>
            <w:id w:val="710700199"/>
            <w:placeholder>
              <w:docPart w:val="BF7701DD8D2B498692E5E1CF26C6527C"/>
            </w:placeholder>
            <w:showingPlcHdr/>
          </w:sdtPr>
          <w:sdtEndPr/>
          <w:sdtContent>
            <w:tc>
              <w:tcPr>
                <w:tcW w:w="3117" w:type="dxa"/>
              </w:tcPr>
              <w:p w14:paraId="28948780" w14:textId="77777777" w:rsidR="008964A2" w:rsidRDefault="008964A2" w:rsidP="00DF04C6">
                <w:r w:rsidRPr="004C4EA8">
                  <w:rPr>
                    <w:rStyle w:val="PlaceholderText"/>
                  </w:rPr>
                  <w:t>Click or tap here to enter text.</w:t>
                </w:r>
              </w:p>
            </w:tc>
          </w:sdtContent>
        </w:sdt>
      </w:tr>
      <w:tr w:rsidR="008964A2" w14:paraId="01D8EFA8" w14:textId="77777777" w:rsidTr="00DF04C6">
        <w:tc>
          <w:tcPr>
            <w:tcW w:w="3116" w:type="dxa"/>
          </w:tcPr>
          <w:p w14:paraId="6F5EDA04" w14:textId="5B68850D" w:rsidR="008964A2" w:rsidRPr="00AD4726" w:rsidRDefault="008964A2" w:rsidP="00DF04C6">
            <w:r>
              <w:t>Integrate technology</w:t>
            </w:r>
          </w:p>
          <w:p w14:paraId="24DEB04F" w14:textId="77777777" w:rsidR="008964A2" w:rsidRPr="00AD4726" w:rsidRDefault="008964A2" w:rsidP="00DF04C6"/>
        </w:tc>
        <w:sdt>
          <w:sdtPr>
            <w:id w:val="-1552452160"/>
            <w:placeholder>
              <w:docPart w:val="C6140454E5B941D589CE17893A25ADB5"/>
            </w:placeholder>
            <w:showingPlcHdr/>
          </w:sdtPr>
          <w:sdtEndPr/>
          <w:sdtContent>
            <w:tc>
              <w:tcPr>
                <w:tcW w:w="3117" w:type="dxa"/>
              </w:tcPr>
              <w:p w14:paraId="0E1E8D0F" w14:textId="77777777" w:rsidR="008964A2" w:rsidRDefault="008964A2" w:rsidP="00DF04C6">
                <w:r w:rsidRPr="004C4EA8">
                  <w:rPr>
                    <w:rStyle w:val="PlaceholderText"/>
                  </w:rPr>
                  <w:t>Click or tap here to enter text.</w:t>
                </w:r>
              </w:p>
            </w:tc>
          </w:sdtContent>
        </w:sdt>
        <w:sdt>
          <w:sdtPr>
            <w:id w:val="-1696068383"/>
            <w:placeholder>
              <w:docPart w:val="6682F36034DF4918AB57AF6EB03A681C"/>
            </w:placeholder>
            <w:showingPlcHdr/>
          </w:sdtPr>
          <w:sdtEndPr/>
          <w:sdtContent>
            <w:tc>
              <w:tcPr>
                <w:tcW w:w="3117" w:type="dxa"/>
              </w:tcPr>
              <w:p w14:paraId="4516416E" w14:textId="77777777" w:rsidR="008964A2" w:rsidRDefault="008964A2" w:rsidP="00DF04C6">
                <w:r w:rsidRPr="004C4EA8">
                  <w:rPr>
                    <w:rStyle w:val="PlaceholderText"/>
                  </w:rPr>
                  <w:t>Click or tap here to enter text.</w:t>
                </w:r>
              </w:p>
            </w:tc>
          </w:sdtContent>
        </w:sdt>
      </w:tr>
    </w:tbl>
    <w:p w14:paraId="46CC5D61" w14:textId="77777777" w:rsidR="008964A2" w:rsidRPr="00AD4726" w:rsidRDefault="008964A2" w:rsidP="00843273">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7E2181BE" w14:textId="77777777" w:rsidR="008E1A3B" w:rsidRPr="00A845FC" w:rsidRDefault="008E1A3B" w:rsidP="008E1A3B">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821DA2">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54BF5D" w14:textId="77777777" w:rsidR="000F42A2" w:rsidRDefault="000F42A2" w:rsidP="00247CB5">
      <w:pPr>
        <w:spacing w:after="0" w:line="240" w:lineRule="auto"/>
      </w:pPr>
      <w:r>
        <w:separator/>
      </w:r>
    </w:p>
  </w:endnote>
  <w:endnote w:type="continuationSeparator" w:id="0">
    <w:p w14:paraId="5853F296" w14:textId="77777777" w:rsidR="000F42A2" w:rsidRDefault="000F42A2"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472AF2" w14:textId="77777777" w:rsidR="000F42A2" w:rsidRDefault="000F42A2" w:rsidP="00247CB5">
      <w:pPr>
        <w:spacing w:after="0" w:line="240" w:lineRule="auto"/>
      </w:pPr>
      <w:r>
        <w:separator/>
      </w:r>
    </w:p>
  </w:footnote>
  <w:footnote w:type="continuationSeparator" w:id="0">
    <w:p w14:paraId="670D3E8B" w14:textId="77777777" w:rsidR="000F42A2" w:rsidRDefault="000F42A2"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6CC2FBB"/>
    <w:multiLevelType w:val="multilevel"/>
    <w:tmpl w:val="C55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3"/>
  </w:num>
  <w:num w:numId="2" w16cid:durableId="1287931480">
    <w:abstractNumId w:val="22"/>
  </w:num>
  <w:num w:numId="3" w16cid:durableId="709914026">
    <w:abstractNumId w:val="27"/>
  </w:num>
  <w:num w:numId="4" w16cid:durableId="1934049431">
    <w:abstractNumId w:val="37"/>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2"/>
  </w:num>
  <w:num w:numId="10" w16cid:durableId="1435515279">
    <w:abstractNumId w:val="16"/>
  </w:num>
  <w:num w:numId="11" w16cid:durableId="414671710">
    <w:abstractNumId w:val="36"/>
  </w:num>
  <w:num w:numId="12" w16cid:durableId="312950467">
    <w:abstractNumId w:val="26"/>
  </w:num>
  <w:num w:numId="13" w16cid:durableId="92433943">
    <w:abstractNumId w:val="44"/>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6"/>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8"/>
  </w:num>
  <w:num w:numId="26" w16cid:durableId="154227323">
    <w:abstractNumId w:val="34"/>
  </w:num>
  <w:num w:numId="27" w16cid:durableId="761680375">
    <w:abstractNumId w:val="39"/>
  </w:num>
  <w:num w:numId="28" w16cid:durableId="1725061471">
    <w:abstractNumId w:val="15"/>
  </w:num>
  <w:num w:numId="29" w16cid:durableId="859003082">
    <w:abstractNumId w:val="23"/>
  </w:num>
  <w:num w:numId="30" w16cid:durableId="360740766">
    <w:abstractNumId w:val="40"/>
  </w:num>
  <w:num w:numId="31" w16cid:durableId="1336683912">
    <w:abstractNumId w:val="20"/>
  </w:num>
  <w:num w:numId="32" w16cid:durableId="756749512">
    <w:abstractNumId w:val="2"/>
  </w:num>
  <w:num w:numId="33" w16cid:durableId="606084597">
    <w:abstractNumId w:val="1"/>
  </w:num>
  <w:num w:numId="34" w16cid:durableId="1364595449">
    <w:abstractNumId w:val="38"/>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5"/>
  </w:num>
  <w:num w:numId="42" w16cid:durableId="953286815">
    <w:abstractNumId w:val="35"/>
  </w:num>
  <w:num w:numId="43" w16cid:durableId="1357778685">
    <w:abstractNumId w:val="30"/>
  </w:num>
  <w:num w:numId="44" w16cid:durableId="987130052">
    <w:abstractNumId w:val="43"/>
  </w:num>
  <w:num w:numId="45" w16cid:durableId="1884438667">
    <w:abstractNumId w:val="8"/>
  </w:num>
  <w:num w:numId="46" w16cid:durableId="1127819084">
    <w:abstractNumId w:val="17"/>
  </w:num>
  <w:num w:numId="47" w16cid:durableId="1282810199">
    <w:abstractNumId w:val="4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57AF0"/>
    <w:rsid w:val="00063CDF"/>
    <w:rsid w:val="00073057"/>
    <w:rsid w:val="00076DE2"/>
    <w:rsid w:val="000934EA"/>
    <w:rsid w:val="00097348"/>
    <w:rsid w:val="000A3873"/>
    <w:rsid w:val="000E0699"/>
    <w:rsid w:val="000E2F37"/>
    <w:rsid w:val="000F42A2"/>
    <w:rsid w:val="000F575E"/>
    <w:rsid w:val="00143E73"/>
    <w:rsid w:val="0014583E"/>
    <w:rsid w:val="001811F9"/>
    <w:rsid w:val="001846B6"/>
    <w:rsid w:val="001A0F69"/>
    <w:rsid w:val="001B154B"/>
    <w:rsid w:val="001B2BD2"/>
    <w:rsid w:val="001C2684"/>
    <w:rsid w:val="001C6ED4"/>
    <w:rsid w:val="001E39F3"/>
    <w:rsid w:val="001F0822"/>
    <w:rsid w:val="00204747"/>
    <w:rsid w:val="0023345E"/>
    <w:rsid w:val="00247CB5"/>
    <w:rsid w:val="00261271"/>
    <w:rsid w:val="00264168"/>
    <w:rsid w:val="0028317A"/>
    <w:rsid w:val="00291414"/>
    <w:rsid w:val="002F04F1"/>
    <w:rsid w:val="0030151B"/>
    <w:rsid w:val="0030729A"/>
    <w:rsid w:val="0031031C"/>
    <w:rsid w:val="00332741"/>
    <w:rsid w:val="00353080"/>
    <w:rsid w:val="003540EB"/>
    <w:rsid w:val="0035551A"/>
    <w:rsid w:val="003574C8"/>
    <w:rsid w:val="00370FFC"/>
    <w:rsid w:val="003913A8"/>
    <w:rsid w:val="003A4410"/>
    <w:rsid w:val="003B712C"/>
    <w:rsid w:val="003C69BC"/>
    <w:rsid w:val="003E6A2E"/>
    <w:rsid w:val="003F6E42"/>
    <w:rsid w:val="00425B03"/>
    <w:rsid w:val="0043360E"/>
    <w:rsid w:val="00443E68"/>
    <w:rsid w:val="00493C82"/>
    <w:rsid w:val="004B0D6A"/>
    <w:rsid w:val="004B7A0B"/>
    <w:rsid w:val="0052220C"/>
    <w:rsid w:val="00533551"/>
    <w:rsid w:val="00576367"/>
    <w:rsid w:val="00591C65"/>
    <w:rsid w:val="00593ADB"/>
    <w:rsid w:val="005A7583"/>
    <w:rsid w:val="005C709F"/>
    <w:rsid w:val="0062061F"/>
    <w:rsid w:val="0062492F"/>
    <w:rsid w:val="006312D7"/>
    <w:rsid w:val="006627AE"/>
    <w:rsid w:val="00696699"/>
    <w:rsid w:val="006D4924"/>
    <w:rsid w:val="006F5948"/>
    <w:rsid w:val="006F5E9C"/>
    <w:rsid w:val="00704A5D"/>
    <w:rsid w:val="007071AE"/>
    <w:rsid w:val="00733BB9"/>
    <w:rsid w:val="00742738"/>
    <w:rsid w:val="00755B63"/>
    <w:rsid w:val="00770AA9"/>
    <w:rsid w:val="00775B23"/>
    <w:rsid w:val="0079705A"/>
    <w:rsid w:val="007A25B7"/>
    <w:rsid w:val="007B2D20"/>
    <w:rsid w:val="007D6329"/>
    <w:rsid w:val="007F0E4D"/>
    <w:rsid w:val="007F5A93"/>
    <w:rsid w:val="007F7918"/>
    <w:rsid w:val="007F7968"/>
    <w:rsid w:val="007F79D7"/>
    <w:rsid w:val="008210A2"/>
    <w:rsid w:val="00821DA2"/>
    <w:rsid w:val="00843273"/>
    <w:rsid w:val="0085756F"/>
    <w:rsid w:val="008964A2"/>
    <w:rsid w:val="008B1B1A"/>
    <w:rsid w:val="008B3BD1"/>
    <w:rsid w:val="008E11CC"/>
    <w:rsid w:val="008E1A3B"/>
    <w:rsid w:val="0090478D"/>
    <w:rsid w:val="009155BE"/>
    <w:rsid w:val="0091570E"/>
    <w:rsid w:val="0091614A"/>
    <w:rsid w:val="00940D2A"/>
    <w:rsid w:val="00944FCC"/>
    <w:rsid w:val="00947E00"/>
    <w:rsid w:val="00961B67"/>
    <w:rsid w:val="009627E5"/>
    <w:rsid w:val="00973F1D"/>
    <w:rsid w:val="00975B63"/>
    <w:rsid w:val="00991047"/>
    <w:rsid w:val="009A772B"/>
    <w:rsid w:val="009C67F3"/>
    <w:rsid w:val="009E2C4A"/>
    <w:rsid w:val="009E518D"/>
    <w:rsid w:val="009E5D2E"/>
    <w:rsid w:val="00A004A4"/>
    <w:rsid w:val="00A115AE"/>
    <w:rsid w:val="00A127CF"/>
    <w:rsid w:val="00A27614"/>
    <w:rsid w:val="00A50A79"/>
    <w:rsid w:val="00A55DE8"/>
    <w:rsid w:val="00A74F4A"/>
    <w:rsid w:val="00A841C2"/>
    <w:rsid w:val="00AD4726"/>
    <w:rsid w:val="00AF146B"/>
    <w:rsid w:val="00B02704"/>
    <w:rsid w:val="00B079BB"/>
    <w:rsid w:val="00B33583"/>
    <w:rsid w:val="00B36915"/>
    <w:rsid w:val="00B40C13"/>
    <w:rsid w:val="00B5337E"/>
    <w:rsid w:val="00B55E61"/>
    <w:rsid w:val="00B57263"/>
    <w:rsid w:val="00B63044"/>
    <w:rsid w:val="00B63C10"/>
    <w:rsid w:val="00BA3C51"/>
    <w:rsid w:val="00BB6435"/>
    <w:rsid w:val="00BD0802"/>
    <w:rsid w:val="00BF51CE"/>
    <w:rsid w:val="00C15FBE"/>
    <w:rsid w:val="00C24A1A"/>
    <w:rsid w:val="00C35296"/>
    <w:rsid w:val="00C439EE"/>
    <w:rsid w:val="00C45D5C"/>
    <w:rsid w:val="00C62433"/>
    <w:rsid w:val="00C93B5A"/>
    <w:rsid w:val="00C948E0"/>
    <w:rsid w:val="00C956B6"/>
    <w:rsid w:val="00C97311"/>
    <w:rsid w:val="00CE1AD8"/>
    <w:rsid w:val="00CE3438"/>
    <w:rsid w:val="00D1700B"/>
    <w:rsid w:val="00D17F99"/>
    <w:rsid w:val="00D33957"/>
    <w:rsid w:val="00D4539A"/>
    <w:rsid w:val="00DA5561"/>
    <w:rsid w:val="00DA7A73"/>
    <w:rsid w:val="00DB71C4"/>
    <w:rsid w:val="00DD0FD8"/>
    <w:rsid w:val="00DD2B52"/>
    <w:rsid w:val="00DF5A01"/>
    <w:rsid w:val="00E206FC"/>
    <w:rsid w:val="00E32AAE"/>
    <w:rsid w:val="00E3475B"/>
    <w:rsid w:val="00E42076"/>
    <w:rsid w:val="00E4490F"/>
    <w:rsid w:val="00E5003B"/>
    <w:rsid w:val="00E6002C"/>
    <w:rsid w:val="00E64F02"/>
    <w:rsid w:val="00E82837"/>
    <w:rsid w:val="00E832A1"/>
    <w:rsid w:val="00EA4A75"/>
    <w:rsid w:val="00EB7849"/>
    <w:rsid w:val="00EC3EE6"/>
    <w:rsid w:val="00EC7B37"/>
    <w:rsid w:val="00ED229B"/>
    <w:rsid w:val="00ED4238"/>
    <w:rsid w:val="00EF3FFA"/>
    <w:rsid w:val="00EF4A1C"/>
    <w:rsid w:val="00EF7708"/>
    <w:rsid w:val="00F23E23"/>
    <w:rsid w:val="00F35590"/>
    <w:rsid w:val="00F36CAC"/>
    <w:rsid w:val="00F41B4E"/>
    <w:rsid w:val="00F54687"/>
    <w:rsid w:val="00F5536B"/>
    <w:rsid w:val="00F715BA"/>
    <w:rsid w:val="00F75BE9"/>
    <w:rsid w:val="00F77990"/>
    <w:rsid w:val="00F9417D"/>
    <w:rsid w:val="00F961DF"/>
    <w:rsid w:val="00FC53F6"/>
    <w:rsid w:val="00FE785A"/>
    <w:rsid w:val="00FF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5211177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09396327">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51450899">
      <w:bodyDiv w:val="1"/>
      <w:marLeft w:val="0"/>
      <w:marRight w:val="0"/>
      <w:marTop w:val="0"/>
      <w:marBottom w:val="0"/>
      <w:divBdr>
        <w:top w:val="none" w:sz="0" w:space="0" w:color="auto"/>
        <w:left w:val="none" w:sz="0" w:space="0" w:color="auto"/>
        <w:bottom w:val="none" w:sz="0" w:space="0" w:color="auto"/>
        <w:right w:val="none" w:sz="0" w:space="0" w:color="auto"/>
      </w:divBdr>
    </w:div>
    <w:div w:id="866021483">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6377395">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172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782BAF86BA43809CF9C834E5F63E4D"/>
        <w:category>
          <w:name w:val="General"/>
          <w:gallery w:val="placeholder"/>
        </w:category>
        <w:types>
          <w:type w:val="bbPlcHdr"/>
        </w:types>
        <w:behaviors>
          <w:behavior w:val="content"/>
        </w:behaviors>
        <w:guid w:val="{3F46CF52-52C8-456E-93C7-D2B588A996BF}"/>
      </w:docPartPr>
      <w:docPartBody>
        <w:p w:rsidR="00BC28F8" w:rsidRDefault="00055503" w:rsidP="00055503">
          <w:pPr>
            <w:pStyle w:val="8E782BAF86BA43809CF9C834E5F63E4D"/>
          </w:pPr>
          <w:r w:rsidRPr="00C6081B">
            <w:rPr>
              <w:rStyle w:val="PlaceholderText"/>
            </w:rPr>
            <w:t>Click or tap here to enter text.</w:t>
          </w:r>
        </w:p>
      </w:docPartBody>
    </w:docPart>
    <w:docPart>
      <w:docPartPr>
        <w:name w:val="43A22CDDAAB9407A8B4C0E08DAEFD410"/>
        <w:category>
          <w:name w:val="General"/>
          <w:gallery w:val="placeholder"/>
        </w:category>
        <w:types>
          <w:type w:val="bbPlcHdr"/>
        </w:types>
        <w:behaviors>
          <w:behavior w:val="content"/>
        </w:behaviors>
        <w:guid w:val="{3544EEE1-C244-449C-825F-4D4CFBF08DC6}"/>
      </w:docPartPr>
      <w:docPartBody>
        <w:p w:rsidR="00BC28F8" w:rsidRDefault="00055503" w:rsidP="00055503">
          <w:pPr>
            <w:pStyle w:val="43A22CDDAAB9407A8B4C0E08DAEFD410"/>
          </w:pPr>
          <w:r w:rsidRPr="00C6081B">
            <w:rPr>
              <w:rStyle w:val="PlaceholderText"/>
            </w:rPr>
            <w:t>Click or tap here to enter text.</w:t>
          </w:r>
        </w:p>
      </w:docPartBody>
    </w:docPart>
    <w:docPart>
      <w:docPartPr>
        <w:name w:val="E9AA0A5A6F5E4325923E85FD920E3090"/>
        <w:category>
          <w:name w:val="General"/>
          <w:gallery w:val="placeholder"/>
        </w:category>
        <w:types>
          <w:type w:val="bbPlcHdr"/>
        </w:types>
        <w:behaviors>
          <w:behavior w:val="content"/>
        </w:behaviors>
        <w:guid w:val="{4CF21BEE-B8F5-4C23-9E14-BAA723F6371D}"/>
      </w:docPartPr>
      <w:docPartBody>
        <w:p w:rsidR="00BC28F8" w:rsidRDefault="00055503" w:rsidP="00055503">
          <w:pPr>
            <w:pStyle w:val="E9AA0A5A6F5E4325923E85FD920E3090"/>
          </w:pPr>
          <w:r w:rsidRPr="004C4EA8">
            <w:rPr>
              <w:rStyle w:val="PlaceholderText"/>
            </w:rPr>
            <w:t>Click or tap here to enter text.</w:t>
          </w:r>
        </w:p>
      </w:docPartBody>
    </w:docPart>
    <w:docPart>
      <w:docPartPr>
        <w:name w:val="37874E6D7E15480089EED54BF23B20B9"/>
        <w:category>
          <w:name w:val="General"/>
          <w:gallery w:val="placeholder"/>
        </w:category>
        <w:types>
          <w:type w:val="bbPlcHdr"/>
        </w:types>
        <w:behaviors>
          <w:behavior w:val="content"/>
        </w:behaviors>
        <w:guid w:val="{FF5B6993-2EE8-4435-886B-12E12B255B08}"/>
      </w:docPartPr>
      <w:docPartBody>
        <w:p w:rsidR="00BC28F8" w:rsidRDefault="00055503" w:rsidP="00055503">
          <w:pPr>
            <w:pStyle w:val="37874E6D7E15480089EED54BF23B20B9"/>
          </w:pPr>
          <w:r w:rsidRPr="004C4EA8">
            <w:rPr>
              <w:rStyle w:val="PlaceholderText"/>
            </w:rPr>
            <w:t>Click or tap here to enter text.</w:t>
          </w:r>
        </w:p>
      </w:docPartBody>
    </w:docPart>
    <w:docPart>
      <w:docPartPr>
        <w:name w:val="BC4506969E2949F0B74224055780E12C"/>
        <w:category>
          <w:name w:val="General"/>
          <w:gallery w:val="placeholder"/>
        </w:category>
        <w:types>
          <w:type w:val="bbPlcHdr"/>
        </w:types>
        <w:behaviors>
          <w:behavior w:val="content"/>
        </w:behaviors>
        <w:guid w:val="{8F38D90B-7A67-4ED7-B943-333333B23D65}"/>
      </w:docPartPr>
      <w:docPartBody>
        <w:p w:rsidR="00BC28F8" w:rsidRDefault="00055503" w:rsidP="00055503">
          <w:pPr>
            <w:pStyle w:val="BC4506969E2949F0B74224055780E12C"/>
          </w:pPr>
          <w:r w:rsidRPr="004C4EA8">
            <w:rPr>
              <w:rStyle w:val="PlaceholderText"/>
            </w:rPr>
            <w:t>Click or tap here to enter text.</w:t>
          </w:r>
        </w:p>
      </w:docPartBody>
    </w:docPart>
    <w:docPart>
      <w:docPartPr>
        <w:name w:val="1A8E49A8A9284A658CB5B009B0E47D91"/>
        <w:category>
          <w:name w:val="General"/>
          <w:gallery w:val="placeholder"/>
        </w:category>
        <w:types>
          <w:type w:val="bbPlcHdr"/>
        </w:types>
        <w:behaviors>
          <w:behavior w:val="content"/>
        </w:behaviors>
        <w:guid w:val="{8C6082EF-0D3D-4138-B376-91000989D19A}"/>
      </w:docPartPr>
      <w:docPartBody>
        <w:p w:rsidR="00BC28F8" w:rsidRDefault="00055503" w:rsidP="00055503">
          <w:pPr>
            <w:pStyle w:val="1A8E49A8A9284A658CB5B009B0E47D91"/>
          </w:pPr>
          <w:r w:rsidRPr="004C4EA8">
            <w:rPr>
              <w:rStyle w:val="PlaceholderText"/>
            </w:rPr>
            <w:t>Click or tap here to enter text.</w:t>
          </w:r>
        </w:p>
      </w:docPartBody>
    </w:docPart>
    <w:docPart>
      <w:docPartPr>
        <w:name w:val="746DA1F19D1D4AB18F08723DFCEBF5F9"/>
        <w:category>
          <w:name w:val="General"/>
          <w:gallery w:val="placeholder"/>
        </w:category>
        <w:types>
          <w:type w:val="bbPlcHdr"/>
        </w:types>
        <w:behaviors>
          <w:behavior w:val="content"/>
        </w:behaviors>
        <w:guid w:val="{1189885F-1631-460C-A0DF-EC3B64DA1C9C}"/>
      </w:docPartPr>
      <w:docPartBody>
        <w:p w:rsidR="00BC28F8" w:rsidRDefault="00055503" w:rsidP="00055503">
          <w:pPr>
            <w:pStyle w:val="746DA1F19D1D4AB18F08723DFCEBF5F9"/>
          </w:pPr>
          <w:r w:rsidRPr="004C4EA8">
            <w:rPr>
              <w:rStyle w:val="PlaceholderText"/>
            </w:rPr>
            <w:t>Click or tap here to enter text.</w:t>
          </w:r>
        </w:p>
      </w:docPartBody>
    </w:docPart>
    <w:docPart>
      <w:docPartPr>
        <w:name w:val="8C1E3DFA67E3439583D00CA053FAEDB3"/>
        <w:category>
          <w:name w:val="General"/>
          <w:gallery w:val="placeholder"/>
        </w:category>
        <w:types>
          <w:type w:val="bbPlcHdr"/>
        </w:types>
        <w:behaviors>
          <w:behavior w:val="content"/>
        </w:behaviors>
        <w:guid w:val="{96618C61-DD07-49E8-B8AD-91F2725D74C9}"/>
      </w:docPartPr>
      <w:docPartBody>
        <w:p w:rsidR="00BC28F8" w:rsidRDefault="00055503" w:rsidP="00055503">
          <w:pPr>
            <w:pStyle w:val="8C1E3DFA67E3439583D00CA053FAEDB3"/>
          </w:pPr>
          <w:r w:rsidRPr="004C4EA8">
            <w:rPr>
              <w:rStyle w:val="PlaceholderText"/>
            </w:rPr>
            <w:t>Click or tap here to enter text.</w:t>
          </w:r>
        </w:p>
      </w:docPartBody>
    </w:docPart>
    <w:docPart>
      <w:docPartPr>
        <w:name w:val="8F5D8B5192754E618B0B7A0F54E0B868"/>
        <w:category>
          <w:name w:val="General"/>
          <w:gallery w:val="placeholder"/>
        </w:category>
        <w:types>
          <w:type w:val="bbPlcHdr"/>
        </w:types>
        <w:behaviors>
          <w:behavior w:val="content"/>
        </w:behaviors>
        <w:guid w:val="{E9603F1E-0B57-406A-ABA3-8AF448041B8B}"/>
      </w:docPartPr>
      <w:docPartBody>
        <w:p w:rsidR="00BC28F8" w:rsidRDefault="00055503" w:rsidP="00055503">
          <w:pPr>
            <w:pStyle w:val="8F5D8B5192754E618B0B7A0F54E0B868"/>
          </w:pPr>
          <w:r w:rsidRPr="004C4EA8">
            <w:rPr>
              <w:rStyle w:val="PlaceholderText"/>
            </w:rPr>
            <w:t>Click or tap here to enter text.</w:t>
          </w:r>
        </w:p>
      </w:docPartBody>
    </w:docPart>
    <w:docPart>
      <w:docPartPr>
        <w:name w:val="236BC74CAA0E45FE8135E28E769ED1E8"/>
        <w:category>
          <w:name w:val="General"/>
          <w:gallery w:val="placeholder"/>
        </w:category>
        <w:types>
          <w:type w:val="bbPlcHdr"/>
        </w:types>
        <w:behaviors>
          <w:behavior w:val="content"/>
        </w:behaviors>
        <w:guid w:val="{2506BD7D-2E62-4185-B378-A13364A49BE5}"/>
      </w:docPartPr>
      <w:docPartBody>
        <w:p w:rsidR="00BC28F8" w:rsidRDefault="00055503" w:rsidP="00055503">
          <w:pPr>
            <w:pStyle w:val="236BC74CAA0E45FE8135E28E769ED1E8"/>
          </w:pPr>
          <w:r w:rsidRPr="004C4EA8">
            <w:rPr>
              <w:rStyle w:val="PlaceholderText"/>
            </w:rPr>
            <w:t>Click or tap here to enter text.</w:t>
          </w:r>
        </w:p>
      </w:docPartBody>
    </w:docPart>
    <w:docPart>
      <w:docPartPr>
        <w:name w:val="DC6C5E32DCF44F0D9CF7F0A17D7A5384"/>
        <w:category>
          <w:name w:val="General"/>
          <w:gallery w:val="placeholder"/>
        </w:category>
        <w:types>
          <w:type w:val="bbPlcHdr"/>
        </w:types>
        <w:behaviors>
          <w:behavior w:val="content"/>
        </w:behaviors>
        <w:guid w:val="{26B9D6BD-CA16-4E79-9D0A-451BC9CA04A7}"/>
      </w:docPartPr>
      <w:docPartBody>
        <w:p w:rsidR="00BC28F8" w:rsidRDefault="00055503" w:rsidP="00055503">
          <w:pPr>
            <w:pStyle w:val="DC6C5E32DCF44F0D9CF7F0A17D7A5384"/>
          </w:pPr>
          <w:r w:rsidRPr="004C4EA8">
            <w:rPr>
              <w:rStyle w:val="PlaceholderText"/>
            </w:rPr>
            <w:t>Click or tap here to enter text.</w:t>
          </w:r>
        </w:p>
      </w:docPartBody>
    </w:docPart>
    <w:docPart>
      <w:docPartPr>
        <w:name w:val="0DE775FD278B4AB8A7128F476887ED62"/>
        <w:category>
          <w:name w:val="General"/>
          <w:gallery w:val="placeholder"/>
        </w:category>
        <w:types>
          <w:type w:val="bbPlcHdr"/>
        </w:types>
        <w:behaviors>
          <w:behavior w:val="content"/>
        </w:behaviors>
        <w:guid w:val="{1058A565-5D4B-431F-B12E-A2DC34749FBD}"/>
      </w:docPartPr>
      <w:docPartBody>
        <w:p w:rsidR="00BC28F8" w:rsidRDefault="00055503" w:rsidP="00055503">
          <w:pPr>
            <w:pStyle w:val="0DE775FD278B4AB8A7128F476887ED62"/>
          </w:pPr>
          <w:r w:rsidRPr="004C4EA8">
            <w:rPr>
              <w:rStyle w:val="PlaceholderText"/>
            </w:rPr>
            <w:t>Click or tap here to enter text.</w:t>
          </w:r>
        </w:p>
      </w:docPartBody>
    </w:docPart>
    <w:docPart>
      <w:docPartPr>
        <w:name w:val="39FB42D310C7489890371CAE84212169"/>
        <w:category>
          <w:name w:val="General"/>
          <w:gallery w:val="placeholder"/>
        </w:category>
        <w:types>
          <w:type w:val="bbPlcHdr"/>
        </w:types>
        <w:behaviors>
          <w:behavior w:val="content"/>
        </w:behaviors>
        <w:guid w:val="{F9A67628-CB45-4696-8332-DB6918C4F574}"/>
      </w:docPartPr>
      <w:docPartBody>
        <w:p w:rsidR="00BC28F8" w:rsidRDefault="00055503" w:rsidP="00055503">
          <w:pPr>
            <w:pStyle w:val="39FB42D310C7489890371CAE84212169"/>
          </w:pPr>
          <w:r w:rsidRPr="004C4EA8">
            <w:rPr>
              <w:rStyle w:val="PlaceholderText"/>
            </w:rPr>
            <w:t>Click or tap here to enter text.</w:t>
          </w:r>
        </w:p>
      </w:docPartBody>
    </w:docPart>
    <w:docPart>
      <w:docPartPr>
        <w:name w:val="2DBB5EFB8E00433DB4F6F78E69D223BC"/>
        <w:category>
          <w:name w:val="General"/>
          <w:gallery w:val="placeholder"/>
        </w:category>
        <w:types>
          <w:type w:val="bbPlcHdr"/>
        </w:types>
        <w:behaviors>
          <w:behavior w:val="content"/>
        </w:behaviors>
        <w:guid w:val="{FD781837-A31B-4CAC-8615-0D91A0A59CC2}"/>
      </w:docPartPr>
      <w:docPartBody>
        <w:p w:rsidR="00BC28F8" w:rsidRDefault="00055503" w:rsidP="00055503">
          <w:pPr>
            <w:pStyle w:val="2DBB5EFB8E00433DB4F6F78E69D223BC"/>
          </w:pPr>
          <w:r w:rsidRPr="004C4EA8">
            <w:rPr>
              <w:rStyle w:val="PlaceholderText"/>
            </w:rPr>
            <w:t>Click or tap here to enter text.</w:t>
          </w:r>
        </w:p>
      </w:docPartBody>
    </w:docPart>
    <w:docPart>
      <w:docPartPr>
        <w:name w:val="0AAA381FD2D54B888333A41D5AC49FB5"/>
        <w:category>
          <w:name w:val="General"/>
          <w:gallery w:val="placeholder"/>
        </w:category>
        <w:types>
          <w:type w:val="bbPlcHdr"/>
        </w:types>
        <w:behaviors>
          <w:behavior w:val="content"/>
        </w:behaviors>
        <w:guid w:val="{6A37C241-5427-4C03-9C72-F997E5886138}"/>
      </w:docPartPr>
      <w:docPartBody>
        <w:p w:rsidR="00BC28F8" w:rsidRDefault="00055503" w:rsidP="00055503">
          <w:pPr>
            <w:pStyle w:val="0AAA381FD2D54B888333A41D5AC49FB5"/>
          </w:pPr>
          <w:r w:rsidRPr="004C4EA8">
            <w:rPr>
              <w:rStyle w:val="PlaceholderText"/>
            </w:rPr>
            <w:t>Click or tap here to enter text.</w:t>
          </w:r>
        </w:p>
      </w:docPartBody>
    </w:docPart>
    <w:docPart>
      <w:docPartPr>
        <w:name w:val="2EFFC6E205C942769FFD1B91DBC7B45F"/>
        <w:category>
          <w:name w:val="General"/>
          <w:gallery w:val="placeholder"/>
        </w:category>
        <w:types>
          <w:type w:val="bbPlcHdr"/>
        </w:types>
        <w:behaviors>
          <w:behavior w:val="content"/>
        </w:behaviors>
        <w:guid w:val="{2031044D-5FCF-4B96-9814-E4AF9E70C9DE}"/>
      </w:docPartPr>
      <w:docPartBody>
        <w:p w:rsidR="00BC28F8" w:rsidRDefault="00055503" w:rsidP="00055503">
          <w:pPr>
            <w:pStyle w:val="2EFFC6E205C942769FFD1B91DBC7B45F"/>
          </w:pPr>
          <w:r w:rsidRPr="004C4EA8">
            <w:rPr>
              <w:rStyle w:val="PlaceholderText"/>
            </w:rPr>
            <w:t>Click or tap here to enter text.</w:t>
          </w:r>
        </w:p>
      </w:docPartBody>
    </w:docPart>
    <w:docPart>
      <w:docPartPr>
        <w:name w:val="8ABEB449FC7F4BDB881D3462A56A6C5B"/>
        <w:category>
          <w:name w:val="General"/>
          <w:gallery w:val="placeholder"/>
        </w:category>
        <w:types>
          <w:type w:val="bbPlcHdr"/>
        </w:types>
        <w:behaviors>
          <w:behavior w:val="content"/>
        </w:behaviors>
        <w:guid w:val="{F6F313EB-77AB-4BCA-8A18-0E82E9EE0DA5}"/>
      </w:docPartPr>
      <w:docPartBody>
        <w:p w:rsidR="00BC28F8" w:rsidRDefault="00055503" w:rsidP="00055503">
          <w:pPr>
            <w:pStyle w:val="8ABEB449FC7F4BDB881D3462A56A6C5B"/>
          </w:pPr>
          <w:r w:rsidRPr="004C4EA8">
            <w:rPr>
              <w:rStyle w:val="PlaceholderText"/>
            </w:rPr>
            <w:t>Click or tap here to enter text.</w:t>
          </w:r>
        </w:p>
      </w:docPartBody>
    </w:docPart>
    <w:docPart>
      <w:docPartPr>
        <w:name w:val="24A309948CEF459DBC661ED594303BC6"/>
        <w:category>
          <w:name w:val="General"/>
          <w:gallery w:val="placeholder"/>
        </w:category>
        <w:types>
          <w:type w:val="bbPlcHdr"/>
        </w:types>
        <w:behaviors>
          <w:behavior w:val="content"/>
        </w:behaviors>
        <w:guid w:val="{B294F517-400F-42BE-8B3D-C4DC93471A9B}"/>
      </w:docPartPr>
      <w:docPartBody>
        <w:p w:rsidR="00BC28F8" w:rsidRDefault="00055503" w:rsidP="00055503">
          <w:pPr>
            <w:pStyle w:val="24A309948CEF459DBC661ED594303BC6"/>
          </w:pPr>
          <w:r w:rsidRPr="004C4EA8">
            <w:rPr>
              <w:rStyle w:val="PlaceholderText"/>
            </w:rPr>
            <w:t>Click or tap here to enter text.</w:t>
          </w:r>
        </w:p>
      </w:docPartBody>
    </w:docPart>
    <w:docPart>
      <w:docPartPr>
        <w:name w:val="FAA90CF995004478A811A5D0202864CE"/>
        <w:category>
          <w:name w:val="General"/>
          <w:gallery w:val="placeholder"/>
        </w:category>
        <w:types>
          <w:type w:val="bbPlcHdr"/>
        </w:types>
        <w:behaviors>
          <w:behavior w:val="content"/>
        </w:behaviors>
        <w:guid w:val="{03E04975-1E83-4713-B701-E0D3F02846F5}"/>
      </w:docPartPr>
      <w:docPartBody>
        <w:p w:rsidR="00BC28F8" w:rsidRDefault="00055503" w:rsidP="00055503">
          <w:pPr>
            <w:pStyle w:val="FAA90CF995004478A811A5D0202864CE"/>
          </w:pPr>
          <w:r w:rsidRPr="004C4EA8">
            <w:rPr>
              <w:rStyle w:val="PlaceholderText"/>
            </w:rPr>
            <w:t>Click or tap here to enter text.</w:t>
          </w:r>
        </w:p>
      </w:docPartBody>
    </w:docPart>
    <w:docPart>
      <w:docPartPr>
        <w:name w:val="1DAABEA0BA84477CBE18A7D0C9FDB60F"/>
        <w:category>
          <w:name w:val="General"/>
          <w:gallery w:val="placeholder"/>
        </w:category>
        <w:types>
          <w:type w:val="bbPlcHdr"/>
        </w:types>
        <w:behaviors>
          <w:behavior w:val="content"/>
        </w:behaviors>
        <w:guid w:val="{6FD7667E-61D2-49D5-AA7F-E5CBB4D6B87D}"/>
      </w:docPartPr>
      <w:docPartBody>
        <w:p w:rsidR="00BC28F8" w:rsidRDefault="00055503" w:rsidP="00055503">
          <w:pPr>
            <w:pStyle w:val="1DAABEA0BA84477CBE18A7D0C9FDB60F"/>
          </w:pPr>
          <w:r w:rsidRPr="004C4EA8">
            <w:rPr>
              <w:rStyle w:val="PlaceholderText"/>
            </w:rPr>
            <w:t>Click or tap here to enter text.</w:t>
          </w:r>
        </w:p>
      </w:docPartBody>
    </w:docPart>
    <w:docPart>
      <w:docPartPr>
        <w:name w:val="3D5D2031A483403C86146B8AA284EB21"/>
        <w:category>
          <w:name w:val="General"/>
          <w:gallery w:val="placeholder"/>
        </w:category>
        <w:types>
          <w:type w:val="bbPlcHdr"/>
        </w:types>
        <w:behaviors>
          <w:behavior w:val="content"/>
        </w:behaviors>
        <w:guid w:val="{71F4219E-C0F9-43DE-81E7-BDB5C620BD86}"/>
      </w:docPartPr>
      <w:docPartBody>
        <w:p w:rsidR="00BC28F8" w:rsidRDefault="00055503" w:rsidP="00055503">
          <w:pPr>
            <w:pStyle w:val="3D5D2031A483403C86146B8AA284EB21"/>
          </w:pPr>
          <w:r w:rsidRPr="004C4EA8">
            <w:rPr>
              <w:rStyle w:val="PlaceholderText"/>
            </w:rPr>
            <w:t>Click or tap here to enter text.</w:t>
          </w:r>
        </w:p>
      </w:docPartBody>
    </w:docPart>
    <w:docPart>
      <w:docPartPr>
        <w:name w:val="D32EE870D25C4011A9AB18726F73783B"/>
        <w:category>
          <w:name w:val="General"/>
          <w:gallery w:val="placeholder"/>
        </w:category>
        <w:types>
          <w:type w:val="bbPlcHdr"/>
        </w:types>
        <w:behaviors>
          <w:behavior w:val="content"/>
        </w:behaviors>
        <w:guid w:val="{9831DF94-89C7-4A23-ACFD-89F0D9DFAC24}"/>
      </w:docPartPr>
      <w:docPartBody>
        <w:p w:rsidR="00BC28F8" w:rsidRDefault="00055503" w:rsidP="00055503">
          <w:pPr>
            <w:pStyle w:val="D32EE870D25C4011A9AB18726F73783B"/>
          </w:pPr>
          <w:r w:rsidRPr="004C4EA8">
            <w:rPr>
              <w:rStyle w:val="PlaceholderText"/>
            </w:rPr>
            <w:t>Click or tap here to enter text.</w:t>
          </w:r>
        </w:p>
      </w:docPartBody>
    </w:docPart>
    <w:docPart>
      <w:docPartPr>
        <w:name w:val="1DE1ED01A0CB45C38F50213E5562677B"/>
        <w:category>
          <w:name w:val="General"/>
          <w:gallery w:val="placeholder"/>
        </w:category>
        <w:types>
          <w:type w:val="bbPlcHdr"/>
        </w:types>
        <w:behaviors>
          <w:behavior w:val="content"/>
        </w:behaviors>
        <w:guid w:val="{11DF9EE1-14EC-4D58-86FE-A9E9DE6DC981}"/>
      </w:docPartPr>
      <w:docPartBody>
        <w:p w:rsidR="00BC28F8" w:rsidRDefault="00055503" w:rsidP="00055503">
          <w:pPr>
            <w:pStyle w:val="1DE1ED01A0CB45C38F50213E5562677B"/>
          </w:pPr>
          <w:r w:rsidRPr="004C4EA8">
            <w:rPr>
              <w:rStyle w:val="PlaceholderText"/>
            </w:rPr>
            <w:t>Click or tap here to enter text.</w:t>
          </w:r>
        </w:p>
      </w:docPartBody>
    </w:docPart>
    <w:docPart>
      <w:docPartPr>
        <w:name w:val="7919FB09B6FA4FC490B4602410DE4F35"/>
        <w:category>
          <w:name w:val="General"/>
          <w:gallery w:val="placeholder"/>
        </w:category>
        <w:types>
          <w:type w:val="bbPlcHdr"/>
        </w:types>
        <w:behaviors>
          <w:behavior w:val="content"/>
        </w:behaviors>
        <w:guid w:val="{E6287DAD-A613-4AA1-92CC-39094444B24E}"/>
      </w:docPartPr>
      <w:docPartBody>
        <w:p w:rsidR="00BC28F8" w:rsidRDefault="00055503" w:rsidP="00055503">
          <w:pPr>
            <w:pStyle w:val="7919FB09B6FA4FC490B4602410DE4F35"/>
          </w:pPr>
          <w:r w:rsidRPr="004C4EA8">
            <w:rPr>
              <w:rStyle w:val="PlaceholderText"/>
            </w:rPr>
            <w:t>Click or tap here to enter text.</w:t>
          </w:r>
        </w:p>
      </w:docPartBody>
    </w:docPart>
    <w:docPart>
      <w:docPartPr>
        <w:name w:val="568041E393D24A12B8D1C6A02DC3AF6B"/>
        <w:category>
          <w:name w:val="General"/>
          <w:gallery w:val="placeholder"/>
        </w:category>
        <w:types>
          <w:type w:val="bbPlcHdr"/>
        </w:types>
        <w:behaviors>
          <w:behavior w:val="content"/>
        </w:behaviors>
        <w:guid w:val="{794D1F67-460E-4805-AB40-CD3429DDCFCF}"/>
      </w:docPartPr>
      <w:docPartBody>
        <w:p w:rsidR="00BC28F8" w:rsidRDefault="00055503" w:rsidP="00055503">
          <w:pPr>
            <w:pStyle w:val="568041E393D24A12B8D1C6A02DC3AF6B"/>
          </w:pPr>
          <w:r w:rsidRPr="004C4EA8">
            <w:rPr>
              <w:rStyle w:val="PlaceholderText"/>
            </w:rPr>
            <w:t>Click or tap here to enter text.</w:t>
          </w:r>
        </w:p>
      </w:docPartBody>
    </w:docPart>
    <w:docPart>
      <w:docPartPr>
        <w:name w:val="D5C2C2B36C5045CD89F8C92B257D48D9"/>
        <w:category>
          <w:name w:val="General"/>
          <w:gallery w:val="placeholder"/>
        </w:category>
        <w:types>
          <w:type w:val="bbPlcHdr"/>
        </w:types>
        <w:behaviors>
          <w:behavior w:val="content"/>
        </w:behaviors>
        <w:guid w:val="{06D4D07D-E850-4229-A990-7F690E914506}"/>
      </w:docPartPr>
      <w:docPartBody>
        <w:p w:rsidR="00BC28F8" w:rsidRDefault="00055503" w:rsidP="00055503">
          <w:pPr>
            <w:pStyle w:val="D5C2C2B36C5045CD89F8C92B257D48D9"/>
          </w:pPr>
          <w:r w:rsidRPr="004C4EA8">
            <w:rPr>
              <w:rStyle w:val="PlaceholderText"/>
            </w:rPr>
            <w:t>Click or tap here to enter text.</w:t>
          </w:r>
        </w:p>
      </w:docPartBody>
    </w:docPart>
    <w:docPart>
      <w:docPartPr>
        <w:name w:val="AF7ED1E224034C8FB432504928649C0F"/>
        <w:category>
          <w:name w:val="General"/>
          <w:gallery w:val="placeholder"/>
        </w:category>
        <w:types>
          <w:type w:val="bbPlcHdr"/>
        </w:types>
        <w:behaviors>
          <w:behavior w:val="content"/>
        </w:behaviors>
        <w:guid w:val="{14740104-D378-43AD-B87A-1DC074DBEB0E}"/>
      </w:docPartPr>
      <w:docPartBody>
        <w:p w:rsidR="00BC28F8" w:rsidRDefault="00055503" w:rsidP="00055503">
          <w:pPr>
            <w:pStyle w:val="AF7ED1E224034C8FB432504928649C0F"/>
          </w:pPr>
          <w:r w:rsidRPr="004C4EA8">
            <w:rPr>
              <w:rStyle w:val="PlaceholderText"/>
            </w:rPr>
            <w:t>Click or tap here to enter text.</w:t>
          </w:r>
        </w:p>
      </w:docPartBody>
    </w:docPart>
    <w:docPart>
      <w:docPartPr>
        <w:name w:val="05CA0559489145088E0F48DBCED3CF50"/>
        <w:category>
          <w:name w:val="General"/>
          <w:gallery w:val="placeholder"/>
        </w:category>
        <w:types>
          <w:type w:val="bbPlcHdr"/>
        </w:types>
        <w:behaviors>
          <w:behavior w:val="content"/>
        </w:behaviors>
        <w:guid w:val="{F358C215-4576-45B5-BB11-7F3A124E390C}"/>
      </w:docPartPr>
      <w:docPartBody>
        <w:p w:rsidR="00BC28F8" w:rsidRDefault="00055503" w:rsidP="00055503">
          <w:pPr>
            <w:pStyle w:val="05CA0559489145088E0F48DBCED3CF50"/>
          </w:pPr>
          <w:r w:rsidRPr="004C4EA8">
            <w:rPr>
              <w:rStyle w:val="PlaceholderText"/>
            </w:rPr>
            <w:t>Click or tap here to enter text.</w:t>
          </w:r>
        </w:p>
      </w:docPartBody>
    </w:docPart>
    <w:docPart>
      <w:docPartPr>
        <w:name w:val="BD1D258169D84BC8A13747E2148ED0CF"/>
        <w:category>
          <w:name w:val="General"/>
          <w:gallery w:val="placeholder"/>
        </w:category>
        <w:types>
          <w:type w:val="bbPlcHdr"/>
        </w:types>
        <w:behaviors>
          <w:behavior w:val="content"/>
        </w:behaviors>
        <w:guid w:val="{9C3F5734-A042-4DA2-8543-330CA86EA750}"/>
      </w:docPartPr>
      <w:docPartBody>
        <w:p w:rsidR="00BC28F8" w:rsidRDefault="00055503" w:rsidP="00055503">
          <w:pPr>
            <w:pStyle w:val="BD1D258169D84BC8A13747E2148ED0CF"/>
          </w:pPr>
          <w:r w:rsidRPr="004C4EA8">
            <w:rPr>
              <w:rStyle w:val="PlaceholderText"/>
            </w:rPr>
            <w:t>Click or tap here to enter text.</w:t>
          </w:r>
        </w:p>
      </w:docPartBody>
    </w:docPart>
    <w:docPart>
      <w:docPartPr>
        <w:name w:val="F9F0BFBD51FA45218132AF5D9720077F"/>
        <w:category>
          <w:name w:val="General"/>
          <w:gallery w:val="placeholder"/>
        </w:category>
        <w:types>
          <w:type w:val="bbPlcHdr"/>
        </w:types>
        <w:behaviors>
          <w:behavior w:val="content"/>
        </w:behaviors>
        <w:guid w:val="{C1EB73F4-D45D-4349-946F-C7122BCCC1CC}"/>
      </w:docPartPr>
      <w:docPartBody>
        <w:p w:rsidR="00BC28F8" w:rsidRDefault="00055503" w:rsidP="00055503">
          <w:pPr>
            <w:pStyle w:val="F9F0BFBD51FA45218132AF5D9720077F"/>
          </w:pPr>
          <w:r w:rsidRPr="004C4EA8">
            <w:rPr>
              <w:rStyle w:val="PlaceholderText"/>
            </w:rPr>
            <w:t>Click or tap here to enter text.</w:t>
          </w:r>
        </w:p>
      </w:docPartBody>
    </w:docPart>
    <w:docPart>
      <w:docPartPr>
        <w:name w:val="ACEB13B8155B447CA0CF2A0687202F0D"/>
        <w:category>
          <w:name w:val="General"/>
          <w:gallery w:val="placeholder"/>
        </w:category>
        <w:types>
          <w:type w:val="bbPlcHdr"/>
        </w:types>
        <w:behaviors>
          <w:behavior w:val="content"/>
        </w:behaviors>
        <w:guid w:val="{93AC8260-FEA8-4DD0-A5E2-74B86948142A}"/>
      </w:docPartPr>
      <w:docPartBody>
        <w:p w:rsidR="00BC28F8" w:rsidRDefault="00055503" w:rsidP="00055503">
          <w:pPr>
            <w:pStyle w:val="ACEB13B8155B447CA0CF2A0687202F0D"/>
          </w:pPr>
          <w:r w:rsidRPr="004C4EA8">
            <w:rPr>
              <w:rStyle w:val="PlaceholderText"/>
            </w:rPr>
            <w:t>Click or tap here to enter text.</w:t>
          </w:r>
        </w:p>
      </w:docPartBody>
    </w:docPart>
    <w:docPart>
      <w:docPartPr>
        <w:name w:val="14C9BBE86429464DB50AEB075C9FF7C0"/>
        <w:category>
          <w:name w:val="General"/>
          <w:gallery w:val="placeholder"/>
        </w:category>
        <w:types>
          <w:type w:val="bbPlcHdr"/>
        </w:types>
        <w:behaviors>
          <w:behavior w:val="content"/>
        </w:behaviors>
        <w:guid w:val="{4B304341-A476-4679-B389-3526B7B9F271}"/>
      </w:docPartPr>
      <w:docPartBody>
        <w:p w:rsidR="00BC28F8" w:rsidRDefault="00055503" w:rsidP="00055503">
          <w:pPr>
            <w:pStyle w:val="14C9BBE86429464DB50AEB075C9FF7C0"/>
          </w:pPr>
          <w:r w:rsidRPr="004C4EA8">
            <w:rPr>
              <w:rStyle w:val="PlaceholderText"/>
            </w:rPr>
            <w:t>Click or tap here to enter text.</w:t>
          </w:r>
        </w:p>
      </w:docPartBody>
    </w:docPart>
    <w:docPart>
      <w:docPartPr>
        <w:name w:val="A8D1C2AA213A4B5EA24DED844B89D76C"/>
        <w:category>
          <w:name w:val="General"/>
          <w:gallery w:val="placeholder"/>
        </w:category>
        <w:types>
          <w:type w:val="bbPlcHdr"/>
        </w:types>
        <w:behaviors>
          <w:behavior w:val="content"/>
        </w:behaviors>
        <w:guid w:val="{03221A51-DA0B-44A8-B96F-F3A741566ACA}"/>
      </w:docPartPr>
      <w:docPartBody>
        <w:p w:rsidR="00BC28F8" w:rsidRDefault="00055503" w:rsidP="00055503">
          <w:pPr>
            <w:pStyle w:val="A8D1C2AA213A4B5EA24DED844B89D76C"/>
          </w:pPr>
          <w:r w:rsidRPr="004C4EA8">
            <w:rPr>
              <w:rStyle w:val="PlaceholderText"/>
            </w:rPr>
            <w:t>Click or tap here to enter text.</w:t>
          </w:r>
        </w:p>
      </w:docPartBody>
    </w:docPart>
    <w:docPart>
      <w:docPartPr>
        <w:name w:val="B13C9E7CE4B247E8B1D3D0692A44D048"/>
        <w:category>
          <w:name w:val="General"/>
          <w:gallery w:val="placeholder"/>
        </w:category>
        <w:types>
          <w:type w:val="bbPlcHdr"/>
        </w:types>
        <w:behaviors>
          <w:behavior w:val="content"/>
        </w:behaviors>
        <w:guid w:val="{0CB0CE26-80AE-4343-AD88-82C620F86B37}"/>
      </w:docPartPr>
      <w:docPartBody>
        <w:p w:rsidR="00BC28F8" w:rsidRDefault="00055503" w:rsidP="00055503">
          <w:pPr>
            <w:pStyle w:val="B13C9E7CE4B247E8B1D3D0692A44D048"/>
          </w:pPr>
          <w:r w:rsidRPr="004C4EA8">
            <w:rPr>
              <w:rStyle w:val="PlaceholderText"/>
            </w:rPr>
            <w:t>Click or tap here to enter text.</w:t>
          </w:r>
        </w:p>
      </w:docPartBody>
    </w:docPart>
    <w:docPart>
      <w:docPartPr>
        <w:name w:val="44D84E569B144CDA960F23E6D1C92667"/>
        <w:category>
          <w:name w:val="General"/>
          <w:gallery w:val="placeholder"/>
        </w:category>
        <w:types>
          <w:type w:val="bbPlcHdr"/>
        </w:types>
        <w:behaviors>
          <w:behavior w:val="content"/>
        </w:behaviors>
        <w:guid w:val="{AA1540F8-D804-4CD2-B9C9-356287CD621C}"/>
      </w:docPartPr>
      <w:docPartBody>
        <w:p w:rsidR="00BC28F8" w:rsidRDefault="00055503" w:rsidP="00055503">
          <w:pPr>
            <w:pStyle w:val="44D84E569B144CDA960F23E6D1C92667"/>
          </w:pPr>
          <w:r w:rsidRPr="004C4EA8">
            <w:rPr>
              <w:rStyle w:val="PlaceholderText"/>
            </w:rPr>
            <w:t>Click or tap here to enter text.</w:t>
          </w:r>
        </w:p>
      </w:docPartBody>
    </w:docPart>
    <w:docPart>
      <w:docPartPr>
        <w:name w:val="9EABEFF25DA745868834CE514A913BC3"/>
        <w:category>
          <w:name w:val="General"/>
          <w:gallery w:val="placeholder"/>
        </w:category>
        <w:types>
          <w:type w:val="bbPlcHdr"/>
        </w:types>
        <w:behaviors>
          <w:behavior w:val="content"/>
        </w:behaviors>
        <w:guid w:val="{DFE0C354-A934-41B0-86A7-55EC2B540838}"/>
      </w:docPartPr>
      <w:docPartBody>
        <w:p w:rsidR="00BC28F8" w:rsidRDefault="00055503" w:rsidP="00055503">
          <w:pPr>
            <w:pStyle w:val="9EABEFF25DA745868834CE514A913BC3"/>
          </w:pPr>
          <w:r w:rsidRPr="004C4EA8">
            <w:rPr>
              <w:rStyle w:val="PlaceholderText"/>
            </w:rPr>
            <w:t>Click or tap here to enter text.</w:t>
          </w:r>
        </w:p>
      </w:docPartBody>
    </w:docPart>
    <w:docPart>
      <w:docPartPr>
        <w:name w:val="35B0D8A3064C4616AD457B5F057429A8"/>
        <w:category>
          <w:name w:val="General"/>
          <w:gallery w:val="placeholder"/>
        </w:category>
        <w:types>
          <w:type w:val="bbPlcHdr"/>
        </w:types>
        <w:behaviors>
          <w:behavior w:val="content"/>
        </w:behaviors>
        <w:guid w:val="{EC2C3EF4-4AC1-4B54-81D3-E7C07AF40592}"/>
      </w:docPartPr>
      <w:docPartBody>
        <w:p w:rsidR="00BC28F8" w:rsidRDefault="00055503" w:rsidP="00055503">
          <w:pPr>
            <w:pStyle w:val="35B0D8A3064C4616AD457B5F057429A8"/>
          </w:pPr>
          <w:r w:rsidRPr="004C4EA8">
            <w:rPr>
              <w:rStyle w:val="PlaceholderText"/>
            </w:rPr>
            <w:t>Click or tap here to enter text.</w:t>
          </w:r>
        </w:p>
      </w:docPartBody>
    </w:docPart>
    <w:docPart>
      <w:docPartPr>
        <w:name w:val="FBD8BCF3BA984B12B196748FB93E45F1"/>
        <w:category>
          <w:name w:val="General"/>
          <w:gallery w:val="placeholder"/>
        </w:category>
        <w:types>
          <w:type w:val="bbPlcHdr"/>
        </w:types>
        <w:behaviors>
          <w:behavior w:val="content"/>
        </w:behaviors>
        <w:guid w:val="{0DFCBD34-12B0-43DC-93BD-1B89D0BE20B5}"/>
      </w:docPartPr>
      <w:docPartBody>
        <w:p w:rsidR="00BC28F8" w:rsidRDefault="00055503" w:rsidP="00055503">
          <w:pPr>
            <w:pStyle w:val="FBD8BCF3BA984B12B196748FB93E45F1"/>
          </w:pPr>
          <w:r w:rsidRPr="004C4EA8">
            <w:rPr>
              <w:rStyle w:val="PlaceholderText"/>
            </w:rPr>
            <w:t>Click or tap here to enter text.</w:t>
          </w:r>
        </w:p>
      </w:docPartBody>
    </w:docPart>
    <w:docPart>
      <w:docPartPr>
        <w:name w:val="A9F5587A516C4D3BB9359FE164A19F96"/>
        <w:category>
          <w:name w:val="General"/>
          <w:gallery w:val="placeholder"/>
        </w:category>
        <w:types>
          <w:type w:val="bbPlcHdr"/>
        </w:types>
        <w:behaviors>
          <w:behavior w:val="content"/>
        </w:behaviors>
        <w:guid w:val="{ED683D9C-C615-42A9-88D0-CB2B6ECA5EAC}"/>
      </w:docPartPr>
      <w:docPartBody>
        <w:p w:rsidR="00BC28F8" w:rsidRDefault="00055503" w:rsidP="00055503">
          <w:pPr>
            <w:pStyle w:val="A9F5587A516C4D3BB9359FE164A19F96"/>
          </w:pPr>
          <w:r w:rsidRPr="004C4EA8">
            <w:rPr>
              <w:rStyle w:val="PlaceholderText"/>
            </w:rPr>
            <w:t>Click or tap here to enter text.</w:t>
          </w:r>
        </w:p>
      </w:docPartBody>
    </w:docPart>
    <w:docPart>
      <w:docPartPr>
        <w:name w:val="A5D7ABE6FB5C4E19ADA7C21BA3216462"/>
        <w:category>
          <w:name w:val="General"/>
          <w:gallery w:val="placeholder"/>
        </w:category>
        <w:types>
          <w:type w:val="bbPlcHdr"/>
        </w:types>
        <w:behaviors>
          <w:behavior w:val="content"/>
        </w:behaviors>
        <w:guid w:val="{0DC3FD86-D7B3-4C07-8EA8-9AFCB6F65F0E}"/>
      </w:docPartPr>
      <w:docPartBody>
        <w:p w:rsidR="00BC28F8" w:rsidRDefault="00055503" w:rsidP="00055503">
          <w:pPr>
            <w:pStyle w:val="A5D7ABE6FB5C4E19ADA7C21BA3216462"/>
          </w:pPr>
          <w:r w:rsidRPr="004C4EA8">
            <w:rPr>
              <w:rStyle w:val="PlaceholderText"/>
            </w:rPr>
            <w:t>Click or tap here to enter text.</w:t>
          </w:r>
        </w:p>
      </w:docPartBody>
    </w:docPart>
    <w:docPart>
      <w:docPartPr>
        <w:name w:val="3C3EACC792A94D76A7C3A51582366738"/>
        <w:category>
          <w:name w:val="General"/>
          <w:gallery w:val="placeholder"/>
        </w:category>
        <w:types>
          <w:type w:val="bbPlcHdr"/>
        </w:types>
        <w:behaviors>
          <w:behavior w:val="content"/>
        </w:behaviors>
        <w:guid w:val="{29A4B9A1-B826-45EE-8E63-96D9A02E79C6}"/>
      </w:docPartPr>
      <w:docPartBody>
        <w:p w:rsidR="00BC28F8" w:rsidRDefault="00055503" w:rsidP="00055503">
          <w:pPr>
            <w:pStyle w:val="3C3EACC792A94D76A7C3A51582366738"/>
          </w:pPr>
          <w:r w:rsidRPr="004C4EA8">
            <w:rPr>
              <w:rStyle w:val="PlaceholderText"/>
            </w:rPr>
            <w:t>Click or tap here to enter text.</w:t>
          </w:r>
        </w:p>
      </w:docPartBody>
    </w:docPart>
    <w:docPart>
      <w:docPartPr>
        <w:name w:val="BF7701DD8D2B498692E5E1CF26C6527C"/>
        <w:category>
          <w:name w:val="General"/>
          <w:gallery w:val="placeholder"/>
        </w:category>
        <w:types>
          <w:type w:val="bbPlcHdr"/>
        </w:types>
        <w:behaviors>
          <w:behavior w:val="content"/>
        </w:behaviors>
        <w:guid w:val="{805A641D-2367-4609-9158-4F2E32FC2086}"/>
      </w:docPartPr>
      <w:docPartBody>
        <w:p w:rsidR="00BC28F8" w:rsidRDefault="00055503" w:rsidP="00055503">
          <w:pPr>
            <w:pStyle w:val="BF7701DD8D2B498692E5E1CF26C6527C"/>
          </w:pPr>
          <w:r w:rsidRPr="004C4EA8">
            <w:rPr>
              <w:rStyle w:val="PlaceholderText"/>
            </w:rPr>
            <w:t>Click or tap here to enter text.</w:t>
          </w:r>
        </w:p>
      </w:docPartBody>
    </w:docPart>
    <w:docPart>
      <w:docPartPr>
        <w:name w:val="C6140454E5B941D589CE17893A25ADB5"/>
        <w:category>
          <w:name w:val="General"/>
          <w:gallery w:val="placeholder"/>
        </w:category>
        <w:types>
          <w:type w:val="bbPlcHdr"/>
        </w:types>
        <w:behaviors>
          <w:behavior w:val="content"/>
        </w:behaviors>
        <w:guid w:val="{1AB16334-15BA-4277-909F-03A897746111}"/>
      </w:docPartPr>
      <w:docPartBody>
        <w:p w:rsidR="00BC28F8" w:rsidRDefault="00055503" w:rsidP="00055503">
          <w:pPr>
            <w:pStyle w:val="C6140454E5B941D589CE17893A25ADB5"/>
          </w:pPr>
          <w:r w:rsidRPr="004C4EA8">
            <w:rPr>
              <w:rStyle w:val="PlaceholderText"/>
            </w:rPr>
            <w:t>Click or tap here to enter text.</w:t>
          </w:r>
        </w:p>
      </w:docPartBody>
    </w:docPart>
    <w:docPart>
      <w:docPartPr>
        <w:name w:val="6682F36034DF4918AB57AF6EB03A681C"/>
        <w:category>
          <w:name w:val="General"/>
          <w:gallery w:val="placeholder"/>
        </w:category>
        <w:types>
          <w:type w:val="bbPlcHdr"/>
        </w:types>
        <w:behaviors>
          <w:behavior w:val="content"/>
        </w:behaviors>
        <w:guid w:val="{A93E7C00-DA5E-4599-AFBF-F9A496712C29}"/>
      </w:docPartPr>
      <w:docPartBody>
        <w:p w:rsidR="00BC28F8" w:rsidRDefault="00055503" w:rsidP="00055503">
          <w:pPr>
            <w:pStyle w:val="6682F36034DF4918AB57AF6EB03A681C"/>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55503"/>
    <w:rsid w:val="00063CDF"/>
    <w:rsid w:val="00073057"/>
    <w:rsid w:val="000934EA"/>
    <w:rsid w:val="000E157E"/>
    <w:rsid w:val="0014583E"/>
    <w:rsid w:val="00204747"/>
    <w:rsid w:val="002A3F8B"/>
    <w:rsid w:val="0030729A"/>
    <w:rsid w:val="003E6A2E"/>
    <w:rsid w:val="00493C82"/>
    <w:rsid w:val="004D297F"/>
    <w:rsid w:val="00506B56"/>
    <w:rsid w:val="0052220C"/>
    <w:rsid w:val="00591E17"/>
    <w:rsid w:val="005D2019"/>
    <w:rsid w:val="006B723E"/>
    <w:rsid w:val="006F5E9C"/>
    <w:rsid w:val="00742738"/>
    <w:rsid w:val="007D62D8"/>
    <w:rsid w:val="007F7918"/>
    <w:rsid w:val="007F7968"/>
    <w:rsid w:val="008427D1"/>
    <w:rsid w:val="00876E51"/>
    <w:rsid w:val="008B3BD1"/>
    <w:rsid w:val="0091570E"/>
    <w:rsid w:val="00971BBC"/>
    <w:rsid w:val="00A27614"/>
    <w:rsid w:val="00A50A79"/>
    <w:rsid w:val="00A74F4A"/>
    <w:rsid w:val="00BC28F8"/>
    <w:rsid w:val="00C75846"/>
    <w:rsid w:val="00C97311"/>
    <w:rsid w:val="00CA1413"/>
    <w:rsid w:val="00CE3438"/>
    <w:rsid w:val="00D33957"/>
    <w:rsid w:val="00DA5561"/>
    <w:rsid w:val="00E42076"/>
    <w:rsid w:val="00E64F02"/>
    <w:rsid w:val="00EA4A75"/>
    <w:rsid w:val="00EB49E3"/>
    <w:rsid w:val="00ED229B"/>
    <w:rsid w:val="00F005BC"/>
    <w:rsid w:val="00F35590"/>
    <w:rsid w:val="00F67D37"/>
    <w:rsid w:val="00F75BE9"/>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5503"/>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21662FE38E4E4B4C9292C5EC87A8CE2A">
    <w:name w:val="21662FE38E4E4B4C9292C5EC87A8CE2A"/>
    <w:rsid w:val="000E157E"/>
  </w:style>
  <w:style w:type="paragraph" w:customStyle="1" w:styleId="7EC51E353F694DA397523220C2E11892">
    <w:name w:val="7EC51E353F694DA397523220C2E11892"/>
    <w:rsid w:val="000E157E"/>
  </w:style>
  <w:style w:type="paragraph" w:customStyle="1" w:styleId="D82CF6191D80441485FC8B89F248367A">
    <w:name w:val="D82CF6191D80441485FC8B89F248367A"/>
    <w:rsid w:val="000E157E"/>
  </w:style>
  <w:style w:type="paragraph" w:customStyle="1" w:styleId="9D1F356DE822441894BED0AC72DEAB83">
    <w:name w:val="9D1F356DE822441894BED0AC72DEAB83"/>
    <w:rsid w:val="000E157E"/>
  </w:style>
  <w:style w:type="paragraph" w:customStyle="1" w:styleId="A99220B9F7EB4780BE637B45B4EE4B38">
    <w:name w:val="A99220B9F7EB4780BE637B45B4EE4B38"/>
    <w:rsid w:val="000E157E"/>
  </w:style>
  <w:style w:type="paragraph" w:customStyle="1" w:styleId="C476B12F989A4DB8AEC08EE2DCEE6877">
    <w:name w:val="C476B12F989A4DB8AEC08EE2DCEE6877"/>
    <w:rsid w:val="000E157E"/>
  </w:style>
  <w:style w:type="paragraph" w:customStyle="1" w:styleId="91CFC82FA288409CBBAE983CC42CC36C">
    <w:name w:val="91CFC82FA288409CBBAE983CC42CC36C"/>
    <w:rsid w:val="000E157E"/>
  </w:style>
  <w:style w:type="paragraph" w:customStyle="1" w:styleId="2EBAA313BB754E57A3589C03F97C8FCB">
    <w:name w:val="2EBAA313BB754E57A3589C03F97C8FCB"/>
    <w:rsid w:val="000E157E"/>
  </w:style>
  <w:style w:type="paragraph" w:customStyle="1" w:styleId="FA96239991D4443C837436EEA296EC6F">
    <w:name w:val="FA96239991D4443C837436EEA296EC6F"/>
    <w:rsid w:val="000E157E"/>
  </w:style>
  <w:style w:type="paragraph" w:customStyle="1" w:styleId="B208934AD4D54D168D7595F8101D9417">
    <w:name w:val="B208934AD4D54D168D7595F8101D9417"/>
    <w:rsid w:val="000E157E"/>
  </w:style>
  <w:style w:type="paragraph" w:customStyle="1" w:styleId="B33197B6A5754E33A133F4E6EDB90AC6">
    <w:name w:val="B33197B6A5754E33A133F4E6EDB90AC6"/>
    <w:rsid w:val="000E157E"/>
  </w:style>
  <w:style w:type="paragraph" w:customStyle="1" w:styleId="8D03A9D99D4F42418FF2FE43C04AB28F">
    <w:name w:val="8D03A9D99D4F42418FF2FE43C04AB28F"/>
    <w:rsid w:val="000E157E"/>
  </w:style>
  <w:style w:type="paragraph" w:customStyle="1" w:styleId="1F41690405CE489F905062125E60C58A">
    <w:name w:val="1F41690405CE489F905062125E60C58A"/>
    <w:rsid w:val="000E157E"/>
  </w:style>
  <w:style w:type="paragraph" w:customStyle="1" w:styleId="2135B369DAC44FC8A3E75D3C1D900814">
    <w:name w:val="2135B369DAC44FC8A3E75D3C1D900814"/>
    <w:rsid w:val="000E157E"/>
  </w:style>
  <w:style w:type="paragraph" w:customStyle="1" w:styleId="1F6FF913AABF480B8AA818FAEF27382E">
    <w:name w:val="1F6FF913AABF480B8AA818FAEF27382E"/>
    <w:rsid w:val="000E157E"/>
  </w:style>
  <w:style w:type="paragraph" w:customStyle="1" w:styleId="868E578A18D544E7A52B4D2C11B42CF0">
    <w:name w:val="868E578A18D544E7A52B4D2C11B42CF0"/>
    <w:rsid w:val="000E157E"/>
  </w:style>
  <w:style w:type="paragraph" w:customStyle="1" w:styleId="4BFE3C9A686142FA8A6849B1D07100DA">
    <w:name w:val="4BFE3C9A686142FA8A6849B1D07100DA"/>
    <w:rsid w:val="000E157E"/>
  </w:style>
  <w:style w:type="paragraph" w:customStyle="1" w:styleId="296259E8AD3747839BBA9CACFBC6BA52">
    <w:name w:val="296259E8AD3747839BBA9CACFBC6BA52"/>
    <w:rsid w:val="000E157E"/>
  </w:style>
  <w:style w:type="paragraph" w:customStyle="1" w:styleId="A88432D81ED94A4F9957547A24AD5C54">
    <w:name w:val="A88432D81ED94A4F9957547A24AD5C54"/>
    <w:rsid w:val="000E157E"/>
  </w:style>
  <w:style w:type="paragraph" w:customStyle="1" w:styleId="69F3420A97A14B62A27A61ACFC676185">
    <w:name w:val="69F3420A97A14B62A27A61ACFC676185"/>
    <w:rsid w:val="000E157E"/>
  </w:style>
  <w:style w:type="paragraph" w:customStyle="1" w:styleId="2D8A0B96541E406CB73F962CBDF087F0">
    <w:name w:val="2D8A0B96541E406CB73F962CBDF087F0"/>
    <w:rsid w:val="000E157E"/>
  </w:style>
  <w:style w:type="paragraph" w:customStyle="1" w:styleId="8EE8A412059E4548BBF0F055B3983EF9">
    <w:name w:val="8EE8A412059E4548BBF0F055B3983EF9"/>
    <w:rsid w:val="000E157E"/>
  </w:style>
  <w:style w:type="paragraph" w:customStyle="1" w:styleId="4E037640367549638A7D580356E3EF96">
    <w:name w:val="4E037640367549638A7D580356E3EF96"/>
    <w:rsid w:val="000E157E"/>
  </w:style>
  <w:style w:type="paragraph" w:customStyle="1" w:styleId="59A16AA6A5D34A0B96E8DDF83D61BC81">
    <w:name w:val="59A16AA6A5D34A0B96E8DDF83D61BC81"/>
    <w:rsid w:val="000E157E"/>
  </w:style>
  <w:style w:type="paragraph" w:customStyle="1" w:styleId="7808D5C91FCC4420A3979441CACECE82">
    <w:name w:val="7808D5C91FCC4420A3979441CACECE82"/>
    <w:rsid w:val="000E157E"/>
  </w:style>
  <w:style w:type="paragraph" w:customStyle="1" w:styleId="EB7AAD02CC3047E28C18B9B318332124">
    <w:name w:val="EB7AAD02CC3047E28C18B9B318332124"/>
    <w:rsid w:val="000E157E"/>
  </w:style>
  <w:style w:type="paragraph" w:customStyle="1" w:styleId="5F238F70842E4BBA84F27D474B47C762">
    <w:name w:val="5F238F70842E4BBA84F27D474B47C762"/>
    <w:rsid w:val="000E157E"/>
  </w:style>
  <w:style w:type="paragraph" w:customStyle="1" w:styleId="0F3300E42B4C40CE8B68550CEF6E7796">
    <w:name w:val="0F3300E42B4C40CE8B68550CEF6E7796"/>
    <w:rsid w:val="000E157E"/>
  </w:style>
  <w:style w:type="paragraph" w:customStyle="1" w:styleId="093465CD927E432889B1FECEA8FCDA5B">
    <w:name w:val="093465CD927E432889B1FECEA8FCDA5B"/>
    <w:rsid w:val="000E157E"/>
  </w:style>
  <w:style w:type="paragraph" w:customStyle="1" w:styleId="23430C762A0F4A75B302E860E5A2BB48">
    <w:name w:val="23430C762A0F4A75B302E860E5A2BB48"/>
    <w:rsid w:val="000E157E"/>
  </w:style>
  <w:style w:type="paragraph" w:customStyle="1" w:styleId="5E9E8A8391FA4A4E9DFF0C2E5D1988ED">
    <w:name w:val="5E9E8A8391FA4A4E9DFF0C2E5D1988ED"/>
    <w:rsid w:val="00C75846"/>
  </w:style>
  <w:style w:type="paragraph" w:customStyle="1" w:styleId="16BCA155D91C429BB0FC7B887E448115">
    <w:name w:val="16BCA155D91C429BB0FC7B887E448115"/>
    <w:rsid w:val="00C75846"/>
  </w:style>
  <w:style w:type="paragraph" w:customStyle="1" w:styleId="4A5A19ECA83545D6A48C192D914E4B9C">
    <w:name w:val="4A5A19ECA83545D6A48C192D914E4B9C"/>
    <w:rsid w:val="00C75846"/>
  </w:style>
  <w:style w:type="paragraph" w:customStyle="1" w:styleId="3BC6E54502544E69B634D0AE1AD40890">
    <w:name w:val="3BC6E54502544E69B634D0AE1AD40890"/>
    <w:rsid w:val="00C75846"/>
  </w:style>
  <w:style w:type="paragraph" w:customStyle="1" w:styleId="23AC4E2A538542388FF0EC67C6B606B6">
    <w:name w:val="23AC4E2A538542388FF0EC67C6B606B6"/>
    <w:rsid w:val="00F67D37"/>
  </w:style>
  <w:style w:type="paragraph" w:customStyle="1" w:styleId="F7D0373B4B9E412EA882C4EF022CCE12">
    <w:name w:val="F7D0373B4B9E412EA882C4EF022CCE12"/>
    <w:rsid w:val="00F67D37"/>
  </w:style>
  <w:style w:type="paragraph" w:customStyle="1" w:styleId="8E782BAF86BA43809CF9C834E5F63E4D">
    <w:name w:val="8E782BAF86BA43809CF9C834E5F63E4D"/>
    <w:rsid w:val="00055503"/>
  </w:style>
  <w:style w:type="paragraph" w:customStyle="1" w:styleId="43A22CDDAAB9407A8B4C0E08DAEFD410">
    <w:name w:val="43A22CDDAAB9407A8B4C0E08DAEFD410"/>
    <w:rsid w:val="00055503"/>
  </w:style>
  <w:style w:type="paragraph" w:customStyle="1" w:styleId="E9AA0A5A6F5E4325923E85FD920E3090">
    <w:name w:val="E9AA0A5A6F5E4325923E85FD920E3090"/>
    <w:rsid w:val="00055503"/>
  </w:style>
  <w:style w:type="paragraph" w:customStyle="1" w:styleId="37874E6D7E15480089EED54BF23B20B9">
    <w:name w:val="37874E6D7E15480089EED54BF23B20B9"/>
    <w:rsid w:val="00055503"/>
  </w:style>
  <w:style w:type="paragraph" w:customStyle="1" w:styleId="BC4506969E2949F0B74224055780E12C">
    <w:name w:val="BC4506969E2949F0B74224055780E12C"/>
    <w:rsid w:val="00055503"/>
  </w:style>
  <w:style w:type="paragraph" w:customStyle="1" w:styleId="1A8E49A8A9284A658CB5B009B0E47D91">
    <w:name w:val="1A8E49A8A9284A658CB5B009B0E47D91"/>
    <w:rsid w:val="00055503"/>
  </w:style>
  <w:style w:type="paragraph" w:customStyle="1" w:styleId="746DA1F19D1D4AB18F08723DFCEBF5F9">
    <w:name w:val="746DA1F19D1D4AB18F08723DFCEBF5F9"/>
    <w:rsid w:val="00055503"/>
  </w:style>
  <w:style w:type="paragraph" w:customStyle="1" w:styleId="8C1E3DFA67E3439583D00CA053FAEDB3">
    <w:name w:val="8C1E3DFA67E3439583D00CA053FAEDB3"/>
    <w:rsid w:val="00055503"/>
  </w:style>
  <w:style w:type="paragraph" w:customStyle="1" w:styleId="8F5D8B5192754E618B0B7A0F54E0B868">
    <w:name w:val="8F5D8B5192754E618B0B7A0F54E0B868"/>
    <w:rsid w:val="00055503"/>
  </w:style>
  <w:style w:type="paragraph" w:customStyle="1" w:styleId="236BC74CAA0E45FE8135E28E769ED1E8">
    <w:name w:val="236BC74CAA0E45FE8135E28E769ED1E8"/>
    <w:rsid w:val="00055503"/>
  </w:style>
  <w:style w:type="paragraph" w:customStyle="1" w:styleId="DC6C5E32DCF44F0D9CF7F0A17D7A5384">
    <w:name w:val="DC6C5E32DCF44F0D9CF7F0A17D7A5384"/>
    <w:rsid w:val="00055503"/>
  </w:style>
  <w:style w:type="paragraph" w:customStyle="1" w:styleId="0DE775FD278B4AB8A7128F476887ED62">
    <w:name w:val="0DE775FD278B4AB8A7128F476887ED62"/>
    <w:rsid w:val="00055503"/>
  </w:style>
  <w:style w:type="paragraph" w:customStyle="1" w:styleId="39FB42D310C7489890371CAE84212169">
    <w:name w:val="39FB42D310C7489890371CAE84212169"/>
    <w:rsid w:val="00055503"/>
  </w:style>
  <w:style w:type="paragraph" w:customStyle="1" w:styleId="2DBB5EFB8E00433DB4F6F78E69D223BC">
    <w:name w:val="2DBB5EFB8E00433DB4F6F78E69D223BC"/>
    <w:rsid w:val="00055503"/>
  </w:style>
  <w:style w:type="paragraph" w:customStyle="1" w:styleId="0AAA381FD2D54B888333A41D5AC49FB5">
    <w:name w:val="0AAA381FD2D54B888333A41D5AC49FB5"/>
    <w:rsid w:val="00055503"/>
  </w:style>
  <w:style w:type="paragraph" w:customStyle="1" w:styleId="2EFFC6E205C942769FFD1B91DBC7B45F">
    <w:name w:val="2EFFC6E205C942769FFD1B91DBC7B45F"/>
    <w:rsid w:val="00055503"/>
  </w:style>
  <w:style w:type="paragraph" w:customStyle="1" w:styleId="8ABEB449FC7F4BDB881D3462A56A6C5B">
    <w:name w:val="8ABEB449FC7F4BDB881D3462A56A6C5B"/>
    <w:rsid w:val="00055503"/>
  </w:style>
  <w:style w:type="paragraph" w:customStyle="1" w:styleId="24A309948CEF459DBC661ED594303BC6">
    <w:name w:val="24A309948CEF459DBC661ED594303BC6"/>
    <w:rsid w:val="00055503"/>
  </w:style>
  <w:style w:type="paragraph" w:customStyle="1" w:styleId="FAA90CF995004478A811A5D0202864CE">
    <w:name w:val="FAA90CF995004478A811A5D0202864CE"/>
    <w:rsid w:val="00055503"/>
  </w:style>
  <w:style w:type="paragraph" w:customStyle="1" w:styleId="1DAABEA0BA84477CBE18A7D0C9FDB60F">
    <w:name w:val="1DAABEA0BA84477CBE18A7D0C9FDB60F"/>
    <w:rsid w:val="00055503"/>
  </w:style>
  <w:style w:type="paragraph" w:customStyle="1" w:styleId="3D5D2031A483403C86146B8AA284EB21">
    <w:name w:val="3D5D2031A483403C86146B8AA284EB21"/>
    <w:rsid w:val="00055503"/>
  </w:style>
  <w:style w:type="paragraph" w:customStyle="1" w:styleId="D32EE870D25C4011A9AB18726F73783B">
    <w:name w:val="D32EE870D25C4011A9AB18726F73783B"/>
    <w:rsid w:val="00055503"/>
  </w:style>
  <w:style w:type="paragraph" w:customStyle="1" w:styleId="1DE1ED01A0CB45C38F50213E5562677B">
    <w:name w:val="1DE1ED01A0CB45C38F50213E5562677B"/>
    <w:rsid w:val="00055503"/>
  </w:style>
  <w:style w:type="paragraph" w:customStyle="1" w:styleId="7919FB09B6FA4FC490B4602410DE4F35">
    <w:name w:val="7919FB09B6FA4FC490B4602410DE4F35"/>
    <w:rsid w:val="00055503"/>
  </w:style>
  <w:style w:type="paragraph" w:customStyle="1" w:styleId="0E1021BA6FF8445CB5C947F04A8B9C06">
    <w:name w:val="0E1021BA6FF8445CB5C947F04A8B9C06"/>
    <w:rsid w:val="00055503"/>
  </w:style>
  <w:style w:type="paragraph" w:customStyle="1" w:styleId="6137F3844DD9499EB7C21F95E1EE5E7D">
    <w:name w:val="6137F3844DD9499EB7C21F95E1EE5E7D"/>
    <w:rsid w:val="00055503"/>
  </w:style>
  <w:style w:type="paragraph" w:customStyle="1" w:styleId="ABB5FA76AFD043499669DADC75C5C75F">
    <w:name w:val="ABB5FA76AFD043499669DADC75C5C75F"/>
    <w:rsid w:val="00055503"/>
  </w:style>
  <w:style w:type="paragraph" w:customStyle="1" w:styleId="6AD49AD3D1284CC29D9AD51DDDCF0996">
    <w:name w:val="6AD49AD3D1284CC29D9AD51DDDCF0996"/>
    <w:rsid w:val="00055503"/>
  </w:style>
  <w:style w:type="paragraph" w:customStyle="1" w:styleId="F78122ADCC30470CAF7401138EFBB47E">
    <w:name w:val="F78122ADCC30470CAF7401138EFBB47E"/>
    <w:rsid w:val="00055503"/>
  </w:style>
  <w:style w:type="paragraph" w:customStyle="1" w:styleId="3A0C8A044CDE4BAEB619542A48676586">
    <w:name w:val="3A0C8A044CDE4BAEB619542A48676586"/>
    <w:rsid w:val="00055503"/>
  </w:style>
  <w:style w:type="paragraph" w:customStyle="1" w:styleId="568041E393D24A12B8D1C6A02DC3AF6B">
    <w:name w:val="568041E393D24A12B8D1C6A02DC3AF6B"/>
    <w:rsid w:val="00055503"/>
  </w:style>
  <w:style w:type="paragraph" w:customStyle="1" w:styleId="D5C2C2B36C5045CD89F8C92B257D48D9">
    <w:name w:val="D5C2C2B36C5045CD89F8C92B257D48D9"/>
    <w:rsid w:val="00055503"/>
  </w:style>
  <w:style w:type="paragraph" w:customStyle="1" w:styleId="AF7ED1E224034C8FB432504928649C0F">
    <w:name w:val="AF7ED1E224034C8FB432504928649C0F"/>
    <w:rsid w:val="00055503"/>
  </w:style>
  <w:style w:type="paragraph" w:customStyle="1" w:styleId="05CA0559489145088E0F48DBCED3CF50">
    <w:name w:val="05CA0559489145088E0F48DBCED3CF50"/>
    <w:rsid w:val="00055503"/>
  </w:style>
  <w:style w:type="paragraph" w:customStyle="1" w:styleId="BD1D258169D84BC8A13747E2148ED0CF">
    <w:name w:val="BD1D258169D84BC8A13747E2148ED0CF"/>
    <w:rsid w:val="00055503"/>
  </w:style>
  <w:style w:type="paragraph" w:customStyle="1" w:styleId="F9F0BFBD51FA45218132AF5D9720077F">
    <w:name w:val="F9F0BFBD51FA45218132AF5D9720077F"/>
    <w:rsid w:val="00055503"/>
  </w:style>
  <w:style w:type="paragraph" w:customStyle="1" w:styleId="ACEB13B8155B447CA0CF2A0687202F0D">
    <w:name w:val="ACEB13B8155B447CA0CF2A0687202F0D"/>
    <w:rsid w:val="00055503"/>
  </w:style>
  <w:style w:type="paragraph" w:customStyle="1" w:styleId="14C9BBE86429464DB50AEB075C9FF7C0">
    <w:name w:val="14C9BBE86429464DB50AEB075C9FF7C0"/>
    <w:rsid w:val="00055503"/>
  </w:style>
  <w:style w:type="paragraph" w:customStyle="1" w:styleId="A8D1C2AA213A4B5EA24DED844B89D76C">
    <w:name w:val="A8D1C2AA213A4B5EA24DED844B89D76C"/>
    <w:rsid w:val="00055503"/>
  </w:style>
  <w:style w:type="paragraph" w:customStyle="1" w:styleId="B13C9E7CE4B247E8B1D3D0692A44D048">
    <w:name w:val="B13C9E7CE4B247E8B1D3D0692A44D048"/>
    <w:rsid w:val="00055503"/>
  </w:style>
  <w:style w:type="paragraph" w:customStyle="1" w:styleId="44D84E569B144CDA960F23E6D1C92667">
    <w:name w:val="44D84E569B144CDA960F23E6D1C92667"/>
    <w:rsid w:val="00055503"/>
  </w:style>
  <w:style w:type="paragraph" w:customStyle="1" w:styleId="9EABEFF25DA745868834CE514A913BC3">
    <w:name w:val="9EABEFF25DA745868834CE514A913BC3"/>
    <w:rsid w:val="00055503"/>
  </w:style>
  <w:style w:type="paragraph" w:customStyle="1" w:styleId="35B0D8A3064C4616AD457B5F057429A8">
    <w:name w:val="35B0D8A3064C4616AD457B5F057429A8"/>
    <w:rsid w:val="00055503"/>
  </w:style>
  <w:style w:type="paragraph" w:customStyle="1" w:styleId="FBD8BCF3BA984B12B196748FB93E45F1">
    <w:name w:val="FBD8BCF3BA984B12B196748FB93E45F1"/>
    <w:rsid w:val="00055503"/>
  </w:style>
  <w:style w:type="paragraph" w:customStyle="1" w:styleId="A9F5587A516C4D3BB9359FE164A19F96">
    <w:name w:val="A9F5587A516C4D3BB9359FE164A19F96"/>
    <w:rsid w:val="00055503"/>
  </w:style>
  <w:style w:type="paragraph" w:customStyle="1" w:styleId="A5D7ABE6FB5C4E19ADA7C21BA3216462">
    <w:name w:val="A5D7ABE6FB5C4E19ADA7C21BA3216462"/>
    <w:rsid w:val="00055503"/>
  </w:style>
  <w:style w:type="paragraph" w:customStyle="1" w:styleId="3C3EACC792A94D76A7C3A51582366738">
    <w:name w:val="3C3EACC792A94D76A7C3A51582366738"/>
    <w:rsid w:val="00055503"/>
  </w:style>
  <w:style w:type="paragraph" w:customStyle="1" w:styleId="BF7701DD8D2B498692E5E1CF26C6527C">
    <w:name w:val="BF7701DD8D2B498692E5E1CF26C6527C"/>
    <w:rsid w:val="00055503"/>
  </w:style>
  <w:style w:type="paragraph" w:customStyle="1" w:styleId="C6140454E5B941D589CE17893A25ADB5">
    <w:name w:val="C6140454E5B941D589CE17893A25ADB5"/>
    <w:rsid w:val="00055503"/>
  </w:style>
  <w:style w:type="paragraph" w:customStyle="1" w:styleId="6682F36034DF4918AB57AF6EB03A681C">
    <w:name w:val="6682F36034DF4918AB57AF6EB03A681C"/>
    <w:rsid w:val="00055503"/>
  </w:style>
  <w:style w:type="paragraph" w:customStyle="1" w:styleId="601CF92651B04AA1B850E8B0AAF8A460">
    <w:name w:val="601CF92651B04AA1B850E8B0AAF8A460"/>
    <w:rsid w:val="00055503"/>
  </w:style>
  <w:style w:type="paragraph" w:customStyle="1" w:styleId="C7B24E4F7D7146C5B63B615C50898463">
    <w:name w:val="C7B24E4F7D7146C5B63B615C50898463"/>
    <w:rsid w:val="0005550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80</TotalTime>
  <Pages>4</Pages>
  <Words>855</Words>
  <Characters>4831</Characters>
  <Application>Microsoft Office Word</Application>
  <DocSecurity>0</DocSecurity>
  <Lines>40</Lines>
  <Paragraphs>11</Paragraphs>
  <ScaleCrop>false</ScaleCrop>
  <Company/>
  <LinksUpToDate>false</LinksUpToDate>
  <CharactersWithSpaces>5675</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91</cp:revision>
  <cp:lastPrinted>2025-07-14T21:41:00Z</cp:lastPrinted>
  <dcterms:created xsi:type="dcterms:W3CDTF">2025-07-15T18:33:00Z</dcterms:created>
  <dcterms:modified xsi:type="dcterms:W3CDTF">2025-07-30T20:19:00Z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