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21683AA5" w:rsidR="00AD4726" w:rsidRPr="003D3A3C" w:rsidRDefault="00482D9C" w:rsidP="003D3A3C">
      <w:pPr>
        <w:pStyle w:val="Heading1"/>
        <w:jc w:val="center"/>
        <w:rPr>
          <w:rFonts w:ascii="Trebuchet MS" w:eastAsia="Times New Roman" w:hAnsi="Trebuchet MS"/>
          <w:b/>
          <w:bCs/>
          <w:sz w:val="24"/>
          <w:szCs w:val="24"/>
        </w:rPr>
      </w:pPr>
      <w:r w:rsidRPr="003D3A3C">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4F0E8BC7" wp14:editId="7C42F27C">
            <wp:simplePos x="0" y="0"/>
            <wp:positionH relativeFrom="margin">
              <wp:posOffset>-502920</wp:posOffset>
            </wp:positionH>
            <wp:positionV relativeFrom="paragraph">
              <wp:posOffset>-682683</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F36C75" w:rsidRPr="003D3A3C">
        <w:rPr>
          <w:rFonts w:ascii="Trebuchet MS" w:eastAsia="Times New Roman" w:hAnsi="Trebuchet MS"/>
          <w:b/>
          <w:bCs/>
          <w:color w:val="auto"/>
          <w:sz w:val="24"/>
          <w:szCs w:val="24"/>
        </w:rPr>
        <w:t>Music</w:t>
      </w:r>
      <w:r w:rsidR="00AD4726" w:rsidRPr="003D3A3C">
        <w:rPr>
          <w:rFonts w:ascii="Trebuchet MS" w:eastAsia="Times New Roman" w:hAnsi="Trebuchet MS"/>
          <w:b/>
          <w:bCs/>
          <w:color w:val="auto"/>
          <w:sz w:val="24"/>
          <w:szCs w:val="24"/>
        </w:rPr>
        <w:t xml:space="preserve"> (</w:t>
      </w:r>
      <w:r w:rsidR="00F36C75" w:rsidRPr="003D3A3C">
        <w:rPr>
          <w:rFonts w:ascii="Trebuchet MS" w:eastAsia="Times New Roman" w:hAnsi="Trebuchet MS"/>
          <w:b/>
          <w:bCs/>
          <w:color w:val="auto"/>
          <w:sz w:val="24"/>
          <w:szCs w:val="24"/>
        </w:rPr>
        <w:t>K</w:t>
      </w:r>
      <w:r w:rsidR="00AD4726" w:rsidRPr="003D3A3C">
        <w:rPr>
          <w:rFonts w:ascii="Trebuchet MS" w:eastAsia="Times New Roman" w:hAnsi="Trebuchet MS"/>
          <w:b/>
          <w:bCs/>
          <w:color w:val="auto"/>
          <w:sz w:val="24"/>
          <w:szCs w:val="24"/>
        </w:rPr>
        <w:t>-12) Evaluation Worksheet</w:t>
      </w:r>
    </w:p>
    <w:p w14:paraId="482860A2" w14:textId="014A7B48" w:rsidR="00AD4726" w:rsidRPr="003D3A3C"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3D3A3C">
        <w:rPr>
          <w:rFonts w:ascii="Trebuchet MS" w:eastAsia="Times New Roman" w:hAnsi="Trebuchet MS" w:cs="Times New Roman"/>
          <w:color w:val="000000"/>
          <w:kern w:val="0"/>
          <w:sz w:val="20"/>
          <w:szCs w:val="20"/>
          <w14:ligatures w14:val="none"/>
        </w:rPr>
        <w:t>Demonstration of Professional Competencies and Depth of Content Knowledge</w:t>
      </w:r>
    </w:p>
    <w:p w14:paraId="3E7AD516" w14:textId="77777777" w:rsidR="0004530A" w:rsidRPr="009F7A9B" w:rsidRDefault="0004530A" w:rsidP="0004530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094D7FA4" w14:textId="77777777" w:rsidR="0004530A" w:rsidRPr="005B61D6" w:rsidRDefault="0004530A" w:rsidP="0004530A">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8F04A4C35F81462EB23C5E1811FB0D73"/>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7DAD1B57AC574BC9BAB458B55B5A53E2"/>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063283AA" w:rsidR="00AD4726" w:rsidRPr="0004530A" w:rsidRDefault="0004530A" w:rsidP="0004530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69B83D4B" w14:textId="77777777" w:rsidR="00200150" w:rsidRPr="00D64358" w:rsidRDefault="00200150" w:rsidP="002001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5C14439B" w14:textId="77777777" w:rsidR="00200150" w:rsidRPr="00BF37A5" w:rsidRDefault="00200150" w:rsidP="00200150">
      <w:pPr>
        <w:spacing w:after="0" w:line="240" w:lineRule="auto"/>
        <w:rPr>
          <w:rFonts w:ascii="Times New Roman" w:eastAsia="Times New Roman" w:hAnsi="Times New Roman" w:cs="Times New Roman"/>
          <w:kern w:val="0"/>
          <w14:ligatures w14:val="none"/>
        </w:rPr>
      </w:pPr>
    </w:p>
    <w:p w14:paraId="10727797" w14:textId="77777777" w:rsidR="00200150" w:rsidRPr="00BF37A5" w:rsidRDefault="00200150" w:rsidP="002001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12628D03" w14:textId="77777777" w:rsidR="00200150" w:rsidRPr="00BF37A5" w:rsidRDefault="00200150" w:rsidP="00200150">
      <w:pPr>
        <w:spacing w:after="0" w:line="240" w:lineRule="auto"/>
        <w:rPr>
          <w:rFonts w:ascii="Times New Roman" w:eastAsia="Times New Roman" w:hAnsi="Times New Roman" w:cs="Times New Roman"/>
          <w:kern w:val="0"/>
          <w14:ligatures w14:val="none"/>
        </w:rPr>
      </w:pPr>
    </w:p>
    <w:p w14:paraId="69C8658F" w14:textId="77777777" w:rsidR="00200150" w:rsidRPr="00BF37A5" w:rsidRDefault="00200150" w:rsidP="002001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7ED0500" w14:textId="77777777" w:rsidR="00200150" w:rsidRPr="00BF37A5" w:rsidRDefault="00200150" w:rsidP="00200150">
      <w:pPr>
        <w:spacing w:after="0" w:line="240" w:lineRule="auto"/>
        <w:rPr>
          <w:rFonts w:ascii="Times New Roman" w:eastAsia="Times New Roman" w:hAnsi="Times New Roman" w:cs="Times New Roman"/>
          <w:kern w:val="0"/>
          <w14:ligatures w14:val="none"/>
        </w:rPr>
      </w:pPr>
    </w:p>
    <w:p w14:paraId="6AE5B9F9" w14:textId="01CECF5F" w:rsidR="00200150" w:rsidRPr="00BF37A5" w:rsidRDefault="00200150" w:rsidP="002001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Music Theory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Music Theory</w:t>
      </w:r>
      <w:r w:rsidRPr="00BF37A5">
        <w:rPr>
          <w:rFonts w:ascii="Trebuchet MS" w:eastAsia="Times New Roman" w:hAnsi="Trebuchet MS" w:cs="Times New Roman"/>
          <w:color w:val="000000"/>
          <w:kern w:val="0"/>
          <w:sz w:val="22"/>
          <w:szCs w:val="22"/>
          <w14:ligatures w14:val="none"/>
        </w:rPr>
        <w:t xml:space="preserve"> Unit Plan” in COOL. </w:t>
      </w:r>
    </w:p>
    <w:p w14:paraId="0A1C71A8" w14:textId="77777777" w:rsidR="00200150" w:rsidRPr="00BF37A5" w:rsidRDefault="00200150" w:rsidP="00200150">
      <w:pPr>
        <w:spacing w:after="0" w:line="240" w:lineRule="auto"/>
        <w:rPr>
          <w:rFonts w:ascii="Times New Roman" w:eastAsia="Times New Roman" w:hAnsi="Times New Roman" w:cs="Times New Roman"/>
          <w:kern w:val="0"/>
          <w14:ligatures w14:val="none"/>
        </w:rPr>
      </w:pPr>
    </w:p>
    <w:p w14:paraId="7D9CC6E9" w14:textId="0040F89A" w:rsidR="005615E3" w:rsidRPr="005615E3" w:rsidRDefault="00200150" w:rsidP="00200150">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326599AF" w14:textId="77777777" w:rsidR="005615E3" w:rsidRPr="005615E3" w:rsidRDefault="005615E3" w:rsidP="005615E3">
      <w:pPr>
        <w:spacing w:after="0" w:line="240" w:lineRule="auto"/>
        <w:rPr>
          <w:rFonts w:ascii="Trebuchet MS" w:eastAsia="Times New Roman" w:hAnsi="Trebuchet MS" w:cs="Times New Roman"/>
          <w:b/>
          <w:bCs/>
          <w:color w:val="000000"/>
          <w:kern w:val="0"/>
          <w:sz w:val="22"/>
          <w:szCs w:val="22"/>
          <w14:ligatures w14:val="none"/>
        </w:rPr>
      </w:pPr>
    </w:p>
    <w:p w14:paraId="7EC59CA6" w14:textId="77777777" w:rsidR="005615E3" w:rsidRPr="005615E3" w:rsidRDefault="005615E3" w:rsidP="005615E3">
      <w:pPr>
        <w:spacing w:after="0" w:line="240" w:lineRule="auto"/>
        <w:rPr>
          <w:rFonts w:ascii="Trebuchet MS" w:eastAsia="Times New Roman" w:hAnsi="Trebuchet MS" w:cs="Times New Roman"/>
          <w:b/>
          <w:bCs/>
          <w:color w:val="000000"/>
          <w:kern w:val="0"/>
          <w:sz w:val="22"/>
          <w:szCs w:val="22"/>
          <w14:ligatures w14:val="none"/>
        </w:rPr>
      </w:pPr>
      <w:r w:rsidRPr="005615E3">
        <w:rPr>
          <w:rFonts w:ascii="Trebuchet MS" w:eastAsia="Times New Roman" w:hAnsi="Trebuchet MS" w:cs="Times New Roman"/>
          <w:b/>
          <w:bCs/>
          <w:color w:val="000000"/>
          <w:kern w:val="0"/>
          <w:sz w:val="22"/>
          <w:szCs w:val="22"/>
          <w14:ligatures w14:val="none"/>
        </w:rPr>
        <w:t>Music:</w:t>
      </w:r>
    </w:p>
    <w:p w14:paraId="7E17877C" w14:textId="2C4DC035" w:rsidR="005615E3" w:rsidRPr="005615E3" w:rsidRDefault="005615E3" w:rsidP="005615E3">
      <w:pPr>
        <w:numPr>
          <w:ilvl w:val="0"/>
          <w:numId w:val="46"/>
        </w:numPr>
        <w:spacing w:after="0" w:line="240" w:lineRule="auto"/>
        <w:rPr>
          <w:rFonts w:ascii="Trebuchet MS" w:eastAsia="Times New Roman" w:hAnsi="Trebuchet MS" w:cs="Times New Roman"/>
          <w:color w:val="000000"/>
          <w:kern w:val="0"/>
          <w:sz w:val="22"/>
          <w:szCs w:val="22"/>
          <w14:ligatures w14:val="none"/>
        </w:rPr>
      </w:pPr>
      <w:r w:rsidRPr="005615E3">
        <w:rPr>
          <w:rFonts w:ascii="Trebuchet MS" w:eastAsia="Times New Roman" w:hAnsi="Trebuchet MS" w:cs="Times New Roman"/>
          <w:color w:val="000000"/>
          <w:kern w:val="0"/>
          <w:sz w:val="22"/>
          <w:szCs w:val="22"/>
          <w14:ligatures w14:val="none"/>
        </w:rPr>
        <w:t xml:space="preserve">Coursework: Minimum of B-; syllabi and </w:t>
      </w:r>
      <w:r w:rsidR="0014540A" w:rsidRPr="0014540A">
        <w:rPr>
          <w:rFonts w:ascii="Trebuchet MS" w:eastAsia="Times New Roman" w:hAnsi="Trebuchet MS" w:cs="Times New Roman"/>
          <w:color w:val="000000"/>
          <w:kern w:val="0"/>
          <w:sz w:val="22"/>
          <w:szCs w:val="22"/>
          <w14:ligatures w14:val="none"/>
        </w:rPr>
        <w:t>official</w:t>
      </w:r>
      <w:r w:rsidR="0014540A" w:rsidRPr="0014540A">
        <w:rPr>
          <w:rFonts w:ascii="Trebuchet MS" w:eastAsia="Times New Roman" w:hAnsi="Trebuchet MS" w:cs="Times New Roman"/>
          <w:b/>
          <w:bCs/>
          <w:color w:val="000000"/>
          <w:kern w:val="0"/>
          <w:sz w:val="22"/>
          <w:szCs w:val="22"/>
          <w14:ligatures w14:val="none"/>
        </w:rPr>
        <w:t xml:space="preserve"> </w:t>
      </w:r>
      <w:r w:rsidRPr="005615E3">
        <w:rPr>
          <w:rFonts w:ascii="Trebuchet MS" w:eastAsia="Times New Roman" w:hAnsi="Trebuchet MS" w:cs="Times New Roman"/>
          <w:color w:val="000000"/>
          <w:kern w:val="0"/>
          <w:sz w:val="22"/>
          <w:szCs w:val="22"/>
          <w14:ligatures w14:val="none"/>
        </w:rPr>
        <w:t>transcript required</w:t>
      </w:r>
    </w:p>
    <w:p w14:paraId="67B59190" w14:textId="77777777" w:rsidR="005615E3" w:rsidRPr="005615E3" w:rsidRDefault="005615E3" w:rsidP="005615E3">
      <w:pPr>
        <w:numPr>
          <w:ilvl w:val="0"/>
          <w:numId w:val="46"/>
        </w:numPr>
        <w:spacing w:after="0" w:line="240" w:lineRule="auto"/>
        <w:rPr>
          <w:rFonts w:ascii="Trebuchet MS" w:eastAsia="Times New Roman" w:hAnsi="Trebuchet MS" w:cs="Times New Roman"/>
          <w:b/>
          <w:bCs/>
          <w:color w:val="000000"/>
          <w:kern w:val="0"/>
          <w:sz w:val="22"/>
          <w:szCs w:val="22"/>
          <w14:ligatures w14:val="none"/>
        </w:rPr>
      </w:pPr>
      <w:r w:rsidRPr="005615E3">
        <w:rPr>
          <w:rFonts w:ascii="Trebuchet MS" w:eastAsia="Times New Roman" w:hAnsi="Trebuchet MS" w:cs="Times New Roman"/>
          <w:color w:val="000000"/>
          <w:kern w:val="0"/>
          <w:sz w:val="22"/>
          <w:szCs w:val="22"/>
          <w14:ligatures w14:val="none"/>
        </w:rPr>
        <w:t>Portfolio: Artifacts demonstrating attainment of standards outlined below</w:t>
      </w:r>
      <w:r w:rsidRPr="005615E3">
        <w:rPr>
          <w:rFonts w:ascii="Trebuchet MS" w:eastAsia="Times New Roman" w:hAnsi="Trebuchet MS" w:cs="Times New Roman"/>
          <w:b/>
          <w:bCs/>
          <w:color w:val="000000"/>
          <w:kern w:val="0"/>
          <w:sz w:val="22"/>
          <w:szCs w:val="22"/>
          <w14:ligatures w14:val="none"/>
        </w:rPr>
        <w:t> </w:t>
      </w:r>
    </w:p>
    <w:p w14:paraId="3B9E2258" w14:textId="77777777" w:rsidR="005615E3" w:rsidRPr="005615E3" w:rsidRDefault="005615E3" w:rsidP="005615E3">
      <w:pPr>
        <w:spacing w:after="0" w:line="240" w:lineRule="auto"/>
        <w:rPr>
          <w:rFonts w:ascii="Trebuchet MS" w:eastAsia="Times New Roman" w:hAnsi="Trebuchet MS" w:cs="Times New Roman"/>
          <w:b/>
          <w:bCs/>
          <w:color w:val="000000"/>
          <w:kern w:val="0"/>
          <w:sz w:val="22"/>
          <w:szCs w:val="22"/>
          <w14:ligatures w14:val="none"/>
        </w:rPr>
      </w:pPr>
    </w:p>
    <w:p w14:paraId="3C986C6D" w14:textId="75F6254F" w:rsidR="005615E3" w:rsidRPr="00200150" w:rsidRDefault="005615E3" w:rsidP="005615E3">
      <w:pPr>
        <w:spacing w:after="0" w:line="240" w:lineRule="auto"/>
        <w:rPr>
          <w:rFonts w:ascii="Trebuchet MS" w:eastAsia="Times New Roman" w:hAnsi="Trebuchet MS" w:cs="Times New Roman"/>
          <w:color w:val="000000"/>
          <w:kern w:val="0"/>
          <w:sz w:val="22"/>
          <w:szCs w:val="22"/>
          <w14:ligatures w14:val="none"/>
        </w:rPr>
      </w:pPr>
      <w:r w:rsidRPr="00200150">
        <w:rPr>
          <w:rFonts w:ascii="Trebuchet MS" w:eastAsia="Times New Roman" w:hAnsi="Trebuchet MS" w:cs="Times New Roman"/>
          <w:color w:val="000000"/>
          <w:kern w:val="0"/>
          <w:sz w:val="22"/>
          <w:szCs w:val="22"/>
          <w14:ligatures w14:val="none"/>
        </w:rPr>
        <w:t>*** If you hold a bachelor’s degree or higher in Music, you may submit your application in COOL without doing Multiple Measures</w:t>
      </w:r>
      <w:r w:rsidR="00200150">
        <w:rPr>
          <w:rFonts w:ascii="Trebuchet MS" w:eastAsia="Times New Roman" w:hAnsi="Trebuchet MS" w:cs="Times New Roman"/>
          <w:color w:val="000000"/>
          <w:kern w:val="0"/>
          <w:sz w:val="22"/>
          <w:szCs w:val="22"/>
          <w14:ligatures w14:val="none"/>
        </w:rPr>
        <w:t>.</w:t>
      </w:r>
    </w:p>
    <w:p w14:paraId="3E845F00" w14:textId="77777777" w:rsidR="005615E3" w:rsidRPr="00200150" w:rsidRDefault="005615E3" w:rsidP="005615E3">
      <w:pPr>
        <w:spacing w:after="0" w:line="240" w:lineRule="auto"/>
        <w:rPr>
          <w:rFonts w:ascii="Trebuchet MS" w:eastAsia="Times New Roman" w:hAnsi="Trebuchet MS" w:cs="Times New Roman"/>
          <w:color w:val="000000"/>
          <w:kern w:val="0"/>
          <w:sz w:val="22"/>
          <w:szCs w:val="22"/>
          <w14:ligatures w14:val="none"/>
        </w:rPr>
      </w:pPr>
    </w:p>
    <w:p w14:paraId="773D4ED3" w14:textId="7F023192" w:rsidR="005615E3" w:rsidRPr="005615E3" w:rsidRDefault="005615E3" w:rsidP="005615E3">
      <w:pPr>
        <w:spacing w:after="0" w:line="240" w:lineRule="auto"/>
        <w:rPr>
          <w:rFonts w:ascii="Trebuchet MS" w:eastAsia="Times New Roman" w:hAnsi="Trebuchet MS" w:cs="Times New Roman"/>
          <w:b/>
          <w:bCs/>
          <w:color w:val="000000"/>
          <w:kern w:val="0"/>
          <w:sz w:val="22"/>
          <w:szCs w:val="22"/>
          <w14:ligatures w14:val="none"/>
        </w:rPr>
      </w:pPr>
      <w:r w:rsidRPr="00200150">
        <w:rPr>
          <w:rFonts w:ascii="Trebuchet MS" w:eastAsia="Times New Roman" w:hAnsi="Trebuchet MS" w:cs="Times New Roman"/>
          <w:color w:val="000000"/>
          <w:kern w:val="0"/>
          <w:sz w:val="22"/>
          <w:szCs w:val="22"/>
          <w14:ligatures w14:val="none"/>
        </w:rPr>
        <w:t>*** If you have 24 semester hours of coursework as identified on the</w:t>
      </w:r>
      <w:hyperlink r:id="rId9" w:history="1">
        <w:r w:rsidRPr="00200150">
          <w:rPr>
            <w:rStyle w:val="Hyperlink"/>
            <w:rFonts w:ascii="Trebuchet MS" w:eastAsia="Times New Roman" w:hAnsi="Trebuchet MS" w:cs="Times New Roman"/>
            <w:kern w:val="0"/>
            <w:sz w:val="22"/>
            <w:szCs w:val="22"/>
            <w14:ligatures w14:val="none"/>
          </w:rPr>
          <w:t xml:space="preserve"> Music Endorsement Worksheet</w:t>
        </w:r>
      </w:hyperlink>
      <w:r w:rsidRPr="00200150">
        <w:rPr>
          <w:rFonts w:ascii="Trebuchet MS" w:eastAsia="Times New Roman" w:hAnsi="Trebuchet MS" w:cs="Times New Roman"/>
          <w:color w:val="000000"/>
          <w:kern w:val="0"/>
          <w:sz w:val="22"/>
          <w:szCs w:val="22"/>
          <w14:ligatures w14:val="none"/>
        </w:rPr>
        <w:t>, you may submit your application in COOL without doing Multiple Measures</w:t>
      </w:r>
      <w:r w:rsidR="00200150">
        <w:rPr>
          <w:rFonts w:ascii="Trebuchet MS" w:eastAsia="Times New Roman" w:hAnsi="Trebuchet MS" w:cs="Times New Roman"/>
          <w:color w:val="000000"/>
          <w:kern w:val="0"/>
          <w:sz w:val="22"/>
          <w:szCs w:val="22"/>
          <w14:ligatures w14:val="none"/>
        </w:rPr>
        <w:t>.</w:t>
      </w:r>
    </w:p>
    <w:p w14:paraId="4354ADFF" w14:textId="58B7B4CC" w:rsidR="00C956B6" w:rsidRDefault="00C956B6" w:rsidP="00973F1D">
      <w:pPr>
        <w:spacing w:after="0" w:line="240" w:lineRule="auto"/>
        <w:rPr>
          <w:rFonts w:ascii="Times New Roman" w:eastAsia="Times New Roman" w:hAnsi="Times New Roman" w:cs="Times New Roman"/>
          <w:kern w:val="0"/>
          <w14:ligatures w14:val="none"/>
        </w:rPr>
      </w:pPr>
    </w:p>
    <w:p w14:paraId="0238A1EA" w14:textId="77777777" w:rsidR="00C956B6" w:rsidRDefault="00C956B6" w:rsidP="00AD4726">
      <w:pPr>
        <w:spacing w:after="0" w:line="240" w:lineRule="auto"/>
        <w:rPr>
          <w:rFonts w:ascii="Times New Roman" w:eastAsia="Times New Roman" w:hAnsi="Times New Roman" w:cs="Times New Roman"/>
          <w:kern w:val="0"/>
          <w14:ligatures w14:val="none"/>
        </w:rPr>
      </w:pPr>
    </w:p>
    <w:p w14:paraId="248BF68F" w14:textId="77777777" w:rsidR="0004530A" w:rsidRDefault="0004530A" w:rsidP="00AD4726">
      <w:pPr>
        <w:spacing w:after="0" w:line="240" w:lineRule="auto"/>
        <w:rPr>
          <w:rFonts w:ascii="Times New Roman" w:eastAsia="Times New Roman" w:hAnsi="Times New Roman" w:cs="Times New Roman"/>
          <w:kern w:val="0"/>
          <w14:ligatures w14:val="none"/>
        </w:rPr>
      </w:pPr>
    </w:p>
    <w:p w14:paraId="407E4AE3" w14:textId="2DBAAD0E" w:rsidR="0004530A" w:rsidRPr="002731C8" w:rsidRDefault="00DD7196" w:rsidP="002731C8">
      <w:pPr>
        <w:pStyle w:val="Heading2"/>
        <w:rPr>
          <w:rFonts w:ascii="Times New Roman" w:eastAsia="Times New Roman" w:hAnsi="Times New Roman" w:cs="Times New Roman"/>
          <w:b/>
          <w:bCs/>
          <w:color w:val="auto"/>
          <w:kern w:val="0"/>
          <w:sz w:val="26"/>
          <w:szCs w:val="26"/>
          <w:u w:val="single"/>
          <w14:ligatures w14:val="none"/>
        </w:rPr>
      </w:pPr>
      <w:r w:rsidRPr="00DD7196">
        <w:rPr>
          <w:b/>
          <w:bCs/>
          <w:color w:val="auto"/>
          <w:sz w:val="26"/>
          <w:szCs w:val="26"/>
          <w:u w:val="single"/>
        </w:rPr>
        <w:lastRenderedPageBreak/>
        <w:t>Music</w:t>
      </w:r>
    </w:p>
    <w:p w14:paraId="71DB0242" w14:textId="504A17A3" w:rsidR="002731C8" w:rsidRPr="00C8177F" w:rsidRDefault="002731C8" w:rsidP="002731C8">
      <w:pPr>
        <w:pStyle w:val="Heading3"/>
        <w:rPr>
          <w:b/>
          <w:bCs/>
          <w:color w:val="000000" w:themeColor="text1"/>
          <w:sz w:val="24"/>
          <w:szCs w:val="24"/>
        </w:rPr>
      </w:pPr>
      <w:r>
        <w:rPr>
          <w:b/>
          <w:bCs/>
          <w:color w:val="000000" w:themeColor="text1"/>
          <w:sz w:val="24"/>
          <w:szCs w:val="24"/>
        </w:rPr>
        <w:t>Music History and Literature:</w:t>
      </w:r>
    </w:p>
    <w:tbl>
      <w:tblPr>
        <w:tblStyle w:val="TableGrid"/>
        <w:tblW w:w="0" w:type="auto"/>
        <w:tblLook w:val="04A0" w:firstRow="1" w:lastRow="0" w:firstColumn="1" w:lastColumn="0" w:noHBand="0" w:noVBand="1"/>
      </w:tblPr>
      <w:tblGrid>
        <w:gridCol w:w="3116"/>
        <w:gridCol w:w="3117"/>
        <w:gridCol w:w="3117"/>
      </w:tblGrid>
      <w:tr w:rsidR="002731C8" w14:paraId="74A0ADBA" w14:textId="77777777" w:rsidTr="00DF04C6">
        <w:trPr>
          <w:tblHeader/>
        </w:trPr>
        <w:tc>
          <w:tcPr>
            <w:tcW w:w="3116" w:type="dxa"/>
            <w:shd w:val="clear" w:color="auto" w:fill="D9D9D9" w:themeFill="background1" w:themeFillShade="D9"/>
          </w:tcPr>
          <w:p w14:paraId="79F29A6E" w14:textId="77777777" w:rsidR="002731C8" w:rsidRDefault="002731C8"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B1B62EC" w14:textId="77777777" w:rsidR="002731C8" w:rsidRDefault="002731C8" w:rsidP="00DF04C6">
            <w:r w:rsidRPr="00AD4726">
              <w:rPr>
                <w:b/>
                <w:bCs/>
              </w:rPr>
              <w:t>Course #/Title/Grade</w:t>
            </w:r>
          </w:p>
        </w:tc>
        <w:tc>
          <w:tcPr>
            <w:tcW w:w="3117" w:type="dxa"/>
            <w:shd w:val="clear" w:color="auto" w:fill="D9D9D9" w:themeFill="background1" w:themeFillShade="D9"/>
          </w:tcPr>
          <w:p w14:paraId="14AEE668" w14:textId="77777777" w:rsidR="002731C8" w:rsidRPr="00AD4726" w:rsidRDefault="002731C8" w:rsidP="00DF04C6">
            <w:r w:rsidRPr="00AD4726">
              <w:rPr>
                <w:b/>
                <w:bCs/>
              </w:rPr>
              <w:t>Portfolio Artifact(s)</w:t>
            </w:r>
          </w:p>
          <w:p w14:paraId="14C9E233" w14:textId="77777777" w:rsidR="002731C8" w:rsidRPr="00AD4726" w:rsidRDefault="002731C8" w:rsidP="00DF04C6">
            <w:r w:rsidRPr="00AD4726">
              <w:rPr>
                <w:b/>
                <w:bCs/>
              </w:rPr>
              <w:t>AND </w:t>
            </w:r>
          </w:p>
          <w:p w14:paraId="1FF77DC5" w14:textId="77777777" w:rsidR="002731C8" w:rsidRDefault="002731C8" w:rsidP="00DF04C6">
            <w:r w:rsidRPr="00AD4726">
              <w:rPr>
                <w:b/>
                <w:bCs/>
              </w:rPr>
              <w:t>Rationale</w:t>
            </w:r>
          </w:p>
        </w:tc>
      </w:tr>
      <w:tr w:rsidR="002731C8" w14:paraId="607572FF" w14:textId="77777777" w:rsidTr="00DF04C6">
        <w:tc>
          <w:tcPr>
            <w:tcW w:w="3116" w:type="dxa"/>
          </w:tcPr>
          <w:p w14:paraId="5335BD7E" w14:textId="49CB7FA9" w:rsidR="002731C8" w:rsidRPr="00AD4726" w:rsidRDefault="002731C8" w:rsidP="00DF04C6">
            <w:r w:rsidRPr="00596E4F">
              <w:t>Historical and cultural context of music and its styles, techniques</w:t>
            </w:r>
            <w:r>
              <w:t>,</w:t>
            </w:r>
            <w:r w:rsidRPr="00596E4F">
              <w:t xml:space="preserve"> and traditions</w:t>
            </w:r>
          </w:p>
          <w:p w14:paraId="4FB36D9A" w14:textId="77777777" w:rsidR="002731C8" w:rsidRDefault="002731C8" w:rsidP="00DF04C6"/>
        </w:tc>
        <w:sdt>
          <w:sdtPr>
            <w:id w:val="1385603542"/>
            <w:placeholder>
              <w:docPart w:val="2F1DF087E7984C099F440A640D991AB4"/>
            </w:placeholder>
            <w:showingPlcHdr/>
          </w:sdtPr>
          <w:sdtEndPr/>
          <w:sdtContent>
            <w:tc>
              <w:tcPr>
                <w:tcW w:w="3117" w:type="dxa"/>
              </w:tcPr>
              <w:p w14:paraId="31809D30" w14:textId="77777777" w:rsidR="002731C8" w:rsidRDefault="002731C8" w:rsidP="00DF04C6">
                <w:r w:rsidRPr="004C4EA8">
                  <w:rPr>
                    <w:rStyle w:val="PlaceholderText"/>
                  </w:rPr>
                  <w:t>Click or tap here to enter text.</w:t>
                </w:r>
              </w:p>
            </w:tc>
          </w:sdtContent>
        </w:sdt>
        <w:sdt>
          <w:sdtPr>
            <w:id w:val="-362906665"/>
            <w:placeholder>
              <w:docPart w:val="845811635B884B4DA9CD1AB4B69C00D1"/>
            </w:placeholder>
            <w:showingPlcHdr/>
          </w:sdtPr>
          <w:sdtEndPr/>
          <w:sdtContent>
            <w:tc>
              <w:tcPr>
                <w:tcW w:w="3117" w:type="dxa"/>
              </w:tcPr>
              <w:p w14:paraId="2E1B1806" w14:textId="77777777" w:rsidR="002731C8" w:rsidRDefault="002731C8" w:rsidP="00DF04C6">
                <w:r w:rsidRPr="004C4EA8">
                  <w:rPr>
                    <w:rStyle w:val="PlaceholderText"/>
                  </w:rPr>
                  <w:t>Click or tap here to enter text.</w:t>
                </w:r>
              </w:p>
            </w:tc>
          </w:sdtContent>
        </w:sdt>
      </w:tr>
      <w:tr w:rsidR="002731C8" w14:paraId="53E23AE7" w14:textId="77777777" w:rsidTr="00DF04C6">
        <w:tc>
          <w:tcPr>
            <w:tcW w:w="3116" w:type="dxa"/>
          </w:tcPr>
          <w:p w14:paraId="14C99228" w14:textId="0E0A085F" w:rsidR="002731C8" w:rsidRPr="00AD4726" w:rsidRDefault="002731C8" w:rsidP="00DF04C6">
            <w:r w:rsidRPr="00596E4F">
              <w:t>Analyze, observe, and critique a variety of styles, genres, aesthetics, and technical aspects of music</w:t>
            </w:r>
          </w:p>
          <w:p w14:paraId="13F8C321" w14:textId="77777777" w:rsidR="002731C8" w:rsidRDefault="002731C8" w:rsidP="00DF04C6"/>
        </w:tc>
        <w:sdt>
          <w:sdtPr>
            <w:id w:val="820545305"/>
            <w:placeholder>
              <w:docPart w:val="3141ACAF9C7344638D4825D699EBB575"/>
            </w:placeholder>
            <w:showingPlcHdr/>
          </w:sdtPr>
          <w:sdtEndPr/>
          <w:sdtContent>
            <w:tc>
              <w:tcPr>
                <w:tcW w:w="3117" w:type="dxa"/>
              </w:tcPr>
              <w:p w14:paraId="49627E1D" w14:textId="77777777" w:rsidR="002731C8" w:rsidRDefault="002731C8" w:rsidP="00DF04C6">
                <w:r w:rsidRPr="004C4EA8">
                  <w:rPr>
                    <w:rStyle w:val="PlaceholderText"/>
                  </w:rPr>
                  <w:t>Click or tap here to enter text.</w:t>
                </w:r>
              </w:p>
            </w:tc>
          </w:sdtContent>
        </w:sdt>
        <w:sdt>
          <w:sdtPr>
            <w:id w:val="800664167"/>
            <w:placeholder>
              <w:docPart w:val="5345767B05C84C2A8F7414879782BE8C"/>
            </w:placeholder>
            <w:showingPlcHdr/>
          </w:sdtPr>
          <w:sdtEndPr/>
          <w:sdtContent>
            <w:tc>
              <w:tcPr>
                <w:tcW w:w="3117" w:type="dxa"/>
              </w:tcPr>
              <w:p w14:paraId="628CF00E" w14:textId="77777777" w:rsidR="002731C8" w:rsidRDefault="002731C8" w:rsidP="00DF04C6">
                <w:r w:rsidRPr="004C4EA8">
                  <w:rPr>
                    <w:rStyle w:val="PlaceholderText"/>
                  </w:rPr>
                  <w:t>Click or tap here to enter text.</w:t>
                </w:r>
              </w:p>
            </w:tc>
          </w:sdtContent>
        </w:sdt>
      </w:tr>
      <w:tr w:rsidR="002731C8" w14:paraId="0145F87B" w14:textId="77777777" w:rsidTr="00DF04C6">
        <w:tc>
          <w:tcPr>
            <w:tcW w:w="3116" w:type="dxa"/>
          </w:tcPr>
          <w:p w14:paraId="28FA8663" w14:textId="107D43CE" w:rsidR="002731C8" w:rsidRPr="00AD4726" w:rsidRDefault="002731C8" w:rsidP="00DF04C6">
            <w:r w:rsidRPr="00330B56">
              <w:t>Resources on music history and literature</w:t>
            </w:r>
          </w:p>
          <w:p w14:paraId="2E024EF8" w14:textId="77777777" w:rsidR="002731C8" w:rsidRPr="00AD4726" w:rsidRDefault="002731C8" w:rsidP="00DF04C6"/>
        </w:tc>
        <w:sdt>
          <w:sdtPr>
            <w:id w:val="1755627526"/>
            <w:placeholder>
              <w:docPart w:val="799852720402485A879BFCFE852F20CB"/>
            </w:placeholder>
            <w:showingPlcHdr/>
          </w:sdtPr>
          <w:sdtEndPr/>
          <w:sdtContent>
            <w:tc>
              <w:tcPr>
                <w:tcW w:w="3117" w:type="dxa"/>
              </w:tcPr>
              <w:p w14:paraId="299C531E" w14:textId="77777777" w:rsidR="002731C8" w:rsidRDefault="002731C8" w:rsidP="00DF04C6">
                <w:r w:rsidRPr="004C4EA8">
                  <w:rPr>
                    <w:rStyle w:val="PlaceholderText"/>
                  </w:rPr>
                  <w:t>Click or tap here to enter text.</w:t>
                </w:r>
              </w:p>
            </w:tc>
          </w:sdtContent>
        </w:sdt>
        <w:sdt>
          <w:sdtPr>
            <w:id w:val="1210300160"/>
            <w:placeholder>
              <w:docPart w:val="379626E357954D439CB2ACD7CF456903"/>
            </w:placeholder>
            <w:showingPlcHdr/>
          </w:sdtPr>
          <w:sdtEndPr/>
          <w:sdtContent>
            <w:tc>
              <w:tcPr>
                <w:tcW w:w="3117" w:type="dxa"/>
              </w:tcPr>
              <w:p w14:paraId="6D2D6343" w14:textId="77777777" w:rsidR="002731C8" w:rsidRDefault="002731C8" w:rsidP="00DF04C6">
                <w:r w:rsidRPr="004C4EA8">
                  <w:rPr>
                    <w:rStyle w:val="PlaceholderText"/>
                  </w:rPr>
                  <w:t>Click or tap here to enter text.</w:t>
                </w:r>
              </w:p>
            </w:tc>
          </w:sdtContent>
        </w:sdt>
      </w:tr>
    </w:tbl>
    <w:p w14:paraId="2D0429B3" w14:textId="77777777" w:rsidR="00DD7196" w:rsidRDefault="00DD7196" w:rsidP="00AD4726">
      <w:pPr>
        <w:spacing w:after="0" w:line="240" w:lineRule="auto"/>
        <w:rPr>
          <w:rFonts w:ascii="Times New Roman" w:eastAsia="Times New Roman" w:hAnsi="Times New Roman" w:cs="Times New Roman"/>
          <w:kern w:val="0"/>
          <w14:ligatures w14:val="none"/>
        </w:rPr>
      </w:pPr>
    </w:p>
    <w:p w14:paraId="5BEF871F" w14:textId="77777777" w:rsidR="002731C8" w:rsidRDefault="002731C8" w:rsidP="00AD4726">
      <w:pPr>
        <w:spacing w:after="0" w:line="240" w:lineRule="auto"/>
        <w:rPr>
          <w:rFonts w:ascii="Times New Roman" w:eastAsia="Times New Roman" w:hAnsi="Times New Roman" w:cs="Times New Roman"/>
          <w:kern w:val="0"/>
          <w14:ligatures w14:val="none"/>
        </w:rPr>
      </w:pPr>
    </w:p>
    <w:p w14:paraId="4408072E" w14:textId="669911C0" w:rsidR="002731C8" w:rsidRPr="00C8177F" w:rsidRDefault="002731C8" w:rsidP="002731C8">
      <w:pPr>
        <w:pStyle w:val="Heading3"/>
        <w:rPr>
          <w:b/>
          <w:bCs/>
          <w:color w:val="000000" w:themeColor="text1"/>
          <w:sz w:val="24"/>
          <w:szCs w:val="24"/>
        </w:rPr>
      </w:pPr>
      <w:r>
        <w:rPr>
          <w:b/>
          <w:bCs/>
          <w:color w:val="000000" w:themeColor="text1"/>
          <w:sz w:val="24"/>
          <w:szCs w:val="24"/>
        </w:rPr>
        <w:t>Theory and Composition:</w:t>
      </w:r>
    </w:p>
    <w:tbl>
      <w:tblPr>
        <w:tblStyle w:val="TableGrid"/>
        <w:tblW w:w="0" w:type="auto"/>
        <w:tblLook w:val="04A0" w:firstRow="1" w:lastRow="0" w:firstColumn="1" w:lastColumn="0" w:noHBand="0" w:noVBand="1"/>
      </w:tblPr>
      <w:tblGrid>
        <w:gridCol w:w="3116"/>
        <w:gridCol w:w="3117"/>
        <w:gridCol w:w="3117"/>
      </w:tblGrid>
      <w:tr w:rsidR="002731C8" w14:paraId="22997843" w14:textId="77777777" w:rsidTr="00DF04C6">
        <w:trPr>
          <w:tblHeader/>
        </w:trPr>
        <w:tc>
          <w:tcPr>
            <w:tcW w:w="3116" w:type="dxa"/>
            <w:shd w:val="clear" w:color="auto" w:fill="D9D9D9" w:themeFill="background1" w:themeFillShade="D9"/>
          </w:tcPr>
          <w:p w14:paraId="03083EEA" w14:textId="77777777" w:rsidR="002731C8" w:rsidRDefault="002731C8"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E624A42" w14:textId="77777777" w:rsidR="002731C8" w:rsidRDefault="002731C8" w:rsidP="00DF04C6">
            <w:r w:rsidRPr="00AD4726">
              <w:rPr>
                <w:b/>
                <w:bCs/>
              </w:rPr>
              <w:t>Course #/Title/Grade</w:t>
            </w:r>
          </w:p>
        </w:tc>
        <w:tc>
          <w:tcPr>
            <w:tcW w:w="3117" w:type="dxa"/>
            <w:shd w:val="clear" w:color="auto" w:fill="D9D9D9" w:themeFill="background1" w:themeFillShade="D9"/>
          </w:tcPr>
          <w:p w14:paraId="4BC7A91C" w14:textId="77777777" w:rsidR="002731C8" w:rsidRPr="00AD4726" w:rsidRDefault="002731C8" w:rsidP="00DF04C6">
            <w:r w:rsidRPr="00AD4726">
              <w:rPr>
                <w:b/>
                <w:bCs/>
              </w:rPr>
              <w:t>Portfolio Artifact(s)</w:t>
            </w:r>
          </w:p>
          <w:p w14:paraId="45AF6D90" w14:textId="77777777" w:rsidR="002731C8" w:rsidRPr="00AD4726" w:rsidRDefault="002731C8" w:rsidP="00DF04C6">
            <w:r w:rsidRPr="00AD4726">
              <w:rPr>
                <w:b/>
                <w:bCs/>
              </w:rPr>
              <w:t>AND </w:t>
            </w:r>
          </w:p>
          <w:p w14:paraId="760B17B5" w14:textId="77777777" w:rsidR="002731C8" w:rsidRDefault="002731C8" w:rsidP="00DF04C6">
            <w:r w:rsidRPr="00AD4726">
              <w:rPr>
                <w:b/>
                <w:bCs/>
              </w:rPr>
              <w:t>Rationale</w:t>
            </w:r>
          </w:p>
        </w:tc>
      </w:tr>
      <w:tr w:rsidR="002731C8" w14:paraId="1810F858" w14:textId="77777777" w:rsidTr="00DF04C6">
        <w:tc>
          <w:tcPr>
            <w:tcW w:w="3116" w:type="dxa"/>
          </w:tcPr>
          <w:p w14:paraId="572919D4" w14:textId="77777777" w:rsidR="002731C8" w:rsidRDefault="002731C8" w:rsidP="002731C8">
            <w:r w:rsidRPr="002F012E">
              <w:t>Variety of music theory skills</w:t>
            </w:r>
          </w:p>
          <w:p w14:paraId="5403F40B" w14:textId="65CBB696" w:rsidR="002731C8" w:rsidRDefault="002731C8" w:rsidP="002731C8"/>
        </w:tc>
        <w:sdt>
          <w:sdtPr>
            <w:id w:val="-1059401689"/>
            <w:placeholder>
              <w:docPart w:val="12894A34C78043AEB9BDFA8B5B909670"/>
            </w:placeholder>
            <w:showingPlcHdr/>
          </w:sdtPr>
          <w:sdtEndPr/>
          <w:sdtContent>
            <w:tc>
              <w:tcPr>
                <w:tcW w:w="3117" w:type="dxa"/>
              </w:tcPr>
              <w:p w14:paraId="36B62D21" w14:textId="77777777" w:rsidR="002731C8" w:rsidRDefault="002731C8" w:rsidP="00DF04C6">
                <w:r w:rsidRPr="004C4EA8">
                  <w:rPr>
                    <w:rStyle w:val="PlaceholderText"/>
                  </w:rPr>
                  <w:t>Click or tap here to enter text.</w:t>
                </w:r>
              </w:p>
            </w:tc>
          </w:sdtContent>
        </w:sdt>
        <w:sdt>
          <w:sdtPr>
            <w:id w:val="-782501259"/>
            <w:placeholder>
              <w:docPart w:val="7F6A14D647B342E583D9A7A469B9F917"/>
            </w:placeholder>
            <w:showingPlcHdr/>
          </w:sdtPr>
          <w:sdtEndPr/>
          <w:sdtContent>
            <w:tc>
              <w:tcPr>
                <w:tcW w:w="3117" w:type="dxa"/>
              </w:tcPr>
              <w:p w14:paraId="05EE0A62" w14:textId="77777777" w:rsidR="002731C8" w:rsidRDefault="002731C8" w:rsidP="00DF04C6">
                <w:r w:rsidRPr="004C4EA8">
                  <w:rPr>
                    <w:rStyle w:val="PlaceholderText"/>
                  </w:rPr>
                  <w:t>Click or tap here to enter text.</w:t>
                </w:r>
              </w:p>
            </w:tc>
          </w:sdtContent>
        </w:sdt>
      </w:tr>
      <w:tr w:rsidR="002731C8" w14:paraId="1887EA6E" w14:textId="77777777" w:rsidTr="00DF04C6">
        <w:tc>
          <w:tcPr>
            <w:tcW w:w="3116" w:type="dxa"/>
          </w:tcPr>
          <w:p w14:paraId="5E13F7EC" w14:textId="0246FB53" w:rsidR="002731C8" w:rsidRPr="00AD4726" w:rsidRDefault="002731C8" w:rsidP="00DF04C6">
            <w:r w:rsidRPr="002F012E">
              <w:t>Create musical works and express music in a performance setting</w:t>
            </w:r>
          </w:p>
          <w:p w14:paraId="3F1AFC2A" w14:textId="77777777" w:rsidR="002731C8" w:rsidRDefault="002731C8" w:rsidP="00DF04C6"/>
        </w:tc>
        <w:sdt>
          <w:sdtPr>
            <w:id w:val="-1028407201"/>
            <w:placeholder>
              <w:docPart w:val="559ED889D53648B9A8FA32A689CA88E6"/>
            </w:placeholder>
            <w:showingPlcHdr/>
          </w:sdtPr>
          <w:sdtEndPr/>
          <w:sdtContent>
            <w:tc>
              <w:tcPr>
                <w:tcW w:w="3117" w:type="dxa"/>
              </w:tcPr>
              <w:p w14:paraId="0948B286" w14:textId="77777777" w:rsidR="002731C8" w:rsidRDefault="002731C8" w:rsidP="00DF04C6">
                <w:r w:rsidRPr="004C4EA8">
                  <w:rPr>
                    <w:rStyle w:val="PlaceholderText"/>
                  </w:rPr>
                  <w:t>Click or tap here to enter text.</w:t>
                </w:r>
              </w:p>
            </w:tc>
          </w:sdtContent>
        </w:sdt>
        <w:sdt>
          <w:sdtPr>
            <w:id w:val="1368492795"/>
            <w:placeholder>
              <w:docPart w:val="4DA825CB5E0043FB8FB627068C23C74D"/>
            </w:placeholder>
            <w:showingPlcHdr/>
          </w:sdtPr>
          <w:sdtEndPr/>
          <w:sdtContent>
            <w:tc>
              <w:tcPr>
                <w:tcW w:w="3117" w:type="dxa"/>
              </w:tcPr>
              <w:p w14:paraId="44F57B4C" w14:textId="77777777" w:rsidR="002731C8" w:rsidRDefault="002731C8" w:rsidP="00DF04C6">
                <w:r w:rsidRPr="004C4EA8">
                  <w:rPr>
                    <w:rStyle w:val="PlaceholderText"/>
                  </w:rPr>
                  <w:t>Click or tap here to enter text.</w:t>
                </w:r>
              </w:p>
            </w:tc>
          </w:sdtContent>
        </w:sdt>
      </w:tr>
      <w:tr w:rsidR="002731C8" w14:paraId="2B3A20F1" w14:textId="77777777" w:rsidTr="00DF04C6">
        <w:tc>
          <w:tcPr>
            <w:tcW w:w="3116" w:type="dxa"/>
          </w:tcPr>
          <w:p w14:paraId="31392CF1" w14:textId="56047B0D" w:rsidR="002731C8" w:rsidRPr="00AD4726" w:rsidRDefault="002731C8" w:rsidP="00DF04C6">
            <w:r w:rsidRPr="002F012E">
              <w:t>Critique, evaluate, and refine musical works</w:t>
            </w:r>
          </w:p>
          <w:p w14:paraId="797DEF1E" w14:textId="77777777" w:rsidR="002731C8" w:rsidRPr="00AD4726" w:rsidRDefault="002731C8" w:rsidP="00DF04C6"/>
        </w:tc>
        <w:sdt>
          <w:sdtPr>
            <w:id w:val="563608287"/>
            <w:placeholder>
              <w:docPart w:val="E5F6D6099AC5476F950FF5B84AE0F721"/>
            </w:placeholder>
            <w:showingPlcHdr/>
          </w:sdtPr>
          <w:sdtEndPr/>
          <w:sdtContent>
            <w:tc>
              <w:tcPr>
                <w:tcW w:w="3117" w:type="dxa"/>
              </w:tcPr>
              <w:p w14:paraId="6F4B3C5E" w14:textId="77777777" w:rsidR="002731C8" w:rsidRDefault="002731C8" w:rsidP="00DF04C6">
                <w:r w:rsidRPr="004C4EA8">
                  <w:rPr>
                    <w:rStyle w:val="PlaceholderText"/>
                  </w:rPr>
                  <w:t>Click or tap here to enter text.</w:t>
                </w:r>
              </w:p>
            </w:tc>
          </w:sdtContent>
        </w:sdt>
        <w:sdt>
          <w:sdtPr>
            <w:id w:val="-1407375062"/>
            <w:placeholder>
              <w:docPart w:val="76C8895E17614123A9ACD568B5485CD7"/>
            </w:placeholder>
            <w:showingPlcHdr/>
          </w:sdtPr>
          <w:sdtEndPr/>
          <w:sdtContent>
            <w:tc>
              <w:tcPr>
                <w:tcW w:w="3117" w:type="dxa"/>
              </w:tcPr>
              <w:p w14:paraId="3457E6B3" w14:textId="77777777" w:rsidR="002731C8" w:rsidRDefault="002731C8" w:rsidP="00DF04C6">
                <w:r w:rsidRPr="004C4EA8">
                  <w:rPr>
                    <w:rStyle w:val="PlaceholderText"/>
                  </w:rPr>
                  <w:t>Click or tap here to enter text.</w:t>
                </w:r>
              </w:p>
            </w:tc>
          </w:sdtContent>
        </w:sdt>
      </w:tr>
      <w:tr w:rsidR="002731C8" w14:paraId="6B209861" w14:textId="77777777" w:rsidTr="00DF04C6">
        <w:tc>
          <w:tcPr>
            <w:tcW w:w="3116" w:type="dxa"/>
          </w:tcPr>
          <w:p w14:paraId="0AD638CA" w14:textId="77777777" w:rsidR="002731C8" w:rsidRDefault="002731C8" w:rsidP="00DF04C6">
            <w:r w:rsidRPr="00D84D83">
              <w:t>Music theory concepts</w:t>
            </w:r>
          </w:p>
          <w:p w14:paraId="1B534433" w14:textId="5AD166A4" w:rsidR="002731C8" w:rsidRPr="002F012E" w:rsidRDefault="002731C8" w:rsidP="00DF04C6"/>
        </w:tc>
        <w:sdt>
          <w:sdtPr>
            <w:id w:val="-288356257"/>
            <w:placeholder>
              <w:docPart w:val="0EEB765A957E443A870263DB1542908F"/>
            </w:placeholder>
            <w:showingPlcHdr/>
          </w:sdtPr>
          <w:sdtEndPr/>
          <w:sdtContent>
            <w:tc>
              <w:tcPr>
                <w:tcW w:w="3117" w:type="dxa"/>
              </w:tcPr>
              <w:p w14:paraId="646C130B" w14:textId="34721300" w:rsidR="002731C8" w:rsidRDefault="002731C8" w:rsidP="00DF04C6">
                <w:r w:rsidRPr="004C4EA8">
                  <w:rPr>
                    <w:rStyle w:val="PlaceholderText"/>
                  </w:rPr>
                  <w:t>Click or tap here to enter text.</w:t>
                </w:r>
              </w:p>
            </w:tc>
          </w:sdtContent>
        </w:sdt>
        <w:sdt>
          <w:sdtPr>
            <w:id w:val="-1557542177"/>
            <w:placeholder>
              <w:docPart w:val="7995654EADFF4C4E91AC4930527C21F9"/>
            </w:placeholder>
            <w:showingPlcHdr/>
          </w:sdtPr>
          <w:sdtEndPr/>
          <w:sdtContent>
            <w:tc>
              <w:tcPr>
                <w:tcW w:w="3117" w:type="dxa"/>
              </w:tcPr>
              <w:p w14:paraId="212387E1" w14:textId="14778428" w:rsidR="002731C8" w:rsidRDefault="002731C8" w:rsidP="00DF04C6">
                <w:r w:rsidRPr="004C4EA8">
                  <w:rPr>
                    <w:rStyle w:val="PlaceholderText"/>
                  </w:rPr>
                  <w:t>Click or tap here to enter text.</w:t>
                </w:r>
              </w:p>
            </w:tc>
          </w:sdtContent>
        </w:sdt>
      </w:tr>
    </w:tbl>
    <w:p w14:paraId="4BADCED4" w14:textId="77777777" w:rsidR="002731C8" w:rsidRDefault="002731C8" w:rsidP="00AD4726">
      <w:pPr>
        <w:spacing w:after="0" w:line="240" w:lineRule="auto"/>
        <w:rPr>
          <w:rFonts w:ascii="Times New Roman" w:eastAsia="Times New Roman" w:hAnsi="Times New Roman" w:cs="Times New Roman"/>
          <w:kern w:val="0"/>
          <w14:ligatures w14:val="none"/>
        </w:rPr>
      </w:pPr>
    </w:p>
    <w:p w14:paraId="31256957" w14:textId="77777777" w:rsidR="002731C8" w:rsidRDefault="002731C8" w:rsidP="00AD4726">
      <w:pPr>
        <w:spacing w:after="0" w:line="240" w:lineRule="auto"/>
        <w:rPr>
          <w:rFonts w:ascii="Times New Roman" w:eastAsia="Times New Roman" w:hAnsi="Times New Roman" w:cs="Times New Roman"/>
          <w:kern w:val="0"/>
          <w14:ligatures w14:val="none"/>
        </w:rPr>
      </w:pPr>
    </w:p>
    <w:p w14:paraId="55080703" w14:textId="77777777" w:rsidR="002731C8" w:rsidRDefault="002731C8" w:rsidP="00AD4726">
      <w:pPr>
        <w:spacing w:after="0" w:line="240" w:lineRule="auto"/>
        <w:rPr>
          <w:rFonts w:ascii="Times New Roman" w:eastAsia="Times New Roman" w:hAnsi="Times New Roman" w:cs="Times New Roman"/>
          <w:kern w:val="0"/>
          <w14:ligatures w14:val="none"/>
        </w:rPr>
      </w:pPr>
    </w:p>
    <w:p w14:paraId="50F99751" w14:textId="77777777" w:rsidR="002731C8" w:rsidRDefault="002731C8" w:rsidP="00AD4726">
      <w:pPr>
        <w:spacing w:after="0" w:line="240" w:lineRule="auto"/>
        <w:rPr>
          <w:rFonts w:ascii="Times New Roman" w:eastAsia="Times New Roman" w:hAnsi="Times New Roman" w:cs="Times New Roman"/>
          <w:kern w:val="0"/>
          <w14:ligatures w14:val="none"/>
        </w:rPr>
      </w:pPr>
    </w:p>
    <w:p w14:paraId="2C59214A" w14:textId="77777777" w:rsidR="002731C8" w:rsidRDefault="002731C8" w:rsidP="00AD4726">
      <w:pPr>
        <w:spacing w:after="0" w:line="240" w:lineRule="auto"/>
        <w:rPr>
          <w:rFonts w:ascii="Times New Roman" w:eastAsia="Times New Roman" w:hAnsi="Times New Roman" w:cs="Times New Roman"/>
          <w:kern w:val="0"/>
          <w14:ligatures w14:val="none"/>
        </w:rPr>
      </w:pPr>
    </w:p>
    <w:p w14:paraId="39ED5C44" w14:textId="77777777" w:rsidR="002731C8" w:rsidRDefault="002731C8" w:rsidP="00AD4726">
      <w:pPr>
        <w:spacing w:after="0" w:line="240" w:lineRule="auto"/>
        <w:rPr>
          <w:rFonts w:ascii="Times New Roman" w:eastAsia="Times New Roman" w:hAnsi="Times New Roman" w:cs="Times New Roman"/>
          <w:kern w:val="0"/>
          <w14:ligatures w14:val="none"/>
        </w:rPr>
      </w:pPr>
    </w:p>
    <w:p w14:paraId="33AA6370" w14:textId="65CD82FA" w:rsidR="002731C8" w:rsidRPr="00C8177F" w:rsidRDefault="002731C8" w:rsidP="002731C8">
      <w:pPr>
        <w:pStyle w:val="Heading3"/>
        <w:rPr>
          <w:b/>
          <w:bCs/>
          <w:color w:val="000000" w:themeColor="text1"/>
          <w:sz w:val="24"/>
          <w:szCs w:val="24"/>
        </w:rPr>
      </w:pPr>
      <w:r>
        <w:rPr>
          <w:b/>
          <w:bCs/>
          <w:color w:val="000000" w:themeColor="text1"/>
          <w:sz w:val="24"/>
          <w:szCs w:val="24"/>
        </w:rPr>
        <w:lastRenderedPageBreak/>
        <w:t>Performance:</w:t>
      </w:r>
    </w:p>
    <w:tbl>
      <w:tblPr>
        <w:tblStyle w:val="TableGrid"/>
        <w:tblW w:w="0" w:type="auto"/>
        <w:tblLook w:val="04A0" w:firstRow="1" w:lastRow="0" w:firstColumn="1" w:lastColumn="0" w:noHBand="0" w:noVBand="1"/>
      </w:tblPr>
      <w:tblGrid>
        <w:gridCol w:w="3116"/>
        <w:gridCol w:w="3117"/>
        <w:gridCol w:w="3117"/>
      </w:tblGrid>
      <w:tr w:rsidR="002731C8" w14:paraId="069546B1" w14:textId="77777777" w:rsidTr="00DF04C6">
        <w:trPr>
          <w:tblHeader/>
        </w:trPr>
        <w:tc>
          <w:tcPr>
            <w:tcW w:w="3116" w:type="dxa"/>
            <w:shd w:val="clear" w:color="auto" w:fill="D9D9D9" w:themeFill="background1" w:themeFillShade="D9"/>
          </w:tcPr>
          <w:p w14:paraId="2AB599D4" w14:textId="77777777" w:rsidR="002731C8" w:rsidRDefault="002731C8"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3DB2133" w14:textId="77777777" w:rsidR="002731C8" w:rsidRDefault="002731C8" w:rsidP="00DF04C6">
            <w:r w:rsidRPr="00AD4726">
              <w:rPr>
                <w:b/>
                <w:bCs/>
              </w:rPr>
              <w:t>Course #/Title/Grade</w:t>
            </w:r>
          </w:p>
        </w:tc>
        <w:tc>
          <w:tcPr>
            <w:tcW w:w="3117" w:type="dxa"/>
            <w:shd w:val="clear" w:color="auto" w:fill="D9D9D9" w:themeFill="background1" w:themeFillShade="D9"/>
          </w:tcPr>
          <w:p w14:paraId="58956A6E" w14:textId="77777777" w:rsidR="002731C8" w:rsidRPr="00AD4726" w:rsidRDefault="002731C8" w:rsidP="00DF04C6">
            <w:r w:rsidRPr="00AD4726">
              <w:rPr>
                <w:b/>
                <w:bCs/>
              </w:rPr>
              <w:t>Portfolio Artifact(s)</w:t>
            </w:r>
          </w:p>
          <w:p w14:paraId="7720F40B" w14:textId="77777777" w:rsidR="002731C8" w:rsidRPr="00AD4726" w:rsidRDefault="002731C8" w:rsidP="00DF04C6">
            <w:r w:rsidRPr="00AD4726">
              <w:rPr>
                <w:b/>
                <w:bCs/>
              </w:rPr>
              <w:t>AND </w:t>
            </w:r>
          </w:p>
          <w:p w14:paraId="463F5463" w14:textId="77777777" w:rsidR="002731C8" w:rsidRDefault="002731C8" w:rsidP="00DF04C6">
            <w:r w:rsidRPr="00AD4726">
              <w:rPr>
                <w:b/>
                <w:bCs/>
              </w:rPr>
              <w:t>Rationale</w:t>
            </w:r>
          </w:p>
        </w:tc>
      </w:tr>
      <w:tr w:rsidR="002731C8" w14:paraId="50360F23" w14:textId="77777777" w:rsidTr="00DF04C6">
        <w:tc>
          <w:tcPr>
            <w:tcW w:w="3116" w:type="dxa"/>
          </w:tcPr>
          <w:p w14:paraId="27C596EB" w14:textId="48507C45" w:rsidR="002731C8" w:rsidRDefault="002731C8" w:rsidP="00DF04C6">
            <w:r w:rsidRPr="00D9552D">
              <w:t>Identify errors using critical listening skills</w:t>
            </w:r>
          </w:p>
          <w:p w14:paraId="623B8C10" w14:textId="77777777" w:rsidR="002731C8" w:rsidRDefault="002731C8" w:rsidP="00DF04C6"/>
        </w:tc>
        <w:sdt>
          <w:sdtPr>
            <w:id w:val="814155043"/>
            <w:placeholder>
              <w:docPart w:val="0BFB6D994DDD4D999FAF0950583531CB"/>
            </w:placeholder>
            <w:showingPlcHdr/>
          </w:sdtPr>
          <w:sdtEndPr/>
          <w:sdtContent>
            <w:tc>
              <w:tcPr>
                <w:tcW w:w="3117" w:type="dxa"/>
              </w:tcPr>
              <w:p w14:paraId="217921B9" w14:textId="77777777" w:rsidR="002731C8" w:rsidRDefault="002731C8" w:rsidP="00DF04C6">
                <w:r w:rsidRPr="004C4EA8">
                  <w:rPr>
                    <w:rStyle w:val="PlaceholderText"/>
                  </w:rPr>
                  <w:t>Click or tap here to enter text.</w:t>
                </w:r>
              </w:p>
            </w:tc>
          </w:sdtContent>
        </w:sdt>
        <w:sdt>
          <w:sdtPr>
            <w:id w:val="1669294042"/>
            <w:placeholder>
              <w:docPart w:val="C8F3AA40B21D492688F500D710EDCED0"/>
            </w:placeholder>
            <w:showingPlcHdr/>
          </w:sdtPr>
          <w:sdtEndPr/>
          <w:sdtContent>
            <w:tc>
              <w:tcPr>
                <w:tcW w:w="3117" w:type="dxa"/>
              </w:tcPr>
              <w:p w14:paraId="3F0F7CDD" w14:textId="77777777" w:rsidR="002731C8" w:rsidRDefault="002731C8" w:rsidP="00DF04C6">
                <w:r w:rsidRPr="004C4EA8">
                  <w:rPr>
                    <w:rStyle w:val="PlaceholderText"/>
                  </w:rPr>
                  <w:t>Click or tap here to enter text.</w:t>
                </w:r>
              </w:p>
            </w:tc>
          </w:sdtContent>
        </w:sdt>
      </w:tr>
      <w:tr w:rsidR="002731C8" w14:paraId="4ADDB1E0" w14:textId="77777777" w:rsidTr="00DF04C6">
        <w:tc>
          <w:tcPr>
            <w:tcW w:w="3116" w:type="dxa"/>
          </w:tcPr>
          <w:p w14:paraId="44EF9E49" w14:textId="7C70632B" w:rsidR="002731C8" w:rsidRPr="00AD4726" w:rsidRDefault="002731C8" w:rsidP="00DF04C6">
            <w:r w:rsidRPr="00D9552D">
              <w:t>Basic conducting and accompaniment</w:t>
            </w:r>
          </w:p>
          <w:p w14:paraId="379837ED" w14:textId="77777777" w:rsidR="002731C8" w:rsidRDefault="002731C8" w:rsidP="00DF04C6"/>
        </w:tc>
        <w:sdt>
          <w:sdtPr>
            <w:id w:val="1818214771"/>
            <w:placeholder>
              <w:docPart w:val="7A7408A19F204E5D84B832FFA9656BC4"/>
            </w:placeholder>
            <w:showingPlcHdr/>
          </w:sdtPr>
          <w:sdtEndPr/>
          <w:sdtContent>
            <w:tc>
              <w:tcPr>
                <w:tcW w:w="3117" w:type="dxa"/>
              </w:tcPr>
              <w:p w14:paraId="65A65E08" w14:textId="77777777" w:rsidR="002731C8" w:rsidRDefault="002731C8" w:rsidP="00DF04C6">
                <w:r w:rsidRPr="004C4EA8">
                  <w:rPr>
                    <w:rStyle w:val="PlaceholderText"/>
                  </w:rPr>
                  <w:t>Click or tap here to enter text.</w:t>
                </w:r>
              </w:p>
            </w:tc>
          </w:sdtContent>
        </w:sdt>
        <w:sdt>
          <w:sdtPr>
            <w:id w:val="-1266696114"/>
            <w:placeholder>
              <w:docPart w:val="C4F66B42D9A74974B2DAE4095AFE511A"/>
            </w:placeholder>
            <w:showingPlcHdr/>
          </w:sdtPr>
          <w:sdtEndPr/>
          <w:sdtContent>
            <w:tc>
              <w:tcPr>
                <w:tcW w:w="3117" w:type="dxa"/>
              </w:tcPr>
              <w:p w14:paraId="3A723811" w14:textId="77777777" w:rsidR="002731C8" w:rsidRDefault="002731C8" w:rsidP="00DF04C6">
                <w:r w:rsidRPr="004C4EA8">
                  <w:rPr>
                    <w:rStyle w:val="PlaceholderText"/>
                  </w:rPr>
                  <w:t>Click or tap here to enter text.</w:t>
                </w:r>
              </w:p>
            </w:tc>
          </w:sdtContent>
        </w:sdt>
      </w:tr>
      <w:tr w:rsidR="002731C8" w14:paraId="5E3177DD" w14:textId="77777777" w:rsidTr="00DF04C6">
        <w:tc>
          <w:tcPr>
            <w:tcW w:w="3116" w:type="dxa"/>
          </w:tcPr>
          <w:p w14:paraId="35FDC614" w14:textId="0A179BBC" w:rsidR="002731C8" w:rsidRPr="00AD4726" w:rsidRDefault="002731C8" w:rsidP="00DF04C6">
            <w:r w:rsidRPr="00D9552D">
              <w:t>Score marking and style periods</w:t>
            </w:r>
          </w:p>
          <w:p w14:paraId="63A4AFBA" w14:textId="77777777" w:rsidR="002731C8" w:rsidRPr="00AD4726" w:rsidRDefault="002731C8" w:rsidP="00DF04C6"/>
        </w:tc>
        <w:sdt>
          <w:sdtPr>
            <w:id w:val="-995485495"/>
            <w:placeholder>
              <w:docPart w:val="FBCA25B0BF194FB9B47041E6CD640069"/>
            </w:placeholder>
            <w:showingPlcHdr/>
          </w:sdtPr>
          <w:sdtEndPr/>
          <w:sdtContent>
            <w:tc>
              <w:tcPr>
                <w:tcW w:w="3117" w:type="dxa"/>
              </w:tcPr>
              <w:p w14:paraId="3FF650D5" w14:textId="77777777" w:rsidR="002731C8" w:rsidRDefault="002731C8" w:rsidP="00DF04C6">
                <w:r w:rsidRPr="004C4EA8">
                  <w:rPr>
                    <w:rStyle w:val="PlaceholderText"/>
                  </w:rPr>
                  <w:t>Click or tap here to enter text.</w:t>
                </w:r>
              </w:p>
            </w:tc>
          </w:sdtContent>
        </w:sdt>
        <w:sdt>
          <w:sdtPr>
            <w:id w:val="762565856"/>
            <w:placeholder>
              <w:docPart w:val="0ADFCF8DF48C4ED7ABBABA7D9A182483"/>
            </w:placeholder>
            <w:showingPlcHdr/>
          </w:sdtPr>
          <w:sdtEndPr/>
          <w:sdtContent>
            <w:tc>
              <w:tcPr>
                <w:tcW w:w="3117" w:type="dxa"/>
              </w:tcPr>
              <w:p w14:paraId="6787C22F" w14:textId="77777777" w:rsidR="002731C8" w:rsidRDefault="002731C8" w:rsidP="00DF04C6">
                <w:r w:rsidRPr="004C4EA8">
                  <w:rPr>
                    <w:rStyle w:val="PlaceholderText"/>
                  </w:rPr>
                  <w:t>Click or tap here to enter text.</w:t>
                </w:r>
              </w:p>
            </w:tc>
          </w:sdtContent>
        </w:sdt>
      </w:tr>
      <w:tr w:rsidR="002731C8" w14:paraId="6CD5B37B" w14:textId="77777777" w:rsidTr="00DF04C6">
        <w:tc>
          <w:tcPr>
            <w:tcW w:w="3116" w:type="dxa"/>
          </w:tcPr>
          <w:p w14:paraId="2AD03D9E" w14:textId="6F5CB1DA" w:rsidR="002731C8" w:rsidRDefault="002731C8" w:rsidP="00DF04C6">
            <w:r w:rsidRPr="00D9552D">
              <w:t>Techniques in choral and instrumental tuning and intonation</w:t>
            </w:r>
          </w:p>
          <w:p w14:paraId="11D89232" w14:textId="77777777" w:rsidR="002731C8" w:rsidRPr="002F012E" w:rsidRDefault="002731C8" w:rsidP="00DF04C6"/>
        </w:tc>
        <w:sdt>
          <w:sdtPr>
            <w:id w:val="205541198"/>
            <w:placeholder>
              <w:docPart w:val="843C8091B3F74E4CBA1007E0DBE24A4E"/>
            </w:placeholder>
            <w:showingPlcHdr/>
          </w:sdtPr>
          <w:sdtEndPr/>
          <w:sdtContent>
            <w:tc>
              <w:tcPr>
                <w:tcW w:w="3117" w:type="dxa"/>
              </w:tcPr>
              <w:p w14:paraId="3C6D39B1" w14:textId="77777777" w:rsidR="002731C8" w:rsidRDefault="002731C8" w:rsidP="00DF04C6">
                <w:r w:rsidRPr="004C4EA8">
                  <w:rPr>
                    <w:rStyle w:val="PlaceholderText"/>
                  </w:rPr>
                  <w:t>Click or tap here to enter text.</w:t>
                </w:r>
              </w:p>
            </w:tc>
          </w:sdtContent>
        </w:sdt>
        <w:sdt>
          <w:sdtPr>
            <w:id w:val="-1196999405"/>
            <w:placeholder>
              <w:docPart w:val="4FF3A545F7664177BD2EC95C21447479"/>
            </w:placeholder>
            <w:showingPlcHdr/>
          </w:sdtPr>
          <w:sdtEndPr/>
          <w:sdtContent>
            <w:tc>
              <w:tcPr>
                <w:tcW w:w="3117" w:type="dxa"/>
              </w:tcPr>
              <w:p w14:paraId="454B179D" w14:textId="77777777" w:rsidR="002731C8" w:rsidRDefault="002731C8" w:rsidP="00DF04C6">
                <w:r w:rsidRPr="004C4EA8">
                  <w:rPr>
                    <w:rStyle w:val="PlaceholderText"/>
                  </w:rPr>
                  <w:t>Click or tap here to enter text.</w:t>
                </w:r>
              </w:p>
            </w:tc>
          </w:sdtContent>
        </w:sdt>
      </w:tr>
      <w:tr w:rsidR="002731C8" w14:paraId="6BD79341" w14:textId="77777777" w:rsidTr="00DF04C6">
        <w:tc>
          <w:tcPr>
            <w:tcW w:w="3116" w:type="dxa"/>
          </w:tcPr>
          <w:p w14:paraId="7267CA68" w14:textId="77777777" w:rsidR="002731C8" w:rsidRDefault="002731C8" w:rsidP="00DF04C6">
            <w:r w:rsidRPr="00D7410A">
              <w:t>Concert etiquette</w:t>
            </w:r>
          </w:p>
          <w:p w14:paraId="0E7C7C3D" w14:textId="69BCD616" w:rsidR="002731C8" w:rsidRPr="00D9552D" w:rsidRDefault="002731C8" w:rsidP="00DF04C6"/>
        </w:tc>
        <w:sdt>
          <w:sdtPr>
            <w:id w:val="-1902286031"/>
            <w:placeholder>
              <w:docPart w:val="577D879269974679A116DC34BC887DF1"/>
            </w:placeholder>
            <w:showingPlcHdr/>
          </w:sdtPr>
          <w:sdtEndPr/>
          <w:sdtContent>
            <w:tc>
              <w:tcPr>
                <w:tcW w:w="3117" w:type="dxa"/>
              </w:tcPr>
              <w:p w14:paraId="58B6D865" w14:textId="45DBD484" w:rsidR="002731C8" w:rsidRDefault="002731C8" w:rsidP="00DF04C6">
                <w:r w:rsidRPr="004C4EA8">
                  <w:rPr>
                    <w:rStyle w:val="PlaceholderText"/>
                  </w:rPr>
                  <w:t>Click or tap here to enter text.</w:t>
                </w:r>
              </w:p>
            </w:tc>
          </w:sdtContent>
        </w:sdt>
        <w:sdt>
          <w:sdtPr>
            <w:id w:val="424700232"/>
            <w:placeholder>
              <w:docPart w:val="6DD41EEA9EC14240A80E6846948740AC"/>
            </w:placeholder>
            <w:showingPlcHdr/>
          </w:sdtPr>
          <w:sdtEndPr/>
          <w:sdtContent>
            <w:tc>
              <w:tcPr>
                <w:tcW w:w="3117" w:type="dxa"/>
              </w:tcPr>
              <w:p w14:paraId="79988948" w14:textId="2812A76C" w:rsidR="002731C8" w:rsidRDefault="002731C8" w:rsidP="00DF04C6">
                <w:r w:rsidRPr="004C4EA8">
                  <w:rPr>
                    <w:rStyle w:val="PlaceholderText"/>
                  </w:rPr>
                  <w:t>Click or tap here to enter text.</w:t>
                </w:r>
              </w:p>
            </w:tc>
          </w:sdtContent>
        </w:sdt>
      </w:tr>
    </w:tbl>
    <w:p w14:paraId="3EF67397" w14:textId="77777777" w:rsidR="002731C8" w:rsidRDefault="002731C8" w:rsidP="00AD4726">
      <w:pPr>
        <w:spacing w:after="0" w:line="240" w:lineRule="auto"/>
        <w:rPr>
          <w:rFonts w:ascii="Times New Roman" w:eastAsia="Times New Roman" w:hAnsi="Times New Roman" w:cs="Times New Roman"/>
          <w:kern w:val="0"/>
          <w14:ligatures w14:val="none"/>
        </w:rPr>
      </w:pPr>
    </w:p>
    <w:p w14:paraId="0DFBE510" w14:textId="01270F82" w:rsidR="002731C8" w:rsidRPr="00C8177F" w:rsidRDefault="002731C8" w:rsidP="002731C8">
      <w:pPr>
        <w:pStyle w:val="Heading3"/>
        <w:rPr>
          <w:b/>
          <w:bCs/>
          <w:color w:val="000000" w:themeColor="text1"/>
          <w:sz w:val="24"/>
          <w:szCs w:val="24"/>
        </w:rPr>
      </w:pPr>
      <w:r>
        <w:rPr>
          <w:b/>
          <w:bCs/>
          <w:color w:val="000000" w:themeColor="text1"/>
          <w:sz w:val="24"/>
          <w:szCs w:val="24"/>
        </w:rPr>
        <w:t>Music Foundations and Technology:</w:t>
      </w:r>
    </w:p>
    <w:tbl>
      <w:tblPr>
        <w:tblStyle w:val="TableGrid"/>
        <w:tblW w:w="0" w:type="auto"/>
        <w:tblLook w:val="04A0" w:firstRow="1" w:lastRow="0" w:firstColumn="1" w:lastColumn="0" w:noHBand="0" w:noVBand="1"/>
      </w:tblPr>
      <w:tblGrid>
        <w:gridCol w:w="3116"/>
        <w:gridCol w:w="3117"/>
        <w:gridCol w:w="3117"/>
      </w:tblGrid>
      <w:tr w:rsidR="002731C8" w14:paraId="0E3C5247" w14:textId="77777777" w:rsidTr="00DF04C6">
        <w:trPr>
          <w:tblHeader/>
        </w:trPr>
        <w:tc>
          <w:tcPr>
            <w:tcW w:w="3116" w:type="dxa"/>
            <w:shd w:val="clear" w:color="auto" w:fill="D9D9D9" w:themeFill="background1" w:themeFillShade="D9"/>
          </w:tcPr>
          <w:p w14:paraId="138F4905" w14:textId="77777777" w:rsidR="002731C8" w:rsidRDefault="002731C8"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AF103C1" w14:textId="77777777" w:rsidR="002731C8" w:rsidRDefault="002731C8" w:rsidP="00DF04C6">
            <w:r w:rsidRPr="00AD4726">
              <w:rPr>
                <w:b/>
                <w:bCs/>
              </w:rPr>
              <w:t>Course #/Title/Grade</w:t>
            </w:r>
          </w:p>
        </w:tc>
        <w:tc>
          <w:tcPr>
            <w:tcW w:w="3117" w:type="dxa"/>
            <w:shd w:val="clear" w:color="auto" w:fill="D9D9D9" w:themeFill="background1" w:themeFillShade="D9"/>
          </w:tcPr>
          <w:p w14:paraId="0B29F322" w14:textId="77777777" w:rsidR="002731C8" w:rsidRPr="00AD4726" w:rsidRDefault="002731C8" w:rsidP="00DF04C6">
            <w:r w:rsidRPr="00AD4726">
              <w:rPr>
                <w:b/>
                <w:bCs/>
              </w:rPr>
              <w:t>Portfolio Artifact(s)</w:t>
            </w:r>
          </w:p>
          <w:p w14:paraId="6361281B" w14:textId="77777777" w:rsidR="002731C8" w:rsidRPr="00AD4726" w:rsidRDefault="002731C8" w:rsidP="00DF04C6">
            <w:r w:rsidRPr="00AD4726">
              <w:rPr>
                <w:b/>
                <w:bCs/>
              </w:rPr>
              <w:t>AND </w:t>
            </w:r>
          </w:p>
          <w:p w14:paraId="214C7BF6" w14:textId="77777777" w:rsidR="002731C8" w:rsidRDefault="002731C8" w:rsidP="00DF04C6">
            <w:r w:rsidRPr="00AD4726">
              <w:rPr>
                <w:b/>
                <w:bCs/>
              </w:rPr>
              <w:t>Rationale</w:t>
            </w:r>
          </w:p>
        </w:tc>
      </w:tr>
      <w:tr w:rsidR="002731C8" w14:paraId="1919FAF6" w14:textId="77777777" w:rsidTr="00DF04C6">
        <w:tc>
          <w:tcPr>
            <w:tcW w:w="3116" w:type="dxa"/>
          </w:tcPr>
          <w:p w14:paraId="3B2D3354" w14:textId="73849260" w:rsidR="002731C8" w:rsidRDefault="002731C8" w:rsidP="00DF04C6">
            <w:r w:rsidRPr="006D140A">
              <w:t>Music literacy and ways to read, write, and communicate using the language of music</w:t>
            </w:r>
          </w:p>
          <w:p w14:paraId="5016E692" w14:textId="77777777" w:rsidR="002731C8" w:rsidRDefault="002731C8" w:rsidP="00DF04C6"/>
        </w:tc>
        <w:sdt>
          <w:sdtPr>
            <w:id w:val="2137211689"/>
            <w:placeholder>
              <w:docPart w:val="B77A6E3D635941D9849E45F5645896D6"/>
            </w:placeholder>
            <w:showingPlcHdr/>
          </w:sdtPr>
          <w:sdtEndPr/>
          <w:sdtContent>
            <w:tc>
              <w:tcPr>
                <w:tcW w:w="3117" w:type="dxa"/>
              </w:tcPr>
              <w:p w14:paraId="19984CB4" w14:textId="77777777" w:rsidR="002731C8" w:rsidRDefault="002731C8" w:rsidP="00DF04C6">
                <w:r w:rsidRPr="004C4EA8">
                  <w:rPr>
                    <w:rStyle w:val="PlaceholderText"/>
                  </w:rPr>
                  <w:t>Click or tap here to enter text.</w:t>
                </w:r>
              </w:p>
            </w:tc>
          </w:sdtContent>
        </w:sdt>
        <w:sdt>
          <w:sdtPr>
            <w:id w:val="-710961877"/>
            <w:placeholder>
              <w:docPart w:val="A26799C146AE4B4B9C1A7AF48AB37D20"/>
            </w:placeholder>
            <w:showingPlcHdr/>
          </w:sdtPr>
          <w:sdtEndPr/>
          <w:sdtContent>
            <w:tc>
              <w:tcPr>
                <w:tcW w:w="3117" w:type="dxa"/>
              </w:tcPr>
              <w:p w14:paraId="02C34AD2" w14:textId="77777777" w:rsidR="002731C8" w:rsidRDefault="002731C8" w:rsidP="00DF04C6">
                <w:r w:rsidRPr="004C4EA8">
                  <w:rPr>
                    <w:rStyle w:val="PlaceholderText"/>
                  </w:rPr>
                  <w:t>Click or tap here to enter text.</w:t>
                </w:r>
              </w:p>
            </w:tc>
          </w:sdtContent>
        </w:sdt>
      </w:tr>
      <w:tr w:rsidR="002731C8" w14:paraId="540F3844" w14:textId="77777777" w:rsidTr="00DF04C6">
        <w:tc>
          <w:tcPr>
            <w:tcW w:w="3116" w:type="dxa"/>
          </w:tcPr>
          <w:p w14:paraId="0A3934D0" w14:textId="77777777" w:rsidR="002731C8" w:rsidRDefault="002731C8" w:rsidP="002731C8">
            <w:r w:rsidRPr="00B96421">
              <w:t>Performance</w:t>
            </w:r>
            <w:r>
              <w:t xml:space="preserve"> and</w:t>
            </w:r>
            <w:r w:rsidRPr="00B96421">
              <w:t xml:space="preserve"> instrumental techniques</w:t>
            </w:r>
          </w:p>
          <w:p w14:paraId="41A55436" w14:textId="223812E0" w:rsidR="002731C8" w:rsidRDefault="002731C8" w:rsidP="002731C8"/>
        </w:tc>
        <w:sdt>
          <w:sdtPr>
            <w:id w:val="34781773"/>
            <w:placeholder>
              <w:docPart w:val="5E30201BD127463AB96EA55787FE51C2"/>
            </w:placeholder>
            <w:showingPlcHdr/>
          </w:sdtPr>
          <w:sdtEndPr/>
          <w:sdtContent>
            <w:tc>
              <w:tcPr>
                <w:tcW w:w="3117" w:type="dxa"/>
              </w:tcPr>
              <w:p w14:paraId="7E9C75D4" w14:textId="77777777" w:rsidR="002731C8" w:rsidRDefault="002731C8" w:rsidP="00DF04C6">
                <w:r w:rsidRPr="004C4EA8">
                  <w:rPr>
                    <w:rStyle w:val="PlaceholderText"/>
                  </w:rPr>
                  <w:t>Click or tap here to enter text.</w:t>
                </w:r>
              </w:p>
            </w:tc>
          </w:sdtContent>
        </w:sdt>
        <w:sdt>
          <w:sdtPr>
            <w:id w:val="-2066010379"/>
            <w:placeholder>
              <w:docPart w:val="03D61A31B4244A1F8E685375962C0403"/>
            </w:placeholder>
            <w:showingPlcHdr/>
          </w:sdtPr>
          <w:sdtEndPr/>
          <w:sdtContent>
            <w:tc>
              <w:tcPr>
                <w:tcW w:w="3117" w:type="dxa"/>
              </w:tcPr>
              <w:p w14:paraId="53613A87" w14:textId="77777777" w:rsidR="002731C8" w:rsidRDefault="002731C8" w:rsidP="00DF04C6">
                <w:r w:rsidRPr="004C4EA8">
                  <w:rPr>
                    <w:rStyle w:val="PlaceholderText"/>
                  </w:rPr>
                  <w:t>Click or tap here to enter text.</w:t>
                </w:r>
              </w:p>
            </w:tc>
          </w:sdtContent>
        </w:sdt>
      </w:tr>
      <w:tr w:rsidR="002731C8" w14:paraId="3C398E9A" w14:textId="77777777" w:rsidTr="00DF04C6">
        <w:tc>
          <w:tcPr>
            <w:tcW w:w="3116" w:type="dxa"/>
          </w:tcPr>
          <w:p w14:paraId="63834971" w14:textId="77777777" w:rsidR="002731C8" w:rsidRDefault="002731C8" w:rsidP="002731C8">
            <w:r w:rsidRPr="00DF496F">
              <w:t>Concert programming and maintenance of instruments</w:t>
            </w:r>
          </w:p>
          <w:p w14:paraId="61DCE4F4" w14:textId="2A09A13B" w:rsidR="002731C8" w:rsidRPr="00AD4726" w:rsidRDefault="002731C8" w:rsidP="002731C8"/>
        </w:tc>
        <w:sdt>
          <w:sdtPr>
            <w:id w:val="-871067855"/>
            <w:placeholder>
              <w:docPart w:val="821C60DA2FCA42A58C858D98E7DAF1F4"/>
            </w:placeholder>
            <w:showingPlcHdr/>
          </w:sdtPr>
          <w:sdtEndPr/>
          <w:sdtContent>
            <w:tc>
              <w:tcPr>
                <w:tcW w:w="3117" w:type="dxa"/>
              </w:tcPr>
              <w:p w14:paraId="72483D0E" w14:textId="77777777" w:rsidR="002731C8" w:rsidRDefault="002731C8" w:rsidP="00DF04C6">
                <w:r w:rsidRPr="004C4EA8">
                  <w:rPr>
                    <w:rStyle w:val="PlaceholderText"/>
                  </w:rPr>
                  <w:t>Click or tap here to enter text.</w:t>
                </w:r>
              </w:p>
            </w:tc>
          </w:sdtContent>
        </w:sdt>
        <w:sdt>
          <w:sdtPr>
            <w:id w:val="-1663000787"/>
            <w:placeholder>
              <w:docPart w:val="D4A847F4E0594BC79EA1F838944AB868"/>
            </w:placeholder>
            <w:showingPlcHdr/>
          </w:sdtPr>
          <w:sdtEndPr/>
          <w:sdtContent>
            <w:tc>
              <w:tcPr>
                <w:tcW w:w="3117" w:type="dxa"/>
              </w:tcPr>
              <w:p w14:paraId="585B28D0" w14:textId="77777777" w:rsidR="002731C8" w:rsidRDefault="002731C8" w:rsidP="00DF04C6">
                <w:r w:rsidRPr="004C4EA8">
                  <w:rPr>
                    <w:rStyle w:val="PlaceholderText"/>
                  </w:rPr>
                  <w:t>Click or tap here to enter text.</w:t>
                </w:r>
              </w:p>
            </w:tc>
          </w:sdtContent>
        </w:sdt>
      </w:tr>
      <w:tr w:rsidR="002731C8" w14:paraId="2BE1AFDD" w14:textId="77777777" w:rsidTr="00DF04C6">
        <w:tc>
          <w:tcPr>
            <w:tcW w:w="3116" w:type="dxa"/>
          </w:tcPr>
          <w:p w14:paraId="07207806" w14:textId="3CB5C31A" w:rsidR="002731C8" w:rsidRDefault="002731C8" w:rsidP="00DF04C6">
            <w:r>
              <w:t>Appropriate, ethical, and safe uses for music software and technology</w:t>
            </w:r>
          </w:p>
          <w:p w14:paraId="03A93C00" w14:textId="77777777" w:rsidR="002731C8" w:rsidRPr="002F012E" w:rsidRDefault="002731C8" w:rsidP="00DF04C6"/>
        </w:tc>
        <w:sdt>
          <w:sdtPr>
            <w:id w:val="-472526143"/>
            <w:placeholder>
              <w:docPart w:val="7E6B0FEC86BA4DFBA685D5E53626BFFB"/>
            </w:placeholder>
            <w:showingPlcHdr/>
          </w:sdtPr>
          <w:sdtEndPr/>
          <w:sdtContent>
            <w:tc>
              <w:tcPr>
                <w:tcW w:w="3117" w:type="dxa"/>
              </w:tcPr>
              <w:p w14:paraId="0E6F79DC" w14:textId="77777777" w:rsidR="002731C8" w:rsidRDefault="002731C8" w:rsidP="00DF04C6">
                <w:r w:rsidRPr="004C4EA8">
                  <w:rPr>
                    <w:rStyle w:val="PlaceholderText"/>
                  </w:rPr>
                  <w:t>Click or tap here to enter text.</w:t>
                </w:r>
              </w:p>
            </w:tc>
          </w:sdtContent>
        </w:sdt>
        <w:sdt>
          <w:sdtPr>
            <w:id w:val="-1774694498"/>
            <w:placeholder>
              <w:docPart w:val="9BF35690E5B9435690D1C0254E84017E"/>
            </w:placeholder>
            <w:showingPlcHdr/>
          </w:sdtPr>
          <w:sdtEndPr/>
          <w:sdtContent>
            <w:tc>
              <w:tcPr>
                <w:tcW w:w="3117" w:type="dxa"/>
              </w:tcPr>
              <w:p w14:paraId="65A2A6B1" w14:textId="77777777" w:rsidR="002731C8" w:rsidRDefault="002731C8" w:rsidP="00DF04C6">
                <w:r w:rsidRPr="004C4EA8">
                  <w:rPr>
                    <w:rStyle w:val="PlaceholderText"/>
                  </w:rPr>
                  <w:t>Click or tap here to enter text.</w:t>
                </w:r>
              </w:p>
            </w:tc>
          </w:sdtContent>
        </w:sdt>
      </w:tr>
    </w:tbl>
    <w:p w14:paraId="043D1E6C" w14:textId="77777777" w:rsidR="002731C8" w:rsidRDefault="002731C8" w:rsidP="002731C8">
      <w:pPr>
        <w:jc w:val="center"/>
        <w:rPr>
          <w:rFonts w:ascii="Calibri" w:hAnsi="Calibri" w:cs="Calibri"/>
          <w:sz w:val="20"/>
          <w:szCs w:val="20"/>
        </w:rPr>
      </w:pPr>
    </w:p>
    <w:p w14:paraId="02773104" w14:textId="4252F992" w:rsidR="00C956B6" w:rsidRPr="002731C8" w:rsidRDefault="006C136E" w:rsidP="002731C8">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sectPr w:rsidR="00C956B6" w:rsidRPr="002731C8" w:rsidSect="003D3A3C">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1818A" w14:textId="77777777" w:rsidR="001B154B" w:rsidRDefault="001B154B" w:rsidP="00247CB5">
      <w:pPr>
        <w:spacing w:after="0" w:line="240" w:lineRule="auto"/>
      </w:pPr>
      <w:r>
        <w:separator/>
      </w:r>
    </w:p>
  </w:endnote>
  <w:endnote w:type="continuationSeparator" w:id="0">
    <w:p w14:paraId="38BCB129" w14:textId="77777777" w:rsidR="001B154B" w:rsidRDefault="001B154B"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59A59" w14:textId="77777777" w:rsidR="001B154B" w:rsidRDefault="001B154B" w:rsidP="00247CB5">
      <w:pPr>
        <w:spacing w:after="0" w:line="240" w:lineRule="auto"/>
      </w:pPr>
      <w:r>
        <w:separator/>
      </w:r>
    </w:p>
  </w:footnote>
  <w:footnote w:type="continuationSeparator" w:id="0">
    <w:p w14:paraId="1550856A" w14:textId="77777777" w:rsidR="001B154B" w:rsidRDefault="001B154B"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45565"/>
    <w:multiLevelType w:val="multilevel"/>
    <w:tmpl w:val="77D0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3"/>
  </w:num>
  <w:num w:numId="2" w16cid:durableId="1287931480">
    <w:abstractNumId w:val="22"/>
  </w:num>
  <w:num w:numId="3" w16cid:durableId="709914026">
    <w:abstractNumId w:val="27"/>
  </w:num>
  <w:num w:numId="4" w16cid:durableId="1934049431">
    <w:abstractNumId w:val="37"/>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1"/>
  </w:num>
  <w:num w:numId="10" w16cid:durableId="1435515279">
    <w:abstractNumId w:val="16"/>
  </w:num>
  <w:num w:numId="11" w16cid:durableId="414671710">
    <w:abstractNumId w:val="36"/>
  </w:num>
  <w:num w:numId="12" w16cid:durableId="312950467">
    <w:abstractNumId w:val="26"/>
  </w:num>
  <w:num w:numId="13" w16cid:durableId="92433943">
    <w:abstractNumId w:val="43"/>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1"/>
  </w:num>
  <w:num w:numId="19" w16cid:durableId="1106923685">
    <w:abstractNumId w:val="45"/>
  </w:num>
  <w:num w:numId="20" w16cid:durableId="1052190357">
    <w:abstractNumId w:val="5"/>
  </w:num>
  <w:num w:numId="21" w16cid:durableId="310865930">
    <w:abstractNumId w:val="29"/>
  </w:num>
  <w:num w:numId="22" w16cid:durableId="1462184247">
    <w:abstractNumId w:val="25"/>
  </w:num>
  <w:num w:numId="23" w16cid:durableId="1615019806">
    <w:abstractNumId w:val="32"/>
  </w:num>
  <w:num w:numId="24" w16cid:durableId="587421105">
    <w:abstractNumId w:val="9"/>
  </w:num>
  <w:num w:numId="25" w16cid:durableId="546379856">
    <w:abstractNumId w:val="17"/>
  </w:num>
  <w:num w:numId="26" w16cid:durableId="154227323">
    <w:abstractNumId w:val="34"/>
  </w:num>
  <w:num w:numId="27" w16cid:durableId="761680375">
    <w:abstractNumId w:val="39"/>
  </w:num>
  <w:num w:numId="28" w16cid:durableId="1725061471">
    <w:abstractNumId w:val="15"/>
  </w:num>
  <w:num w:numId="29" w16cid:durableId="859003082">
    <w:abstractNumId w:val="23"/>
  </w:num>
  <w:num w:numId="30" w16cid:durableId="360740766">
    <w:abstractNumId w:val="40"/>
  </w:num>
  <w:num w:numId="31" w16cid:durableId="1336683912">
    <w:abstractNumId w:val="20"/>
  </w:num>
  <w:num w:numId="32" w16cid:durableId="756749512">
    <w:abstractNumId w:val="2"/>
  </w:num>
  <w:num w:numId="33" w16cid:durableId="606084597">
    <w:abstractNumId w:val="1"/>
  </w:num>
  <w:num w:numId="34" w16cid:durableId="1364595449">
    <w:abstractNumId w:val="38"/>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8"/>
  </w:num>
  <w:num w:numId="40" w16cid:durableId="585724008">
    <w:abstractNumId w:val="10"/>
  </w:num>
  <w:num w:numId="41" w16cid:durableId="262961182">
    <w:abstractNumId w:val="44"/>
  </w:num>
  <w:num w:numId="42" w16cid:durableId="953286815">
    <w:abstractNumId w:val="35"/>
  </w:num>
  <w:num w:numId="43" w16cid:durableId="1357778685">
    <w:abstractNumId w:val="30"/>
  </w:num>
  <w:num w:numId="44" w16cid:durableId="987130052">
    <w:abstractNumId w:val="42"/>
  </w:num>
  <w:num w:numId="45" w16cid:durableId="1884438667">
    <w:abstractNumId w:val="8"/>
  </w:num>
  <w:num w:numId="46" w16cid:durableId="67430614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4530A"/>
    <w:rsid w:val="00073057"/>
    <w:rsid w:val="00073BF1"/>
    <w:rsid w:val="00076DE2"/>
    <w:rsid w:val="000934EA"/>
    <w:rsid w:val="000A3873"/>
    <w:rsid w:val="000E0699"/>
    <w:rsid w:val="000F575E"/>
    <w:rsid w:val="0014540A"/>
    <w:rsid w:val="0014583E"/>
    <w:rsid w:val="001811F9"/>
    <w:rsid w:val="001A0F69"/>
    <w:rsid w:val="001B154B"/>
    <w:rsid w:val="001B2BD2"/>
    <w:rsid w:val="001C2684"/>
    <w:rsid w:val="001C6ED4"/>
    <w:rsid w:val="001E39F3"/>
    <w:rsid w:val="001F0822"/>
    <w:rsid w:val="00200150"/>
    <w:rsid w:val="00204747"/>
    <w:rsid w:val="0023345E"/>
    <w:rsid w:val="00247CB5"/>
    <w:rsid w:val="00264168"/>
    <w:rsid w:val="002731C8"/>
    <w:rsid w:val="00291414"/>
    <w:rsid w:val="002F012E"/>
    <w:rsid w:val="002F04F1"/>
    <w:rsid w:val="0030151B"/>
    <w:rsid w:val="0030729A"/>
    <w:rsid w:val="0031031C"/>
    <w:rsid w:val="00330B56"/>
    <w:rsid w:val="00332741"/>
    <w:rsid w:val="00353080"/>
    <w:rsid w:val="003540EB"/>
    <w:rsid w:val="003574C8"/>
    <w:rsid w:val="00370FFC"/>
    <w:rsid w:val="00385157"/>
    <w:rsid w:val="003863F3"/>
    <w:rsid w:val="003913A8"/>
    <w:rsid w:val="003B712C"/>
    <w:rsid w:val="003C69BC"/>
    <w:rsid w:val="003D3A3C"/>
    <w:rsid w:val="003E6A2E"/>
    <w:rsid w:val="003F6E42"/>
    <w:rsid w:val="0043360E"/>
    <w:rsid w:val="00443E68"/>
    <w:rsid w:val="00482D9C"/>
    <w:rsid w:val="00493C82"/>
    <w:rsid w:val="004B0D6A"/>
    <w:rsid w:val="004B7A0B"/>
    <w:rsid w:val="0052220C"/>
    <w:rsid w:val="00533551"/>
    <w:rsid w:val="005615E3"/>
    <w:rsid w:val="00591C65"/>
    <w:rsid w:val="00593ADB"/>
    <w:rsid w:val="00596E4F"/>
    <w:rsid w:val="005A7583"/>
    <w:rsid w:val="005C709F"/>
    <w:rsid w:val="0062061F"/>
    <w:rsid w:val="0066523D"/>
    <w:rsid w:val="00665AC8"/>
    <w:rsid w:val="00696699"/>
    <w:rsid w:val="006C136E"/>
    <w:rsid w:val="006D140A"/>
    <w:rsid w:val="006D4924"/>
    <w:rsid w:val="006F5948"/>
    <w:rsid w:val="00704A5D"/>
    <w:rsid w:val="00733BB9"/>
    <w:rsid w:val="00742738"/>
    <w:rsid w:val="00755B63"/>
    <w:rsid w:val="00770AA9"/>
    <w:rsid w:val="00775B23"/>
    <w:rsid w:val="007D6329"/>
    <w:rsid w:val="007F0E4D"/>
    <w:rsid w:val="007F79D7"/>
    <w:rsid w:val="00803E9C"/>
    <w:rsid w:val="00804F81"/>
    <w:rsid w:val="008210A2"/>
    <w:rsid w:val="00856462"/>
    <w:rsid w:val="0085756F"/>
    <w:rsid w:val="008B3BD1"/>
    <w:rsid w:val="008E11CC"/>
    <w:rsid w:val="0090478D"/>
    <w:rsid w:val="0091570E"/>
    <w:rsid w:val="00944FCC"/>
    <w:rsid w:val="00947E00"/>
    <w:rsid w:val="0096089D"/>
    <w:rsid w:val="00961B67"/>
    <w:rsid w:val="00973F1D"/>
    <w:rsid w:val="00975B63"/>
    <w:rsid w:val="00991047"/>
    <w:rsid w:val="009A772B"/>
    <w:rsid w:val="009C67F3"/>
    <w:rsid w:val="009E518D"/>
    <w:rsid w:val="009E5D2E"/>
    <w:rsid w:val="00A004A4"/>
    <w:rsid w:val="00A115AE"/>
    <w:rsid w:val="00A27614"/>
    <w:rsid w:val="00A50A79"/>
    <w:rsid w:val="00A55DE8"/>
    <w:rsid w:val="00A74F4A"/>
    <w:rsid w:val="00A841C2"/>
    <w:rsid w:val="00AD4726"/>
    <w:rsid w:val="00AF146B"/>
    <w:rsid w:val="00B02704"/>
    <w:rsid w:val="00B275E0"/>
    <w:rsid w:val="00B33583"/>
    <w:rsid w:val="00B40C13"/>
    <w:rsid w:val="00B55E61"/>
    <w:rsid w:val="00B63044"/>
    <w:rsid w:val="00B96421"/>
    <w:rsid w:val="00BA3C51"/>
    <w:rsid w:val="00BB373B"/>
    <w:rsid w:val="00BD0802"/>
    <w:rsid w:val="00BF51CE"/>
    <w:rsid w:val="00C15FBE"/>
    <w:rsid w:val="00C24A1A"/>
    <w:rsid w:val="00C33CD0"/>
    <w:rsid w:val="00C439EE"/>
    <w:rsid w:val="00C45D5C"/>
    <w:rsid w:val="00C62433"/>
    <w:rsid w:val="00C93B5A"/>
    <w:rsid w:val="00C948E0"/>
    <w:rsid w:val="00C956B6"/>
    <w:rsid w:val="00C97311"/>
    <w:rsid w:val="00D1700B"/>
    <w:rsid w:val="00D17F99"/>
    <w:rsid w:val="00D4539A"/>
    <w:rsid w:val="00D504B9"/>
    <w:rsid w:val="00D7410A"/>
    <w:rsid w:val="00D84D83"/>
    <w:rsid w:val="00D9552D"/>
    <w:rsid w:val="00DA5561"/>
    <w:rsid w:val="00DB71C4"/>
    <w:rsid w:val="00DD0FD8"/>
    <w:rsid w:val="00DD2B52"/>
    <w:rsid w:val="00DD7196"/>
    <w:rsid w:val="00DF496F"/>
    <w:rsid w:val="00DF5A01"/>
    <w:rsid w:val="00E206FC"/>
    <w:rsid w:val="00E32AAE"/>
    <w:rsid w:val="00E3475B"/>
    <w:rsid w:val="00E42076"/>
    <w:rsid w:val="00E4490F"/>
    <w:rsid w:val="00E5003B"/>
    <w:rsid w:val="00E6002C"/>
    <w:rsid w:val="00E64F02"/>
    <w:rsid w:val="00E82837"/>
    <w:rsid w:val="00E832A1"/>
    <w:rsid w:val="00EA4A75"/>
    <w:rsid w:val="00EB7849"/>
    <w:rsid w:val="00EC3EE6"/>
    <w:rsid w:val="00ED229B"/>
    <w:rsid w:val="00ED4238"/>
    <w:rsid w:val="00EF3FFA"/>
    <w:rsid w:val="00EF4A1C"/>
    <w:rsid w:val="00F36C75"/>
    <w:rsid w:val="00F41B4E"/>
    <w:rsid w:val="00F5536B"/>
    <w:rsid w:val="00F715BA"/>
    <w:rsid w:val="00F77990"/>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06583620">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402024476">
      <w:bodyDiv w:val="1"/>
      <w:marLeft w:val="0"/>
      <w:marRight w:val="0"/>
      <w:marTop w:val="0"/>
      <w:marBottom w:val="0"/>
      <w:divBdr>
        <w:top w:val="none" w:sz="0" w:space="0" w:color="auto"/>
        <w:left w:val="none" w:sz="0" w:space="0" w:color="auto"/>
        <w:bottom w:val="none" w:sz="0" w:space="0" w:color="auto"/>
        <w:right w:val="none" w:sz="0" w:space="0" w:color="auto"/>
      </w:divBdr>
    </w:div>
    <w:div w:id="1469394294">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7711988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de.state.co.us/cdeprof/endorsementrequirement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04A4C35F81462EB23C5E1811FB0D73"/>
        <w:category>
          <w:name w:val="General"/>
          <w:gallery w:val="placeholder"/>
        </w:category>
        <w:types>
          <w:type w:val="bbPlcHdr"/>
        </w:types>
        <w:behaviors>
          <w:behavior w:val="content"/>
        </w:behaviors>
        <w:guid w:val="{21C6B4DC-2F31-48AF-BEB6-973C3D849C3A}"/>
      </w:docPartPr>
      <w:docPartBody>
        <w:p w:rsidR="00223450" w:rsidRDefault="00223450" w:rsidP="00223450">
          <w:pPr>
            <w:pStyle w:val="8F04A4C35F81462EB23C5E1811FB0D73"/>
          </w:pPr>
          <w:r w:rsidRPr="00C6081B">
            <w:rPr>
              <w:rStyle w:val="PlaceholderText"/>
            </w:rPr>
            <w:t>Click or tap here to enter text.</w:t>
          </w:r>
        </w:p>
      </w:docPartBody>
    </w:docPart>
    <w:docPart>
      <w:docPartPr>
        <w:name w:val="7DAD1B57AC574BC9BAB458B55B5A53E2"/>
        <w:category>
          <w:name w:val="General"/>
          <w:gallery w:val="placeholder"/>
        </w:category>
        <w:types>
          <w:type w:val="bbPlcHdr"/>
        </w:types>
        <w:behaviors>
          <w:behavior w:val="content"/>
        </w:behaviors>
        <w:guid w:val="{CF045C36-47DF-43F3-8877-84A75C70F688}"/>
      </w:docPartPr>
      <w:docPartBody>
        <w:p w:rsidR="00223450" w:rsidRDefault="00223450" w:rsidP="00223450">
          <w:pPr>
            <w:pStyle w:val="7DAD1B57AC574BC9BAB458B55B5A53E2"/>
          </w:pPr>
          <w:r w:rsidRPr="00C6081B">
            <w:rPr>
              <w:rStyle w:val="PlaceholderText"/>
            </w:rPr>
            <w:t>Click or tap here to enter text.</w:t>
          </w:r>
        </w:p>
      </w:docPartBody>
    </w:docPart>
    <w:docPart>
      <w:docPartPr>
        <w:name w:val="2F1DF087E7984C099F440A640D991AB4"/>
        <w:category>
          <w:name w:val="General"/>
          <w:gallery w:val="placeholder"/>
        </w:category>
        <w:types>
          <w:type w:val="bbPlcHdr"/>
        </w:types>
        <w:behaviors>
          <w:behavior w:val="content"/>
        </w:behaviors>
        <w:guid w:val="{1F9F6708-9D31-42C7-A022-12A98F7E240A}"/>
      </w:docPartPr>
      <w:docPartBody>
        <w:p w:rsidR="00223450" w:rsidRDefault="00223450" w:rsidP="00223450">
          <w:pPr>
            <w:pStyle w:val="2F1DF087E7984C099F440A640D991AB4"/>
          </w:pPr>
          <w:r w:rsidRPr="004C4EA8">
            <w:rPr>
              <w:rStyle w:val="PlaceholderText"/>
            </w:rPr>
            <w:t>Click or tap here to enter text.</w:t>
          </w:r>
        </w:p>
      </w:docPartBody>
    </w:docPart>
    <w:docPart>
      <w:docPartPr>
        <w:name w:val="845811635B884B4DA9CD1AB4B69C00D1"/>
        <w:category>
          <w:name w:val="General"/>
          <w:gallery w:val="placeholder"/>
        </w:category>
        <w:types>
          <w:type w:val="bbPlcHdr"/>
        </w:types>
        <w:behaviors>
          <w:behavior w:val="content"/>
        </w:behaviors>
        <w:guid w:val="{0A95E4DE-ED0A-42EA-868A-ED439ECAE699}"/>
      </w:docPartPr>
      <w:docPartBody>
        <w:p w:rsidR="00223450" w:rsidRDefault="00223450" w:rsidP="00223450">
          <w:pPr>
            <w:pStyle w:val="845811635B884B4DA9CD1AB4B69C00D1"/>
          </w:pPr>
          <w:r w:rsidRPr="004C4EA8">
            <w:rPr>
              <w:rStyle w:val="PlaceholderText"/>
            </w:rPr>
            <w:t>Click or tap here to enter text.</w:t>
          </w:r>
        </w:p>
      </w:docPartBody>
    </w:docPart>
    <w:docPart>
      <w:docPartPr>
        <w:name w:val="3141ACAF9C7344638D4825D699EBB575"/>
        <w:category>
          <w:name w:val="General"/>
          <w:gallery w:val="placeholder"/>
        </w:category>
        <w:types>
          <w:type w:val="bbPlcHdr"/>
        </w:types>
        <w:behaviors>
          <w:behavior w:val="content"/>
        </w:behaviors>
        <w:guid w:val="{77D66BC5-A67B-4800-8185-C8C21D478447}"/>
      </w:docPartPr>
      <w:docPartBody>
        <w:p w:rsidR="00223450" w:rsidRDefault="00223450" w:rsidP="00223450">
          <w:pPr>
            <w:pStyle w:val="3141ACAF9C7344638D4825D699EBB575"/>
          </w:pPr>
          <w:r w:rsidRPr="004C4EA8">
            <w:rPr>
              <w:rStyle w:val="PlaceholderText"/>
            </w:rPr>
            <w:t>Click or tap here to enter text.</w:t>
          </w:r>
        </w:p>
      </w:docPartBody>
    </w:docPart>
    <w:docPart>
      <w:docPartPr>
        <w:name w:val="5345767B05C84C2A8F7414879782BE8C"/>
        <w:category>
          <w:name w:val="General"/>
          <w:gallery w:val="placeholder"/>
        </w:category>
        <w:types>
          <w:type w:val="bbPlcHdr"/>
        </w:types>
        <w:behaviors>
          <w:behavior w:val="content"/>
        </w:behaviors>
        <w:guid w:val="{D07CBF03-BDBA-4290-8517-438137CCB208}"/>
      </w:docPartPr>
      <w:docPartBody>
        <w:p w:rsidR="00223450" w:rsidRDefault="00223450" w:rsidP="00223450">
          <w:pPr>
            <w:pStyle w:val="5345767B05C84C2A8F7414879782BE8C"/>
          </w:pPr>
          <w:r w:rsidRPr="004C4EA8">
            <w:rPr>
              <w:rStyle w:val="PlaceholderText"/>
            </w:rPr>
            <w:t>Click or tap here to enter text.</w:t>
          </w:r>
        </w:p>
      </w:docPartBody>
    </w:docPart>
    <w:docPart>
      <w:docPartPr>
        <w:name w:val="799852720402485A879BFCFE852F20CB"/>
        <w:category>
          <w:name w:val="General"/>
          <w:gallery w:val="placeholder"/>
        </w:category>
        <w:types>
          <w:type w:val="bbPlcHdr"/>
        </w:types>
        <w:behaviors>
          <w:behavior w:val="content"/>
        </w:behaviors>
        <w:guid w:val="{078759CF-C15C-44C8-A5BA-FB2CBBE50803}"/>
      </w:docPartPr>
      <w:docPartBody>
        <w:p w:rsidR="00223450" w:rsidRDefault="00223450" w:rsidP="00223450">
          <w:pPr>
            <w:pStyle w:val="799852720402485A879BFCFE852F20CB"/>
          </w:pPr>
          <w:r w:rsidRPr="004C4EA8">
            <w:rPr>
              <w:rStyle w:val="PlaceholderText"/>
            </w:rPr>
            <w:t>Click or tap here to enter text.</w:t>
          </w:r>
        </w:p>
      </w:docPartBody>
    </w:docPart>
    <w:docPart>
      <w:docPartPr>
        <w:name w:val="379626E357954D439CB2ACD7CF456903"/>
        <w:category>
          <w:name w:val="General"/>
          <w:gallery w:val="placeholder"/>
        </w:category>
        <w:types>
          <w:type w:val="bbPlcHdr"/>
        </w:types>
        <w:behaviors>
          <w:behavior w:val="content"/>
        </w:behaviors>
        <w:guid w:val="{84F26691-04EC-4050-A6EC-53A2EDCF35A9}"/>
      </w:docPartPr>
      <w:docPartBody>
        <w:p w:rsidR="00223450" w:rsidRDefault="00223450" w:rsidP="00223450">
          <w:pPr>
            <w:pStyle w:val="379626E357954D439CB2ACD7CF456903"/>
          </w:pPr>
          <w:r w:rsidRPr="004C4EA8">
            <w:rPr>
              <w:rStyle w:val="PlaceholderText"/>
            </w:rPr>
            <w:t>Click or tap here to enter text.</w:t>
          </w:r>
        </w:p>
      </w:docPartBody>
    </w:docPart>
    <w:docPart>
      <w:docPartPr>
        <w:name w:val="12894A34C78043AEB9BDFA8B5B909670"/>
        <w:category>
          <w:name w:val="General"/>
          <w:gallery w:val="placeholder"/>
        </w:category>
        <w:types>
          <w:type w:val="bbPlcHdr"/>
        </w:types>
        <w:behaviors>
          <w:behavior w:val="content"/>
        </w:behaviors>
        <w:guid w:val="{72F318C5-0C53-4EA1-AA31-60B902B0DA40}"/>
      </w:docPartPr>
      <w:docPartBody>
        <w:p w:rsidR="00223450" w:rsidRDefault="00223450" w:rsidP="00223450">
          <w:pPr>
            <w:pStyle w:val="12894A34C78043AEB9BDFA8B5B909670"/>
          </w:pPr>
          <w:r w:rsidRPr="004C4EA8">
            <w:rPr>
              <w:rStyle w:val="PlaceholderText"/>
            </w:rPr>
            <w:t>Click or tap here to enter text.</w:t>
          </w:r>
        </w:p>
      </w:docPartBody>
    </w:docPart>
    <w:docPart>
      <w:docPartPr>
        <w:name w:val="7F6A14D647B342E583D9A7A469B9F917"/>
        <w:category>
          <w:name w:val="General"/>
          <w:gallery w:val="placeholder"/>
        </w:category>
        <w:types>
          <w:type w:val="bbPlcHdr"/>
        </w:types>
        <w:behaviors>
          <w:behavior w:val="content"/>
        </w:behaviors>
        <w:guid w:val="{21A4AD4C-EA15-48C1-8735-889F32565BE5}"/>
      </w:docPartPr>
      <w:docPartBody>
        <w:p w:rsidR="00223450" w:rsidRDefault="00223450" w:rsidP="00223450">
          <w:pPr>
            <w:pStyle w:val="7F6A14D647B342E583D9A7A469B9F917"/>
          </w:pPr>
          <w:r w:rsidRPr="004C4EA8">
            <w:rPr>
              <w:rStyle w:val="PlaceholderText"/>
            </w:rPr>
            <w:t>Click or tap here to enter text.</w:t>
          </w:r>
        </w:p>
      </w:docPartBody>
    </w:docPart>
    <w:docPart>
      <w:docPartPr>
        <w:name w:val="559ED889D53648B9A8FA32A689CA88E6"/>
        <w:category>
          <w:name w:val="General"/>
          <w:gallery w:val="placeholder"/>
        </w:category>
        <w:types>
          <w:type w:val="bbPlcHdr"/>
        </w:types>
        <w:behaviors>
          <w:behavior w:val="content"/>
        </w:behaviors>
        <w:guid w:val="{B188B15E-2EE5-44D4-94A6-4D923295A4C6}"/>
      </w:docPartPr>
      <w:docPartBody>
        <w:p w:rsidR="00223450" w:rsidRDefault="00223450" w:rsidP="00223450">
          <w:pPr>
            <w:pStyle w:val="559ED889D53648B9A8FA32A689CA88E6"/>
          </w:pPr>
          <w:r w:rsidRPr="004C4EA8">
            <w:rPr>
              <w:rStyle w:val="PlaceholderText"/>
            </w:rPr>
            <w:t>Click or tap here to enter text.</w:t>
          </w:r>
        </w:p>
      </w:docPartBody>
    </w:docPart>
    <w:docPart>
      <w:docPartPr>
        <w:name w:val="4DA825CB5E0043FB8FB627068C23C74D"/>
        <w:category>
          <w:name w:val="General"/>
          <w:gallery w:val="placeholder"/>
        </w:category>
        <w:types>
          <w:type w:val="bbPlcHdr"/>
        </w:types>
        <w:behaviors>
          <w:behavior w:val="content"/>
        </w:behaviors>
        <w:guid w:val="{042643A1-95FC-4278-8C1B-41C62482837D}"/>
      </w:docPartPr>
      <w:docPartBody>
        <w:p w:rsidR="00223450" w:rsidRDefault="00223450" w:rsidP="00223450">
          <w:pPr>
            <w:pStyle w:val="4DA825CB5E0043FB8FB627068C23C74D"/>
          </w:pPr>
          <w:r w:rsidRPr="004C4EA8">
            <w:rPr>
              <w:rStyle w:val="PlaceholderText"/>
            </w:rPr>
            <w:t>Click or tap here to enter text.</w:t>
          </w:r>
        </w:p>
      </w:docPartBody>
    </w:docPart>
    <w:docPart>
      <w:docPartPr>
        <w:name w:val="E5F6D6099AC5476F950FF5B84AE0F721"/>
        <w:category>
          <w:name w:val="General"/>
          <w:gallery w:val="placeholder"/>
        </w:category>
        <w:types>
          <w:type w:val="bbPlcHdr"/>
        </w:types>
        <w:behaviors>
          <w:behavior w:val="content"/>
        </w:behaviors>
        <w:guid w:val="{F6B8255F-1BEF-4182-A757-6D58287042D8}"/>
      </w:docPartPr>
      <w:docPartBody>
        <w:p w:rsidR="00223450" w:rsidRDefault="00223450" w:rsidP="00223450">
          <w:pPr>
            <w:pStyle w:val="E5F6D6099AC5476F950FF5B84AE0F721"/>
          </w:pPr>
          <w:r w:rsidRPr="004C4EA8">
            <w:rPr>
              <w:rStyle w:val="PlaceholderText"/>
            </w:rPr>
            <w:t>Click or tap here to enter text.</w:t>
          </w:r>
        </w:p>
      </w:docPartBody>
    </w:docPart>
    <w:docPart>
      <w:docPartPr>
        <w:name w:val="76C8895E17614123A9ACD568B5485CD7"/>
        <w:category>
          <w:name w:val="General"/>
          <w:gallery w:val="placeholder"/>
        </w:category>
        <w:types>
          <w:type w:val="bbPlcHdr"/>
        </w:types>
        <w:behaviors>
          <w:behavior w:val="content"/>
        </w:behaviors>
        <w:guid w:val="{4148B870-210F-4A1C-8FF0-D2F49931E73F}"/>
      </w:docPartPr>
      <w:docPartBody>
        <w:p w:rsidR="00223450" w:rsidRDefault="00223450" w:rsidP="00223450">
          <w:pPr>
            <w:pStyle w:val="76C8895E17614123A9ACD568B5485CD7"/>
          </w:pPr>
          <w:r w:rsidRPr="004C4EA8">
            <w:rPr>
              <w:rStyle w:val="PlaceholderText"/>
            </w:rPr>
            <w:t>Click or tap here to enter text.</w:t>
          </w:r>
        </w:p>
      </w:docPartBody>
    </w:docPart>
    <w:docPart>
      <w:docPartPr>
        <w:name w:val="0EEB765A957E443A870263DB1542908F"/>
        <w:category>
          <w:name w:val="General"/>
          <w:gallery w:val="placeholder"/>
        </w:category>
        <w:types>
          <w:type w:val="bbPlcHdr"/>
        </w:types>
        <w:behaviors>
          <w:behavior w:val="content"/>
        </w:behaviors>
        <w:guid w:val="{EF9D0336-9CB9-49AD-85EE-1ECFF3125DBC}"/>
      </w:docPartPr>
      <w:docPartBody>
        <w:p w:rsidR="00223450" w:rsidRDefault="00223450" w:rsidP="00223450">
          <w:pPr>
            <w:pStyle w:val="0EEB765A957E443A870263DB1542908F"/>
          </w:pPr>
          <w:r w:rsidRPr="004C4EA8">
            <w:rPr>
              <w:rStyle w:val="PlaceholderText"/>
            </w:rPr>
            <w:t>Click or tap here to enter text.</w:t>
          </w:r>
        </w:p>
      </w:docPartBody>
    </w:docPart>
    <w:docPart>
      <w:docPartPr>
        <w:name w:val="7995654EADFF4C4E91AC4930527C21F9"/>
        <w:category>
          <w:name w:val="General"/>
          <w:gallery w:val="placeholder"/>
        </w:category>
        <w:types>
          <w:type w:val="bbPlcHdr"/>
        </w:types>
        <w:behaviors>
          <w:behavior w:val="content"/>
        </w:behaviors>
        <w:guid w:val="{64500DE2-91DD-4EFF-B11E-EE0BFED64862}"/>
      </w:docPartPr>
      <w:docPartBody>
        <w:p w:rsidR="00223450" w:rsidRDefault="00223450" w:rsidP="00223450">
          <w:pPr>
            <w:pStyle w:val="7995654EADFF4C4E91AC4930527C21F9"/>
          </w:pPr>
          <w:r w:rsidRPr="004C4EA8">
            <w:rPr>
              <w:rStyle w:val="PlaceholderText"/>
            </w:rPr>
            <w:t>Click or tap here to enter text.</w:t>
          </w:r>
        </w:p>
      </w:docPartBody>
    </w:docPart>
    <w:docPart>
      <w:docPartPr>
        <w:name w:val="0BFB6D994DDD4D999FAF0950583531CB"/>
        <w:category>
          <w:name w:val="General"/>
          <w:gallery w:val="placeholder"/>
        </w:category>
        <w:types>
          <w:type w:val="bbPlcHdr"/>
        </w:types>
        <w:behaviors>
          <w:behavior w:val="content"/>
        </w:behaviors>
        <w:guid w:val="{B0CB266E-F825-4963-96CB-3E342011D60E}"/>
      </w:docPartPr>
      <w:docPartBody>
        <w:p w:rsidR="00223450" w:rsidRDefault="00223450" w:rsidP="00223450">
          <w:pPr>
            <w:pStyle w:val="0BFB6D994DDD4D999FAF0950583531CB"/>
          </w:pPr>
          <w:r w:rsidRPr="004C4EA8">
            <w:rPr>
              <w:rStyle w:val="PlaceholderText"/>
            </w:rPr>
            <w:t>Click or tap here to enter text.</w:t>
          </w:r>
        </w:p>
      </w:docPartBody>
    </w:docPart>
    <w:docPart>
      <w:docPartPr>
        <w:name w:val="C8F3AA40B21D492688F500D710EDCED0"/>
        <w:category>
          <w:name w:val="General"/>
          <w:gallery w:val="placeholder"/>
        </w:category>
        <w:types>
          <w:type w:val="bbPlcHdr"/>
        </w:types>
        <w:behaviors>
          <w:behavior w:val="content"/>
        </w:behaviors>
        <w:guid w:val="{5F3117CD-33C2-49DB-817E-E1950263EF6D}"/>
      </w:docPartPr>
      <w:docPartBody>
        <w:p w:rsidR="00223450" w:rsidRDefault="00223450" w:rsidP="00223450">
          <w:pPr>
            <w:pStyle w:val="C8F3AA40B21D492688F500D710EDCED0"/>
          </w:pPr>
          <w:r w:rsidRPr="004C4EA8">
            <w:rPr>
              <w:rStyle w:val="PlaceholderText"/>
            </w:rPr>
            <w:t>Click or tap here to enter text.</w:t>
          </w:r>
        </w:p>
      </w:docPartBody>
    </w:docPart>
    <w:docPart>
      <w:docPartPr>
        <w:name w:val="7A7408A19F204E5D84B832FFA9656BC4"/>
        <w:category>
          <w:name w:val="General"/>
          <w:gallery w:val="placeholder"/>
        </w:category>
        <w:types>
          <w:type w:val="bbPlcHdr"/>
        </w:types>
        <w:behaviors>
          <w:behavior w:val="content"/>
        </w:behaviors>
        <w:guid w:val="{41A8CBAC-E8E2-474C-9424-D9B0106446A8}"/>
      </w:docPartPr>
      <w:docPartBody>
        <w:p w:rsidR="00223450" w:rsidRDefault="00223450" w:rsidP="00223450">
          <w:pPr>
            <w:pStyle w:val="7A7408A19F204E5D84B832FFA9656BC4"/>
          </w:pPr>
          <w:r w:rsidRPr="004C4EA8">
            <w:rPr>
              <w:rStyle w:val="PlaceholderText"/>
            </w:rPr>
            <w:t>Click or tap here to enter text.</w:t>
          </w:r>
        </w:p>
      </w:docPartBody>
    </w:docPart>
    <w:docPart>
      <w:docPartPr>
        <w:name w:val="C4F66B42D9A74974B2DAE4095AFE511A"/>
        <w:category>
          <w:name w:val="General"/>
          <w:gallery w:val="placeholder"/>
        </w:category>
        <w:types>
          <w:type w:val="bbPlcHdr"/>
        </w:types>
        <w:behaviors>
          <w:behavior w:val="content"/>
        </w:behaviors>
        <w:guid w:val="{5DF2A71F-7CAD-4516-B0B3-9AD19AA9B41D}"/>
      </w:docPartPr>
      <w:docPartBody>
        <w:p w:rsidR="00223450" w:rsidRDefault="00223450" w:rsidP="00223450">
          <w:pPr>
            <w:pStyle w:val="C4F66B42D9A74974B2DAE4095AFE511A"/>
          </w:pPr>
          <w:r w:rsidRPr="004C4EA8">
            <w:rPr>
              <w:rStyle w:val="PlaceholderText"/>
            </w:rPr>
            <w:t>Click or tap here to enter text.</w:t>
          </w:r>
        </w:p>
      </w:docPartBody>
    </w:docPart>
    <w:docPart>
      <w:docPartPr>
        <w:name w:val="FBCA25B0BF194FB9B47041E6CD640069"/>
        <w:category>
          <w:name w:val="General"/>
          <w:gallery w:val="placeholder"/>
        </w:category>
        <w:types>
          <w:type w:val="bbPlcHdr"/>
        </w:types>
        <w:behaviors>
          <w:behavior w:val="content"/>
        </w:behaviors>
        <w:guid w:val="{288B01DC-5584-4537-88E4-B64866762FA8}"/>
      </w:docPartPr>
      <w:docPartBody>
        <w:p w:rsidR="00223450" w:rsidRDefault="00223450" w:rsidP="00223450">
          <w:pPr>
            <w:pStyle w:val="FBCA25B0BF194FB9B47041E6CD640069"/>
          </w:pPr>
          <w:r w:rsidRPr="004C4EA8">
            <w:rPr>
              <w:rStyle w:val="PlaceholderText"/>
            </w:rPr>
            <w:t>Click or tap here to enter text.</w:t>
          </w:r>
        </w:p>
      </w:docPartBody>
    </w:docPart>
    <w:docPart>
      <w:docPartPr>
        <w:name w:val="0ADFCF8DF48C4ED7ABBABA7D9A182483"/>
        <w:category>
          <w:name w:val="General"/>
          <w:gallery w:val="placeholder"/>
        </w:category>
        <w:types>
          <w:type w:val="bbPlcHdr"/>
        </w:types>
        <w:behaviors>
          <w:behavior w:val="content"/>
        </w:behaviors>
        <w:guid w:val="{6C45B10D-8AAA-4125-A722-A481FCC82C99}"/>
      </w:docPartPr>
      <w:docPartBody>
        <w:p w:rsidR="00223450" w:rsidRDefault="00223450" w:rsidP="00223450">
          <w:pPr>
            <w:pStyle w:val="0ADFCF8DF48C4ED7ABBABA7D9A182483"/>
          </w:pPr>
          <w:r w:rsidRPr="004C4EA8">
            <w:rPr>
              <w:rStyle w:val="PlaceholderText"/>
            </w:rPr>
            <w:t>Click or tap here to enter text.</w:t>
          </w:r>
        </w:p>
      </w:docPartBody>
    </w:docPart>
    <w:docPart>
      <w:docPartPr>
        <w:name w:val="843C8091B3F74E4CBA1007E0DBE24A4E"/>
        <w:category>
          <w:name w:val="General"/>
          <w:gallery w:val="placeholder"/>
        </w:category>
        <w:types>
          <w:type w:val="bbPlcHdr"/>
        </w:types>
        <w:behaviors>
          <w:behavior w:val="content"/>
        </w:behaviors>
        <w:guid w:val="{366D83F9-6F7E-402A-96D2-84EF56B4450B}"/>
      </w:docPartPr>
      <w:docPartBody>
        <w:p w:rsidR="00223450" w:rsidRDefault="00223450" w:rsidP="00223450">
          <w:pPr>
            <w:pStyle w:val="843C8091B3F74E4CBA1007E0DBE24A4E"/>
          </w:pPr>
          <w:r w:rsidRPr="004C4EA8">
            <w:rPr>
              <w:rStyle w:val="PlaceholderText"/>
            </w:rPr>
            <w:t>Click or tap here to enter text.</w:t>
          </w:r>
        </w:p>
      </w:docPartBody>
    </w:docPart>
    <w:docPart>
      <w:docPartPr>
        <w:name w:val="4FF3A545F7664177BD2EC95C21447479"/>
        <w:category>
          <w:name w:val="General"/>
          <w:gallery w:val="placeholder"/>
        </w:category>
        <w:types>
          <w:type w:val="bbPlcHdr"/>
        </w:types>
        <w:behaviors>
          <w:behavior w:val="content"/>
        </w:behaviors>
        <w:guid w:val="{C3E8EA16-09C5-418F-9191-E934950065E4}"/>
      </w:docPartPr>
      <w:docPartBody>
        <w:p w:rsidR="00223450" w:rsidRDefault="00223450" w:rsidP="00223450">
          <w:pPr>
            <w:pStyle w:val="4FF3A545F7664177BD2EC95C21447479"/>
          </w:pPr>
          <w:r w:rsidRPr="004C4EA8">
            <w:rPr>
              <w:rStyle w:val="PlaceholderText"/>
            </w:rPr>
            <w:t>Click or tap here to enter text.</w:t>
          </w:r>
        </w:p>
      </w:docPartBody>
    </w:docPart>
    <w:docPart>
      <w:docPartPr>
        <w:name w:val="577D879269974679A116DC34BC887DF1"/>
        <w:category>
          <w:name w:val="General"/>
          <w:gallery w:val="placeholder"/>
        </w:category>
        <w:types>
          <w:type w:val="bbPlcHdr"/>
        </w:types>
        <w:behaviors>
          <w:behavior w:val="content"/>
        </w:behaviors>
        <w:guid w:val="{1FEA0FE0-CF51-4178-9D9A-DC1542313A3D}"/>
      </w:docPartPr>
      <w:docPartBody>
        <w:p w:rsidR="00223450" w:rsidRDefault="00223450" w:rsidP="00223450">
          <w:pPr>
            <w:pStyle w:val="577D879269974679A116DC34BC887DF1"/>
          </w:pPr>
          <w:r w:rsidRPr="004C4EA8">
            <w:rPr>
              <w:rStyle w:val="PlaceholderText"/>
            </w:rPr>
            <w:t>Click or tap here to enter text.</w:t>
          </w:r>
        </w:p>
      </w:docPartBody>
    </w:docPart>
    <w:docPart>
      <w:docPartPr>
        <w:name w:val="6DD41EEA9EC14240A80E6846948740AC"/>
        <w:category>
          <w:name w:val="General"/>
          <w:gallery w:val="placeholder"/>
        </w:category>
        <w:types>
          <w:type w:val="bbPlcHdr"/>
        </w:types>
        <w:behaviors>
          <w:behavior w:val="content"/>
        </w:behaviors>
        <w:guid w:val="{DF9E5821-40E7-4B41-AE97-2328E905AC04}"/>
      </w:docPartPr>
      <w:docPartBody>
        <w:p w:rsidR="00223450" w:rsidRDefault="00223450" w:rsidP="00223450">
          <w:pPr>
            <w:pStyle w:val="6DD41EEA9EC14240A80E6846948740AC"/>
          </w:pPr>
          <w:r w:rsidRPr="004C4EA8">
            <w:rPr>
              <w:rStyle w:val="PlaceholderText"/>
            </w:rPr>
            <w:t>Click or tap here to enter text.</w:t>
          </w:r>
        </w:p>
      </w:docPartBody>
    </w:docPart>
    <w:docPart>
      <w:docPartPr>
        <w:name w:val="B77A6E3D635941D9849E45F5645896D6"/>
        <w:category>
          <w:name w:val="General"/>
          <w:gallery w:val="placeholder"/>
        </w:category>
        <w:types>
          <w:type w:val="bbPlcHdr"/>
        </w:types>
        <w:behaviors>
          <w:behavior w:val="content"/>
        </w:behaviors>
        <w:guid w:val="{5048203C-A078-4E7B-894A-6CC05EF3C08F}"/>
      </w:docPartPr>
      <w:docPartBody>
        <w:p w:rsidR="00223450" w:rsidRDefault="00223450" w:rsidP="00223450">
          <w:pPr>
            <w:pStyle w:val="B77A6E3D635941D9849E45F5645896D6"/>
          </w:pPr>
          <w:r w:rsidRPr="004C4EA8">
            <w:rPr>
              <w:rStyle w:val="PlaceholderText"/>
            </w:rPr>
            <w:t>Click or tap here to enter text.</w:t>
          </w:r>
        </w:p>
      </w:docPartBody>
    </w:docPart>
    <w:docPart>
      <w:docPartPr>
        <w:name w:val="A26799C146AE4B4B9C1A7AF48AB37D20"/>
        <w:category>
          <w:name w:val="General"/>
          <w:gallery w:val="placeholder"/>
        </w:category>
        <w:types>
          <w:type w:val="bbPlcHdr"/>
        </w:types>
        <w:behaviors>
          <w:behavior w:val="content"/>
        </w:behaviors>
        <w:guid w:val="{A45F94DD-9E19-4987-BFE5-BF0578E2FB2A}"/>
      </w:docPartPr>
      <w:docPartBody>
        <w:p w:rsidR="00223450" w:rsidRDefault="00223450" w:rsidP="00223450">
          <w:pPr>
            <w:pStyle w:val="A26799C146AE4B4B9C1A7AF48AB37D20"/>
          </w:pPr>
          <w:r w:rsidRPr="004C4EA8">
            <w:rPr>
              <w:rStyle w:val="PlaceholderText"/>
            </w:rPr>
            <w:t>Click or tap here to enter text.</w:t>
          </w:r>
        </w:p>
      </w:docPartBody>
    </w:docPart>
    <w:docPart>
      <w:docPartPr>
        <w:name w:val="5E30201BD127463AB96EA55787FE51C2"/>
        <w:category>
          <w:name w:val="General"/>
          <w:gallery w:val="placeholder"/>
        </w:category>
        <w:types>
          <w:type w:val="bbPlcHdr"/>
        </w:types>
        <w:behaviors>
          <w:behavior w:val="content"/>
        </w:behaviors>
        <w:guid w:val="{4DDB0029-EB23-4447-889A-9221FF648B65}"/>
      </w:docPartPr>
      <w:docPartBody>
        <w:p w:rsidR="00223450" w:rsidRDefault="00223450" w:rsidP="00223450">
          <w:pPr>
            <w:pStyle w:val="5E30201BD127463AB96EA55787FE51C2"/>
          </w:pPr>
          <w:r w:rsidRPr="004C4EA8">
            <w:rPr>
              <w:rStyle w:val="PlaceholderText"/>
            </w:rPr>
            <w:t>Click or tap here to enter text.</w:t>
          </w:r>
        </w:p>
      </w:docPartBody>
    </w:docPart>
    <w:docPart>
      <w:docPartPr>
        <w:name w:val="03D61A31B4244A1F8E685375962C0403"/>
        <w:category>
          <w:name w:val="General"/>
          <w:gallery w:val="placeholder"/>
        </w:category>
        <w:types>
          <w:type w:val="bbPlcHdr"/>
        </w:types>
        <w:behaviors>
          <w:behavior w:val="content"/>
        </w:behaviors>
        <w:guid w:val="{229302FA-893C-4C2A-A936-8580E84D8B0D}"/>
      </w:docPartPr>
      <w:docPartBody>
        <w:p w:rsidR="00223450" w:rsidRDefault="00223450" w:rsidP="00223450">
          <w:pPr>
            <w:pStyle w:val="03D61A31B4244A1F8E685375962C0403"/>
          </w:pPr>
          <w:r w:rsidRPr="004C4EA8">
            <w:rPr>
              <w:rStyle w:val="PlaceholderText"/>
            </w:rPr>
            <w:t>Click or tap here to enter text.</w:t>
          </w:r>
        </w:p>
      </w:docPartBody>
    </w:docPart>
    <w:docPart>
      <w:docPartPr>
        <w:name w:val="821C60DA2FCA42A58C858D98E7DAF1F4"/>
        <w:category>
          <w:name w:val="General"/>
          <w:gallery w:val="placeholder"/>
        </w:category>
        <w:types>
          <w:type w:val="bbPlcHdr"/>
        </w:types>
        <w:behaviors>
          <w:behavior w:val="content"/>
        </w:behaviors>
        <w:guid w:val="{926AE5E1-87AC-4C0C-A917-5B30C1805402}"/>
      </w:docPartPr>
      <w:docPartBody>
        <w:p w:rsidR="00223450" w:rsidRDefault="00223450" w:rsidP="00223450">
          <w:pPr>
            <w:pStyle w:val="821C60DA2FCA42A58C858D98E7DAF1F4"/>
          </w:pPr>
          <w:r w:rsidRPr="004C4EA8">
            <w:rPr>
              <w:rStyle w:val="PlaceholderText"/>
            </w:rPr>
            <w:t>Click or tap here to enter text.</w:t>
          </w:r>
        </w:p>
      </w:docPartBody>
    </w:docPart>
    <w:docPart>
      <w:docPartPr>
        <w:name w:val="D4A847F4E0594BC79EA1F838944AB868"/>
        <w:category>
          <w:name w:val="General"/>
          <w:gallery w:val="placeholder"/>
        </w:category>
        <w:types>
          <w:type w:val="bbPlcHdr"/>
        </w:types>
        <w:behaviors>
          <w:behavior w:val="content"/>
        </w:behaviors>
        <w:guid w:val="{4C178455-AB76-49A8-9580-698D5754343B}"/>
      </w:docPartPr>
      <w:docPartBody>
        <w:p w:rsidR="00223450" w:rsidRDefault="00223450" w:rsidP="00223450">
          <w:pPr>
            <w:pStyle w:val="D4A847F4E0594BC79EA1F838944AB868"/>
          </w:pPr>
          <w:r w:rsidRPr="004C4EA8">
            <w:rPr>
              <w:rStyle w:val="PlaceholderText"/>
            </w:rPr>
            <w:t>Click or tap here to enter text.</w:t>
          </w:r>
        </w:p>
      </w:docPartBody>
    </w:docPart>
    <w:docPart>
      <w:docPartPr>
        <w:name w:val="7E6B0FEC86BA4DFBA685D5E53626BFFB"/>
        <w:category>
          <w:name w:val="General"/>
          <w:gallery w:val="placeholder"/>
        </w:category>
        <w:types>
          <w:type w:val="bbPlcHdr"/>
        </w:types>
        <w:behaviors>
          <w:behavior w:val="content"/>
        </w:behaviors>
        <w:guid w:val="{E8F36816-A684-4FCF-B9BB-2285F3C8F6C1}"/>
      </w:docPartPr>
      <w:docPartBody>
        <w:p w:rsidR="00223450" w:rsidRDefault="00223450" w:rsidP="00223450">
          <w:pPr>
            <w:pStyle w:val="7E6B0FEC86BA4DFBA685D5E53626BFFB"/>
          </w:pPr>
          <w:r w:rsidRPr="004C4EA8">
            <w:rPr>
              <w:rStyle w:val="PlaceholderText"/>
            </w:rPr>
            <w:t>Click or tap here to enter text.</w:t>
          </w:r>
        </w:p>
      </w:docPartBody>
    </w:docPart>
    <w:docPart>
      <w:docPartPr>
        <w:name w:val="9BF35690E5B9435690D1C0254E84017E"/>
        <w:category>
          <w:name w:val="General"/>
          <w:gallery w:val="placeholder"/>
        </w:category>
        <w:types>
          <w:type w:val="bbPlcHdr"/>
        </w:types>
        <w:behaviors>
          <w:behavior w:val="content"/>
        </w:behaviors>
        <w:guid w:val="{6CF8842A-833C-4103-90F7-10CCA6433FD2}"/>
      </w:docPartPr>
      <w:docPartBody>
        <w:p w:rsidR="00223450" w:rsidRDefault="00223450" w:rsidP="00223450">
          <w:pPr>
            <w:pStyle w:val="9BF35690E5B9435690D1C0254E84017E"/>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73BF1"/>
    <w:rsid w:val="000934EA"/>
    <w:rsid w:val="0014583E"/>
    <w:rsid w:val="00204747"/>
    <w:rsid w:val="00223450"/>
    <w:rsid w:val="0030729A"/>
    <w:rsid w:val="00385157"/>
    <w:rsid w:val="003863F3"/>
    <w:rsid w:val="003E6A2E"/>
    <w:rsid w:val="00493C82"/>
    <w:rsid w:val="004D297F"/>
    <w:rsid w:val="00506B56"/>
    <w:rsid w:val="0052220C"/>
    <w:rsid w:val="00591E17"/>
    <w:rsid w:val="005D2019"/>
    <w:rsid w:val="006B723E"/>
    <w:rsid w:val="00742738"/>
    <w:rsid w:val="007D62D8"/>
    <w:rsid w:val="008427D1"/>
    <w:rsid w:val="00876E51"/>
    <w:rsid w:val="008B3BD1"/>
    <w:rsid w:val="0091570E"/>
    <w:rsid w:val="0096089D"/>
    <w:rsid w:val="00971BBC"/>
    <w:rsid w:val="00A27614"/>
    <w:rsid w:val="00A50A79"/>
    <w:rsid w:val="00A74F4A"/>
    <w:rsid w:val="00C33CD0"/>
    <w:rsid w:val="00C97311"/>
    <w:rsid w:val="00CA1413"/>
    <w:rsid w:val="00D66831"/>
    <w:rsid w:val="00DA5561"/>
    <w:rsid w:val="00E42076"/>
    <w:rsid w:val="00E64F02"/>
    <w:rsid w:val="00E9556C"/>
    <w:rsid w:val="00EA4A75"/>
    <w:rsid w:val="00EB49E3"/>
    <w:rsid w:val="00ED229B"/>
    <w:rsid w:val="00F005B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3450"/>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1668DDFB916949D9A921D6CC11F8A9FE">
    <w:name w:val="1668DDFB916949D9A921D6CC11F8A9FE"/>
    <w:rsid w:val="00D66831"/>
  </w:style>
  <w:style w:type="paragraph" w:customStyle="1" w:styleId="9C1F2483374145CCB6D4AE5FDB64FB92">
    <w:name w:val="9C1F2483374145CCB6D4AE5FDB64FB92"/>
    <w:rsid w:val="00D66831"/>
  </w:style>
  <w:style w:type="paragraph" w:customStyle="1" w:styleId="C83EDCD56E144C25BE87EE39B7B3F295">
    <w:name w:val="C83EDCD56E144C25BE87EE39B7B3F295"/>
    <w:rsid w:val="00D66831"/>
  </w:style>
  <w:style w:type="paragraph" w:customStyle="1" w:styleId="5D83ADA354AD4BB4BCED4BC339350D2A">
    <w:name w:val="5D83ADA354AD4BB4BCED4BC339350D2A"/>
    <w:rsid w:val="00D66831"/>
  </w:style>
  <w:style w:type="paragraph" w:customStyle="1" w:styleId="34F996EBFA314F31AD1B05A1E2CFCA72">
    <w:name w:val="34F996EBFA314F31AD1B05A1E2CFCA72"/>
    <w:rsid w:val="00D66831"/>
  </w:style>
  <w:style w:type="paragraph" w:customStyle="1" w:styleId="70205A716A9443DFB4583DECDF4E6B89">
    <w:name w:val="70205A716A9443DFB4583DECDF4E6B89"/>
    <w:rsid w:val="00D66831"/>
  </w:style>
  <w:style w:type="paragraph" w:customStyle="1" w:styleId="8C52BE2B72B148959338A646C4FCE3FD">
    <w:name w:val="8C52BE2B72B148959338A646C4FCE3FD"/>
    <w:rsid w:val="00D66831"/>
  </w:style>
  <w:style w:type="paragraph" w:customStyle="1" w:styleId="4A07B539CAA846E6BD35413031B156E5">
    <w:name w:val="4A07B539CAA846E6BD35413031B156E5"/>
    <w:rsid w:val="00D66831"/>
  </w:style>
  <w:style w:type="paragraph" w:customStyle="1" w:styleId="05448BBC4B82462380FA72F9EF03F330">
    <w:name w:val="05448BBC4B82462380FA72F9EF03F330"/>
    <w:rsid w:val="00D66831"/>
  </w:style>
  <w:style w:type="paragraph" w:customStyle="1" w:styleId="3A468E01E28B47DEB4205BF025CF947B">
    <w:name w:val="3A468E01E28B47DEB4205BF025CF947B"/>
    <w:rsid w:val="00D66831"/>
  </w:style>
  <w:style w:type="paragraph" w:customStyle="1" w:styleId="73AA2F4C8A924EA7A2E40CF604D643BB">
    <w:name w:val="73AA2F4C8A924EA7A2E40CF604D643BB"/>
    <w:rsid w:val="00E9556C"/>
  </w:style>
  <w:style w:type="paragraph" w:customStyle="1" w:styleId="993C95051FEF4A82871C26AD50B76A42">
    <w:name w:val="993C95051FEF4A82871C26AD50B76A42"/>
    <w:rsid w:val="00E9556C"/>
  </w:style>
  <w:style w:type="paragraph" w:customStyle="1" w:styleId="8F04A4C35F81462EB23C5E1811FB0D73">
    <w:name w:val="8F04A4C35F81462EB23C5E1811FB0D73"/>
    <w:rsid w:val="00223450"/>
  </w:style>
  <w:style w:type="paragraph" w:customStyle="1" w:styleId="7DAD1B57AC574BC9BAB458B55B5A53E2">
    <w:name w:val="7DAD1B57AC574BC9BAB458B55B5A53E2"/>
    <w:rsid w:val="00223450"/>
  </w:style>
  <w:style w:type="paragraph" w:customStyle="1" w:styleId="2F1DF087E7984C099F440A640D991AB4">
    <w:name w:val="2F1DF087E7984C099F440A640D991AB4"/>
    <w:rsid w:val="00223450"/>
  </w:style>
  <w:style w:type="paragraph" w:customStyle="1" w:styleId="845811635B884B4DA9CD1AB4B69C00D1">
    <w:name w:val="845811635B884B4DA9CD1AB4B69C00D1"/>
    <w:rsid w:val="00223450"/>
  </w:style>
  <w:style w:type="paragraph" w:customStyle="1" w:styleId="3141ACAF9C7344638D4825D699EBB575">
    <w:name w:val="3141ACAF9C7344638D4825D699EBB575"/>
    <w:rsid w:val="00223450"/>
  </w:style>
  <w:style w:type="paragraph" w:customStyle="1" w:styleId="5345767B05C84C2A8F7414879782BE8C">
    <w:name w:val="5345767B05C84C2A8F7414879782BE8C"/>
    <w:rsid w:val="00223450"/>
  </w:style>
  <w:style w:type="paragraph" w:customStyle="1" w:styleId="799852720402485A879BFCFE852F20CB">
    <w:name w:val="799852720402485A879BFCFE852F20CB"/>
    <w:rsid w:val="00223450"/>
  </w:style>
  <w:style w:type="paragraph" w:customStyle="1" w:styleId="379626E357954D439CB2ACD7CF456903">
    <w:name w:val="379626E357954D439CB2ACD7CF456903"/>
    <w:rsid w:val="00223450"/>
  </w:style>
  <w:style w:type="paragraph" w:customStyle="1" w:styleId="E344F8F61C15448DB4EA3851F42925D4">
    <w:name w:val="E344F8F61C15448DB4EA3851F42925D4"/>
    <w:rsid w:val="00223450"/>
  </w:style>
  <w:style w:type="paragraph" w:customStyle="1" w:styleId="829FF21DD9FF4D5AB7F0EF0DF82411C7">
    <w:name w:val="829FF21DD9FF4D5AB7F0EF0DF82411C7"/>
    <w:rsid w:val="00223450"/>
  </w:style>
  <w:style w:type="paragraph" w:customStyle="1" w:styleId="12894A34C78043AEB9BDFA8B5B909670">
    <w:name w:val="12894A34C78043AEB9BDFA8B5B909670"/>
    <w:rsid w:val="00223450"/>
  </w:style>
  <w:style w:type="paragraph" w:customStyle="1" w:styleId="7F6A14D647B342E583D9A7A469B9F917">
    <w:name w:val="7F6A14D647B342E583D9A7A469B9F917"/>
    <w:rsid w:val="00223450"/>
  </w:style>
  <w:style w:type="paragraph" w:customStyle="1" w:styleId="559ED889D53648B9A8FA32A689CA88E6">
    <w:name w:val="559ED889D53648B9A8FA32A689CA88E6"/>
    <w:rsid w:val="00223450"/>
  </w:style>
  <w:style w:type="paragraph" w:customStyle="1" w:styleId="4DA825CB5E0043FB8FB627068C23C74D">
    <w:name w:val="4DA825CB5E0043FB8FB627068C23C74D"/>
    <w:rsid w:val="00223450"/>
  </w:style>
  <w:style w:type="paragraph" w:customStyle="1" w:styleId="E5F6D6099AC5476F950FF5B84AE0F721">
    <w:name w:val="E5F6D6099AC5476F950FF5B84AE0F721"/>
    <w:rsid w:val="00223450"/>
  </w:style>
  <w:style w:type="paragraph" w:customStyle="1" w:styleId="76C8895E17614123A9ACD568B5485CD7">
    <w:name w:val="76C8895E17614123A9ACD568B5485CD7"/>
    <w:rsid w:val="00223450"/>
  </w:style>
  <w:style w:type="paragraph" w:customStyle="1" w:styleId="0EEB765A957E443A870263DB1542908F">
    <w:name w:val="0EEB765A957E443A870263DB1542908F"/>
    <w:rsid w:val="00223450"/>
  </w:style>
  <w:style w:type="paragraph" w:customStyle="1" w:styleId="7995654EADFF4C4E91AC4930527C21F9">
    <w:name w:val="7995654EADFF4C4E91AC4930527C21F9"/>
    <w:rsid w:val="00223450"/>
  </w:style>
  <w:style w:type="paragraph" w:customStyle="1" w:styleId="0BFB6D994DDD4D999FAF0950583531CB">
    <w:name w:val="0BFB6D994DDD4D999FAF0950583531CB"/>
    <w:rsid w:val="00223450"/>
  </w:style>
  <w:style w:type="paragraph" w:customStyle="1" w:styleId="C8F3AA40B21D492688F500D710EDCED0">
    <w:name w:val="C8F3AA40B21D492688F500D710EDCED0"/>
    <w:rsid w:val="00223450"/>
  </w:style>
  <w:style w:type="paragraph" w:customStyle="1" w:styleId="7A7408A19F204E5D84B832FFA9656BC4">
    <w:name w:val="7A7408A19F204E5D84B832FFA9656BC4"/>
    <w:rsid w:val="00223450"/>
  </w:style>
  <w:style w:type="paragraph" w:customStyle="1" w:styleId="C4F66B42D9A74974B2DAE4095AFE511A">
    <w:name w:val="C4F66B42D9A74974B2DAE4095AFE511A"/>
    <w:rsid w:val="00223450"/>
  </w:style>
  <w:style w:type="paragraph" w:customStyle="1" w:styleId="FBCA25B0BF194FB9B47041E6CD640069">
    <w:name w:val="FBCA25B0BF194FB9B47041E6CD640069"/>
    <w:rsid w:val="00223450"/>
  </w:style>
  <w:style w:type="paragraph" w:customStyle="1" w:styleId="0ADFCF8DF48C4ED7ABBABA7D9A182483">
    <w:name w:val="0ADFCF8DF48C4ED7ABBABA7D9A182483"/>
    <w:rsid w:val="00223450"/>
  </w:style>
  <w:style w:type="paragraph" w:customStyle="1" w:styleId="843C8091B3F74E4CBA1007E0DBE24A4E">
    <w:name w:val="843C8091B3F74E4CBA1007E0DBE24A4E"/>
    <w:rsid w:val="00223450"/>
  </w:style>
  <w:style w:type="paragraph" w:customStyle="1" w:styleId="4FF3A545F7664177BD2EC95C21447479">
    <w:name w:val="4FF3A545F7664177BD2EC95C21447479"/>
    <w:rsid w:val="00223450"/>
  </w:style>
  <w:style w:type="paragraph" w:customStyle="1" w:styleId="577D879269974679A116DC34BC887DF1">
    <w:name w:val="577D879269974679A116DC34BC887DF1"/>
    <w:rsid w:val="00223450"/>
  </w:style>
  <w:style w:type="paragraph" w:customStyle="1" w:styleId="6DD41EEA9EC14240A80E6846948740AC">
    <w:name w:val="6DD41EEA9EC14240A80E6846948740AC"/>
    <w:rsid w:val="00223450"/>
  </w:style>
  <w:style w:type="paragraph" w:customStyle="1" w:styleId="B77A6E3D635941D9849E45F5645896D6">
    <w:name w:val="B77A6E3D635941D9849E45F5645896D6"/>
    <w:rsid w:val="00223450"/>
  </w:style>
  <w:style w:type="paragraph" w:customStyle="1" w:styleId="A26799C146AE4B4B9C1A7AF48AB37D20">
    <w:name w:val="A26799C146AE4B4B9C1A7AF48AB37D20"/>
    <w:rsid w:val="00223450"/>
  </w:style>
  <w:style w:type="paragraph" w:customStyle="1" w:styleId="5E30201BD127463AB96EA55787FE51C2">
    <w:name w:val="5E30201BD127463AB96EA55787FE51C2"/>
    <w:rsid w:val="00223450"/>
  </w:style>
  <w:style w:type="paragraph" w:customStyle="1" w:styleId="03D61A31B4244A1F8E685375962C0403">
    <w:name w:val="03D61A31B4244A1F8E685375962C0403"/>
    <w:rsid w:val="00223450"/>
  </w:style>
  <w:style w:type="paragraph" w:customStyle="1" w:styleId="821C60DA2FCA42A58C858D98E7DAF1F4">
    <w:name w:val="821C60DA2FCA42A58C858D98E7DAF1F4"/>
    <w:rsid w:val="00223450"/>
  </w:style>
  <w:style w:type="paragraph" w:customStyle="1" w:styleId="D4A847F4E0594BC79EA1F838944AB868">
    <w:name w:val="D4A847F4E0594BC79EA1F838944AB868"/>
    <w:rsid w:val="00223450"/>
  </w:style>
  <w:style w:type="paragraph" w:customStyle="1" w:styleId="7E6B0FEC86BA4DFBA685D5E53626BFFB">
    <w:name w:val="7E6B0FEC86BA4DFBA685D5E53626BFFB"/>
    <w:rsid w:val="00223450"/>
  </w:style>
  <w:style w:type="paragraph" w:customStyle="1" w:styleId="9BF35690E5B9435690D1C0254E84017E">
    <w:name w:val="9BF35690E5B9435690D1C0254E84017E"/>
    <w:rsid w:val="00223450"/>
  </w:style>
  <w:style w:type="paragraph" w:customStyle="1" w:styleId="F35487569AE4409EBF43C2B8A4774253">
    <w:name w:val="F35487569AE4409EBF43C2B8A4774253"/>
    <w:rsid w:val="00223450"/>
  </w:style>
  <w:style w:type="paragraph" w:customStyle="1" w:styleId="B4418C011CF841A98905CFA8121895D6">
    <w:name w:val="B4418C011CF841A98905CFA8121895D6"/>
    <w:rsid w:val="002234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008D0-ED18-4C09-A969-1BC06967E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3</Pages>
  <Words>797</Words>
  <Characters>4424</Characters>
  <Application>Microsoft Office Word</Application>
  <DocSecurity>0</DocSecurity>
  <Lines>36</Lines>
  <Paragraphs>10</Paragraphs>
  <ScaleCrop>false</ScaleCrop>
  <Company/>
  <LinksUpToDate>false</LinksUpToDate>
  <CharactersWithSpaces>5211</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70</cp:revision>
  <cp:lastPrinted>2025-07-14T21:41:00Z</cp:lastPrinted>
  <dcterms:created xsi:type="dcterms:W3CDTF">2025-07-15T18:33:00Z</dcterms:created>
  <dcterms:modified xsi:type="dcterms:W3CDTF">2025-07-30T20:19:00Z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