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people.xml" ContentType="application/vnd.openxmlformats-officedocument.wordprocessingml.peop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CDF478" w14:textId="4C8E20A2" w:rsidR="00AD4726" w:rsidRPr="00416A08" w:rsidRDefault="00CC71EE" w:rsidP="00416A08">
      <w:pPr>
        <w:pStyle w:val="Heading1"/>
        <w:jc w:val="center"/>
        <w:rPr>
          <w:rFonts w:ascii="Trebuchet MS" w:eastAsia="Times New Roman" w:hAnsi="Trebuchet MS"/>
          <w:b/>
          <w:bCs/>
          <w:sz w:val="24"/>
          <w:szCs w:val="24"/>
        </w:rPr>
      </w:pPr>
      <w:r w:rsidRPr="00416A08">
        <w:rPr>
          <w:rFonts w:ascii="Trebuchet MS" w:hAnsi="Trebuchet MS"/>
          <w:b/>
          <w:bCs/>
          <w:noProof/>
          <w:color w:val="auto"/>
          <w:sz w:val="24"/>
          <w:szCs w:val="24"/>
          <w:bdr w:val="none" w:sz="0" w:space="0" w:color="auto" w:frame="1"/>
        </w:rPr>
        <w:drawing>
          <wp:anchor distT="0" distB="0" distL="114300" distR="114300" simplePos="0" relativeHeight="251659264" behindDoc="0" locked="0" layoutInCell="1" allowOverlap="1" wp14:anchorId="30F609C5" wp14:editId="1C7176A0">
            <wp:simplePos x="0" y="0"/>
            <wp:positionH relativeFrom="margin">
              <wp:posOffset>-502920</wp:posOffset>
            </wp:positionH>
            <wp:positionV relativeFrom="paragraph">
              <wp:posOffset>-662420</wp:posOffset>
            </wp:positionV>
            <wp:extent cx="6949440" cy="624840"/>
            <wp:effectExtent l="0" t="0" r="0" b="3810"/>
            <wp:wrapNone/>
            <wp:docPr id="1218243821" name="Picture 2"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8243821" name="Picture 2" descr="Colorado Department of Education Logo"/>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49440" cy="62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B6435" w:rsidRPr="00416A08">
        <w:rPr>
          <w:rFonts w:ascii="Trebuchet MS" w:eastAsia="Times New Roman" w:hAnsi="Trebuchet MS"/>
          <w:b/>
          <w:bCs/>
          <w:color w:val="auto"/>
          <w:sz w:val="24"/>
          <w:szCs w:val="24"/>
        </w:rPr>
        <w:t>Middle School Math</w:t>
      </w:r>
      <w:r w:rsidR="00AD4726" w:rsidRPr="00416A08">
        <w:rPr>
          <w:rFonts w:ascii="Trebuchet MS" w:eastAsia="Times New Roman" w:hAnsi="Trebuchet MS"/>
          <w:b/>
          <w:bCs/>
          <w:color w:val="auto"/>
          <w:sz w:val="24"/>
          <w:szCs w:val="24"/>
        </w:rPr>
        <w:t xml:space="preserve"> (Grades 6-</w:t>
      </w:r>
      <w:r w:rsidR="00BB6435" w:rsidRPr="00416A08">
        <w:rPr>
          <w:rFonts w:ascii="Trebuchet MS" w:eastAsia="Times New Roman" w:hAnsi="Trebuchet MS"/>
          <w:b/>
          <w:bCs/>
          <w:color w:val="auto"/>
          <w:sz w:val="24"/>
          <w:szCs w:val="24"/>
        </w:rPr>
        <w:t>8</w:t>
      </w:r>
      <w:r w:rsidR="00AD4726" w:rsidRPr="00416A08">
        <w:rPr>
          <w:rFonts w:ascii="Trebuchet MS" w:eastAsia="Times New Roman" w:hAnsi="Trebuchet MS"/>
          <w:b/>
          <w:bCs/>
          <w:color w:val="auto"/>
          <w:sz w:val="24"/>
          <w:szCs w:val="24"/>
        </w:rPr>
        <w:t>) Evaluation Worksheet</w:t>
      </w:r>
    </w:p>
    <w:p w14:paraId="482860A2" w14:textId="33FB58E5" w:rsidR="00AD4726" w:rsidRPr="00416A08" w:rsidRDefault="00AD4726" w:rsidP="00AD4726">
      <w:pPr>
        <w:spacing w:after="120" w:line="240" w:lineRule="auto"/>
        <w:jc w:val="center"/>
        <w:rPr>
          <w:rFonts w:ascii="Times New Roman" w:eastAsia="Times New Roman" w:hAnsi="Times New Roman" w:cs="Times New Roman"/>
          <w:kern w:val="0"/>
          <w:sz w:val="20"/>
          <w:szCs w:val="20"/>
          <w14:ligatures w14:val="none"/>
        </w:rPr>
      </w:pPr>
      <w:r w:rsidRPr="00416A08">
        <w:rPr>
          <w:rFonts w:ascii="Trebuchet MS" w:eastAsia="Times New Roman" w:hAnsi="Trebuchet MS" w:cs="Times New Roman"/>
          <w:color w:val="000000"/>
          <w:kern w:val="0"/>
          <w:sz w:val="20"/>
          <w:szCs w:val="20"/>
          <w14:ligatures w14:val="none"/>
        </w:rPr>
        <w:t>Demonstration of Professional Competencies and Depth of Content Knowledge</w:t>
      </w:r>
    </w:p>
    <w:p w14:paraId="1FD5A2B5" w14:textId="77777777" w:rsidR="00016A4A" w:rsidRPr="009F7A9B" w:rsidRDefault="00016A4A" w:rsidP="00016A4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Applicant</w:t>
      </w:r>
    </w:p>
    <w:p w14:paraId="61CFC7E7" w14:textId="77777777" w:rsidR="00016A4A" w:rsidRPr="005B61D6" w:rsidRDefault="00016A4A" w:rsidP="00016A4A">
      <w:pPr>
        <w:spacing w:after="240" w:line="240" w:lineRule="auto"/>
        <w:rPr>
          <w:rFonts w:ascii="Times New Roman" w:eastAsia="Times New Roman" w:hAnsi="Times New Roman" w:cs="Times New Roman"/>
          <w:kern w:val="0"/>
          <w14:ligatures w14:val="none"/>
        </w:rPr>
      </w:pPr>
      <w:r w:rsidRPr="00AD4726">
        <w:rPr>
          <w:rFonts w:ascii="Trebuchet MS" w:eastAsia="Times New Roman" w:hAnsi="Trebuchet MS" w:cs="Times New Roman"/>
          <w:color w:val="000000"/>
          <w:kern w:val="0"/>
          <w:sz w:val="22"/>
          <w:szCs w:val="22"/>
          <w14:ligatures w14:val="none"/>
        </w:rPr>
        <w:t xml:space="preserve">Legal name:  </w:t>
      </w:r>
      <w:sdt>
        <w:sdtPr>
          <w:rPr>
            <w:rFonts w:ascii="Trebuchet MS" w:eastAsia="Times New Roman" w:hAnsi="Trebuchet MS" w:cs="Times New Roman"/>
            <w:color w:val="000000"/>
            <w:kern w:val="0"/>
            <w:sz w:val="22"/>
            <w:szCs w:val="22"/>
            <w14:ligatures w14:val="none"/>
          </w:rPr>
          <w:alias w:val="Enter Legal Name"/>
          <w:tag w:val="Enter Legal Name"/>
          <w:id w:val="1623188519"/>
          <w:placeholder>
            <w:docPart w:val="2653A70228C342E395D72A1E668CDB37"/>
          </w:placeholder>
          <w:showingPlcHdr/>
          <w:text/>
        </w:sdtPr>
        <w:sdtEndPr/>
        <w:sdtContent>
          <w:r w:rsidRPr="00C6081B">
            <w:rPr>
              <w:rStyle w:val="PlaceholderText"/>
            </w:rPr>
            <w:t>Click or tap here to enter text.</w:t>
          </w:r>
        </w:sdtContent>
      </w:sdt>
      <w:r w:rsidRPr="00AD4726">
        <w:rPr>
          <w:rFonts w:ascii="Trebuchet MS" w:eastAsia="Times New Roman" w:hAnsi="Trebuchet MS" w:cs="Times New Roman"/>
          <w:color w:val="000000"/>
          <w:kern w:val="0"/>
          <w:sz w:val="22"/>
          <w:szCs w:val="22"/>
          <w14:ligatures w14:val="none"/>
        </w:rPr>
        <w:tab/>
      </w:r>
      <w:r>
        <w:rPr>
          <w:rFonts w:ascii="Trebuchet MS" w:eastAsia="Times New Roman" w:hAnsi="Trebuchet MS" w:cs="Times New Roman"/>
          <w:color w:val="000000"/>
          <w:kern w:val="0"/>
          <w:sz w:val="22"/>
          <w:szCs w:val="22"/>
          <w14:ligatures w14:val="none"/>
        </w:rPr>
        <w:t>Date:</w:t>
      </w:r>
      <w:r w:rsidRPr="00AD4726">
        <w:rPr>
          <w:rFonts w:ascii="Trebuchet MS" w:eastAsia="Times New Roman" w:hAnsi="Trebuchet MS" w:cs="Times New Roman"/>
          <w:color w:val="000000"/>
          <w:kern w:val="0"/>
          <w:sz w:val="22"/>
          <w:szCs w:val="22"/>
          <w14:ligatures w14:val="none"/>
        </w:rPr>
        <w:tab/>
      </w:r>
      <w:sdt>
        <w:sdtPr>
          <w:rPr>
            <w:rFonts w:ascii="Trebuchet MS" w:eastAsia="Times New Roman" w:hAnsi="Trebuchet MS" w:cs="Times New Roman"/>
            <w:color w:val="000000"/>
            <w:kern w:val="0"/>
            <w:sz w:val="22"/>
            <w:szCs w:val="22"/>
            <w14:ligatures w14:val="none"/>
          </w:rPr>
          <w:alias w:val="Enter Date"/>
          <w:tag w:val="Enter Date"/>
          <w:id w:val="-536041988"/>
          <w:placeholder>
            <w:docPart w:val="0EB700F892C0438F8A8F82F73DE7BA4A"/>
          </w:placeholder>
          <w:showingPlcHdr/>
          <w:text/>
        </w:sdtPr>
        <w:sdtEndPr/>
        <w:sdtContent>
          <w:r w:rsidRPr="00C6081B">
            <w:rPr>
              <w:rStyle w:val="PlaceholderText"/>
            </w:rPr>
            <w:t>Click or tap here to enter text.</w:t>
          </w:r>
        </w:sdtContent>
      </w:sdt>
      <w:r>
        <w:rPr>
          <w:rFonts w:ascii="Trebuchet MS" w:eastAsia="Times New Roman" w:hAnsi="Trebuchet MS" w:cs="Times New Roman"/>
          <w:color w:val="000000"/>
          <w:kern w:val="0"/>
          <w:sz w:val="22"/>
          <w:szCs w:val="22"/>
          <w14:ligatures w14:val="none"/>
        </w:rPr>
        <w:t xml:space="preserve">   </w:t>
      </w:r>
    </w:p>
    <w:p w14:paraId="4DD95563" w14:textId="593E7752" w:rsidR="00AD4726" w:rsidRPr="00016A4A" w:rsidRDefault="00016A4A" w:rsidP="00016A4A">
      <w:pPr>
        <w:pStyle w:val="Heading2"/>
        <w:pBdr>
          <w:top w:val="single" w:sz="4" w:space="1" w:color="auto"/>
          <w:left w:val="single" w:sz="4" w:space="4" w:color="auto"/>
          <w:bottom w:val="single" w:sz="4" w:space="1" w:color="auto"/>
          <w:right w:val="single" w:sz="4" w:space="4" w:color="auto"/>
        </w:pBdr>
        <w:shd w:val="clear" w:color="auto" w:fill="A5C9EB" w:themeFill="text2" w:themeFillTint="40"/>
        <w:spacing w:after="240"/>
        <w:jc w:val="center"/>
        <w:rPr>
          <w:rFonts w:ascii="Trebuchet MS" w:hAnsi="Trebuchet MS"/>
          <w:b/>
          <w:bCs/>
          <w:color w:val="000000" w:themeColor="text1"/>
          <w:sz w:val="24"/>
          <w:szCs w:val="24"/>
        </w:rPr>
      </w:pPr>
      <w:r w:rsidRPr="009F7A9B">
        <w:rPr>
          <w:rFonts w:ascii="Trebuchet MS" w:hAnsi="Trebuchet MS"/>
          <w:b/>
          <w:bCs/>
          <w:color w:val="000000" w:themeColor="text1"/>
          <w:sz w:val="24"/>
          <w:szCs w:val="24"/>
        </w:rPr>
        <w:t>Requirements</w:t>
      </w:r>
    </w:p>
    <w:p w14:paraId="68B028D5" w14:textId="77777777" w:rsidR="00E05A84" w:rsidRPr="00D64358" w:rsidRDefault="00E05A84" w:rsidP="00E05A8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Content </w:t>
      </w:r>
      <w:proofErr w:type="gramStart"/>
      <w:r w:rsidRPr="00BF37A5">
        <w:rPr>
          <w:rFonts w:ascii="Trebuchet MS" w:eastAsia="Times New Roman" w:hAnsi="Trebuchet MS" w:cs="Times New Roman"/>
          <w:color w:val="000000"/>
          <w:kern w:val="0"/>
          <w:sz w:val="22"/>
          <w:szCs w:val="22"/>
          <w14:ligatures w14:val="none"/>
        </w:rPr>
        <w:t>competency</w:t>
      </w:r>
      <w:proofErr w:type="gramEnd"/>
      <w:r w:rsidRPr="00BF37A5">
        <w:rPr>
          <w:rFonts w:ascii="Trebuchet MS" w:eastAsia="Times New Roman" w:hAnsi="Trebuchet MS" w:cs="Times New Roman"/>
          <w:color w:val="000000"/>
          <w:kern w:val="0"/>
          <w:sz w:val="22"/>
          <w:szCs w:val="22"/>
          <w14:ligatures w14:val="none"/>
        </w:rPr>
        <w:t xml:space="preserve"> must be demonstrated </w:t>
      </w:r>
      <w:r w:rsidRPr="00BF37A5">
        <w:rPr>
          <w:rFonts w:ascii="Trebuchet MS" w:eastAsia="Times New Roman" w:hAnsi="Trebuchet MS" w:cs="Times New Roman"/>
          <w:i/>
          <w:iCs/>
          <w:color w:val="000000"/>
          <w:kern w:val="0"/>
          <w:sz w:val="22"/>
          <w:szCs w:val="22"/>
          <w14:ligatures w14:val="none"/>
        </w:rPr>
        <w:t xml:space="preserve">for </w:t>
      </w:r>
      <w:r w:rsidRPr="00D64358">
        <w:rPr>
          <w:rFonts w:ascii="Trebuchet MS" w:eastAsia="Times New Roman" w:hAnsi="Trebuchet MS" w:cs="Times New Roman"/>
          <w:i/>
          <w:iCs/>
          <w:kern w:val="0"/>
          <w:sz w:val="22"/>
          <w:szCs w:val="22"/>
          <w14:ligatures w14:val="none"/>
        </w:rPr>
        <w:t>each</w:t>
      </w:r>
      <w:r>
        <w:rPr>
          <w:rFonts w:ascii="Trebuchet MS" w:eastAsia="Times New Roman" w:hAnsi="Trebuchet MS" w:cs="Times New Roman"/>
          <w:i/>
          <w:iCs/>
          <w:kern w:val="0"/>
          <w:sz w:val="22"/>
          <w:szCs w:val="22"/>
          <w14:ligatures w14:val="none"/>
        </w:rPr>
        <w:t xml:space="preserve"> row within each table </w:t>
      </w:r>
      <w:r w:rsidRPr="00D64358">
        <w:rPr>
          <w:rFonts w:ascii="Trebuchet MS" w:eastAsia="Times New Roman" w:hAnsi="Trebuchet MS" w:cs="Times New Roman"/>
          <w:kern w:val="0"/>
          <w:sz w:val="22"/>
          <w:szCs w:val="22"/>
          <w14:ligatures w14:val="none"/>
        </w:rPr>
        <w:t>by at least one of the following measures (see below).  </w:t>
      </w:r>
    </w:p>
    <w:p w14:paraId="491B5922" w14:textId="77777777" w:rsidR="00E05A84" w:rsidRPr="00BF37A5" w:rsidRDefault="00E05A84" w:rsidP="00E05A84">
      <w:pPr>
        <w:spacing w:after="0" w:line="240" w:lineRule="auto"/>
        <w:rPr>
          <w:rFonts w:ascii="Times New Roman" w:eastAsia="Times New Roman" w:hAnsi="Times New Roman" w:cs="Times New Roman"/>
          <w:kern w:val="0"/>
          <w14:ligatures w14:val="none"/>
        </w:rPr>
      </w:pPr>
    </w:p>
    <w:p w14:paraId="39373A74" w14:textId="77777777" w:rsidR="00E05A84" w:rsidRPr="00BF37A5" w:rsidRDefault="00E05A84" w:rsidP="00E05A8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the “Course #/Title/Grade” column, you may include any classes you have taken where you have earned a grade of B- or higher. In your submission, you must also upload official transcripts and an official course syllabus from the term in which the course was taken. If you include multiple transcripts, please specify on which transcript reviewers can find the listed course.  </w:t>
      </w:r>
    </w:p>
    <w:p w14:paraId="16CA4A76" w14:textId="77777777" w:rsidR="00E05A84" w:rsidRPr="00BF37A5" w:rsidRDefault="00E05A84" w:rsidP="00E05A84">
      <w:pPr>
        <w:spacing w:after="0" w:line="240" w:lineRule="auto"/>
        <w:rPr>
          <w:rFonts w:ascii="Times New Roman" w:eastAsia="Times New Roman" w:hAnsi="Times New Roman" w:cs="Times New Roman"/>
          <w:kern w:val="0"/>
          <w14:ligatures w14:val="none"/>
        </w:rPr>
      </w:pPr>
    </w:p>
    <w:p w14:paraId="69974DEE" w14:textId="77777777" w:rsidR="00E05A84" w:rsidRPr="00BF37A5" w:rsidRDefault="00E05A84" w:rsidP="00E05A8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 xml:space="preserve">You may consider supplementing your submission with portfolio artifacts that demonstrate professional competencies and content knowledge, including candidate-created unit plans, teaching videos, demonstrated classroom experience in which a rubric review was utilized, etc. These will be listed in the “Portfolio Artifact(s)” column. All portfolio evidence </w:t>
      </w:r>
      <w:r w:rsidRPr="00BF37A5">
        <w:rPr>
          <w:rFonts w:ascii="Trebuchet MS" w:eastAsia="Times New Roman" w:hAnsi="Trebuchet MS" w:cs="Times New Roman"/>
          <w:i/>
          <w:iCs/>
          <w:color w:val="000000"/>
          <w:kern w:val="0"/>
          <w:sz w:val="22"/>
          <w:szCs w:val="22"/>
          <w14:ligatures w14:val="none"/>
        </w:rPr>
        <w:t xml:space="preserve">must </w:t>
      </w:r>
      <w:r w:rsidRPr="00BF37A5">
        <w:rPr>
          <w:rFonts w:ascii="Trebuchet MS" w:eastAsia="Times New Roman" w:hAnsi="Trebuchet MS" w:cs="Times New Roman"/>
          <w:color w:val="000000"/>
          <w:kern w:val="0"/>
          <w:sz w:val="22"/>
          <w:szCs w:val="22"/>
          <w14:ligatures w14:val="none"/>
        </w:rPr>
        <w:t>be accompanied by written rationale, indicating how each artifact provided shows content competency of the corresponding</w:t>
      </w:r>
      <w:r>
        <w:rPr>
          <w:rFonts w:ascii="Trebuchet MS" w:eastAsia="Times New Roman" w:hAnsi="Trebuchet MS" w:cs="Times New Roman"/>
          <w:color w:val="000000"/>
          <w:kern w:val="0"/>
          <w:sz w:val="22"/>
          <w:szCs w:val="22"/>
          <w14:ligatures w14:val="none"/>
        </w:rPr>
        <w:t xml:space="preserve"> concept</w:t>
      </w:r>
      <w:r w:rsidRPr="00BF37A5">
        <w:rPr>
          <w:rFonts w:ascii="Trebuchet MS" w:eastAsia="Times New Roman" w:hAnsi="Trebuchet MS" w:cs="Times New Roman"/>
          <w:color w:val="000000"/>
          <w:kern w:val="0"/>
          <w:sz w:val="22"/>
          <w:szCs w:val="22"/>
          <w14:ligatures w14:val="none"/>
        </w:rPr>
        <w:t xml:space="preserve">. Please note, portfolio artifacts are meant to show that you know the </w:t>
      </w:r>
      <w:r w:rsidRPr="00BF37A5">
        <w:rPr>
          <w:rFonts w:ascii="Trebuchet MS" w:eastAsia="Times New Roman" w:hAnsi="Trebuchet MS" w:cs="Times New Roman"/>
          <w:i/>
          <w:iCs/>
          <w:color w:val="000000"/>
          <w:kern w:val="0"/>
          <w:sz w:val="22"/>
          <w:szCs w:val="22"/>
          <w14:ligatures w14:val="none"/>
        </w:rPr>
        <w:t>content</w:t>
      </w:r>
      <w:r w:rsidRPr="00BF37A5">
        <w:rPr>
          <w:rFonts w:ascii="Trebuchet MS" w:eastAsia="Times New Roman" w:hAnsi="Trebuchet MS" w:cs="Times New Roman"/>
          <w:color w:val="000000"/>
          <w:kern w:val="0"/>
          <w:sz w:val="22"/>
          <w:szCs w:val="22"/>
          <w14:ligatures w14:val="none"/>
        </w:rPr>
        <w:t>, not pedagogy, of your desired endorsement area.</w:t>
      </w:r>
    </w:p>
    <w:p w14:paraId="6C95A516" w14:textId="77777777" w:rsidR="00E05A84" w:rsidRPr="00BF37A5" w:rsidRDefault="00E05A84" w:rsidP="00E05A84">
      <w:pPr>
        <w:spacing w:after="0" w:line="240" w:lineRule="auto"/>
        <w:rPr>
          <w:rFonts w:ascii="Times New Roman" w:eastAsia="Times New Roman" w:hAnsi="Times New Roman" w:cs="Times New Roman"/>
          <w:kern w:val="0"/>
          <w14:ligatures w14:val="none"/>
        </w:rPr>
      </w:pPr>
    </w:p>
    <w:p w14:paraId="43EB1FF9" w14:textId="2D2CC034" w:rsidR="00E05A84" w:rsidRPr="00BF37A5" w:rsidRDefault="00E05A84" w:rsidP="00E05A84">
      <w:pPr>
        <w:spacing w:after="0" w:line="240" w:lineRule="auto"/>
        <w:rPr>
          <w:rFonts w:ascii="Times New Roman" w:eastAsia="Times New Roman" w:hAnsi="Times New Roman" w:cs="Times New Roman"/>
          <w:kern w:val="0"/>
          <w14:ligatures w14:val="none"/>
        </w:rPr>
      </w:pPr>
      <w:r w:rsidRPr="00BF37A5">
        <w:rPr>
          <w:rFonts w:ascii="Trebuchet MS" w:eastAsia="Times New Roman" w:hAnsi="Trebuchet MS" w:cs="Times New Roman"/>
          <w:color w:val="000000"/>
          <w:kern w:val="0"/>
          <w:sz w:val="22"/>
          <w:szCs w:val="22"/>
          <w14:ligatures w14:val="none"/>
        </w:rPr>
        <w:t>In addition, it is key to use a 1:1 naming convention between the items listed in the artifacts column and the documents you upload in</w:t>
      </w:r>
      <w:r>
        <w:rPr>
          <w:rFonts w:ascii="Trebuchet MS" w:eastAsia="Times New Roman" w:hAnsi="Trebuchet MS" w:cs="Times New Roman"/>
          <w:color w:val="000000"/>
          <w:kern w:val="0"/>
          <w:sz w:val="22"/>
          <w:szCs w:val="22"/>
          <w14:ligatures w14:val="none"/>
        </w:rPr>
        <w:t xml:space="preserve"> the Colorado Online Licensing system (COOL). </w:t>
      </w:r>
      <w:r w:rsidRPr="00BF37A5">
        <w:rPr>
          <w:rFonts w:ascii="Trebuchet MS" w:eastAsia="Times New Roman" w:hAnsi="Trebuchet MS" w:cs="Times New Roman"/>
          <w:color w:val="000000"/>
          <w:kern w:val="0"/>
          <w:sz w:val="22"/>
          <w:szCs w:val="22"/>
          <w14:ligatures w14:val="none"/>
        </w:rPr>
        <w:t>For instance, if you write “</w:t>
      </w:r>
      <w:r>
        <w:rPr>
          <w:rFonts w:ascii="Trebuchet MS" w:eastAsia="Times New Roman" w:hAnsi="Trebuchet MS" w:cs="Times New Roman"/>
          <w:color w:val="000000"/>
          <w:kern w:val="0"/>
          <w:sz w:val="22"/>
          <w:szCs w:val="22"/>
          <w14:ligatures w14:val="none"/>
        </w:rPr>
        <w:t xml:space="preserve">Number Theory </w:t>
      </w:r>
      <w:r w:rsidRPr="00BF37A5">
        <w:rPr>
          <w:rFonts w:ascii="Trebuchet MS" w:eastAsia="Times New Roman" w:hAnsi="Trebuchet MS" w:cs="Times New Roman"/>
          <w:color w:val="000000"/>
          <w:kern w:val="0"/>
          <w:sz w:val="22"/>
          <w:szCs w:val="22"/>
          <w14:ligatures w14:val="none"/>
        </w:rPr>
        <w:t>Unit Plan” on the worksheet, there must be a corresponding upload titled “</w:t>
      </w:r>
      <w:r>
        <w:rPr>
          <w:rFonts w:ascii="Trebuchet MS" w:eastAsia="Times New Roman" w:hAnsi="Trebuchet MS" w:cs="Times New Roman"/>
          <w:color w:val="000000"/>
          <w:kern w:val="0"/>
          <w:sz w:val="22"/>
          <w:szCs w:val="22"/>
          <w14:ligatures w14:val="none"/>
        </w:rPr>
        <w:t>Number Theory</w:t>
      </w:r>
      <w:r w:rsidRPr="00BF37A5">
        <w:rPr>
          <w:rFonts w:ascii="Trebuchet MS" w:eastAsia="Times New Roman" w:hAnsi="Trebuchet MS" w:cs="Times New Roman"/>
          <w:color w:val="000000"/>
          <w:kern w:val="0"/>
          <w:sz w:val="22"/>
          <w:szCs w:val="22"/>
          <w14:ligatures w14:val="none"/>
        </w:rPr>
        <w:t xml:space="preserve"> Unit Plan” in COOL. </w:t>
      </w:r>
    </w:p>
    <w:p w14:paraId="2E366B59" w14:textId="77777777" w:rsidR="00E05A84" w:rsidRPr="00BF37A5" w:rsidRDefault="00E05A84" w:rsidP="00E05A84">
      <w:pPr>
        <w:spacing w:after="0" w:line="240" w:lineRule="auto"/>
        <w:rPr>
          <w:rFonts w:ascii="Times New Roman" w:eastAsia="Times New Roman" w:hAnsi="Times New Roman" w:cs="Times New Roman"/>
          <w:kern w:val="0"/>
          <w14:ligatures w14:val="none"/>
        </w:rPr>
      </w:pPr>
    </w:p>
    <w:p w14:paraId="5385DE65" w14:textId="78C111A4" w:rsidR="004A73E9" w:rsidRPr="004A73E9" w:rsidRDefault="00E05A84" w:rsidP="00E05A84">
      <w:pPr>
        <w:spacing w:after="0" w:line="240" w:lineRule="auto"/>
        <w:rPr>
          <w:rFonts w:ascii="Trebuchet MS" w:eastAsia="Times New Roman" w:hAnsi="Trebuchet MS" w:cs="Times New Roman"/>
          <w:b/>
          <w:bCs/>
          <w:color w:val="000000"/>
          <w:kern w:val="0"/>
          <w:sz w:val="22"/>
          <w:szCs w:val="22"/>
          <w14:ligatures w14:val="none"/>
        </w:rPr>
      </w:pPr>
      <w:r w:rsidRPr="00BF37A5">
        <w:rPr>
          <w:rFonts w:ascii="Trebuchet MS" w:eastAsia="Times New Roman" w:hAnsi="Trebuchet MS" w:cs="Times New Roman"/>
          <w:color w:val="000000"/>
          <w:kern w:val="0"/>
          <w:sz w:val="22"/>
          <w:szCs w:val="22"/>
          <w14:ligatures w14:val="none"/>
        </w:rPr>
        <w:t xml:space="preserve">The same artifact/course </w:t>
      </w:r>
      <w:r w:rsidRPr="00BF37A5">
        <w:rPr>
          <w:rFonts w:ascii="Trebuchet MS" w:eastAsia="Times New Roman" w:hAnsi="Trebuchet MS" w:cs="Times New Roman"/>
          <w:i/>
          <w:iCs/>
          <w:color w:val="000000"/>
          <w:kern w:val="0"/>
          <w:sz w:val="22"/>
          <w:szCs w:val="22"/>
          <w14:ligatures w14:val="none"/>
        </w:rPr>
        <w:t xml:space="preserve">may </w:t>
      </w:r>
      <w:r w:rsidRPr="00BF37A5">
        <w:rPr>
          <w:rFonts w:ascii="Trebuchet MS" w:eastAsia="Times New Roman" w:hAnsi="Trebuchet MS" w:cs="Times New Roman"/>
          <w:color w:val="000000"/>
          <w:kern w:val="0"/>
          <w:sz w:val="22"/>
          <w:szCs w:val="22"/>
          <w14:ligatures w14:val="none"/>
        </w:rPr>
        <w:t>be used to show competency for multiple</w:t>
      </w:r>
      <w:r>
        <w:rPr>
          <w:rFonts w:ascii="Trebuchet MS" w:eastAsia="Times New Roman" w:hAnsi="Trebuchet MS" w:cs="Times New Roman"/>
          <w:color w:val="000000"/>
          <w:kern w:val="0"/>
          <w:sz w:val="22"/>
          <w:szCs w:val="22"/>
          <w14:ligatures w14:val="none"/>
        </w:rPr>
        <w:t xml:space="preserve"> concepts</w:t>
      </w:r>
      <w:r w:rsidRPr="00BF37A5">
        <w:rPr>
          <w:rFonts w:ascii="Trebuchet MS" w:eastAsia="Times New Roman" w:hAnsi="Trebuchet MS" w:cs="Times New Roman"/>
          <w:color w:val="000000"/>
          <w:kern w:val="0"/>
          <w:sz w:val="22"/>
          <w:szCs w:val="22"/>
          <w14:ligatures w14:val="none"/>
        </w:rPr>
        <w:t xml:space="preserve">; however, the written rationale for portfolio artifacts must be specifically aligned to the </w:t>
      </w:r>
      <w:r>
        <w:rPr>
          <w:rFonts w:ascii="Trebuchet MS" w:eastAsia="Times New Roman" w:hAnsi="Trebuchet MS" w:cs="Times New Roman"/>
          <w:color w:val="000000"/>
          <w:kern w:val="0"/>
          <w:sz w:val="22"/>
          <w:szCs w:val="22"/>
          <w14:ligatures w14:val="none"/>
        </w:rPr>
        <w:t xml:space="preserve">concept </w:t>
      </w:r>
      <w:r w:rsidRPr="00BF37A5">
        <w:rPr>
          <w:rFonts w:ascii="Trebuchet MS" w:eastAsia="Times New Roman" w:hAnsi="Trebuchet MS" w:cs="Times New Roman"/>
          <w:color w:val="000000"/>
          <w:kern w:val="0"/>
          <w:sz w:val="22"/>
          <w:szCs w:val="22"/>
          <w14:ligatures w14:val="none"/>
        </w:rPr>
        <w:t>in that row. If you are submitting a portfolio, multiple pieces of evidence are encouraged per row.</w:t>
      </w:r>
    </w:p>
    <w:p w14:paraId="11965537" w14:textId="77777777" w:rsidR="006312D7" w:rsidRPr="006312D7" w:rsidRDefault="006312D7" w:rsidP="006312D7">
      <w:pPr>
        <w:spacing w:after="0" w:line="240" w:lineRule="auto"/>
        <w:rPr>
          <w:rFonts w:ascii="Trebuchet MS" w:eastAsia="Times New Roman" w:hAnsi="Trebuchet MS" w:cs="Times New Roman"/>
          <w:b/>
          <w:bCs/>
          <w:color w:val="000000"/>
          <w:kern w:val="0"/>
          <w:sz w:val="22"/>
          <w:szCs w:val="22"/>
          <w14:ligatures w14:val="none"/>
        </w:rPr>
      </w:pPr>
    </w:p>
    <w:p w14:paraId="4F4FDE25" w14:textId="77777777" w:rsidR="006312D7" w:rsidRPr="006312D7" w:rsidRDefault="006312D7" w:rsidP="006312D7">
      <w:pPr>
        <w:spacing w:after="0" w:line="240" w:lineRule="auto"/>
        <w:rPr>
          <w:rFonts w:ascii="Trebuchet MS" w:eastAsia="Times New Roman" w:hAnsi="Trebuchet MS" w:cs="Times New Roman"/>
          <w:b/>
          <w:bCs/>
          <w:color w:val="000000"/>
          <w:kern w:val="0"/>
          <w:sz w:val="22"/>
          <w:szCs w:val="22"/>
          <w14:ligatures w14:val="none"/>
        </w:rPr>
      </w:pPr>
      <w:r w:rsidRPr="006312D7">
        <w:rPr>
          <w:rFonts w:ascii="Trebuchet MS" w:eastAsia="Times New Roman" w:hAnsi="Trebuchet MS" w:cs="Times New Roman"/>
          <w:b/>
          <w:bCs/>
          <w:color w:val="000000"/>
          <w:kern w:val="0"/>
          <w:sz w:val="22"/>
          <w:szCs w:val="22"/>
          <w14:ligatures w14:val="none"/>
        </w:rPr>
        <w:t>Middle School Mathematics:</w:t>
      </w:r>
    </w:p>
    <w:p w14:paraId="460A1000" w14:textId="371D188E" w:rsidR="006312D7" w:rsidRPr="006312D7" w:rsidRDefault="006312D7" w:rsidP="006312D7">
      <w:pPr>
        <w:numPr>
          <w:ilvl w:val="0"/>
          <w:numId w:val="46"/>
        </w:numPr>
        <w:spacing w:after="0" w:line="240" w:lineRule="auto"/>
        <w:rPr>
          <w:rFonts w:ascii="Trebuchet MS" w:eastAsia="Times New Roman" w:hAnsi="Trebuchet MS" w:cs="Times New Roman"/>
          <w:color w:val="000000"/>
          <w:kern w:val="0"/>
          <w:sz w:val="22"/>
          <w:szCs w:val="22"/>
          <w14:ligatures w14:val="none"/>
        </w:rPr>
      </w:pPr>
      <w:r w:rsidRPr="006312D7">
        <w:rPr>
          <w:rFonts w:ascii="Trebuchet MS" w:eastAsia="Times New Roman" w:hAnsi="Trebuchet MS" w:cs="Times New Roman"/>
          <w:color w:val="000000"/>
          <w:kern w:val="0"/>
          <w:sz w:val="22"/>
          <w:szCs w:val="22"/>
          <w14:ligatures w14:val="none"/>
        </w:rPr>
        <w:t xml:space="preserve">Coursework: Minimum of B-; syllabi and </w:t>
      </w:r>
      <w:r w:rsidR="004F5CFE" w:rsidRPr="004F5CFE">
        <w:rPr>
          <w:rFonts w:ascii="Trebuchet MS" w:eastAsia="Times New Roman" w:hAnsi="Trebuchet MS" w:cs="Times New Roman"/>
          <w:color w:val="000000"/>
          <w:kern w:val="0"/>
          <w:sz w:val="22"/>
          <w:szCs w:val="22"/>
          <w14:ligatures w14:val="none"/>
        </w:rPr>
        <w:t>official</w:t>
      </w:r>
      <w:r w:rsidR="004F5CFE" w:rsidRPr="004F5CFE">
        <w:rPr>
          <w:rFonts w:ascii="Trebuchet MS" w:eastAsia="Times New Roman" w:hAnsi="Trebuchet MS" w:cs="Times New Roman"/>
          <w:b/>
          <w:bCs/>
          <w:color w:val="000000"/>
          <w:kern w:val="0"/>
          <w:sz w:val="22"/>
          <w:szCs w:val="22"/>
          <w14:ligatures w14:val="none"/>
        </w:rPr>
        <w:t xml:space="preserve"> </w:t>
      </w:r>
      <w:r w:rsidRPr="006312D7">
        <w:rPr>
          <w:rFonts w:ascii="Trebuchet MS" w:eastAsia="Times New Roman" w:hAnsi="Trebuchet MS" w:cs="Times New Roman"/>
          <w:color w:val="000000"/>
          <w:kern w:val="0"/>
          <w:sz w:val="22"/>
          <w:szCs w:val="22"/>
          <w14:ligatures w14:val="none"/>
        </w:rPr>
        <w:t>transcript required</w:t>
      </w:r>
    </w:p>
    <w:p w14:paraId="0B14B2AF" w14:textId="77777777" w:rsidR="006312D7" w:rsidRPr="006312D7" w:rsidRDefault="006312D7" w:rsidP="006312D7">
      <w:pPr>
        <w:numPr>
          <w:ilvl w:val="0"/>
          <w:numId w:val="46"/>
        </w:numPr>
        <w:spacing w:after="0" w:line="240" w:lineRule="auto"/>
        <w:rPr>
          <w:rFonts w:ascii="Trebuchet MS" w:eastAsia="Times New Roman" w:hAnsi="Trebuchet MS" w:cs="Times New Roman"/>
          <w:color w:val="000000"/>
          <w:kern w:val="0"/>
          <w:sz w:val="22"/>
          <w:szCs w:val="22"/>
          <w14:ligatures w14:val="none"/>
        </w:rPr>
      </w:pPr>
      <w:r w:rsidRPr="006312D7">
        <w:rPr>
          <w:rFonts w:ascii="Trebuchet MS" w:eastAsia="Times New Roman" w:hAnsi="Trebuchet MS" w:cs="Times New Roman"/>
          <w:color w:val="000000"/>
          <w:kern w:val="0"/>
          <w:sz w:val="22"/>
          <w:szCs w:val="22"/>
          <w14:ligatures w14:val="none"/>
        </w:rPr>
        <w:t>Portfolio: Artifacts demonstrating attainment of standards outlined below </w:t>
      </w:r>
    </w:p>
    <w:p w14:paraId="34179F85" w14:textId="77777777" w:rsidR="006312D7" w:rsidRPr="006312D7" w:rsidRDefault="006312D7" w:rsidP="006312D7">
      <w:pPr>
        <w:spacing w:after="0" w:line="240" w:lineRule="auto"/>
        <w:rPr>
          <w:rFonts w:ascii="Trebuchet MS" w:eastAsia="Times New Roman" w:hAnsi="Trebuchet MS" w:cs="Times New Roman"/>
          <w:b/>
          <w:bCs/>
          <w:color w:val="000000"/>
          <w:kern w:val="0"/>
          <w:sz w:val="22"/>
          <w:szCs w:val="22"/>
          <w14:ligatures w14:val="none"/>
        </w:rPr>
      </w:pPr>
    </w:p>
    <w:p w14:paraId="094F70C9" w14:textId="28D6493C" w:rsidR="006312D7" w:rsidRPr="00E05A84" w:rsidRDefault="006312D7" w:rsidP="006312D7">
      <w:pPr>
        <w:spacing w:after="0" w:line="240" w:lineRule="auto"/>
        <w:rPr>
          <w:rFonts w:ascii="Trebuchet MS" w:eastAsia="Times New Roman" w:hAnsi="Trebuchet MS" w:cs="Times New Roman"/>
          <w:color w:val="000000"/>
          <w:kern w:val="0"/>
          <w:sz w:val="22"/>
          <w:szCs w:val="22"/>
          <w14:ligatures w14:val="none"/>
        </w:rPr>
      </w:pPr>
      <w:r w:rsidRPr="00E05A84">
        <w:rPr>
          <w:rFonts w:ascii="Trebuchet MS" w:eastAsia="Times New Roman" w:hAnsi="Trebuchet MS" w:cs="Times New Roman"/>
          <w:color w:val="000000"/>
          <w:kern w:val="0"/>
          <w:sz w:val="22"/>
          <w:szCs w:val="22"/>
          <w14:ligatures w14:val="none"/>
        </w:rPr>
        <w:t>*** If you hold a bachelor’s degree or higher in Math, you may submit your application in COOL without doing Multiple Measures</w:t>
      </w:r>
      <w:r w:rsidR="00E05A84">
        <w:rPr>
          <w:rFonts w:ascii="Trebuchet MS" w:eastAsia="Times New Roman" w:hAnsi="Trebuchet MS" w:cs="Times New Roman"/>
          <w:color w:val="000000"/>
          <w:kern w:val="0"/>
          <w:sz w:val="22"/>
          <w:szCs w:val="22"/>
          <w14:ligatures w14:val="none"/>
        </w:rPr>
        <w:t>.</w:t>
      </w:r>
    </w:p>
    <w:p w14:paraId="4354ADFF" w14:textId="3FC43B12" w:rsidR="00C956B6" w:rsidRPr="00E05A84" w:rsidRDefault="006312D7" w:rsidP="006312D7">
      <w:pPr>
        <w:spacing w:after="0" w:line="240" w:lineRule="auto"/>
        <w:rPr>
          <w:rFonts w:ascii="Times New Roman" w:eastAsia="Times New Roman" w:hAnsi="Times New Roman" w:cs="Times New Roman"/>
          <w:kern w:val="0"/>
          <w14:ligatures w14:val="none"/>
        </w:rPr>
      </w:pPr>
      <w:r w:rsidRPr="00E05A84">
        <w:rPr>
          <w:rFonts w:ascii="Trebuchet MS" w:eastAsia="Times New Roman" w:hAnsi="Trebuchet MS" w:cs="Times New Roman"/>
          <w:color w:val="000000"/>
          <w:kern w:val="0"/>
          <w:sz w:val="22"/>
          <w:szCs w:val="22"/>
          <w14:ligatures w14:val="none"/>
        </w:rPr>
        <w:br/>
        <w:t>*** If you have 24 semester hours of coursework as identified on the</w:t>
      </w:r>
      <w:hyperlink r:id="rId8" w:history="1">
        <w:r w:rsidRPr="00E05A84">
          <w:rPr>
            <w:rStyle w:val="Hyperlink"/>
            <w:rFonts w:ascii="Trebuchet MS" w:eastAsia="Times New Roman" w:hAnsi="Trebuchet MS" w:cs="Times New Roman"/>
            <w:kern w:val="0"/>
            <w:sz w:val="22"/>
            <w:szCs w:val="22"/>
            <w14:ligatures w14:val="none"/>
          </w:rPr>
          <w:t xml:space="preserve"> Middle School Math Endorsement Worksheet</w:t>
        </w:r>
      </w:hyperlink>
      <w:r w:rsidRPr="00E05A84">
        <w:rPr>
          <w:rFonts w:ascii="Trebuchet MS" w:eastAsia="Times New Roman" w:hAnsi="Trebuchet MS" w:cs="Times New Roman"/>
          <w:color w:val="000000"/>
          <w:kern w:val="0"/>
          <w:sz w:val="22"/>
          <w:szCs w:val="22"/>
          <w14:ligatures w14:val="none"/>
        </w:rPr>
        <w:t>, you may submit your application in COOL without doing Multiple Measures</w:t>
      </w:r>
      <w:r w:rsidR="00E05A84">
        <w:rPr>
          <w:rFonts w:ascii="Trebuchet MS" w:eastAsia="Times New Roman" w:hAnsi="Trebuchet MS" w:cs="Times New Roman"/>
          <w:color w:val="000000"/>
          <w:kern w:val="0"/>
          <w:sz w:val="22"/>
          <w:szCs w:val="22"/>
          <w14:ligatures w14:val="none"/>
        </w:rPr>
        <w:t>.</w:t>
      </w:r>
    </w:p>
    <w:p w14:paraId="0238A1EA" w14:textId="77777777" w:rsidR="00C956B6" w:rsidRDefault="00C956B6" w:rsidP="00AD4726">
      <w:pPr>
        <w:spacing w:after="0" w:line="240" w:lineRule="auto"/>
        <w:rPr>
          <w:rFonts w:ascii="Times New Roman" w:eastAsia="Times New Roman" w:hAnsi="Times New Roman" w:cs="Times New Roman"/>
          <w:kern w:val="0"/>
          <w14:ligatures w14:val="none"/>
        </w:rPr>
      </w:pPr>
    </w:p>
    <w:p w14:paraId="1EE662AA" w14:textId="77777777" w:rsidR="00016A4A" w:rsidRDefault="00016A4A" w:rsidP="00AD4726">
      <w:pPr>
        <w:spacing w:after="0" w:line="240" w:lineRule="auto"/>
        <w:rPr>
          <w:rFonts w:ascii="Times New Roman" w:eastAsia="Times New Roman" w:hAnsi="Times New Roman" w:cs="Times New Roman"/>
          <w:kern w:val="0"/>
          <w14:ligatures w14:val="none"/>
        </w:rPr>
      </w:pPr>
    </w:p>
    <w:p w14:paraId="1B40AA90" w14:textId="52731B44" w:rsidR="00016A4A" w:rsidRPr="00B74C15" w:rsidRDefault="00B74C15" w:rsidP="00B74C15">
      <w:pPr>
        <w:pStyle w:val="Heading2"/>
        <w:rPr>
          <w:rFonts w:ascii="Times New Roman" w:eastAsia="Times New Roman" w:hAnsi="Times New Roman" w:cs="Times New Roman"/>
          <w:b/>
          <w:bCs/>
          <w:kern w:val="0"/>
          <w:sz w:val="26"/>
          <w:szCs w:val="26"/>
          <w:u w:val="single"/>
          <w14:ligatures w14:val="none"/>
        </w:rPr>
      </w:pPr>
      <w:r w:rsidRPr="00B74C15">
        <w:rPr>
          <w:b/>
          <w:bCs/>
          <w:color w:val="auto"/>
          <w:sz w:val="26"/>
          <w:szCs w:val="26"/>
          <w:u w:val="single"/>
        </w:rPr>
        <w:lastRenderedPageBreak/>
        <w:t>Middle School Mathematics</w:t>
      </w:r>
    </w:p>
    <w:p w14:paraId="4C6B5954" w14:textId="24E1B5D2" w:rsidR="00DD5BC8" w:rsidRPr="00C8177F" w:rsidRDefault="00DD5BC8" w:rsidP="00DD5BC8">
      <w:pPr>
        <w:pStyle w:val="Heading3"/>
        <w:rPr>
          <w:b/>
          <w:bCs/>
          <w:color w:val="000000" w:themeColor="text1"/>
          <w:sz w:val="24"/>
          <w:szCs w:val="24"/>
        </w:rPr>
      </w:pPr>
      <w:r>
        <w:rPr>
          <w:b/>
          <w:bCs/>
          <w:color w:val="000000" w:themeColor="text1"/>
          <w:sz w:val="24"/>
          <w:szCs w:val="24"/>
        </w:rPr>
        <w:t>Numbers and Operations:</w:t>
      </w:r>
    </w:p>
    <w:tbl>
      <w:tblPr>
        <w:tblStyle w:val="TableGrid"/>
        <w:tblW w:w="0" w:type="auto"/>
        <w:tblLook w:val="04A0" w:firstRow="1" w:lastRow="0" w:firstColumn="1" w:lastColumn="0" w:noHBand="0" w:noVBand="1"/>
      </w:tblPr>
      <w:tblGrid>
        <w:gridCol w:w="3116"/>
        <w:gridCol w:w="3117"/>
        <w:gridCol w:w="3117"/>
      </w:tblGrid>
      <w:tr w:rsidR="00DD5BC8" w14:paraId="335AA383" w14:textId="77777777" w:rsidTr="00DF04C6">
        <w:trPr>
          <w:tblHeader/>
        </w:trPr>
        <w:tc>
          <w:tcPr>
            <w:tcW w:w="3116" w:type="dxa"/>
            <w:shd w:val="clear" w:color="auto" w:fill="D9D9D9" w:themeFill="background1" w:themeFillShade="D9"/>
          </w:tcPr>
          <w:p w14:paraId="4D4ED52A" w14:textId="77777777" w:rsidR="00DD5BC8" w:rsidRDefault="00DD5BC8" w:rsidP="00DF04C6">
            <w:r w:rsidRPr="00AD4726">
              <w:rPr>
                <w:b/>
                <w:bCs/>
              </w:rPr>
              <w:t>Candidates must</w:t>
            </w:r>
            <w:r>
              <w:rPr>
                <w:b/>
                <w:bCs/>
              </w:rPr>
              <w:t xml:space="preserve"> demonstrate</w:t>
            </w:r>
            <w:ins w:id="0"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4548A71" w14:textId="77777777" w:rsidR="00DD5BC8" w:rsidRDefault="00DD5BC8" w:rsidP="00DF04C6">
            <w:r w:rsidRPr="00AD4726">
              <w:rPr>
                <w:b/>
                <w:bCs/>
              </w:rPr>
              <w:t>Course #/Title/Grade</w:t>
            </w:r>
          </w:p>
        </w:tc>
        <w:tc>
          <w:tcPr>
            <w:tcW w:w="3117" w:type="dxa"/>
            <w:shd w:val="clear" w:color="auto" w:fill="D9D9D9" w:themeFill="background1" w:themeFillShade="D9"/>
          </w:tcPr>
          <w:p w14:paraId="1A4FF741" w14:textId="77777777" w:rsidR="00DD5BC8" w:rsidRPr="00AD4726" w:rsidRDefault="00DD5BC8" w:rsidP="00DF04C6">
            <w:r w:rsidRPr="00AD4726">
              <w:rPr>
                <w:b/>
                <w:bCs/>
              </w:rPr>
              <w:t>Portfolio Artifact(s)</w:t>
            </w:r>
          </w:p>
          <w:p w14:paraId="08CD492A" w14:textId="77777777" w:rsidR="00DD5BC8" w:rsidRPr="00AD4726" w:rsidRDefault="00DD5BC8" w:rsidP="00DF04C6">
            <w:r w:rsidRPr="00AD4726">
              <w:rPr>
                <w:b/>
                <w:bCs/>
              </w:rPr>
              <w:t>AND </w:t>
            </w:r>
          </w:p>
          <w:p w14:paraId="467C8DD9" w14:textId="77777777" w:rsidR="00DD5BC8" w:rsidRDefault="00DD5BC8" w:rsidP="00DF04C6">
            <w:r w:rsidRPr="00AD4726">
              <w:rPr>
                <w:b/>
                <w:bCs/>
              </w:rPr>
              <w:t>Rationale</w:t>
            </w:r>
          </w:p>
        </w:tc>
      </w:tr>
      <w:tr w:rsidR="00DD5BC8" w14:paraId="61A1FA74" w14:textId="77777777" w:rsidTr="00DF04C6">
        <w:tc>
          <w:tcPr>
            <w:tcW w:w="3116" w:type="dxa"/>
          </w:tcPr>
          <w:p w14:paraId="373F9EB9" w14:textId="473D59E8" w:rsidR="00DD5BC8" w:rsidRPr="00AD4726" w:rsidRDefault="00DD5BC8" w:rsidP="00DF04C6">
            <w:r w:rsidRPr="00F36CAC">
              <w:t>Real number system</w:t>
            </w:r>
          </w:p>
          <w:p w14:paraId="1EB8F9A6" w14:textId="77777777" w:rsidR="00DD5BC8" w:rsidRDefault="00DD5BC8" w:rsidP="00DF04C6"/>
        </w:tc>
        <w:sdt>
          <w:sdtPr>
            <w:id w:val="-1973205878"/>
            <w:placeholder>
              <w:docPart w:val="46C815CEED7349B7AAF141A54489CEB0"/>
            </w:placeholder>
            <w:showingPlcHdr/>
          </w:sdtPr>
          <w:sdtEndPr/>
          <w:sdtContent>
            <w:tc>
              <w:tcPr>
                <w:tcW w:w="3117" w:type="dxa"/>
              </w:tcPr>
              <w:p w14:paraId="394E11FF" w14:textId="77777777" w:rsidR="00DD5BC8" w:rsidRDefault="00DD5BC8" w:rsidP="00DF04C6">
                <w:r w:rsidRPr="004C4EA8">
                  <w:rPr>
                    <w:rStyle w:val="PlaceholderText"/>
                  </w:rPr>
                  <w:t>Click or tap here to enter text.</w:t>
                </w:r>
              </w:p>
            </w:tc>
          </w:sdtContent>
        </w:sdt>
        <w:sdt>
          <w:sdtPr>
            <w:id w:val="1792473151"/>
            <w:placeholder>
              <w:docPart w:val="EC4662621CFB49C4B39CACE813D1BDCC"/>
            </w:placeholder>
            <w:showingPlcHdr/>
          </w:sdtPr>
          <w:sdtEndPr/>
          <w:sdtContent>
            <w:tc>
              <w:tcPr>
                <w:tcW w:w="3117" w:type="dxa"/>
              </w:tcPr>
              <w:p w14:paraId="0315426D" w14:textId="77777777" w:rsidR="00DD5BC8" w:rsidRDefault="00DD5BC8" w:rsidP="00DF04C6">
                <w:r w:rsidRPr="004C4EA8">
                  <w:rPr>
                    <w:rStyle w:val="PlaceholderText"/>
                  </w:rPr>
                  <w:t>Click or tap here to enter text.</w:t>
                </w:r>
              </w:p>
            </w:tc>
          </w:sdtContent>
        </w:sdt>
      </w:tr>
      <w:tr w:rsidR="00DD5BC8" w14:paraId="1318E19B" w14:textId="77777777" w:rsidTr="00DF04C6">
        <w:tc>
          <w:tcPr>
            <w:tcW w:w="3116" w:type="dxa"/>
          </w:tcPr>
          <w:p w14:paraId="1E123074" w14:textId="0DDE7F56" w:rsidR="00DD5BC8" w:rsidRPr="00AD4726" w:rsidRDefault="00DD5BC8" w:rsidP="00DF04C6">
            <w:r w:rsidRPr="00F36CAC">
              <w:t xml:space="preserve">Fractions, decimals, and </w:t>
            </w:r>
            <w:r>
              <w:t>percentages</w:t>
            </w:r>
          </w:p>
          <w:p w14:paraId="3AD9835F" w14:textId="77777777" w:rsidR="00DD5BC8" w:rsidRDefault="00DD5BC8" w:rsidP="00DF04C6"/>
        </w:tc>
        <w:sdt>
          <w:sdtPr>
            <w:id w:val="1836492163"/>
            <w:placeholder>
              <w:docPart w:val="FBCDEEAA22634ED59A52B3A369AE02D2"/>
            </w:placeholder>
            <w:showingPlcHdr/>
          </w:sdtPr>
          <w:sdtEndPr/>
          <w:sdtContent>
            <w:tc>
              <w:tcPr>
                <w:tcW w:w="3117" w:type="dxa"/>
              </w:tcPr>
              <w:p w14:paraId="459193F3" w14:textId="77777777" w:rsidR="00DD5BC8" w:rsidRDefault="00DD5BC8" w:rsidP="00DF04C6">
                <w:r w:rsidRPr="004C4EA8">
                  <w:rPr>
                    <w:rStyle w:val="PlaceholderText"/>
                  </w:rPr>
                  <w:t>Click or tap here to enter text.</w:t>
                </w:r>
              </w:p>
            </w:tc>
          </w:sdtContent>
        </w:sdt>
        <w:sdt>
          <w:sdtPr>
            <w:id w:val="-2130762815"/>
            <w:placeholder>
              <w:docPart w:val="F652C45C1D8F440B8802219079BF890D"/>
            </w:placeholder>
            <w:showingPlcHdr/>
          </w:sdtPr>
          <w:sdtEndPr/>
          <w:sdtContent>
            <w:tc>
              <w:tcPr>
                <w:tcW w:w="3117" w:type="dxa"/>
              </w:tcPr>
              <w:p w14:paraId="7CE5B335" w14:textId="77777777" w:rsidR="00DD5BC8" w:rsidRDefault="00DD5BC8" w:rsidP="00DF04C6">
                <w:r w:rsidRPr="004C4EA8">
                  <w:rPr>
                    <w:rStyle w:val="PlaceholderText"/>
                  </w:rPr>
                  <w:t>Click or tap here to enter text.</w:t>
                </w:r>
              </w:p>
            </w:tc>
          </w:sdtContent>
        </w:sdt>
      </w:tr>
      <w:tr w:rsidR="00DD5BC8" w14:paraId="25EB5CF4" w14:textId="77777777" w:rsidTr="00DF04C6">
        <w:tc>
          <w:tcPr>
            <w:tcW w:w="3116" w:type="dxa"/>
          </w:tcPr>
          <w:p w14:paraId="431C0E60" w14:textId="77777777" w:rsidR="00DD5BC8" w:rsidRDefault="00DD5BC8" w:rsidP="00DF04C6">
            <w:r w:rsidRPr="00F36CAC">
              <w:t>Ratios and proportional relationships</w:t>
            </w:r>
          </w:p>
          <w:p w14:paraId="12D07D7D" w14:textId="02AE1349" w:rsidR="00DD5BC8" w:rsidRPr="00F36CAC" w:rsidRDefault="00DD5BC8" w:rsidP="00DF04C6"/>
        </w:tc>
        <w:sdt>
          <w:sdtPr>
            <w:id w:val="-534350957"/>
            <w:placeholder>
              <w:docPart w:val="582A9EF748C34C77A56F61D82F8ACC43"/>
            </w:placeholder>
            <w:showingPlcHdr/>
          </w:sdtPr>
          <w:sdtEndPr/>
          <w:sdtContent>
            <w:tc>
              <w:tcPr>
                <w:tcW w:w="3117" w:type="dxa"/>
              </w:tcPr>
              <w:p w14:paraId="636ADABB" w14:textId="0BF419C2" w:rsidR="00DD5BC8" w:rsidRDefault="00DD5BC8" w:rsidP="00DF04C6">
                <w:r w:rsidRPr="004C4EA8">
                  <w:rPr>
                    <w:rStyle w:val="PlaceholderText"/>
                  </w:rPr>
                  <w:t>Click or tap here to enter text.</w:t>
                </w:r>
              </w:p>
            </w:tc>
          </w:sdtContent>
        </w:sdt>
        <w:sdt>
          <w:sdtPr>
            <w:id w:val="2108461413"/>
            <w:placeholder>
              <w:docPart w:val="0C48398911ED4250AA5B36E6B93EF024"/>
            </w:placeholder>
            <w:showingPlcHdr/>
          </w:sdtPr>
          <w:sdtEndPr/>
          <w:sdtContent>
            <w:tc>
              <w:tcPr>
                <w:tcW w:w="3117" w:type="dxa"/>
              </w:tcPr>
              <w:p w14:paraId="15562C3A" w14:textId="1B469F51" w:rsidR="00DD5BC8" w:rsidRDefault="00DD5BC8" w:rsidP="00DF04C6">
                <w:r w:rsidRPr="004C4EA8">
                  <w:rPr>
                    <w:rStyle w:val="PlaceholderText"/>
                  </w:rPr>
                  <w:t>Click or tap here to enter text.</w:t>
                </w:r>
              </w:p>
            </w:tc>
          </w:sdtContent>
        </w:sdt>
      </w:tr>
      <w:tr w:rsidR="00DD5BC8" w14:paraId="2D8F6AB3" w14:textId="77777777" w:rsidTr="00DF04C6">
        <w:tc>
          <w:tcPr>
            <w:tcW w:w="3116" w:type="dxa"/>
          </w:tcPr>
          <w:p w14:paraId="03C35694" w14:textId="77777777" w:rsidR="00DD5BC8" w:rsidRDefault="00DD5BC8" w:rsidP="00DF04C6">
            <w:r w:rsidRPr="0028317A">
              <w:t>Quantitative reasoning</w:t>
            </w:r>
          </w:p>
          <w:p w14:paraId="2488D953" w14:textId="480AA3FB" w:rsidR="00DD5BC8" w:rsidRPr="00F36CAC" w:rsidRDefault="00DD5BC8" w:rsidP="00DF04C6"/>
        </w:tc>
        <w:sdt>
          <w:sdtPr>
            <w:id w:val="-1536031065"/>
            <w:placeholder>
              <w:docPart w:val="095121D0A19040979B48FF21709CFDD0"/>
            </w:placeholder>
            <w:showingPlcHdr/>
          </w:sdtPr>
          <w:sdtEndPr/>
          <w:sdtContent>
            <w:tc>
              <w:tcPr>
                <w:tcW w:w="3117" w:type="dxa"/>
              </w:tcPr>
              <w:p w14:paraId="31060A2A" w14:textId="439759A8" w:rsidR="00DD5BC8" w:rsidRDefault="00DD5BC8" w:rsidP="00DF04C6">
                <w:r w:rsidRPr="004C4EA8">
                  <w:rPr>
                    <w:rStyle w:val="PlaceholderText"/>
                  </w:rPr>
                  <w:t>Click or tap here to enter text.</w:t>
                </w:r>
              </w:p>
            </w:tc>
          </w:sdtContent>
        </w:sdt>
        <w:sdt>
          <w:sdtPr>
            <w:id w:val="388687065"/>
            <w:placeholder>
              <w:docPart w:val="976FD9160D8840499CD32B7553790078"/>
            </w:placeholder>
            <w:showingPlcHdr/>
          </w:sdtPr>
          <w:sdtEndPr/>
          <w:sdtContent>
            <w:tc>
              <w:tcPr>
                <w:tcW w:w="3117" w:type="dxa"/>
              </w:tcPr>
              <w:p w14:paraId="4FC0ABE6" w14:textId="69F70453" w:rsidR="00DD5BC8" w:rsidRDefault="00DD5BC8" w:rsidP="00DF04C6">
                <w:r w:rsidRPr="004C4EA8">
                  <w:rPr>
                    <w:rStyle w:val="PlaceholderText"/>
                  </w:rPr>
                  <w:t>Click or tap here to enter text.</w:t>
                </w:r>
              </w:p>
            </w:tc>
          </w:sdtContent>
        </w:sdt>
      </w:tr>
      <w:tr w:rsidR="00DD5BC8" w14:paraId="1BE22A03" w14:textId="77777777" w:rsidTr="00DF04C6">
        <w:tc>
          <w:tcPr>
            <w:tcW w:w="3116" w:type="dxa"/>
          </w:tcPr>
          <w:p w14:paraId="457DF8CA" w14:textId="77777777" w:rsidR="00DD5BC8" w:rsidRDefault="00DD5BC8" w:rsidP="00DF04C6">
            <w:r w:rsidRPr="0028317A">
              <w:t>Number theory</w:t>
            </w:r>
          </w:p>
          <w:p w14:paraId="4AF183CB" w14:textId="5328BF18" w:rsidR="00DD5BC8" w:rsidRPr="0028317A" w:rsidRDefault="00DD5BC8" w:rsidP="00DF04C6"/>
        </w:tc>
        <w:sdt>
          <w:sdtPr>
            <w:id w:val="10816051"/>
            <w:placeholder>
              <w:docPart w:val="3A5BA8778DD548D6A780DF8B38EE9DF0"/>
            </w:placeholder>
            <w:showingPlcHdr/>
          </w:sdtPr>
          <w:sdtEndPr/>
          <w:sdtContent>
            <w:tc>
              <w:tcPr>
                <w:tcW w:w="3117" w:type="dxa"/>
              </w:tcPr>
              <w:p w14:paraId="2E59E281" w14:textId="0836090B" w:rsidR="00DD5BC8" w:rsidRDefault="00DD5BC8" w:rsidP="00DF04C6">
                <w:r w:rsidRPr="004C4EA8">
                  <w:rPr>
                    <w:rStyle w:val="PlaceholderText"/>
                  </w:rPr>
                  <w:t>Click or tap here to enter text.</w:t>
                </w:r>
              </w:p>
            </w:tc>
          </w:sdtContent>
        </w:sdt>
        <w:sdt>
          <w:sdtPr>
            <w:id w:val="1214159352"/>
            <w:placeholder>
              <w:docPart w:val="1CB215B3FEAD4389BE0481167C4B28B8"/>
            </w:placeholder>
            <w:showingPlcHdr/>
          </w:sdtPr>
          <w:sdtEndPr/>
          <w:sdtContent>
            <w:tc>
              <w:tcPr>
                <w:tcW w:w="3117" w:type="dxa"/>
              </w:tcPr>
              <w:p w14:paraId="49534DF2" w14:textId="0BEFBA3A" w:rsidR="00DD5BC8" w:rsidRDefault="00DD5BC8" w:rsidP="00DF04C6">
                <w:r w:rsidRPr="004C4EA8">
                  <w:rPr>
                    <w:rStyle w:val="PlaceholderText"/>
                  </w:rPr>
                  <w:t>Click or tap here to enter text.</w:t>
                </w:r>
              </w:p>
            </w:tc>
          </w:sdtContent>
        </w:sdt>
      </w:tr>
    </w:tbl>
    <w:p w14:paraId="0AE588B7" w14:textId="77777777" w:rsidR="00016A4A" w:rsidRDefault="00016A4A" w:rsidP="00AD4726">
      <w:pPr>
        <w:spacing w:after="0" w:line="240" w:lineRule="auto"/>
        <w:rPr>
          <w:rFonts w:ascii="Times New Roman" w:eastAsia="Times New Roman" w:hAnsi="Times New Roman" w:cs="Times New Roman"/>
          <w:kern w:val="0"/>
          <w14:ligatures w14:val="none"/>
        </w:rPr>
      </w:pPr>
    </w:p>
    <w:p w14:paraId="6AF59D0B" w14:textId="77777777" w:rsidR="00016A4A" w:rsidRDefault="00016A4A" w:rsidP="00AD4726">
      <w:pPr>
        <w:spacing w:after="0" w:line="240" w:lineRule="auto"/>
        <w:rPr>
          <w:rFonts w:ascii="Times New Roman" w:eastAsia="Times New Roman" w:hAnsi="Times New Roman" w:cs="Times New Roman"/>
          <w:kern w:val="0"/>
          <w14:ligatures w14:val="none"/>
        </w:rPr>
      </w:pPr>
    </w:p>
    <w:p w14:paraId="33F33241" w14:textId="0E133C3E" w:rsidR="00DD5BC8" w:rsidRPr="00C8177F" w:rsidRDefault="00DD5BC8" w:rsidP="00DD5BC8">
      <w:pPr>
        <w:pStyle w:val="Heading3"/>
        <w:rPr>
          <w:b/>
          <w:bCs/>
          <w:color w:val="000000" w:themeColor="text1"/>
          <w:sz w:val="24"/>
          <w:szCs w:val="24"/>
        </w:rPr>
      </w:pPr>
      <w:r>
        <w:rPr>
          <w:b/>
          <w:bCs/>
          <w:color w:val="000000" w:themeColor="text1"/>
          <w:sz w:val="24"/>
          <w:szCs w:val="24"/>
        </w:rPr>
        <w:t>Algebra:</w:t>
      </w:r>
    </w:p>
    <w:tbl>
      <w:tblPr>
        <w:tblStyle w:val="TableGrid"/>
        <w:tblW w:w="0" w:type="auto"/>
        <w:tblLook w:val="04A0" w:firstRow="1" w:lastRow="0" w:firstColumn="1" w:lastColumn="0" w:noHBand="0" w:noVBand="1"/>
      </w:tblPr>
      <w:tblGrid>
        <w:gridCol w:w="3116"/>
        <w:gridCol w:w="3117"/>
        <w:gridCol w:w="3117"/>
      </w:tblGrid>
      <w:tr w:rsidR="00DD5BC8" w14:paraId="751D8ACD" w14:textId="77777777" w:rsidTr="00DF04C6">
        <w:trPr>
          <w:tblHeader/>
        </w:trPr>
        <w:tc>
          <w:tcPr>
            <w:tcW w:w="3116" w:type="dxa"/>
            <w:shd w:val="clear" w:color="auto" w:fill="D9D9D9" w:themeFill="background1" w:themeFillShade="D9"/>
          </w:tcPr>
          <w:p w14:paraId="13DBB039" w14:textId="77777777" w:rsidR="00DD5BC8" w:rsidRDefault="00DD5BC8" w:rsidP="00DF04C6">
            <w:r w:rsidRPr="00AD4726">
              <w:rPr>
                <w:b/>
                <w:bCs/>
              </w:rPr>
              <w:t>Candidates must</w:t>
            </w:r>
            <w:r>
              <w:rPr>
                <w:b/>
                <w:bCs/>
              </w:rPr>
              <w:t xml:space="preserve"> demonstrate</w:t>
            </w:r>
            <w:ins w:id="1"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6E042E8E" w14:textId="77777777" w:rsidR="00DD5BC8" w:rsidRDefault="00DD5BC8" w:rsidP="00DF04C6">
            <w:r w:rsidRPr="00AD4726">
              <w:rPr>
                <w:b/>
                <w:bCs/>
              </w:rPr>
              <w:t>Course #/Title/Grade</w:t>
            </w:r>
          </w:p>
        </w:tc>
        <w:tc>
          <w:tcPr>
            <w:tcW w:w="3117" w:type="dxa"/>
            <w:shd w:val="clear" w:color="auto" w:fill="D9D9D9" w:themeFill="background1" w:themeFillShade="D9"/>
          </w:tcPr>
          <w:p w14:paraId="317AF21A" w14:textId="77777777" w:rsidR="00DD5BC8" w:rsidRPr="00AD4726" w:rsidRDefault="00DD5BC8" w:rsidP="00DF04C6">
            <w:r w:rsidRPr="00AD4726">
              <w:rPr>
                <w:b/>
                <w:bCs/>
              </w:rPr>
              <w:t>Portfolio Artifact(s)</w:t>
            </w:r>
          </w:p>
          <w:p w14:paraId="54A6944E" w14:textId="77777777" w:rsidR="00DD5BC8" w:rsidRPr="00AD4726" w:rsidRDefault="00DD5BC8" w:rsidP="00DF04C6">
            <w:r w:rsidRPr="00AD4726">
              <w:rPr>
                <w:b/>
                <w:bCs/>
              </w:rPr>
              <w:t>AND </w:t>
            </w:r>
          </w:p>
          <w:p w14:paraId="15944B68" w14:textId="77777777" w:rsidR="00DD5BC8" w:rsidRDefault="00DD5BC8" w:rsidP="00DF04C6">
            <w:r w:rsidRPr="00AD4726">
              <w:rPr>
                <w:b/>
                <w:bCs/>
              </w:rPr>
              <w:t>Rationale</w:t>
            </w:r>
          </w:p>
        </w:tc>
      </w:tr>
      <w:tr w:rsidR="00DD5BC8" w14:paraId="763474EC" w14:textId="77777777" w:rsidTr="00DF04C6">
        <w:tc>
          <w:tcPr>
            <w:tcW w:w="3116" w:type="dxa"/>
          </w:tcPr>
          <w:p w14:paraId="0962D941" w14:textId="7318AAEB" w:rsidR="00DD5BC8" w:rsidRPr="00AD4726" w:rsidRDefault="00DD5BC8" w:rsidP="00DF04C6">
            <w:r w:rsidRPr="007A25B7">
              <w:t>Algebraic expressions, equations, and formulas</w:t>
            </w:r>
          </w:p>
          <w:p w14:paraId="303552FA" w14:textId="77777777" w:rsidR="00DD5BC8" w:rsidRDefault="00DD5BC8" w:rsidP="00DF04C6"/>
        </w:tc>
        <w:sdt>
          <w:sdtPr>
            <w:id w:val="-623614644"/>
            <w:placeholder>
              <w:docPart w:val="962CC7E13E804E749C032E3B66EC314B"/>
            </w:placeholder>
            <w:showingPlcHdr/>
          </w:sdtPr>
          <w:sdtEndPr/>
          <w:sdtContent>
            <w:tc>
              <w:tcPr>
                <w:tcW w:w="3117" w:type="dxa"/>
              </w:tcPr>
              <w:p w14:paraId="08BD1BC9" w14:textId="77777777" w:rsidR="00DD5BC8" w:rsidRDefault="00DD5BC8" w:rsidP="00DF04C6">
                <w:r w:rsidRPr="004C4EA8">
                  <w:rPr>
                    <w:rStyle w:val="PlaceholderText"/>
                  </w:rPr>
                  <w:t>Click or tap here to enter text.</w:t>
                </w:r>
              </w:p>
            </w:tc>
          </w:sdtContent>
        </w:sdt>
        <w:sdt>
          <w:sdtPr>
            <w:id w:val="1987516682"/>
            <w:placeholder>
              <w:docPart w:val="1183ECFEDB124324B7DC5225465BD794"/>
            </w:placeholder>
            <w:showingPlcHdr/>
          </w:sdtPr>
          <w:sdtEndPr/>
          <w:sdtContent>
            <w:tc>
              <w:tcPr>
                <w:tcW w:w="3117" w:type="dxa"/>
              </w:tcPr>
              <w:p w14:paraId="59DFB520" w14:textId="77777777" w:rsidR="00DD5BC8" w:rsidRDefault="00DD5BC8" w:rsidP="00DF04C6">
                <w:r w:rsidRPr="004C4EA8">
                  <w:rPr>
                    <w:rStyle w:val="PlaceholderText"/>
                  </w:rPr>
                  <w:t>Click or tap here to enter text.</w:t>
                </w:r>
              </w:p>
            </w:tc>
          </w:sdtContent>
        </w:sdt>
      </w:tr>
      <w:tr w:rsidR="00DD5BC8" w14:paraId="3B64F652" w14:textId="77777777" w:rsidTr="00DF04C6">
        <w:tc>
          <w:tcPr>
            <w:tcW w:w="3116" w:type="dxa"/>
          </w:tcPr>
          <w:p w14:paraId="55767BF1" w14:textId="7CE9C54B" w:rsidR="00DD5BC8" w:rsidRPr="00AD4726" w:rsidRDefault="00DD5BC8" w:rsidP="00DF04C6">
            <w:r w:rsidRPr="007A25B7">
              <w:t>Linear relationships</w:t>
            </w:r>
          </w:p>
          <w:p w14:paraId="3D7DB048" w14:textId="77777777" w:rsidR="00DD5BC8" w:rsidRDefault="00DD5BC8" w:rsidP="00DF04C6"/>
        </w:tc>
        <w:sdt>
          <w:sdtPr>
            <w:id w:val="-761219766"/>
            <w:placeholder>
              <w:docPart w:val="A8E911CD7A97412B923C82D665A1C2D2"/>
            </w:placeholder>
            <w:showingPlcHdr/>
          </w:sdtPr>
          <w:sdtEndPr/>
          <w:sdtContent>
            <w:tc>
              <w:tcPr>
                <w:tcW w:w="3117" w:type="dxa"/>
              </w:tcPr>
              <w:p w14:paraId="19E08AEE" w14:textId="77777777" w:rsidR="00DD5BC8" w:rsidRDefault="00DD5BC8" w:rsidP="00DF04C6">
                <w:r w:rsidRPr="004C4EA8">
                  <w:rPr>
                    <w:rStyle w:val="PlaceholderText"/>
                  </w:rPr>
                  <w:t>Click or tap here to enter text.</w:t>
                </w:r>
              </w:p>
            </w:tc>
          </w:sdtContent>
        </w:sdt>
        <w:sdt>
          <w:sdtPr>
            <w:id w:val="1237138753"/>
            <w:placeholder>
              <w:docPart w:val="A458EA9ABE0B4E75ABBA1121322183B1"/>
            </w:placeholder>
            <w:showingPlcHdr/>
          </w:sdtPr>
          <w:sdtEndPr/>
          <w:sdtContent>
            <w:tc>
              <w:tcPr>
                <w:tcW w:w="3117" w:type="dxa"/>
              </w:tcPr>
              <w:p w14:paraId="563E9EF5" w14:textId="77777777" w:rsidR="00DD5BC8" w:rsidRDefault="00DD5BC8" w:rsidP="00DF04C6">
                <w:r w:rsidRPr="004C4EA8">
                  <w:rPr>
                    <w:rStyle w:val="PlaceholderText"/>
                  </w:rPr>
                  <w:t>Click or tap here to enter text.</w:t>
                </w:r>
              </w:p>
            </w:tc>
          </w:sdtContent>
        </w:sdt>
      </w:tr>
      <w:tr w:rsidR="00DD5BC8" w14:paraId="231F46A1" w14:textId="77777777" w:rsidTr="00DF04C6">
        <w:tc>
          <w:tcPr>
            <w:tcW w:w="3116" w:type="dxa"/>
          </w:tcPr>
          <w:p w14:paraId="2B4A6F0C" w14:textId="3A0B17C6" w:rsidR="00DD5BC8" w:rsidRDefault="00DD5BC8" w:rsidP="00DF04C6">
            <w:r w:rsidRPr="007A25B7">
              <w:t>Equations and inequalities</w:t>
            </w:r>
          </w:p>
          <w:p w14:paraId="6192EF3B" w14:textId="77777777" w:rsidR="00DD5BC8" w:rsidRPr="00F36CAC" w:rsidRDefault="00DD5BC8" w:rsidP="00DF04C6"/>
        </w:tc>
        <w:sdt>
          <w:sdtPr>
            <w:id w:val="828409935"/>
            <w:placeholder>
              <w:docPart w:val="6B95AAA88FD64D5982589A174E6BB2AE"/>
            </w:placeholder>
            <w:showingPlcHdr/>
          </w:sdtPr>
          <w:sdtEndPr/>
          <w:sdtContent>
            <w:tc>
              <w:tcPr>
                <w:tcW w:w="3117" w:type="dxa"/>
              </w:tcPr>
              <w:p w14:paraId="5CF09C66" w14:textId="77777777" w:rsidR="00DD5BC8" w:rsidRDefault="00DD5BC8" w:rsidP="00DF04C6">
                <w:r w:rsidRPr="004C4EA8">
                  <w:rPr>
                    <w:rStyle w:val="PlaceholderText"/>
                  </w:rPr>
                  <w:t>Click or tap here to enter text.</w:t>
                </w:r>
              </w:p>
            </w:tc>
          </w:sdtContent>
        </w:sdt>
        <w:sdt>
          <w:sdtPr>
            <w:id w:val="-1439676349"/>
            <w:placeholder>
              <w:docPart w:val="1E258493270C412092B96CDDD356553A"/>
            </w:placeholder>
            <w:showingPlcHdr/>
          </w:sdtPr>
          <w:sdtEndPr/>
          <w:sdtContent>
            <w:tc>
              <w:tcPr>
                <w:tcW w:w="3117" w:type="dxa"/>
              </w:tcPr>
              <w:p w14:paraId="15ACD976" w14:textId="77777777" w:rsidR="00DD5BC8" w:rsidRDefault="00DD5BC8" w:rsidP="00DF04C6">
                <w:r w:rsidRPr="004C4EA8">
                  <w:rPr>
                    <w:rStyle w:val="PlaceholderText"/>
                  </w:rPr>
                  <w:t>Click or tap here to enter text.</w:t>
                </w:r>
              </w:p>
            </w:tc>
          </w:sdtContent>
        </w:sdt>
      </w:tr>
    </w:tbl>
    <w:p w14:paraId="0A231EDF" w14:textId="77777777" w:rsidR="00016A4A" w:rsidRDefault="00016A4A" w:rsidP="00AD4726">
      <w:pPr>
        <w:spacing w:after="0" w:line="240" w:lineRule="auto"/>
        <w:rPr>
          <w:rFonts w:ascii="Times New Roman" w:eastAsia="Times New Roman" w:hAnsi="Times New Roman" w:cs="Times New Roman"/>
          <w:kern w:val="0"/>
          <w14:ligatures w14:val="none"/>
        </w:rPr>
      </w:pPr>
    </w:p>
    <w:p w14:paraId="4E467780" w14:textId="77777777" w:rsidR="00DD5BC8" w:rsidRDefault="00DD5BC8" w:rsidP="00AD4726">
      <w:pPr>
        <w:spacing w:after="0" w:line="240" w:lineRule="auto"/>
        <w:rPr>
          <w:rFonts w:ascii="Times New Roman" w:eastAsia="Times New Roman" w:hAnsi="Times New Roman" w:cs="Times New Roman"/>
          <w:kern w:val="0"/>
          <w14:ligatures w14:val="none"/>
        </w:rPr>
      </w:pPr>
    </w:p>
    <w:p w14:paraId="227C0611" w14:textId="1BCB5EFA" w:rsidR="00DD5BC8" w:rsidRPr="00C8177F" w:rsidRDefault="00DD5BC8" w:rsidP="00DD5BC8">
      <w:pPr>
        <w:pStyle w:val="Heading3"/>
        <w:rPr>
          <w:b/>
          <w:bCs/>
          <w:color w:val="000000" w:themeColor="text1"/>
          <w:sz w:val="24"/>
          <w:szCs w:val="24"/>
        </w:rPr>
      </w:pPr>
      <w:r>
        <w:rPr>
          <w:b/>
          <w:bCs/>
          <w:color w:val="000000" w:themeColor="text1"/>
          <w:sz w:val="24"/>
          <w:szCs w:val="24"/>
        </w:rPr>
        <w:t>Functions:</w:t>
      </w:r>
    </w:p>
    <w:tbl>
      <w:tblPr>
        <w:tblStyle w:val="TableGrid"/>
        <w:tblW w:w="0" w:type="auto"/>
        <w:tblLook w:val="04A0" w:firstRow="1" w:lastRow="0" w:firstColumn="1" w:lastColumn="0" w:noHBand="0" w:noVBand="1"/>
      </w:tblPr>
      <w:tblGrid>
        <w:gridCol w:w="3116"/>
        <w:gridCol w:w="3117"/>
        <w:gridCol w:w="3117"/>
      </w:tblGrid>
      <w:tr w:rsidR="00DD5BC8" w14:paraId="1A132713" w14:textId="77777777" w:rsidTr="00DF04C6">
        <w:trPr>
          <w:tblHeader/>
        </w:trPr>
        <w:tc>
          <w:tcPr>
            <w:tcW w:w="3116" w:type="dxa"/>
            <w:shd w:val="clear" w:color="auto" w:fill="D9D9D9" w:themeFill="background1" w:themeFillShade="D9"/>
          </w:tcPr>
          <w:p w14:paraId="0B018EEC" w14:textId="77777777" w:rsidR="00DD5BC8" w:rsidRDefault="00DD5BC8" w:rsidP="00DF04C6">
            <w:r w:rsidRPr="00AD4726">
              <w:rPr>
                <w:b/>
                <w:bCs/>
              </w:rPr>
              <w:t>Candidates must</w:t>
            </w:r>
            <w:r>
              <w:rPr>
                <w:b/>
                <w:bCs/>
              </w:rPr>
              <w:t xml:space="preserve"> demonstrate</w:t>
            </w:r>
            <w:ins w:id="2"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5D4B7EB" w14:textId="77777777" w:rsidR="00DD5BC8" w:rsidRDefault="00DD5BC8" w:rsidP="00DF04C6">
            <w:r w:rsidRPr="00AD4726">
              <w:rPr>
                <w:b/>
                <w:bCs/>
              </w:rPr>
              <w:t>Course #/Title/Grade</w:t>
            </w:r>
          </w:p>
        </w:tc>
        <w:tc>
          <w:tcPr>
            <w:tcW w:w="3117" w:type="dxa"/>
            <w:shd w:val="clear" w:color="auto" w:fill="D9D9D9" w:themeFill="background1" w:themeFillShade="D9"/>
          </w:tcPr>
          <w:p w14:paraId="5CA09773" w14:textId="77777777" w:rsidR="00DD5BC8" w:rsidRPr="00AD4726" w:rsidRDefault="00DD5BC8" w:rsidP="00DF04C6">
            <w:r w:rsidRPr="00AD4726">
              <w:rPr>
                <w:b/>
                <w:bCs/>
              </w:rPr>
              <w:t>Portfolio Artifact(s)</w:t>
            </w:r>
          </w:p>
          <w:p w14:paraId="17DEF1E5" w14:textId="77777777" w:rsidR="00DD5BC8" w:rsidRPr="00AD4726" w:rsidRDefault="00DD5BC8" w:rsidP="00DF04C6">
            <w:r w:rsidRPr="00AD4726">
              <w:rPr>
                <w:b/>
                <w:bCs/>
              </w:rPr>
              <w:t>AND </w:t>
            </w:r>
          </w:p>
          <w:p w14:paraId="5EF28CDF" w14:textId="77777777" w:rsidR="00DD5BC8" w:rsidRDefault="00DD5BC8" w:rsidP="00DF04C6">
            <w:r w:rsidRPr="00AD4726">
              <w:rPr>
                <w:b/>
                <w:bCs/>
              </w:rPr>
              <w:t>Rationale</w:t>
            </w:r>
          </w:p>
        </w:tc>
      </w:tr>
      <w:tr w:rsidR="00DD5BC8" w14:paraId="348807EE" w14:textId="77777777" w:rsidTr="00DF04C6">
        <w:tc>
          <w:tcPr>
            <w:tcW w:w="3116" w:type="dxa"/>
          </w:tcPr>
          <w:p w14:paraId="6BCEB221" w14:textId="19A3B998" w:rsidR="00DD5BC8" w:rsidRPr="00AD4726" w:rsidRDefault="00DD5BC8" w:rsidP="00DF04C6">
            <w:r w:rsidRPr="006627AE">
              <w:t>Functions</w:t>
            </w:r>
          </w:p>
          <w:p w14:paraId="73949EF6" w14:textId="77777777" w:rsidR="00DD5BC8" w:rsidRDefault="00DD5BC8" w:rsidP="00DF04C6"/>
        </w:tc>
        <w:sdt>
          <w:sdtPr>
            <w:id w:val="1831008721"/>
            <w:placeholder>
              <w:docPart w:val="22B3124C92454489818A321E88190F39"/>
            </w:placeholder>
            <w:showingPlcHdr/>
          </w:sdtPr>
          <w:sdtEndPr/>
          <w:sdtContent>
            <w:tc>
              <w:tcPr>
                <w:tcW w:w="3117" w:type="dxa"/>
              </w:tcPr>
              <w:p w14:paraId="27A330B0" w14:textId="77777777" w:rsidR="00DD5BC8" w:rsidRDefault="00DD5BC8" w:rsidP="00DF04C6">
                <w:r w:rsidRPr="004C4EA8">
                  <w:rPr>
                    <w:rStyle w:val="PlaceholderText"/>
                  </w:rPr>
                  <w:t>Click or tap here to enter text.</w:t>
                </w:r>
              </w:p>
            </w:tc>
          </w:sdtContent>
        </w:sdt>
        <w:sdt>
          <w:sdtPr>
            <w:id w:val="984899599"/>
            <w:placeholder>
              <w:docPart w:val="D9EBB109D23C4BB3ABCCFD018A67E4C3"/>
            </w:placeholder>
            <w:showingPlcHdr/>
          </w:sdtPr>
          <w:sdtEndPr/>
          <w:sdtContent>
            <w:tc>
              <w:tcPr>
                <w:tcW w:w="3117" w:type="dxa"/>
              </w:tcPr>
              <w:p w14:paraId="3A8FAA60" w14:textId="77777777" w:rsidR="00DD5BC8" w:rsidRDefault="00DD5BC8" w:rsidP="00DF04C6">
                <w:r w:rsidRPr="004C4EA8">
                  <w:rPr>
                    <w:rStyle w:val="PlaceholderText"/>
                  </w:rPr>
                  <w:t>Click or tap here to enter text.</w:t>
                </w:r>
              </w:p>
            </w:tc>
          </w:sdtContent>
        </w:sdt>
      </w:tr>
      <w:tr w:rsidR="00DD5BC8" w14:paraId="3ED54DEA" w14:textId="77777777" w:rsidTr="00DF04C6">
        <w:tc>
          <w:tcPr>
            <w:tcW w:w="3116" w:type="dxa"/>
          </w:tcPr>
          <w:p w14:paraId="1506861D" w14:textId="0C3ADA86" w:rsidR="00DD5BC8" w:rsidRDefault="00DD5BC8" w:rsidP="00DD5BC8">
            <w:r w:rsidRPr="00CE1AD8">
              <w:t>Domain and range</w:t>
            </w:r>
          </w:p>
        </w:tc>
        <w:sdt>
          <w:sdtPr>
            <w:id w:val="1828550933"/>
            <w:placeholder>
              <w:docPart w:val="84F7521C2B8440A3B6139067436B26F5"/>
            </w:placeholder>
            <w:showingPlcHdr/>
          </w:sdtPr>
          <w:sdtEndPr/>
          <w:sdtContent>
            <w:tc>
              <w:tcPr>
                <w:tcW w:w="3117" w:type="dxa"/>
              </w:tcPr>
              <w:p w14:paraId="3653B61E" w14:textId="77777777" w:rsidR="00DD5BC8" w:rsidRDefault="00DD5BC8" w:rsidP="00DF04C6">
                <w:r w:rsidRPr="004C4EA8">
                  <w:rPr>
                    <w:rStyle w:val="PlaceholderText"/>
                  </w:rPr>
                  <w:t>Click or tap here to enter text.</w:t>
                </w:r>
              </w:p>
            </w:tc>
          </w:sdtContent>
        </w:sdt>
        <w:sdt>
          <w:sdtPr>
            <w:id w:val="1802268960"/>
            <w:placeholder>
              <w:docPart w:val="E6AB8AC06BE24A0C95DF107194C2304C"/>
            </w:placeholder>
            <w:showingPlcHdr/>
          </w:sdtPr>
          <w:sdtEndPr/>
          <w:sdtContent>
            <w:tc>
              <w:tcPr>
                <w:tcW w:w="3117" w:type="dxa"/>
              </w:tcPr>
              <w:p w14:paraId="447E5D7D" w14:textId="77777777" w:rsidR="00DD5BC8" w:rsidRDefault="00DD5BC8" w:rsidP="00DF04C6">
                <w:r w:rsidRPr="004C4EA8">
                  <w:rPr>
                    <w:rStyle w:val="PlaceholderText"/>
                  </w:rPr>
                  <w:t>Click or tap here to enter text.</w:t>
                </w:r>
              </w:p>
            </w:tc>
          </w:sdtContent>
        </w:sdt>
      </w:tr>
      <w:tr w:rsidR="00DD5BC8" w14:paraId="62863CA6" w14:textId="77777777" w:rsidTr="00DF04C6">
        <w:tc>
          <w:tcPr>
            <w:tcW w:w="3116" w:type="dxa"/>
          </w:tcPr>
          <w:p w14:paraId="181AEB1E" w14:textId="6B25CCD6" w:rsidR="00DD5BC8" w:rsidRDefault="00DD5BC8" w:rsidP="00DF04C6">
            <w:r w:rsidRPr="00CE1AD8">
              <w:lastRenderedPageBreak/>
              <w:t>Linear functions</w:t>
            </w:r>
          </w:p>
          <w:p w14:paraId="5BBAA0F5" w14:textId="77777777" w:rsidR="00DD5BC8" w:rsidRPr="00F36CAC" w:rsidRDefault="00DD5BC8" w:rsidP="00DF04C6"/>
        </w:tc>
        <w:sdt>
          <w:sdtPr>
            <w:id w:val="719864803"/>
            <w:placeholder>
              <w:docPart w:val="4EE97D9240204A34B6EEBDF2E14C57B7"/>
            </w:placeholder>
            <w:showingPlcHdr/>
          </w:sdtPr>
          <w:sdtEndPr/>
          <w:sdtContent>
            <w:tc>
              <w:tcPr>
                <w:tcW w:w="3117" w:type="dxa"/>
              </w:tcPr>
              <w:p w14:paraId="21BDC6A6" w14:textId="77777777" w:rsidR="00DD5BC8" w:rsidRDefault="00DD5BC8" w:rsidP="00DF04C6">
                <w:r w:rsidRPr="004C4EA8">
                  <w:rPr>
                    <w:rStyle w:val="PlaceholderText"/>
                  </w:rPr>
                  <w:t>Click or tap here to enter text.</w:t>
                </w:r>
              </w:p>
            </w:tc>
          </w:sdtContent>
        </w:sdt>
        <w:sdt>
          <w:sdtPr>
            <w:id w:val="-1654601079"/>
            <w:placeholder>
              <w:docPart w:val="D8E844C518F44E15897271AE57A9E60C"/>
            </w:placeholder>
            <w:showingPlcHdr/>
          </w:sdtPr>
          <w:sdtEndPr/>
          <w:sdtContent>
            <w:tc>
              <w:tcPr>
                <w:tcW w:w="3117" w:type="dxa"/>
              </w:tcPr>
              <w:p w14:paraId="087A9A83" w14:textId="77777777" w:rsidR="00DD5BC8" w:rsidRDefault="00DD5BC8" w:rsidP="00DF04C6">
                <w:r w:rsidRPr="004C4EA8">
                  <w:rPr>
                    <w:rStyle w:val="PlaceholderText"/>
                  </w:rPr>
                  <w:t>Click or tap here to enter text.</w:t>
                </w:r>
              </w:p>
            </w:tc>
          </w:sdtContent>
        </w:sdt>
      </w:tr>
      <w:tr w:rsidR="00DD5BC8" w14:paraId="6306B613" w14:textId="77777777" w:rsidTr="00DF04C6">
        <w:tc>
          <w:tcPr>
            <w:tcW w:w="3116" w:type="dxa"/>
          </w:tcPr>
          <w:p w14:paraId="09C4AA2F" w14:textId="77777777" w:rsidR="00DD5BC8" w:rsidRDefault="00DD5BC8" w:rsidP="00DF04C6">
            <w:r w:rsidRPr="00CE1AD8">
              <w:t>Tables and graphs</w:t>
            </w:r>
          </w:p>
          <w:p w14:paraId="7E2643E3" w14:textId="4FEC803C" w:rsidR="00DD5BC8" w:rsidRPr="00CE1AD8" w:rsidRDefault="00DD5BC8" w:rsidP="00DF04C6"/>
        </w:tc>
        <w:sdt>
          <w:sdtPr>
            <w:id w:val="186490105"/>
            <w:placeholder>
              <w:docPart w:val="053B65CB854B47D7ACFB95F3152E7382"/>
            </w:placeholder>
            <w:showingPlcHdr/>
          </w:sdtPr>
          <w:sdtEndPr/>
          <w:sdtContent>
            <w:tc>
              <w:tcPr>
                <w:tcW w:w="3117" w:type="dxa"/>
              </w:tcPr>
              <w:p w14:paraId="1D074677" w14:textId="2BCEE686" w:rsidR="00DD5BC8" w:rsidRDefault="00DD5BC8" w:rsidP="00DF04C6">
                <w:r w:rsidRPr="004C4EA8">
                  <w:rPr>
                    <w:rStyle w:val="PlaceholderText"/>
                  </w:rPr>
                  <w:t>Click or tap here to enter text.</w:t>
                </w:r>
              </w:p>
            </w:tc>
          </w:sdtContent>
        </w:sdt>
        <w:sdt>
          <w:sdtPr>
            <w:id w:val="1212158849"/>
            <w:placeholder>
              <w:docPart w:val="F3FF7E6CF213451189099B9DCB1A309D"/>
            </w:placeholder>
            <w:showingPlcHdr/>
          </w:sdtPr>
          <w:sdtEndPr/>
          <w:sdtContent>
            <w:tc>
              <w:tcPr>
                <w:tcW w:w="3117" w:type="dxa"/>
              </w:tcPr>
              <w:p w14:paraId="3B270565" w14:textId="3D1952E4" w:rsidR="00DD5BC8" w:rsidRDefault="00DD5BC8" w:rsidP="00DF04C6">
                <w:r w:rsidRPr="004C4EA8">
                  <w:rPr>
                    <w:rStyle w:val="PlaceholderText"/>
                  </w:rPr>
                  <w:t>Click or tap here to enter text.</w:t>
                </w:r>
              </w:p>
            </w:tc>
          </w:sdtContent>
        </w:sdt>
      </w:tr>
      <w:tr w:rsidR="00DD5BC8" w14:paraId="0E254F90" w14:textId="77777777" w:rsidTr="00DF04C6">
        <w:tc>
          <w:tcPr>
            <w:tcW w:w="3116" w:type="dxa"/>
          </w:tcPr>
          <w:p w14:paraId="6C4E473F" w14:textId="77777777" w:rsidR="00DD5BC8" w:rsidRDefault="00DD5BC8" w:rsidP="00DF04C6">
            <w:r w:rsidRPr="003A4410">
              <w:t>Function modeling</w:t>
            </w:r>
          </w:p>
          <w:p w14:paraId="427DDCB2" w14:textId="7CFD54BC" w:rsidR="00DD5BC8" w:rsidRPr="00CE1AD8" w:rsidRDefault="00DD5BC8" w:rsidP="00DF04C6"/>
        </w:tc>
        <w:sdt>
          <w:sdtPr>
            <w:id w:val="1688489044"/>
            <w:placeholder>
              <w:docPart w:val="FBF0CA6E705A4883B159A0F44BAC49E4"/>
            </w:placeholder>
            <w:showingPlcHdr/>
          </w:sdtPr>
          <w:sdtEndPr/>
          <w:sdtContent>
            <w:tc>
              <w:tcPr>
                <w:tcW w:w="3117" w:type="dxa"/>
              </w:tcPr>
              <w:p w14:paraId="718873B3" w14:textId="4762B62B" w:rsidR="00DD5BC8" w:rsidRDefault="00DD5BC8" w:rsidP="00DF04C6">
                <w:r w:rsidRPr="004C4EA8">
                  <w:rPr>
                    <w:rStyle w:val="PlaceholderText"/>
                  </w:rPr>
                  <w:t>Click or tap here to enter text.</w:t>
                </w:r>
              </w:p>
            </w:tc>
          </w:sdtContent>
        </w:sdt>
        <w:sdt>
          <w:sdtPr>
            <w:id w:val="1549256893"/>
            <w:placeholder>
              <w:docPart w:val="8C7E376A99C2445CBD21E0FEE8F229A5"/>
            </w:placeholder>
            <w:showingPlcHdr/>
          </w:sdtPr>
          <w:sdtEndPr/>
          <w:sdtContent>
            <w:tc>
              <w:tcPr>
                <w:tcW w:w="3117" w:type="dxa"/>
              </w:tcPr>
              <w:p w14:paraId="1ACB8E78" w14:textId="34CC292C" w:rsidR="00DD5BC8" w:rsidRDefault="00DD5BC8" w:rsidP="00DF04C6">
                <w:r w:rsidRPr="004C4EA8">
                  <w:rPr>
                    <w:rStyle w:val="PlaceholderText"/>
                  </w:rPr>
                  <w:t>Click or tap here to enter text.</w:t>
                </w:r>
              </w:p>
            </w:tc>
          </w:sdtContent>
        </w:sdt>
      </w:tr>
      <w:tr w:rsidR="00DD5BC8" w14:paraId="7AE1F730" w14:textId="77777777" w:rsidTr="00DF04C6">
        <w:tc>
          <w:tcPr>
            <w:tcW w:w="3116" w:type="dxa"/>
          </w:tcPr>
          <w:p w14:paraId="5FB97256" w14:textId="77777777" w:rsidR="00DD5BC8" w:rsidRDefault="00DD5BC8" w:rsidP="00DF04C6">
            <w:r w:rsidRPr="003A4410">
              <w:t>Linear, quadratic, and exponential function models</w:t>
            </w:r>
          </w:p>
          <w:p w14:paraId="26C1B80E" w14:textId="0B4237D5" w:rsidR="00DD5BC8" w:rsidRPr="00CE1AD8" w:rsidRDefault="00DD5BC8" w:rsidP="00DF04C6"/>
        </w:tc>
        <w:sdt>
          <w:sdtPr>
            <w:id w:val="970486641"/>
            <w:placeholder>
              <w:docPart w:val="FC950021B6C14989A94CB04AEF3CBD15"/>
            </w:placeholder>
            <w:showingPlcHdr/>
          </w:sdtPr>
          <w:sdtEndPr/>
          <w:sdtContent>
            <w:tc>
              <w:tcPr>
                <w:tcW w:w="3117" w:type="dxa"/>
              </w:tcPr>
              <w:p w14:paraId="70BEB591" w14:textId="7EE9FE4E" w:rsidR="00DD5BC8" w:rsidRDefault="00DD5BC8" w:rsidP="00DF04C6">
                <w:r w:rsidRPr="004C4EA8">
                  <w:rPr>
                    <w:rStyle w:val="PlaceholderText"/>
                  </w:rPr>
                  <w:t>Click or tap here to enter text.</w:t>
                </w:r>
              </w:p>
            </w:tc>
          </w:sdtContent>
        </w:sdt>
        <w:sdt>
          <w:sdtPr>
            <w:id w:val="-2122604866"/>
            <w:placeholder>
              <w:docPart w:val="B3E2BD12DD464C3D870E1287BCA675DA"/>
            </w:placeholder>
            <w:showingPlcHdr/>
          </w:sdtPr>
          <w:sdtEndPr/>
          <w:sdtContent>
            <w:tc>
              <w:tcPr>
                <w:tcW w:w="3117" w:type="dxa"/>
              </w:tcPr>
              <w:p w14:paraId="5F487CA0" w14:textId="1DF8768D" w:rsidR="00DD5BC8" w:rsidRDefault="00DD5BC8" w:rsidP="00DF04C6">
                <w:r w:rsidRPr="004C4EA8">
                  <w:rPr>
                    <w:rStyle w:val="PlaceholderText"/>
                  </w:rPr>
                  <w:t>Click or tap here to enter text.</w:t>
                </w:r>
              </w:p>
            </w:tc>
          </w:sdtContent>
        </w:sdt>
      </w:tr>
      <w:tr w:rsidR="00DD5BC8" w14:paraId="24C86B99" w14:textId="77777777" w:rsidTr="00DF04C6">
        <w:tc>
          <w:tcPr>
            <w:tcW w:w="3116" w:type="dxa"/>
          </w:tcPr>
          <w:p w14:paraId="6D91CCBC" w14:textId="77777777" w:rsidR="00DD5BC8" w:rsidRDefault="00DD5BC8" w:rsidP="00DF04C6">
            <w:r w:rsidRPr="003A4410">
              <w:t>Arithmetic sequences</w:t>
            </w:r>
          </w:p>
          <w:p w14:paraId="3F81072D" w14:textId="35528AC1" w:rsidR="00DD5BC8" w:rsidRPr="003A4410" w:rsidRDefault="00DD5BC8" w:rsidP="00DF04C6"/>
        </w:tc>
        <w:sdt>
          <w:sdtPr>
            <w:id w:val="1996992452"/>
            <w:placeholder>
              <w:docPart w:val="AF552F5E361A4C299B02869DEA48081B"/>
            </w:placeholder>
            <w:showingPlcHdr/>
          </w:sdtPr>
          <w:sdtEndPr/>
          <w:sdtContent>
            <w:tc>
              <w:tcPr>
                <w:tcW w:w="3117" w:type="dxa"/>
              </w:tcPr>
              <w:p w14:paraId="53FD0D3B" w14:textId="22C5F508" w:rsidR="00DD5BC8" w:rsidRDefault="00DD5BC8" w:rsidP="00DF04C6">
                <w:r w:rsidRPr="004C4EA8">
                  <w:rPr>
                    <w:rStyle w:val="PlaceholderText"/>
                  </w:rPr>
                  <w:t>Click or tap here to enter text.</w:t>
                </w:r>
              </w:p>
            </w:tc>
          </w:sdtContent>
        </w:sdt>
        <w:sdt>
          <w:sdtPr>
            <w:id w:val="878909558"/>
            <w:placeholder>
              <w:docPart w:val="4FA3A729476A492C83DDF259E7131A8C"/>
            </w:placeholder>
            <w:showingPlcHdr/>
          </w:sdtPr>
          <w:sdtEndPr/>
          <w:sdtContent>
            <w:tc>
              <w:tcPr>
                <w:tcW w:w="3117" w:type="dxa"/>
              </w:tcPr>
              <w:p w14:paraId="2DF18001" w14:textId="609FE9B9" w:rsidR="00DD5BC8" w:rsidRDefault="00DD5BC8" w:rsidP="00DF04C6">
                <w:r w:rsidRPr="004C4EA8">
                  <w:rPr>
                    <w:rStyle w:val="PlaceholderText"/>
                  </w:rPr>
                  <w:t>Click or tap here to enter text.</w:t>
                </w:r>
              </w:p>
            </w:tc>
          </w:sdtContent>
        </w:sdt>
      </w:tr>
    </w:tbl>
    <w:p w14:paraId="7D853678" w14:textId="77777777" w:rsidR="00DD5BC8" w:rsidRDefault="00DD5BC8" w:rsidP="00AD4726">
      <w:pPr>
        <w:spacing w:after="0" w:line="240" w:lineRule="auto"/>
        <w:rPr>
          <w:rFonts w:ascii="Times New Roman" w:eastAsia="Times New Roman" w:hAnsi="Times New Roman" w:cs="Times New Roman"/>
          <w:kern w:val="0"/>
          <w14:ligatures w14:val="none"/>
        </w:rPr>
      </w:pPr>
    </w:p>
    <w:p w14:paraId="3E85EE48" w14:textId="77777777" w:rsidR="00DD5BC8" w:rsidRDefault="00DD5BC8" w:rsidP="00AD4726">
      <w:pPr>
        <w:spacing w:after="0" w:line="240" w:lineRule="auto"/>
        <w:rPr>
          <w:rFonts w:ascii="Times New Roman" w:eastAsia="Times New Roman" w:hAnsi="Times New Roman" w:cs="Times New Roman"/>
          <w:kern w:val="0"/>
          <w14:ligatures w14:val="none"/>
        </w:rPr>
      </w:pPr>
    </w:p>
    <w:p w14:paraId="7D8BAC4F" w14:textId="77777777" w:rsidR="00DD5BC8" w:rsidRDefault="00DD5BC8" w:rsidP="00AD4726">
      <w:pPr>
        <w:spacing w:after="0" w:line="240" w:lineRule="auto"/>
        <w:rPr>
          <w:rFonts w:ascii="Times New Roman" w:eastAsia="Times New Roman" w:hAnsi="Times New Roman" w:cs="Times New Roman"/>
          <w:kern w:val="0"/>
          <w14:ligatures w14:val="none"/>
        </w:rPr>
      </w:pPr>
    </w:p>
    <w:p w14:paraId="17563237" w14:textId="019F3118" w:rsidR="00DD5BC8" w:rsidRPr="00C8177F" w:rsidRDefault="00DD5BC8" w:rsidP="00DD5BC8">
      <w:pPr>
        <w:pStyle w:val="Heading3"/>
        <w:rPr>
          <w:b/>
          <w:bCs/>
          <w:color w:val="000000" w:themeColor="text1"/>
          <w:sz w:val="24"/>
          <w:szCs w:val="24"/>
        </w:rPr>
      </w:pPr>
      <w:r>
        <w:rPr>
          <w:b/>
          <w:bCs/>
          <w:color w:val="000000" w:themeColor="text1"/>
          <w:sz w:val="24"/>
          <w:szCs w:val="24"/>
        </w:rPr>
        <w:t>Geometry and Measurement:</w:t>
      </w:r>
    </w:p>
    <w:tbl>
      <w:tblPr>
        <w:tblStyle w:val="TableGrid"/>
        <w:tblW w:w="0" w:type="auto"/>
        <w:tblLook w:val="04A0" w:firstRow="1" w:lastRow="0" w:firstColumn="1" w:lastColumn="0" w:noHBand="0" w:noVBand="1"/>
      </w:tblPr>
      <w:tblGrid>
        <w:gridCol w:w="3116"/>
        <w:gridCol w:w="3117"/>
        <w:gridCol w:w="3117"/>
      </w:tblGrid>
      <w:tr w:rsidR="00DD5BC8" w14:paraId="39E05A3F" w14:textId="77777777" w:rsidTr="00DF04C6">
        <w:trPr>
          <w:tblHeader/>
        </w:trPr>
        <w:tc>
          <w:tcPr>
            <w:tcW w:w="3116" w:type="dxa"/>
            <w:shd w:val="clear" w:color="auto" w:fill="D9D9D9" w:themeFill="background1" w:themeFillShade="D9"/>
          </w:tcPr>
          <w:p w14:paraId="60D13142" w14:textId="77777777" w:rsidR="00DD5BC8" w:rsidRDefault="00DD5BC8" w:rsidP="00DF04C6">
            <w:r w:rsidRPr="00AD4726">
              <w:rPr>
                <w:b/>
                <w:bCs/>
              </w:rPr>
              <w:t>Candidates must</w:t>
            </w:r>
            <w:r>
              <w:rPr>
                <w:b/>
                <w:bCs/>
              </w:rPr>
              <w:t xml:space="preserve"> demonstrate</w:t>
            </w:r>
            <w:ins w:id="3"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45BA38A" w14:textId="77777777" w:rsidR="00DD5BC8" w:rsidRDefault="00DD5BC8" w:rsidP="00DF04C6">
            <w:r w:rsidRPr="00AD4726">
              <w:rPr>
                <w:b/>
                <w:bCs/>
              </w:rPr>
              <w:t>Course #/Title/Grade</w:t>
            </w:r>
          </w:p>
        </w:tc>
        <w:tc>
          <w:tcPr>
            <w:tcW w:w="3117" w:type="dxa"/>
            <w:shd w:val="clear" w:color="auto" w:fill="D9D9D9" w:themeFill="background1" w:themeFillShade="D9"/>
          </w:tcPr>
          <w:p w14:paraId="5A9DDAEB" w14:textId="77777777" w:rsidR="00DD5BC8" w:rsidRPr="00AD4726" w:rsidRDefault="00DD5BC8" w:rsidP="00DF04C6">
            <w:r w:rsidRPr="00AD4726">
              <w:rPr>
                <w:b/>
                <w:bCs/>
              </w:rPr>
              <w:t>Portfolio Artifact(s)</w:t>
            </w:r>
          </w:p>
          <w:p w14:paraId="74E457E3" w14:textId="77777777" w:rsidR="00DD5BC8" w:rsidRPr="00AD4726" w:rsidRDefault="00DD5BC8" w:rsidP="00DF04C6">
            <w:r w:rsidRPr="00AD4726">
              <w:rPr>
                <w:b/>
                <w:bCs/>
              </w:rPr>
              <w:t>AND </w:t>
            </w:r>
          </w:p>
          <w:p w14:paraId="770C9C98" w14:textId="77777777" w:rsidR="00DD5BC8" w:rsidRDefault="00DD5BC8" w:rsidP="00DF04C6">
            <w:r w:rsidRPr="00AD4726">
              <w:rPr>
                <w:b/>
                <w:bCs/>
              </w:rPr>
              <w:t>Rationale</w:t>
            </w:r>
          </w:p>
        </w:tc>
      </w:tr>
      <w:tr w:rsidR="00DD5BC8" w14:paraId="034ADA73" w14:textId="77777777" w:rsidTr="00DF04C6">
        <w:tc>
          <w:tcPr>
            <w:tcW w:w="3116" w:type="dxa"/>
          </w:tcPr>
          <w:p w14:paraId="7971CD47" w14:textId="1EF78E19" w:rsidR="00DD5BC8" w:rsidRDefault="00DD5BC8" w:rsidP="00DD5BC8">
            <w:r w:rsidRPr="007F5A93">
              <w:t>Types of lines</w:t>
            </w:r>
          </w:p>
        </w:tc>
        <w:sdt>
          <w:sdtPr>
            <w:id w:val="-1483153962"/>
            <w:placeholder>
              <w:docPart w:val="792549A686454B58ACF2030CBF801F69"/>
            </w:placeholder>
            <w:showingPlcHdr/>
          </w:sdtPr>
          <w:sdtEndPr/>
          <w:sdtContent>
            <w:tc>
              <w:tcPr>
                <w:tcW w:w="3117" w:type="dxa"/>
              </w:tcPr>
              <w:p w14:paraId="1DDD029F" w14:textId="77777777" w:rsidR="00DD5BC8" w:rsidRDefault="00DD5BC8" w:rsidP="00DF04C6">
                <w:r w:rsidRPr="004C4EA8">
                  <w:rPr>
                    <w:rStyle w:val="PlaceholderText"/>
                  </w:rPr>
                  <w:t>Click or tap here to enter text.</w:t>
                </w:r>
              </w:p>
            </w:tc>
          </w:sdtContent>
        </w:sdt>
        <w:sdt>
          <w:sdtPr>
            <w:id w:val="-1255655661"/>
            <w:placeholder>
              <w:docPart w:val="0DB950D04A59439B9C0A5F31F342E2B3"/>
            </w:placeholder>
            <w:showingPlcHdr/>
          </w:sdtPr>
          <w:sdtEndPr/>
          <w:sdtContent>
            <w:tc>
              <w:tcPr>
                <w:tcW w:w="3117" w:type="dxa"/>
              </w:tcPr>
              <w:p w14:paraId="42BA61E8" w14:textId="77777777" w:rsidR="00DD5BC8" w:rsidRDefault="00DD5BC8" w:rsidP="00DF04C6">
                <w:r w:rsidRPr="004C4EA8">
                  <w:rPr>
                    <w:rStyle w:val="PlaceholderText"/>
                  </w:rPr>
                  <w:t>Click or tap here to enter text.</w:t>
                </w:r>
              </w:p>
            </w:tc>
          </w:sdtContent>
        </w:sdt>
      </w:tr>
      <w:tr w:rsidR="00DD5BC8" w14:paraId="637E36FA" w14:textId="77777777" w:rsidTr="00DF04C6">
        <w:tc>
          <w:tcPr>
            <w:tcW w:w="3116" w:type="dxa"/>
          </w:tcPr>
          <w:p w14:paraId="69AB2718" w14:textId="5DE97A2E" w:rsidR="00DD5BC8" w:rsidRPr="00AD4726" w:rsidRDefault="00DD5BC8" w:rsidP="00DF04C6">
            <w:r w:rsidRPr="007F5A93">
              <w:t>Triangles</w:t>
            </w:r>
            <w:r>
              <w:t>, circles, quadrilaterals, and polygons</w:t>
            </w:r>
          </w:p>
          <w:p w14:paraId="6607C233" w14:textId="77777777" w:rsidR="00DD5BC8" w:rsidRDefault="00DD5BC8" w:rsidP="00DF04C6"/>
        </w:tc>
        <w:sdt>
          <w:sdtPr>
            <w:id w:val="766113412"/>
            <w:placeholder>
              <w:docPart w:val="B1D3DFBCDD894DF78CD7CA506D0341BF"/>
            </w:placeholder>
            <w:showingPlcHdr/>
          </w:sdtPr>
          <w:sdtEndPr/>
          <w:sdtContent>
            <w:tc>
              <w:tcPr>
                <w:tcW w:w="3117" w:type="dxa"/>
              </w:tcPr>
              <w:p w14:paraId="52B20062" w14:textId="77777777" w:rsidR="00DD5BC8" w:rsidRDefault="00DD5BC8" w:rsidP="00DF04C6">
                <w:r w:rsidRPr="004C4EA8">
                  <w:rPr>
                    <w:rStyle w:val="PlaceholderText"/>
                  </w:rPr>
                  <w:t>Click or tap here to enter text.</w:t>
                </w:r>
              </w:p>
            </w:tc>
          </w:sdtContent>
        </w:sdt>
        <w:sdt>
          <w:sdtPr>
            <w:id w:val="-1984916857"/>
            <w:placeholder>
              <w:docPart w:val="4A46203962A04040888A3C7AA7F00743"/>
            </w:placeholder>
            <w:showingPlcHdr/>
          </w:sdtPr>
          <w:sdtEndPr/>
          <w:sdtContent>
            <w:tc>
              <w:tcPr>
                <w:tcW w:w="3117" w:type="dxa"/>
              </w:tcPr>
              <w:p w14:paraId="11C591FC" w14:textId="77777777" w:rsidR="00DD5BC8" w:rsidRDefault="00DD5BC8" w:rsidP="00DF04C6">
                <w:r w:rsidRPr="004C4EA8">
                  <w:rPr>
                    <w:rStyle w:val="PlaceholderText"/>
                  </w:rPr>
                  <w:t>Click or tap here to enter text.</w:t>
                </w:r>
              </w:p>
            </w:tc>
          </w:sdtContent>
        </w:sdt>
      </w:tr>
      <w:tr w:rsidR="00DD5BC8" w14:paraId="0748A9AD" w14:textId="77777777" w:rsidTr="00DF04C6">
        <w:tc>
          <w:tcPr>
            <w:tcW w:w="3116" w:type="dxa"/>
          </w:tcPr>
          <w:p w14:paraId="7C100B21" w14:textId="2033E54F" w:rsidR="00DD5BC8" w:rsidRDefault="00DD5BC8" w:rsidP="00DF04C6">
            <w:r w:rsidRPr="009627E5">
              <w:t>Transformations</w:t>
            </w:r>
          </w:p>
          <w:p w14:paraId="0E87E9ED" w14:textId="77777777" w:rsidR="00DD5BC8" w:rsidRPr="00F36CAC" w:rsidRDefault="00DD5BC8" w:rsidP="00DF04C6"/>
        </w:tc>
        <w:sdt>
          <w:sdtPr>
            <w:id w:val="-1647738679"/>
            <w:placeholder>
              <w:docPart w:val="E8FEF78C2D9540F7B93E807A4D729210"/>
            </w:placeholder>
            <w:showingPlcHdr/>
          </w:sdtPr>
          <w:sdtEndPr/>
          <w:sdtContent>
            <w:tc>
              <w:tcPr>
                <w:tcW w:w="3117" w:type="dxa"/>
              </w:tcPr>
              <w:p w14:paraId="0F25E32C" w14:textId="77777777" w:rsidR="00DD5BC8" w:rsidRDefault="00DD5BC8" w:rsidP="00DF04C6">
                <w:r w:rsidRPr="004C4EA8">
                  <w:rPr>
                    <w:rStyle w:val="PlaceholderText"/>
                  </w:rPr>
                  <w:t>Click or tap here to enter text.</w:t>
                </w:r>
              </w:p>
            </w:tc>
          </w:sdtContent>
        </w:sdt>
        <w:sdt>
          <w:sdtPr>
            <w:id w:val="-211264763"/>
            <w:placeholder>
              <w:docPart w:val="3B567E15BAC34B3D85C03F272F54BDCE"/>
            </w:placeholder>
            <w:showingPlcHdr/>
          </w:sdtPr>
          <w:sdtEndPr/>
          <w:sdtContent>
            <w:tc>
              <w:tcPr>
                <w:tcW w:w="3117" w:type="dxa"/>
              </w:tcPr>
              <w:p w14:paraId="3B88B9B2" w14:textId="77777777" w:rsidR="00DD5BC8" w:rsidRDefault="00DD5BC8" w:rsidP="00DF04C6">
                <w:r w:rsidRPr="004C4EA8">
                  <w:rPr>
                    <w:rStyle w:val="PlaceholderText"/>
                  </w:rPr>
                  <w:t>Click or tap here to enter text.</w:t>
                </w:r>
              </w:p>
            </w:tc>
          </w:sdtContent>
        </w:sdt>
      </w:tr>
      <w:tr w:rsidR="00DD5BC8" w14:paraId="2707FD00" w14:textId="77777777" w:rsidTr="00DF04C6">
        <w:tc>
          <w:tcPr>
            <w:tcW w:w="3116" w:type="dxa"/>
          </w:tcPr>
          <w:p w14:paraId="42920301" w14:textId="77777777" w:rsidR="00DD5BC8" w:rsidRDefault="00DD5BC8" w:rsidP="00DF04C6">
            <w:r w:rsidRPr="009627E5">
              <w:t>Congruence and similarity</w:t>
            </w:r>
          </w:p>
          <w:p w14:paraId="421EB053" w14:textId="6085C006" w:rsidR="00DD5BC8" w:rsidRPr="009627E5" w:rsidRDefault="00DD5BC8" w:rsidP="00DF04C6"/>
        </w:tc>
        <w:sdt>
          <w:sdtPr>
            <w:id w:val="-1561859789"/>
            <w:placeholder>
              <w:docPart w:val="A28A21A1A9D04A82AAD46C2A23D908D3"/>
            </w:placeholder>
            <w:showingPlcHdr/>
          </w:sdtPr>
          <w:sdtEndPr/>
          <w:sdtContent>
            <w:tc>
              <w:tcPr>
                <w:tcW w:w="3117" w:type="dxa"/>
              </w:tcPr>
              <w:p w14:paraId="2E5F4947" w14:textId="62CA9FEF" w:rsidR="00DD5BC8" w:rsidRDefault="00DD5BC8" w:rsidP="00DF04C6">
                <w:r w:rsidRPr="004C4EA8">
                  <w:rPr>
                    <w:rStyle w:val="PlaceholderText"/>
                  </w:rPr>
                  <w:t>Click or tap here to enter text.</w:t>
                </w:r>
              </w:p>
            </w:tc>
          </w:sdtContent>
        </w:sdt>
        <w:sdt>
          <w:sdtPr>
            <w:id w:val="1411503488"/>
            <w:placeholder>
              <w:docPart w:val="2517193ABF1E47ADAA27FD1DC3054C0F"/>
            </w:placeholder>
            <w:showingPlcHdr/>
          </w:sdtPr>
          <w:sdtEndPr/>
          <w:sdtContent>
            <w:tc>
              <w:tcPr>
                <w:tcW w:w="3117" w:type="dxa"/>
              </w:tcPr>
              <w:p w14:paraId="188AFC91" w14:textId="7993F331" w:rsidR="00DD5BC8" w:rsidRDefault="00DD5BC8" w:rsidP="00DF04C6">
                <w:r w:rsidRPr="004C4EA8">
                  <w:rPr>
                    <w:rStyle w:val="PlaceholderText"/>
                  </w:rPr>
                  <w:t>Click or tap here to enter text.</w:t>
                </w:r>
              </w:p>
            </w:tc>
          </w:sdtContent>
        </w:sdt>
      </w:tr>
      <w:tr w:rsidR="00DD5BC8" w14:paraId="5C6508ED" w14:textId="77777777" w:rsidTr="00DF04C6">
        <w:tc>
          <w:tcPr>
            <w:tcW w:w="3116" w:type="dxa"/>
          </w:tcPr>
          <w:p w14:paraId="2B3C5707" w14:textId="77777777" w:rsidR="00DD5BC8" w:rsidRDefault="00DD5BC8" w:rsidP="00DF04C6">
            <w:proofErr w:type="spellStart"/>
            <w:r w:rsidRPr="00F961DF">
              <w:t>xy</w:t>
            </w:r>
            <w:proofErr w:type="spellEnd"/>
            <w:r w:rsidRPr="00F961DF">
              <w:t>-plane relationships</w:t>
            </w:r>
          </w:p>
          <w:p w14:paraId="504D6B27" w14:textId="23C38508" w:rsidR="00DD5BC8" w:rsidRPr="009627E5" w:rsidRDefault="00DD5BC8" w:rsidP="00DF04C6"/>
        </w:tc>
        <w:sdt>
          <w:sdtPr>
            <w:id w:val="-917166001"/>
            <w:placeholder>
              <w:docPart w:val="21805C29EF6D42828FDE9EECDC56782D"/>
            </w:placeholder>
            <w:showingPlcHdr/>
          </w:sdtPr>
          <w:sdtEndPr/>
          <w:sdtContent>
            <w:tc>
              <w:tcPr>
                <w:tcW w:w="3117" w:type="dxa"/>
              </w:tcPr>
              <w:p w14:paraId="4514AA08" w14:textId="52DAB9BC" w:rsidR="00DD5BC8" w:rsidRDefault="00DD5BC8" w:rsidP="00DF04C6">
                <w:r w:rsidRPr="004C4EA8">
                  <w:rPr>
                    <w:rStyle w:val="PlaceholderText"/>
                  </w:rPr>
                  <w:t>Click or tap here to enter text.</w:t>
                </w:r>
              </w:p>
            </w:tc>
          </w:sdtContent>
        </w:sdt>
        <w:sdt>
          <w:sdtPr>
            <w:id w:val="1027602122"/>
            <w:placeholder>
              <w:docPart w:val="46F92B108E2146409FBA5204DB93F97E"/>
            </w:placeholder>
            <w:showingPlcHdr/>
          </w:sdtPr>
          <w:sdtEndPr/>
          <w:sdtContent>
            <w:tc>
              <w:tcPr>
                <w:tcW w:w="3117" w:type="dxa"/>
              </w:tcPr>
              <w:p w14:paraId="44CBE034" w14:textId="0749634F" w:rsidR="00DD5BC8" w:rsidRDefault="00DD5BC8" w:rsidP="00DF04C6">
                <w:r w:rsidRPr="004C4EA8">
                  <w:rPr>
                    <w:rStyle w:val="PlaceholderText"/>
                  </w:rPr>
                  <w:t>Click or tap here to enter text.</w:t>
                </w:r>
              </w:p>
            </w:tc>
          </w:sdtContent>
        </w:sdt>
      </w:tr>
      <w:tr w:rsidR="00DD5BC8" w14:paraId="0F32AEB5" w14:textId="77777777" w:rsidTr="00DF04C6">
        <w:tc>
          <w:tcPr>
            <w:tcW w:w="3116" w:type="dxa"/>
          </w:tcPr>
          <w:p w14:paraId="5806C93B" w14:textId="77777777" w:rsidR="00DD5BC8" w:rsidRDefault="00DD5BC8" w:rsidP="00DF04C6">
            <w:r w:rsidRPr="00F961DF">
              <w:t>Perimeter and area</w:t>
            </w:r>
          </w:p>
          <w:p w14:paraId="7D3977C8" w14:textId="3590AF19" w:rsidR="00DD5BC8" w:rsidRPr="00F961DF" w:rsidRDefault="00DD5BC8" w:rsidP="00DF04C6"/>
        </w:tc>
        <w:sdt>
          <w:sdtPr>
            <w:id w:val="-1687975969"/>
            <w:placeholder>
              <w:docPart w:val="BD8BD123FA994724BB3A5E35DD2625F2"/>
            </w:placeholder>
            <w:showingPlcHdr/>
          </w:sdtPr>
          <w:sdtEndPr/>
          <w:sdtContent>
            <w:tc>
              <w:tcPr>
                <w:tcW w:w="3117" w:type="dxa"/>
              </w:tcPr>
              <w:p w14:paraId="20B53D4D" w14:textId="70091C67" w:rsidR="00DD5BC8" w:rsidRDefault="00DD5BC8" w:rsidP="00DF04C6">
                <w:r w:rsidRPr="004C4EA8">
                  <w:rPr>
                    <w:rStyle w:val="PlaceholderText"/>
                  </w:rPr>
                  <w:t>Click or tap here to enter text.</w:t>
                </w:r>
              </w:p>
            </w:tc>
          </w:sdtContent>
        </w:sdt>
        <w:sdt>
          <w:sdtPr>
            <w:id w:val="806053138"/>
            <w:placeholder>
              <w:docPart w:val="30D890ABAECF474897832C0E45BB9185"/>
            </w:placeholder>
            <w:showingPlcHdr/>
          </w:sdtPr>
          <w:sdtEndPr/>
          <w:sdtContent>
            <w:tc>
              <w:tcPr>
                <w:tcW w:w="3117" w:type="dxa"/>
              </w:tcPr>
              <w:p w14:paraId="63FD805F" w14:textId="600A1AAC" w:rsidR="00DD5BC8" w:rsidRDefault="00DD5BC8" w:rsidP="00DF04C6">
                <w:r w:rsidRPr="004C4EA8">
                  <w:rPr>
                    <w:rStyle w:val="PlaceholderText"/>
                  </w:rPr>
                  <w:t>Click or tap here to enter text.</w:t>
                </w:r>
              </w:p>
            </w:tc>
          </w:sdtContent>
        </w:sdt>
      </w:tr>
      <w:tr w:rsidR="00DD5BC8" w14:paraId="322F1F6A" w14:textId="77777777" w:rsidTr="00DF04C6">
        <w:tc>
          <w:tcPr>
            <w:tcW w:w="3116" w:type="dxa"/>
          </w:tcPr>
          <w:p w14:paraId="18F53146" w14:textId="77777777" w:rsidR="00DD5BC8" w:rsidRDefault="00DD5BC8" w:rsidP="00DF04C6">
            <w:r w:rsidRPr="00F961DF">
              <w:t>Systems of measurement</w:t>
            </w:r>
          </w:p>
          <w:p w14:paraId="7CBA62BE" w14:textId="5E4556EF" w:rsidR="00DD5BC8" w:rsidRPr="00F961DF" w:rsidRDefault="00DD5BC8" w:rsidP="00DF04C6"/>
        </w:tc>
        <w:sdt>
          <w:sdtPr>
            <w:id w:val="791935531"/>
            <w:placeholder>
              <w:docPart w:val="4F113E0A678E43FF9F835F726666C23C"/>
            </w:placeholder>
            <w:showingPlcHdr/>
          </w:sdtPr>
          <w:sdtEndPr/>
          <w:sdtContent>
            <w:tc>
              <w:tcPr>
                <w:tcW w:w="3117" w:type="dxa"/>
              </w:tcPr>
              <w:p w14:paraId="156B18A0" w14:textId="5143B8F4" w:rsidR="00DD5BC8" w:rsidRDefault="00DD5BC8" w:rsidP="00DF04C6">
                <w:r w:rsidRPr="004C4EA8">
                  <w:rPr>
                    <w:rStyle w:val="PlaceholderText"/>
                  </w:rPr>
                  <w:t>Click or tap here to enter text.</w:t>
                </w:r>
              </w:p>
            </w:tc>
          </w:sdtContent>
        </w:sdt>
        <w:sdt>
          <w:sdtPr>
            <w:id w:val="1511106003"/>
            <w:placeholder>
              <w:docPart w:val="24183D2C1D554F0AA1884ED08F4177F7"/>
            </w:placeholder>
            <w:showingPlcHdr/>
          </w:sdtPr>
          <w:sdtEndPr/>
          <w:sdtContent>
            <w:tc>
              <w:tcPr>
                <w:tcW w:w="3117" w:type="dxa"/>
              </w:tcPr>
              <w:p w14:paraId="489C6081" w14:textId="754B65A1" w:rsidR="00DD5BC8" w:rsidRDefault="00DD5BC8" w:rsidP="00DF04C6">
                <w:r w:rsidRPr="004C4EA8">
                  <w:rPr>
                    <w:rStyle w:val="PlaceholderText"/>
                  </w:rPr>
                  <w:t>Click or tap here to enter text.</w:t>
                </w:r>
              </w:p>
            </w:tc>
          </w:sdtContent>
        </w:sdt>
      </w:tr>
    </w:tbl>
    <w:p w14:paraId="24749E23" w14:textId="77777777" w:rsidR="00DD5BC8" w:rsidRDefault="00DD5BC8" w:rsidP="00AD4726">
      <w:pPr>
        <w:spacing w:after="0" w:line="240" w:lineRule="auto"/>
        <w:rPr>
          <w:rFonts w:ascii="Times New Roman" w:eastAsia="Times New Roman" w:hAnsi="Times New Roman" w:cs="Times New Roman"/>
          <w:kern w:val="0"/>
          <w14:ligatures w14:val="none"/>
        </w:rPr>
      </w:pPr>
    </w:p>
    <w:p w14:paraId="16E04C20" w14:textId="77777777" w:rsidR="00DD5BC8" w:rsidRDefault="00DD5BC8" w:rsidP="00AD4726">
      <w:pPr>
        <w:spacing w:after="0" w:line="240" w:lineRule="auto"/>
        <w:rPr>
          <w:rFonts w:ascii="Times New Roman" w:eastAsia="Times New Roman" w:hAnsi="Times New Roman" w:cs="Times New Roman"/>
          <w:kern w:val="0"/>
          <w14:ligatures w14:val="none"/>
        </w:rPr>
      </w:pPr>
    </w:p>
    <w:p w14:paraId="4FB095C0" w14:textId="77777777" w:rsidR="00DD5BC8" w:rsidRDefault="00DD5BC8" w:rsidP="00AD4726">
      <w:pPr>
        <w:spacing w:after="0" w:line="240" w:lineRule="auto"/>
        <w:rPr>
          <w:rFonts w:ascii="Times New Roman" w:eastAsia="Times New Roman" w:hAnsi="Times New Roman" w:cs="Times New Roman"/>
          <w:kern w:val="0"/>
          <w14:ligatures w14:val="none"/>
        </w:rPr>
      </w:pPr>
    </w:p>
    <w:p w14:paraId="406E3EF1" w14:textId="77777777" w:rsidR="00DD5BC8" w:rsidRDefault="00DD5BC8" w:rsidP="00AD4726">
      <w:pPr>
        <w:spacing w:after="0" w:line="240" w:lineRule="auto"/>
        <w:rPr>
          <w:rFonts w:ascii="Times New Roman" w:eastAsia="Times New Roman" w:hAnsi="Times New Roman" w:cs="Times New Roman"/>
          <w:kern w:val="0"/>
          <w14:ligatures w14:val="none"/>
        </w:rPr>
      </w:pPr>
    </w:p>
    <w:p w14:paraId="60F8CB39" w14:textId="77777777" w:rsidR="00DD5BC8" w:rsidRDefault="00DD5BC8" w:rsidP="00AD4726">
      <w:pPr>
        <w:spacing w:after="0" w:line="240" w:lineRule="auto"/>
        <w:rPr>
          <w:rFonts w:ascii="Times New Roman" w:eastAsia="Times New Roman" w:hAnsi="Times New Roman" w:cs="Times New Roman"/>
          <w:kern w:val="0"/>
          <w14:ligatures w14:val="none"/>
        </w:rPr>
      </w:pPr>
    </w:p>
    <w:p w14:paraId="0222E5BC" w14:textId="004CA1BB" w:rsidR="00DD5BC8" w:rsidRPr="00C8177F" w:rsidRDefault="00DD5BC8" w:rsidP="00DD5BC8">
      <w:pPr>
        <w:pStyle w:val="Heading3"/>
        <w:rPr>
          <w:b/>
          <w:bCs/>
          <w:color w:val="000000" w:themeColor="text1"/>
          <w:sz w:val="24"/>
          <w:szCs w:val="24"/>
        </w:rPr>
      </w:pPr>
      <w:r>
        <w:rPr>
          <w:b/>
          <w:bCs/>
          <w:color w:val="000000" w:themeColor="text1"/>
          <w:sz w:val="24"/>
          <w:szCs w:val="24"/>
        </w:rPr>
        <w:lastRenderedPageBreak/>
        <w:t>Statistics and Probability:</w:t>
      </w:r>
    </w:p>
    <w:tbl>
      <w:tblPr>
        <w:tblStyle w:val="TableGrid"/>
        <w:tblW w:w="0" w:type="auto"/>
        <w:tblLook w:val="04A0" w:firstRow="1" w:lastRow="0" w:firstColumn="1" w:lastColumn="0" w:noHBand="0" w:noVBand="1"/>
      </w:tblPr>
      <w:tblGrid>
        <w:gridCol w:w="3116"/>
        <w:gridCol w:w="3117"/>
        <w:gridCol w:w="3117"/>
      </w:tblGrid>
      <w:tr w:rsidR="00DD5BC8" w14:paraId="7F960987" w14:textId="77777777" w:rsidTr="00DF04C6">
        <w:trPr>
          <w:tblHeader/>
        </w:trPr>
        <w:tc>
          <w:tcPr>
            <w:tcW w:w="3116" w:type="dxa"/>
            <w:shd w:val="clear" w:color="auto" w:fill="D9D9D9" w:themeFill="background1" w:themeFillShade="D9"/>
          </w:tcPr>
          <w:p w14:paraId="0FD41520" w14:textId="77777777" w:rsidR="00DD5BC8" w:rsidRDefault="00DD5BC8" w:rsidP="00DF04C6">
            <w:r w:rsidRPr="00AD4726">
              <w:rPr>
                <w:b/>
                <w:bCs/>
              </w:rPr>
              <w:t>Candidates must</w:t>
            </w:r>
            <w:r>
              <w:rPr>
                <w:b/>
                <w:bCs/>
              </w:rPr>
              <w:t xml:space="preserve"> demonstrate</w:t>
            </w:r>
            <w:ins w:id="4" w:author="Reisenauer, Jenna" w:date="2025-07-24T09:03:00Z" w16du:dateUtc="2025-07-24T15:03:00Z">
              <w:r w:rsidRPr="00AD4726">
                <w:rPr>
                  <w:b/>
                  <w:bCs/>
                </w:rPr>
                <w:t xml:space="preserve"> </w:t>
              </w:r>
            </w:ins>
            <w:r w:rsidRPr="00AD4726">
              <w:rPr>
                <w:b/>
                <w:bCs/>
              </w:rPr>
              <w:t xml:space="preserve">knowledge of </w:t>
            </w:r>
            <w:r>
              <w:rPr>
                <w:b/>
                <w:bCs/>
              </w:rPr>
              <w:t>each of the following concepts:</w:t>
            </w:r>
          </w:p>
        </w:tc>
        <w:tc>
          <w:tcPr>
            <w:tcW w:w="3117" w:type="dxa"/>
            <w:shd w:val="clear" w:color="auto" w:fill="D9D9D9" w:themeFill="background1" w:themeFillShade="D9"/>
          </w:tcPr>
          <w:p w14:paraId="563B1479" w14:textId="77777777" w:rsidR="00DD5BC8" w:rsidRDefault="00DD5BC8" w:rsidP="00DF04C6">
            <w:r w:rsidRPr="00AD4726">
              <w:rPr>
                <w:b/>
                <w:bCs/>
              </w:rPr>
              <w:t>Course #/Title/Grade</w:t>
            </w:r>
          </w:p>
        </w:tc>
        <w:tc>
          <w:tcPr>
            <w:tcW w:w="3117" w:type="dxa"/>
            <w:shd w:val="clear" w:color="auto" w:fill="D9D9D9" w:themeFill="background1" w:themeFillShade="D9"/>
          </w:tcPr>
          <w:p w14:paraId="338D5830" w14:textId="77777777" w:rsidR="00DD5BC8" w:rsidRPr="00AD4726" w:rsidRDefault="00DD5BC8" w:rsidP="00DF04C6">
            <w:r w:rsidRPr="00AD4726">
              <w:rPr>
                <w:b/>
                <w:bCs/>
              </w:rPr>
              <w:t>Portfolio Artifact(s)</w:t>
            </w:r>
          </w:p>
          <w:p w14:paraId="507CECB9" w14:textId="77777777" w:rsidR="00DD5BC8" w:rsidRPr="00AD4726" w:rsidRDefault="00DD5BC8" w:rsidP="00DF04C6">
            <w:r w:rsidRPr="00AD4726">
              <w:rPr>
                <w:b/>
                <w:bCs/>
              </w:rPr>
              <w:t>AND </w:t>
            </w:r>
          </w:p>
          <w:p w14:paraId="63925364" w14:textId="77777777" w:rsidR="00DD5BC8" w:rsidRDefault="00DD5BC8" w:rsidP="00DF04C6">
            <w:r w:rsidRPr="00AD4726">
              <w:rPr>
                <w:b/>
                <w:bCs/>
              </w:rPr>
              <w:t>Rationale</w:t>
            </w:r>
          </w:p>
        </w:tc>
      </w:tr>
      <w:tr w:rsidR="00DD5BC8" w14:paraId="19758595" w14:textId="77777777" w:rsidTr="00DF04C6">
        <w:tc>
          <w:tcPr>
            <w:tcW w:w="3116" w:type="dxa"/>
          </w:tcPr>
          <w:p w14:paraId="39F876F4" w14:textId="491E57DC" w:rsidR="00DD5BC8" w:rsidRDefault="00DD5BC8" w:rsidP="00DF04C6">
            <w:r w:rsidRPr="00FE785A">
              <w:t>Statistical processes</w:t>
            </w:r>
          </w:p>
        </w:tc>
        <w:sdt>
          <w:sdtPr>
            <w:id w:val="-398211692"/>
            <w:placeholder>
              <w:docPart w:val="86C3D7332718411BBF702D061B154EEC"/>
            </w:placeholder>
            <w:showingPlcHdr/>
          </w:sdtPr>
          <w:sdtEndPr/>
          <w:sdtContent>
            <w:tc>
              <w:tcPr>
                <w:tcW w:w="3117" w:type="dxa"/>
              </w:tcPr>
              <w:p w14:paraId="0BF852AC" w14:textId="77777777" w:rsidR="00DD5BC8" w:rsidRDefault="00DD5BC8" w:rsidP="00DF04C6">
                <w:r w:rsidRPr="004C4EA8">
                  <w:rPr>
                    <w:rStyle w:val="PlaceholderText"/>
                  </w:rPr>
                  <w:t>Click or tap here to enter text.</w:t>
                </w:r>
              </w:p>
            </w:tc>
          </w:sdtContent>
        </w:sdt>
        <w:sdt>
          <w:sdtPr>
            <w:id w:val="359784783"/>
            <w:placeholder>
              <w:docPart w:val="ECC50E06EFE84038A96C2F2A078FFA1E"/>
            </w:placeholder>
            <w:showingPlcHdr/>
          </w:sdtPr>
          <w:sdtEndPr/>
          <w:sdtContent>
            <w:tc>
              <w:tcPr>
                <w:tcW w:w="3117" w:type="dxa"/>
              </w:tcPr>
              <w:p w14:paraId="508856C4" w14:textId="77777777" w:rsidR="00DD5BC8" w:rsidRDefault="00DD5BC8" w:rsidP="00DF04C6">
                <w:r w:rsidRPr="004C4EA8">
                  <w:rPr>
                    <w:rStyle w:val="PlaceholderText"/>
                  </w:rPr>
                  <w:t>Click or tap here to enter text.</w:t>
                </w:r>
              </w:p>
            </w:tc>
          </w:sdtContent>
        </w:sdt>
      </w:tr>
      <w:tr w:rsidR="00DD5BC8" w14:paraId="447FF20A" w14:textId="77777777" w:rsidTr="00DF04C6">
        <w:tc>
          <w:tcPr>
            <w:tcW w:w="3116" w:type="dxa"/>
          </w:tcPr>
          <w:p w14:paraId="4C925994" w14:textId="38F1B45E" w:rsidR="00DD5BC8" w:rsidRPr="00AD4726" w:rsidRDefault="00DD5BC8" w:rsidP="00DF04C6">
            <w:r w:rsidRPr="00FE785A">
              <w:t>Interpret, analyze, and represent data</w:t>
            </w:r>
          </w:p>
          <w:p w14:paraId="2583624D" w14:textId="77777777" w:rsidR="00DD5BC8" w:rsidRDefault="00DD5BC8" w:rsidP="00DF04C6"/>
        </w:tc>
        <w:sdt>
          <w:sdtPr>
            <w:id w:val="10341402"/>
            <w:placeholder>
              <w:docPart w:val="032AF9796B564F3BB66EB86B67213DDC"/>
            </w:placeholder>
            <w:showingPlcHdr/>
          </w:sdtPr>
          <w:sdtEndPr/>
          <w:sdtContent>
            <w:tc>
              <w:tcPr>
                <w:tcW w:w="3117" w:type="dxa"/>
              </w:tcPr>
              <w:p w14:paraId="3C5EEE27" w14:textId="77777777" w:rsidR="00DD5BC8" w:rsidRDefault="00DD5BC8" w:rsidP="00DF04C6">
                <w:r w:rsidRPr="004C4EA8">
                  <w:rPr>
                    <w:rStyle w:val="PlaceholderText"/>
                  </w:rPr>
                  <w:t>Click or tap here to enter text.</w:t>
                </w:r>
              </w:p>
            </w:tc>
          </w:sdtContent>
        </w:sdt>
        <w:sdt>
          <w:sdtPr>
            <w:id w:val="1824381349"/>
            <w:placeholder>
              <w:docPart w:val="36BB4F3E8D03480E9D6A95E30EB4324D"/>
            </w:placeholder>
            <w:showingPlcHdr/>
          </w:sdtPr>
          <w:sdtEndPr/>
          <w:sdtContent>
            <w:tc>
              <w:tcPr>
                <w:tcW w:w="3117" w:type="dxa"/>
              </w:tcPr>
              <w:p w14:paraId="20E32144" w14:textId="77777777" w:rsidR="00DD5BC8" w:rsidRDefault="00DD5BC8" w:rsidP="00DF04C6">
                <w:r w:rsidRPr="004C4EA8">
                  <w:rPr>
                    <w:rStyle w:val="PlaceholderText"/>
                  </w:rPr>
                  <w:t>Click or tap here to enter text.</w:t>
                </w:r>
              </w:p>
            </w:tc>
          </w:sdtContent>
        </w:sdt>
      </w:tr>
      <w:tr w:rsidR="00DD5BC8" w14:paraId="6ACED652" w14:textId="77777777" w:rsidTr="00DF04C6">
        <w:tc>
          <w:tcPr>
            <w:tcW w:w="3116" w:type="dxa"/>
          </w:tcPr>
          <w:p w14:paraId="7B753648" w14:textId="46AB9930" w:rsidR="00DD5BC8" w:rsidRDefault="00DD5BC8" w:rsidP="00DF04C6">
            <w:r w:rsidRPr="00FE785A">
              <w:t>Measures of central tendency and dispersion</w:t>
            </w:r>
          </w:p>
          <w:p w14:paraId="5AB06164" w14:textId="77777777" w:rsidR="00DD5BC8" w:rsidRPr="00F36CAC" w:rsidRDefault="00DD5BC8" w:rsidP="00DF04C6"/>
        </w:tc>
        <w:sdt>
          <w:sdtPr>
            <w:id w:val="150182794"/>
            <w:placeholder>
              <w:docPart w:val="E55EDEAE7CCF4BA2BF59BE101537D69A"/>
            </w:placeholder>
            <w:showingPlcHdr/>
          </w:sdtPr>
          <w:sdtEndPr/>
          <w:sdtContent>
            <w:tc>
              <w:tcPr>
                <w:tcW w:w="3117" w:type="dxa"/>
              </w:tcPr>
              <w:p w14:paraId="3B950F45" w14:textId="77777777" w:rsidR="00DD5BC8" w:rsidRDefault="00DD5BC8" w:rsidP="00DF04C6">
                <w:r w:rsidRPr="004C4EA8">
                  <w:rPr>
                    <w:rStyle w:val="PlaceholderText"/>
                  </w:rPr>
                  <w:t>Click or tap here to enter text.</w:t>
                </w:r>
              </w:p>
            </w:tc>
          </w:sdtContent>
        </w:sdt>
        <w:sdt>
          <w:sdtPr>
            <w:id w:val="1767654036"/>
            <w:placeholder>
              <w:docPart w:val="3DF23E4851C645BBBF575B71199A6415"/>
            </w:placeholder>
            <w:showingPlcHdr/>
          </w:sdtPr>
          <w:sdtEndPr/>
          <w:sdtContent>
            <w:tc>
              <w:tcPr>
                <w:tcW w:w="3117" w:type="dxa"/>
              </w:tcPr>
              <w:p w14:paraId="6077B104" w14:textId="77777777" w:rsidR="00DD5BC8" w:rsidRDefault="00DD5BC8" w:rsidP="00DF04C6">
                <w:r w:rsidRPr="004C4EA8">
                  <w:rPr>
                    <w:rStyle w:val="PlaceholderText"/>
                  </w:rPr>
                  <w:t>Click or tap here to enter text.</w:t>
                </w:r>
              </w:p>
            </w:tc>
          </w:sdtContent>
        </w:sdt>
      </w:tr>
      <w:tr w:rsidR="00DD5BC8" w14:paraId="7765E4EE" w14:textId="77777777" w:rsidTr="00DF04C6">
        <w:tc>
          <w:tcPr>
            <w:tcW w:w="3116" w:type="dxa"/>
          </w:tcPr>
          <w:p w14:paraId="1C00E8E6" w14:textId="15CF1981" w:rsidR="00DD5BC8" w:rsidRDefault="00DD5BC8" w:rsidP="00DF04C6">
            <w:r w:rsidRPr="000E2F37">
              <w:t>Probability models</w:t>
            </w:r>
          </w:p>
          <w:p w14:paraId="69F3829D" w14:textId="77777777" w:rsidR="00DD5BC8" w:rsidRPr="009627E5" w:rsidRDefault="00DD5BC8" w:rsidP="00DF04C6"/>
        </w:tc>
        <w:sdt>
          <w:sdtPr>
            <w:id w:val="2046173580"/>
            <w:placeholder>
              <w:docPart w:val="57AEA8B259C948CBAA48C6343DC1ADC7"/>
            </w:placeholder>
            <w:showingPlcHdr/>
          </w:sdtPr>
          <w:sdtEndPr/>
          <w:sdtContent>
            <w:tc>
              <w:tcPr>
                <w:tcW w:w="3117" w:type="dxa"/>
              </w:tcPr>
              <w:p w14:paraId="3DE6B0AE" w14:textId="77777777" w:rsidR="00DD5BC8" w:rsidRDefault="00DD5BC8" w:rsidP="00DF04C6">
                <w:r w:rsidRPr="004C4EA8">
                  <w:rPr>
                    <w:rStyle w:val="PlaceholderText"/>
                  </w:rPr>
                  <w:t>Click or tap here to enter text.</w:t>
                </w:r>
              </w:p>
            </w:tc>
          </w:sdtContent>
        </w:sdt>
        <w:sdt>
          <w:sdtPr>
            <w:id w:val="1085882923"/>
            <w:placeholder>
              <w:docPart w:val="3680B5CF93B34F0F9EF62640A070D6E5"/>
            </w:placeholder>
            <w:showingPlcHdr/>
          </w:sdtPr>
          <w:sdtEndPr/>
          <w:sdtContent>
            <w:tc>
              <w:tcPr>
                <w:tcW w:w="3117" w:type="dxa"/>
              </w:tcPr>
              <w:p w14:paraId="5614CF69" w14:textId="77777777" w:rsidR="00DD5BC8" w:rsidRDefault="00DD5BC8" w:rsidP="00DF04C6">
                <w:r w:rsidRPr="004C4EA8">
                  <w:rPr>
                    <w:rStyle w:val="PlaceholderText"/>
                  </w:rPr>
                  <w:t>Click or tap here to enter text.</w:t>
                </w:r>
              </w:p>
            </w:tc>
          </w:sdtContent>
        </w:sdt>
      </w:tr>
    </w:tbl>
    <w:p w14:paraId="69289329" w14:textId="77777777" w:rsidR="00DD5BC8" w:rsidRDefault="00DD5BC8" w:rsidP="00AD4726">
      <w:pPr>
        <w:spacing w:after="0" w:line="240" w:lineRule="auto"/>
        <w:rPr>
          <w:rFonts w:ascii="Times New Roman" w:eastAsia="Times New Roman" w:hAnsi="Times New Roman" w:cs="Times New Roman"/>
          <w:kern w:val="0"/>
          <w14:ligatures w14:val="none"/>
        </w:rPr>
      </w:pPr>
    </w:p>
    <w:p w14:paraId="236F49CD" w14:textId="789E1673" w:rsidR="00F715BA" w:rsidRDefault="00F715BA" w:rsidP="00AD4726"/>
    <w:p w14:paraId="5E55488E" w14:textId="77777777" w:rsidR="00375683" w:rsidRPr="00A845FC" w:rsidRDefault="00375683" w:rsidP="00375683">
      <w:pPr>
        <w:jc w:val="center"/>
        <w:rPr>
          <w:rFonts w:ascii="Calibri" w:hAnsi="Calibri" w:cs="Calibri"/>
          <w:sz w:val="20"/>
          <w:szCs w:val="20"/>
        </w:rPr>
      </w:pPr>
      <w:r w:rsidRPr="00A845FC">
        <w:rPr>
          <w:rFonts w:ascii="Calibri" w:hAnsi="Calibri" w:cs="Calibri"/>
          <w:sz w:val="20"/>
          <w:szCs w:val="20"/>
        </w:rPr>
        <w:t>08.01.2025 | Determination of qualification will be made by CDE upon evaluation of a complete submission</w:t>
      </w:r>
    </w:p>
    <w:p w14:paraId="6D7920FD" w14:textId="77777777" w:rsidR="00C956B6" w:rsidRDefault="00C956B6" w:rsidP="00AD4726"/>
    <w:p w14:paraId="4893D3E9" w14:textId="77777777" w:rsidR="00C956B6" w:rsidRDefault="00C956B6" w:rsidP="00AD4726"/>
    <w:p w14:paraId="1E3867EB" w14:textId="77777777" w:rsidR="00C956B6" w:rsidRDefault="00C956B6" w:rsidP="00AD4726"/>
    <w:p w14:paraId="02773104" w14:textId="77777777" w:rsidR="00C956B6" w:rsidRDefault="00C956B6" w:rsidP="00AD4726"/>
    <w:sectPr w:rsidR="00C956B6" w:rsidSect="00416A08">
      <w:pgSz w:w="12240" w:h="15840"/>
      <w:pgMar w:top="1080" w:right="1440" w:bottom="1080" w:left="1440" w:header="72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27E1A2" w14:textId="77777777" w:rsidR="00115248" w:rsidRDefault="00115248" w:rsidP="00247CB5">
      <w:pPr>
        <w:spacing w:after="0" w:line="240" w:lineRule="auto"/>
      </w:pPr>
      <w:r>
        <w:separator/>
      </w:r>
    </w:p>
  </w:endnote>
  <w:endnote w:type="continuationSeparator" w:id="0">
    <w:p w14:paraId="4D8B218C" w14:textId="77777777" w:rsidR="00115248" w:rsidRDefault="00115248" w:rsidP="00247CB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4C642D8" w14:textId="77777777" w:rsidR="00115248" w:rsidRDefault="00115248" w:rsidP="00247CB5">
      <w:pPr>
        <w:spacing w:after="0" w:line="240" w:lineRule="auto"/>
      </w:pPr>
      <w:r>
        <w:separator/>
      </w:r>
    </w:p>
  </w:footnote>
  <w:footnote w:type="continuationSeparator" w:id="0">
    <w:p w14:paraId="72ABF3A5" w14:textId="77777777" w:rsidR="00115248" w:rsidRDefault="00115248" w:rsidP="00247CB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A42E6"/>
    <w:multiLevelType w:val="multilevel"/>
    <w:tmpl w:val="49BC1B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197291D"/>
    <w:multiLevelType w:val="multilevel"/>
    <w:tmpl w:val="FECA3B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25C2617"/>
    <w:multiLevelType w:val="multilevel"/>
    <w:tmpl w:val="F666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65403D7"/>
    <w:multiLevelType w:val="multilevel"/>
    <w:tmpl w:val="E530F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DA4408"/>
    <w:multiLevelType w:val="multilevel"/>
    <w:tmpl w:val="767E4E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60AA2"/>
    <w:multiLevelType w:val="multilevel"/>
    <w:tmpl w:val="1316AE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EE34153"/>
    <w:multiLevelType w:val="multilevel"/>
    <w:tmpl w:val="77FC8D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0EF641A"/>
    <w:multiLevelType w:val="multilevel"/>
    <w:tmpl w:val="0A70B3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7095B15"/>
    <w:multiLevelType w:val="multilevel"/>
    <w:tmpl w:val="0E121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C8252EE"/>
    <w:multiLevelType w:val="multilevel"/>
    <w:tmpl w:val="78F61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54A44C4"/>
    <w:multiLevelType w:val="multilevel"/>
    <w:tmpl w:val="A3B03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6C63C45"/>
    <w:multiLevelType w:val="multilevel"/>
    <w:tmpl w:val="B9B86A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8BB5622"/>
    <w:multiLevelType w:val="multilevel"/>
    <w:tmpl w:val="265E60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C561FA1"/>
    <w:multiLevelType w:val="multilevel"/>
    <w:tmpl w:val="200EF9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DE60FAB"/>
    <w:multiLevelType w:val="multilevel"/>
    <w:tmpl w:val="B1C446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FA45716"/>
    <w:multiLevelType w:val="multilevel"/>
    <w:tmpl w:val="77F460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37964B4"/>
    <w:multiLevelType w:val="multilevel"/>
    <w:tmpl w:val="5616FC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4B67ADC"/>
    <w:multiLevelType w:val="multilevel"/>
    <w:tmpl w:val="402676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6312395"/>
    <w:multiLevelType w:val="multilevel"/>
    <w:tmpl w:val="961AD7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94B3503"/>
    <w:multiLevelType w:val="multilevel"/>
    <w:tmpl w:val="EB5239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2B31F3A"/>
    <w:multiLevelType w:val="multilevel"/>
    <w:tmpl w:val="70002C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9CD0FA3"/>
    <w:multiLevelType w:val="multilevel"/>
    <w:tmpl w:val="0088A6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C841BA0"/>
    <w:multiLevelType w:val="multilevel"/>
    <w:tmpl w:val="24B0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4D1A2393"/>
    <w:multiLevelType w:val="multilevel"/>
    <w:tmpl w:val="FA2403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50DD7EFC"/>
    <w:multiLevelType w:val="multilevel"/>
    <w:tmpl w:val="B70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0E6482A"/>
    <w:multiLevelType w:val="multilevel"/>
    <w:tmpl w:val="6E065C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1D22522"/>
    <w:multiLevelType w:val="multilevel"/>
    <w:tmpl w:val="77043E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B91717"/>
    <w:multiLevelType w:val="multilevel"/>
    <w:tmpl w:val="02D87CC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66F338D"/>
    <w:multiLevelType w:val="multilevel"/>
    <w:tmpl w:val="D48800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7024101"/>
    <w:multiLevelType w:val="multilevel"/>
    <w:tmpl w:val="28D85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5D6E7ECC"/>
    <w:multiLevelType w:val="multilevel"/>
    <w:tmpl w:val="4AFE8A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69068C0"/>
    <w:multiLevelType w:val="multilevel"/>
    <w:tmpl w:val="AF748A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6DC5C52"/>
    <w:multiLevelType w:val="multilevel"/>
    <w:tmpl w:val="F544DF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B474189"/>
    <w:multiLevelType w:val="multilevel"/>
    <w:tmpl w:val="BF6AE5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C43034B"/>
    <w:multiLevelType w:val="multilevel"/>
    <w:tmpl w:val="138C52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6C70579E"/>
    <w:multiLevelType w:val="multilevel"/>
    <w:tmpl w:val="097EA0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6D54762C"/>
    <w:multiLevelType w:val="multilevel"/>
    <w:tmpl w:val="77BCF5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6FB41430"/>
    <w:multiLevelType w:val="multilevel"/>
    <w:tmpl w:val="705E60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17A21D3"/>
    <w:multiLevelType w:val="multilevel"/>
    <w:tmpl w:val="C786EA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4E24B23"/>
    <w:multiLevelType w:val="multilevel"/>
    <w:tmpl w:val="6FB269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56E4EF9"/>
    <w:multiLevelType w:val="multilevel"/>
    <w:tmpl w:val="F2625D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785A6A27"/>
    <w:multiLevelType w:val="multilevel"/>
    <w:tmpl w:val="4C885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78D311AC"/>
    <w:multiLevelType w:val="multilevel"/>
    <w:tmpl w:val="429A6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7908057E"/>
    <w:multiLevelType w:val="multilevel"/>
    <w:tmpl w:val="B73C2A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79533741"/>
    <w:multiLevelType w:val="hybridMultilevel"/>
    <w:tmpl w:val="E8A213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7C2D1DF8"/>
    <w:multiLevelType w:val="multilevel"/>
    <w:tmpl w:val="C50C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642731548">
    <w:abstractNumId w:val="33"/>
  </w:num>
  <w:num w:numId="2" w16cid:durableId="1287931480">
    <w:abstractNumId w:val="22"/>
  </w:num>
  <w:num w:numId="3" w16cid:durableId="709914026">
    <w:abstractNumId w:val="27"/>
  </w:num>
  <w:num w:numId="4" w16cid:durableId="1934049431">
    <w:abstractNumId w:val="37"/>
  </w:num>
  <w:num w:numId="5" w16cid:durableId="1597401095">
    <w:abstractNumId w:val="7"/>
  </w:num>
  <w:num w:numId="6" w16cid:durableId="1972515934">
    <w:abstractNumId w:val="13"/>
  </w:num>
  <w:num w:numId="7" w16cid:durableId="1072657260">
    <w:abstractNumId w:val="21"/>
  </w:num>
  <w:num w:numId="8" w16cid:durableId="1300568501">
    <w:abstractNumId w:val="28"/>
  </w:num>
  <w:num w:numId="9" w16cid:durableId="287468638">
    <w:abstractNumId w:val="41"/>
  </w:num>
  <w:num w:numId="10" w16cid:durableId="1435515279">
    <w:abstractNumId w:val="16"/>
  </w:num>
  <w:num w:numId="11" w16cid:durableId="414671710">
    <w:abstractNumId w:val="36"/>
  </w:num>
  <w:num w:numId="12" w16cid:durableId="312950467">
    <w:abstractNumId w:val="26"/>
  </w:num>
  <w:num w:numId="13" w16cid:durableId="92433943">
    <w:abstractNumId w:val="43"/>
  </w:num>
  <w:num w:numId="14" w16cid:durableId="686951336">
    <w:abstractNumId w:val="14"/>
  </w:num>
  <w:num w:numId="15" w16cid:durableId="1958098054">
    <w:abstractNumId w:val="24"/>
  </w:num>
  <w:num w:numId="16" w16cid:durableId="1418794979">
    <w:abstractNumId w:val="12"/>
  </w:num>
  <w:num w:numId="17" w16cid:durableId="1693996720">
    <w:abstractNumId w:val="6"/>
  </w:num>
  <w:num w:numId="18" w16cid:durableId="184177575">
    <w:abstractNumId w:val="31"/>
  </w:num>
  <w:num w:numId="19" w16cid:durableId="1106923685">
    <w:abstractNumId w:val="45"/>
  </w:num>
  <w:num w:numId="20" w16cid:durableId="1052190357">
    <w:abstractNumId w:val="5"/>
  </w:num>
  <w:num w:numId="21" w16cid:durableId="310865930">
    <w:abstractNumId w:val="29"/>
  </w:num>
  <w:num w:numId="22" w16cid:durableId="1462184247">
    <w:abstractNumId w:val="25"/>
  </w:num>
  <w:num w:numId="23" w16cid:durableId="1615019806">
    <w:abstractNumId w:val="32"/>
  </w:num>
  <w:num w:numId="24" w16cid:durableId="587421105">
    <w:abstractNumId w:val="9"/>
  </w:num>
  <w:num w:numId="25" w16cid:durableId="546379856">
    <w:abstractNumId w:val="18"/>
  </w:num>
  <w:num w:numId="26" w16cid:durableId="154227323">
    <w:abstractNumId w:val="34"/>
  </w:num>
  <w:num w:numId="27" w16cid:durableId="761680375">
    <w:abstractNumId w:val="39"/>
  </w:num>
  <w:num w:numId="28" w16cid:durableId="1725061471">
    <w:abstractNumId w:val="15"/>
  </w:num>
  <w:num w:numId="29" w16cid:durableId="859003082">
    <w:abstractNumId w:val="23"/>
  </w:num>
  <w:num w:numId="30" w16cid:durableId="360740766">
    <w:abstractNumId w:val="40"/>
  </w:num>
  <w:num w:numId="31" w16cid:durableId="1336683912">
    <w:abstractNumId w:val="20"/>
  </w:num>
  <w:num w:numId="32" w16cid:durableId="756749512">
    <w:abstractNumId w:val="2"/>
  </w:num>
  <w:num w:numId="33" w16cid:durableId="606084597">
    <w:abstractNumId w:val="1"/>
  </w:num>
  <w:num w:numId="34" w16cid:durableId="1364595449">
    <w:abstractNumId w:val="38"/>
  </w:num>
  <w:num w:numId="35" w16cid:durableId="821893191">
    <w:abstractNumId w:val="3"/>
  </w:num>
  <w:num w:numId="36" w16cid:durableId="1053850141">
    <w:abstractNumId w:val="0"/>
  </w:num>
  <w:num w:numId="37" w16cid:durableId="545023216">
    <w:abstractNumId w:val="4"/>
  </w:num>
  <w:num w:numId="38" w16cid:durableId="272514943">
    <w:abstractNumId w:val="11"/>
  </w:num>
  <w:num w:numId="39" w16cid:durableId="1897157504">
    <w:abstractNumId w:val="19"/>
  </w:num>
  <w:num w:numId="40" w16cid:durableId="585724008">
    <w:abstractNumId w:val="10"/>
  </w:num>
  <w:num w:numId="41" w16cid:durableId="262961182">
    <w:abstractNumId w:val="44"/>
  </w:num>
  <w:num w:numId="42" w16cid:durableId="953286815">
    <w:abstractNumId w:val="35"/>
  </w:num>
  <w:num w:numId="43" w16cid:durableId="1357778685">
    <w:abstractNumId w:val="30"/>
  </w:num>
  <w:num w:numId="44" w16cid:durableId="987130052">
    <w:abstractNumId w:val="42"/>
  </w:num>
  <w:num w:numId="45" w16cid:durableId="1884438667">
    <w:abstractNumId w:val="8"/>
  </w:num>
  <w:num w:numId="46" w16cid:durableId="1127819084">
    <w:abstractNumId w:val="1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Reisenauer, Jenna">
    <w15:presenceInfo w15:providerId="AD" w15:userId="S::Reisenauer_j@cde.state.co.us::a4dcc062-d8ba-4c2b-b865-49d7554ece4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ocumentProtection w:edit="forms" w:enforcement="1"/>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26"/>
    <w:rsid w:val="00002337"/>
    <w:rsid w:val="00012523"/>
    <w:rsid w:val="00016A4A"/>
    <w:rsid w:val="00025755"/>
    <w:rsid w:val="0003175B"/>
    <w:rsid w:val="0003574E"/>
    <w:rsid w:val="00073057"/>
    <w:rsid w:val="00076DE2"/>
    <w:rsid w:val="000934EA"/>
    <w:rsid w:val="000A3873"/>
    <w:rsid w:val="000E0699"/>
    <w:rsid w:val="000E2F37"/>
    <w:rsid w:val="000F575E"/>
    <w:rsid w:val="00115248"/>
    <w:rsid w:val="001208BE"/>
    <w:rsid w:val="0014583E"/>
    <w:rsid w:val="0016578F"/>
    <w:rsid w:val="001811F9"/>
    <w:rsid w:val="001A0F69"/>
    <w:rsid w:val="001B154B"/>
    <w:rsid w:val="001B2BD2"/>
    <w:rsid w:val="001C2684"/>
    <w:rsid w:val="001C6ED4"/>
    <w:rsid w:val="001E39F3"/>
    <w:rsid w:val="001F0822"/>
    <w:rsid w:val="00204747"/>
    <w:rsid w:val="0023345E"/>
    <w:rsid w:val="00247CB5"/>
    <w:rsid w:val="00264168"/>
    <w:rsid w:val="0028317A"/>
    <w:rsid w:val="00291414"/>
    <w:rsid w:val="002D1784"/>
    <w:rsid w:val="002F04F1"/>
    <w:rsid w:val="0030151B"/>
    <w:rsid w:val="0030729A"/>
    <w:rsid w:val="0031031C"/>
    <w:rsid w:val="00332741"/>
    <w:rsid w:val="00353080"/>
    <w:rsid w:val="003540EB"/>
    <w:rsid w:val="003574C8"/>
    <w:rsid w:val="00370FFC"/>
    <w:rsid w:val="00375683"/>
    <w:rsid w:val="003913A8"/>
    <w:rsid w:val="003A4410"/>
    <w:rsid w:val="003B712C"/>
    <w:rsid w:val="003C2E82"/>
    <w:rsid w:val="003C69BC"/>
    <w:rsid w:val="003E6A2E"/>
    <w:rsid w:val="003F6E42"/>
    <w:rsid w:val="00416A08"/>
    <w:rsid w:val="0043360E"/>
    <w:rsid w:val="00443E68"/>
    <w:rsid w:val="004658F7"/>
    <w:rsid w:val="00493C82"/>
    <w:rsid w:val="004A73E9"/>
    <w:rsid w:val="004B0D6A"/>
    <w:rsid w:val="004B7A0B"/>
    <w:rsid w:val="004F5CFE"/>
    <w:rsid w:val="0052220C"/>
    <w:rsid w:val="00533551"/>
    <w:rsid w:val="00591C65"/>
    <w:rsid w:val="00593ADB"/>
    <w:rsid w:val="005A7583"/>
    <w:rsid w:val="005C134E"/>
    <w:rsid w:val="005C709F"/>
    <w:rsid w:val="0062061F"/>
    <w:rsid w:val="006312D7"/>
    <w:rsid w:val="006627AE"/>
    <w:rsid w:val="00696699"/>
    <w:rsid w:val="006D4924"/>
    <w:rsid w:val="006E25A6"/>
    <w:rsid w:val="006F5948"/>
    <w:rsid w:val="00704A5D"/>
    <w:rsid w:val="007140AE"/>
    <w:rsid w:val="00733BB9"/>
    <w:rsid w:val="00742738"/>
    <w:rsid w:val="00755B63"/>
    <w:rsid w:val="00770AA9"/>
    <w:rsid w:val="00775B23"/>
    <w:rsid w:val="007A25B7"/>
    <w:rsid w:val="007D6329"/>
    <w:rsid w:val="007F0E4D"/>
    <w:rsid w:val="007F5A93"/>
    <w:rsid w:val="007F79D7"/>
    <w:rsid w:val="008210A2"/>
    <w:rsid w:val="0085756F"/>
    <w:rsid w:val="008B3BD1"/>
    <w:rsid w:val="008E11CC"/>
    <w:rsid w:val="0090478D"/>
    <w:rsid w:val="0091570E"/>
    <w:rsid w:val="00944FCC"/>
    <w:rsid w:val="00947E00"/>
    <w:rsid w:val="00961B67"/>
    <w:rsid w:val="009627E5"/>
    <w:rsid w:val="00973F1D"/>
    <w:rsid w:val="00975B63"/>
    <w:rsid w:val="00991047"/>
    <w:rsid w:val="009A772B"/>
    <w:rsid w:val="009C67F3"/>
    <w:rsid w:val="009E518D"/>
    <w:rsid w:val="009E5D2E"/>
    <w:rsid w:val="00A004A4"/>
    <w:rsid w:val="00A115AE"/>
    <w:rsid w:val="00A27614"/>
    <w:rsid w:val="00A50A79"/>
    <w:rsid w:val="00A55DE8"/>
    <w:rsid w:val="00A74F4A"/>
    <w:rsid w:val="00A841C2"/>
    <w:rsid w:val="00AD4726"/>
    <w:rsid w:val="00AF146B"/>
    <w:rsid w:val="00B02704"/>
    <w:rsid w:val="00B054DD"/>
    <w:rsid w:val="00B33583"/>
    <w:rsid w:val="00B40C13"/>
    <w:rsid w:val="00B55E61"/>
    <w:rsid w:val="00B63044"/>
    <w:rsid w:val="00B74C15"/>
    <w:rsid w:val="00BA3C51"/>
    <w:rsid w:val="00BB6435"/>
    <w:rsid w:val="00BD0802"/>
    <w:rsid w:val="00BF51CE"/>
    <w:rsid w:val="00C15FBE"/>
    <w:rsid w:val="00C24A1A"/>
    <w:rsid w:val="00C32744"/>
    <w:rsid w:val="00C439EE"/>
    <w:rsid w:val="00C45D5C"/>
    <w:rsid w:val="00C62433"/>
    <w:rsid w:val="00C93B5A"/>
    <w:rsid w:val="00C948E0"/>
    <w:rsid w:val="00C956B6"/>
    <w:rsid w:val="00C97311"/>
    <w:rsid w:val="00CC71EE"/>
    <w:rsid w:val="00CE1AD8"/>
    <w:rsid w:val="00D1700B"/>
    <w:rsid w:val="00D17F99"/>
    <w:rsid w:val="00D33957"/>
    <w:rsid w:val="00D4539A"/>
    <w:rsid w:val="00D5711A"/>
    <w:rsid w:val="00D8238A"/>
    <w:rsid w:val="00DA5561"/>
    <w:rsid w:val="00DB71C4"/>
    <w:rsid w:val="00DD0FD8"/>
    <w:rsid w:val="00DD2B52"/>
    <w:rsid w:val="00DD5BC8"/>
    <w:rsid w:val="00DF5A01"/>
    <w:rsid w:val="00E05A84"/>
    <w:rsid w:val="00E12A8F"/>
    <w:rsid w:val="00E206FC"/>
    <w:rsid w:val="00E32AAE"/>
    <w:rsid w:val="00E3475B"/>
    <w:rsid w:val="00E42076"/>
    <w:rsid w:val="00E4490F"/>
    <w:rsid w:val="00E5003B"/>
    <w:rsid w:val="00E6002C"/>
    <w:rsid w:val="00E64F02"/>
    <w:rsid w:val="00E82837"/>
    <w:rsid w:val="00E832A1"/>
    <w:rsid w:val="00EA4A75"/>
    <w:rsid w:val="00EB7849"/>
    <w:rsid w:val="00EC3EE6"/>
    <w:rsid w:val="00ED229B"/>
    <w:rsid w:val="00ED4238"/>
    <w:rsid w:val="00EF3FFA"/>
    <w:rsid w:val="00EF4A1C"/>
    <w:rsid w:val="00F36CAC"/>
    <w:rsid w:val="00F41B4E"/>
    <w:rsid w:val="00F5536B"/>
    <w:rsid w:val="00F715BA"/>
    <w:rsid w:val="00F77097"/>
    <w:rsid w:val="00F77990"/>
    <w:rsid w:val="00F961DF"/>
    <w:rsid w:val="00FC53F6"/>
    <w:rsid w:val="00FE785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F04BB4"/>
  <w15:chartTrackingRefBased/>
  <w15:docId w15:val="{78946F26-D3BA-493E-8C16-C4CE9E7940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26"/>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AD4726"/>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D4726"/>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26"/>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26"/>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26"/>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26"/>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26"/>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26"/>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26"/>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AD4726"/>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D4726"/>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26"/>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26"/>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26"/>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26"/>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26"/>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26"/>
    <w:rPr>
      <w:rFonts w:eastAsiaTheme="majorEastAsia" w:cstheme="majorBidi"/>
      <w:color w:val="272727" w:themeColor="text1" w:themeTint="D8"/>
    </w:rPr>
  </w:style>
  <w:style w:type="paragraph" w:styleId="Title">
    <w:name w:val="Title"/>
    <w:basedOn w:val="Normal"/>
    <w:next w:val="Normal"/>
    <w:link w:val="TitleChar"/>
    <w:uiPriority w:val="10"/>
    <w:qFormat/>
    <w:rsid w:val="00AD4726"/>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26"/>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26"/>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26"/>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26"/>
    <w:pPr>
      <w:spacing w:before="160"/>
      <w:jc w:val="center"/>
    </w:pPr>
    <w:rPr>
      <w:i/>
      <w:iCs/>
      <w:color w:val="404040" w:themeColor="text1" w:themeTint="BF"/>
    </w:rPr>
  </w:style>
  <w:style w:type="character" w:customStyle="1" w:styleId="QuoteChar">
    <w:name w:val="Quote Char"/>
    <w:basedOn w:val="DefaultParagraphFont"/>
    <w:link w:val="Quote"/>
    <w:uiPriority w:val="29"/>
    <w:rsid w:val="00AD4726"/>
    <w:rPr>
      <w:i/>
      <w:iCs/>
      <w:color w:val="404040" w:themeColor="text1" w:themeTint="BF"/>
    </w:rPr>
  </w:style>
  <w:style w:type="paragraph" w:styleId="ListParagraph">
    <w:name w:val="List Paragraph"/>
    <w:basedOn w:val="Normal"/>
    <w:uiPriority w:val="34"/>
    <w:qFormat/>
    <w:rsid w:val="00AD4726"/>
    <w:pPr>
      <w:ind w:left="720"/>
      <w:contextualSpacing/>
    </w:pPr>
  </w:style>
  <w:style w:type="character" w:styleId="IntenseEmphasis">
    <w:name w:val="Intense Emphasis"/>
    <w:basedOn w:val="DefaultParagraphFont"/>
    <w:uiPriority w:val="21"/>
    <w:qFormat/>
    <w:rsid w:val="00AD4726"/>
    <w:rPr>
      <w:i/>
      <w:iCs/>
      <w:color w:val="0F4761" w:themeColor="accent1" w:themeShade="BF"/>
    </w:rPr>
  </w:style>
  <w:style w:type="paragraph" w:styleId="IntenseQuote">
    <w:name w:val="Intense Quote"/>
    <w:basedOn w:val="Normal"/>
    <w:next w:val="Normal"/>
    <w:link w:val="IntenseQuoteChar"/>
    <w:uiPriority w:val="30"/>
    <w:qFormat/>
    <w:rsid w:val="00AD4726"/>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26"/>
    <w:rPr>
      <w:i/>
      <w:iCs/>
      <w:color w:val="0F4761" w:themeColor="accent1" w:themeShade="BF"/>
    </w:rPr>
  </w:style>
  <w:style w:type="character" w:styleId="IntenseReference">
    <w:name w:val="Intense Reference"/>
    <w:basedOn w:val="DefaultParagraphFont"/>
    <w:uiPriority w:val="32"/>
    <w:qFormat/>
    <w:rsid w:val="00AD4726"/>
    <w:rPr>
      <w:b/>
      <w:bCs/>
      <w:smallCaps/>
      <w:color w:val="0F4761" w:themeColor="accent1" w:themeShade="BF"/>
      <w:spacing w:val="5"/>
    </w:rPr>
  </w:style>
  <w:style w:type="character" w:styleId="PlaceholderText">
    <w:name w:val="Placeholder Text"/>
    <w:basedOn w:val="DefaultParagraphFont"/>
    <w:uiPriority w:val="99"/>
    <w:semiHidden/>
    <w:rsid w:val="00AD4726"/>
    <w:rPr>
      <w:color w:val="666666"/>
    </w:rPr>
  </w:style>
  <w:style w:type="character" w:styleId="Hyperlink">
    <w:name w:val="Hyperlink"/>
    <w:basedOn w:val="DefaultParagraphFont"/>
    <w:uiPriority w:val="99"/>
    <w:unhideWhenUsed/>
    <w:rsid w:val="00AD4726"/>
    <w:rPr>
      <w:color w:val="467886" w:themeColor="hyperlink"/>
      <w:u w:val="single"/>
    </w:rPr>
  </w:style>
  <w:style w:type="character" w:styleId="UnresolvedMention">
    <w:name w:val="Unresolved Mention"/>
    <w:basedOn w:val="DefaultParagraphFont"/>
    <w:uiPriority w:val="99"/>
    <w:semiHidden/>
    <w:unhideWhenUsed/>
    <w:rsid w:val="00AD4726"/>
    <w:rPr>
      <w:color w:val="605E5C"/>
      <w:shd w:val="clear" w:color="auto" w:fill="E1DFDD"/>
    </w:rPr>
  </w:style>
  <w:style w:type="paragraph" w:styleId="Header">
    <w:name w:val="header"/>
    <w:basedOn w:val="Normal"/>
    <w:link w:val="HeaderChar"/>
    <w:uiPriority w:val="99"/>
    <w:unhideWhenUsed/>
    <w:rsid w:val="00247CB5"/>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7CB5"/>
  </w:style>
  <w:style w:type="paragraph" w:styleId="Footer">
    <w:name w:val="footer"/>
    <w:basedOn w:val="Normal"/>
    <w:link w:val="FooterChar"/>
    <w:uiPriority w:val="99"/>
    <w:unhideWhenUsed/>
    <w:rsid w:val="00247CB5"/>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7CB5"/>
  </w:style>
  <w:style w:type="table" w:styleId="TableGrid">
    <w:name w:val="Table Grid"/>
    <w:basedOn w:val="TableNormal"/>
    <w:uiPriority w:val="39"/>
    <w:rsid w:val="001C6E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9473826">
      <w:bodyDiv w:val="1"/>
      <w:marLeft w:val="0"/>
      <w:marRight w:val="0"/>
      <w:marTop w:val="0"/>
      <w:marBottom w:val="0"/>
      <w:divBdr>
        <w:top w:val="none" w:sz="0" w:space="0" w:color="auto"/>
        <w:left w:val="none" w:sz="0" w:space="0" w:color="auto"/>
        <w:bottom w:val="none" w:sz="0" w:space="0" w:color="auto"/>
        <w:right w:val="none" w:sz="0" w:space="0" w:color="auto"/>
      </w:divBdr>
    </w:div>
    <w:div w:id="148057798">
      <w:bodyDiv w:val="1"/>
      <w:marLeft w:val="0"/>
      <w:marRight w:val="0"/>
      <w:marTop w:val="0"/>
      <w:marBottom w:val="0"/>
      <w:divBdr>
        <w:top w:val="none" w:sz="0" w:space="0" w:color="auto"/>
        <w:left w:val="none" w:sz="0" w:space="0" w:color="auto"/>
        <w:bottom w:val="none" w:sz="0" w:space="0" w:color="auto"/>
        <w:right w:val="none" w:sz="0" w:space="0" w:color="auto"/>
      </w:divBdr>
    </w:div>
    <w:div w:id="223608908">
      <w:bodyDiv w:val="1"/>
      <w:marLeft w:val="0"/>
      <w:marRight w:val="0"/>
      <w:marTop w:val="0"/>
      <w:marBottom w:val="0"/>
      <w:divBdr>
        <w:top w:val="none" w:sz="0" w:space="0" w:color="auto"/>
        <w:left w:val="none" w:sz="0" w:space="0" w:color="auto"/>
        <w:bottom w:val="none" w:sz="0" w:space="0" w:color="auto"/>
        <w:right w:val="none" w:sz="0" w:space="0" w:color="auto"/>
      </w:divBdr>
    </w:div>
    <w:div w:id="291905822">
      <w:bodyDiv w:val="1"/>
      <w:marLeft w:val="0"/>
      <w:marRight w:val="0"/>
      <w:marTop w:val="0"/>
      <w:marBottom w:val="0"/>
      <w:divBdr>
        <w:top w:val="none" w:sz="0" w:space="0" w:color="auto"/>
        <w:left w:val="none" w:sz="0" w:space="0" w:color="auto"/>
        <w:bottom w:val="none" w:sz="0" w:space="0" w:color="auto"/>
        <w:right w:val="none" w:sz="0" w:space="0" w:color="auto"/>
      </w:divBdr>
    </w:div>
    <w:div w:id="323974197">
      <w:bodyDiv w:val="1"/>
      <w:marLeft w:val="0"/>
      <w:marRight w:val="0"/>
      <w:marTop w:val="0"/>
      <w:marBottom w:val="0"/>
      <w:divBdr>
        <w:top w:val="none" w:sz="0" w:space="0" w:color="auto"/>
        <w:left w:val="none" w:sz="0" w:space="0" w:color="auto"/>
        <w:bottom w:val="none" w:sz="0" w:space="0" w:color="auto"/>
        <w:right w:val="none" w:sz="0" w:space="0" w:color="auto"/>
      </w:divBdr>
    </w:div>
    <w:div w:id="356002970">
      <w:bodyDiv w:val="1"/>
      <w:marLeft w:val="0"/>
      <w:marRight w:val="0"/>
      <w:marTop w:val="0"/>
      <w:marBottom w:val="0"/>
      <w:divBdr>
        <w:top w:val="none" w:sz="0" w:space="0" w:color="auto"/>
        <w:left w:val="none" w:sz="0" w:space="0" w:color="auto"/>
        <w:bottom w:val="none" w:sz="0" w:space="0" w:color="auto"/>
        <w:right w:val="none" w:sz="0" w:space="0" w:color="auto"/>
      </w:divBdr>
    </w:div>
    <w:div w:id="557740053">
      <w:bodyDiv w:val="1"/>
      <w:marLeft w:val="0"/>
      <w:marRight w:val="0"/>
      <w:marTop w:val="0"/>
      <w:marBottom w:val="0"/>
      <w:divBdr>
        <w:top w:val="none" w:sz="0" w:space="0" w:color="auto"/>
        <w:left w:val="none" w:sz="0" w:space="0" w:color="auto"/>
        <w:bottom w:val="none" w:sz="0" w:space="0" w:color="auto"/>
        <w:right w:val="none" w:sz="0" w:space="0" w:color="auto"/>
      </w:divBdr>
    </w:div>
    <w:div w:id="580407669">
      <w:bodyDiv w:val="1"/>
      <w:marLeft w:val="0"/>
      <w:marRight w:val="0"/>
      <w:marTop w:val="0"/>
      <w:marBottom w:val="0"/>
      <w:divBdr>
        <w:top w:val="none" w:sz="0" w:space="0" w:color="auto"/>
        <w:left w:val="none" w:sz="0" w:space="0" w:color="auto"/>
        <w:bottom w:val="none" w:sz="0" w:space="0" w:color="auto"/>
        <w:right w:val="none" w:sz="0" w:space="0" w:color="auto"/>
      </w:divBdr>
    </w:div>
    <w:div w:id="591010930">
      <w:bodyDiv w:val="1"/>
      <w:marLeft w:val="0"/>
      <w:marRight w:val="0"/>
      <w:marTop w:val="0"/>
      <w:marBottom w:val="0"/>
      <w:divBdr>
        <w:top w:val="none" w:sz="0" w:space="0" w:color="auto"/>
        <w:left w:val="none" w:sz="0" w:space="0" w:color="auto"/>
        <w:bottom w:val="none" w:sz="0" w:space="0" w:color="auto"/>
        <w:right w:val="none" w:sz="0" w:space="0" w:color="auto"/>
      </w:divBdr>
    </w:div>
    <w:div w:id="844246201">
      <w:bodyDiv w:val="1"/>
      <w:marLeft w:val="0"/>
      <w:marRight w:val="0"/>
      <w:marTop w:val="0"/>
      <w:marBottom w:val="0"/>
      <w:divBdr>
        <w:top w:val="none" w:sz="0" w:space="0" w:color="auto"/>
        <w:left w:val="none" w:sz="0" w:space="0" w:color="auto"/>
        <w:bottom w:val="none" w:sz="0" w:space="0" w:color="auto"/>
        <w:right w:val="none" w:sz="0" w:space="0" w:color="auto"/>
      </w:divBdr>
    </w:div>
    <w:div w:id="873348134">
      <w:bodyDiv w:val="1"/>
      <w:marLeft w:val="0"/>
      <w:marRight w:val="0"/>
      <w:marTop w:val="0"/>
      <w:marBottom w:val="0"/>
      <w:divBdr>
        <w:top w:val="none" w:sz="0" w:space="0" w:color="auto"/>
        <w:left w:val="none" w:sz="0" w:space="0" w:color="auto"/>
        <w:bottom w:val="none" w:sz="0" w:space="0" w:color="auto"/>
        <w:right w:val="none" w:sz="0" w:space="0" w:color="auto"/>
      </w:divBdr>
    </w:div>
    <w:div w:id="895050123">
      <w:bodyDiv w:val="1"/>
      <w:marLeft w:val="0"/>
      <w:marRight w:val="0"/>
      <w:marTop w:val="0"/>
      <w:marBottom w:val="0"/>
      <w:divBdr>
        <w:top w:val="none" w:sz="0" w:space="0" w:color="auto"/>
        <w:left w:val="none" w:sz="0" w:space="0" w:color="auto"/>
        <w:bottom w:val="none" w:sz="0" w:space="0" w:color="auto"/>
        <w:right w:val="none" w:sz="0" w:space="0" w:color="auto"/>
      </w:divBdr>
    </w:div>
    <w:div w:id="901915555">
      <w:bodyDiv w:val="1"/>
      <w:marLeft w:val="0"/>
      <w:marRight w:val="0"/>
      <w:marTop w:val="0"/>
      <w:marBottom w:val="0"/>
      <w:divBdr>
        <w:top w:val="none" w:sz="0" w:space="0" w:color="auto"/>
        <w:left w:val="none" w:sz="0" w:space="0" w:color="auto"/>
        <w:bottom w:val="none" w:sz="0" w:space="0" w:color="auto"/>
        <w:right w:val="none" w:sz="0" w:space="0" w:color="auto"/>
      </w:divBdr>
    </w:div>
    <w:div w:id="913393760">
      <w:bodyDiv w:val="1"/>
      <w:marLeft w:val="0"/>
      <w:marRight w:val="0"/>
      <w:marTop w:val="0"/>
      <w:marBottom w:val="0"/>
      <w:divBdr>
        <w:top w:val="none" w:sz="0" w:space="0" w:color="auto"/>
        <w:left w:val="none" w:sz="0" w:space="0" w:color="auto"/>
        <w:bottom w:val="none" w:sz="0" w:space="0" w:color="auto"/>
        <w:right w:val="none" w:sz="0" w:space="0" w:color="auto"/>
      </w:divBdr>
    </w:div>
    <w:div w:id="919601810">
      <w:bodyDiv w:val="1"/>
      <w:marLeft w:val="0"/>
      <w:marRight w:val="0"/>
      <w:marTop w:val="0"/>
      <w:marBottom w:val="0"/>
      <w:divBdr>
        <w:top w:val="none" w:sz="0" w:space="0" w:color="auto"/>
        <w:left w:val="none" w:sz="0" w:space="0" w:color="auto"/>
        <w:bottom w:val="none" w:sz="0" w:space="0" w:color="auto"/>
        <w:right w:val="none" w:sz="0" w:space="0" w:color="auto"/>
      </w:divBdr>
    </w:div>
    <w:div w:id="953369977">
      <w:bodyDiv w:val="1"/>
      <w:marLeft w:val="0"/>
      <w:marRight w:val="0"/>
      <w:marTop w:val="0"/>
      <w:marBottom w:val="0"/>
      <w:divBdr>
        <w:top w:val="none" w:sz="0" w:space="0" w:color="auto"/>
        <w:left w:val="none" w:sz="0" w:space="0" w:color="auto"/>
        <w:bottom w:val="none" w:sz="0" w:space="0" w:color="auto"/>
        <w:right w:val="none" w:sz="0" w:space="0" w:color="auto"/>
      </w:divBdr>
    </w:div>
    <w:div w:id="968316285">
      <w:bodyDiv w:val="1"/>
      <w:marLeft w:val="0"/>
      <w:marRight w:val="0"/>
      <w:marTop w:val="0"/>
      <w:marBottom w:val="0"/>
      <w:divBdr>
        <w:top w:val="none" w:sz="0" w:space="0" w:color="auto"/>
        <w:left w:val="none" w:sz="0" w:space="0" w:color="auto"/>
        <w:bottom w:val="none" w:sz="0" w:space="0" w:color="auto"/>
        <w:right w:val="none" w:sz="0" w:space="0" w:color="auto"/>
      </w:divBdr>
    </w:div>
    <w:div w:id="998657448">
      <w:bodyDiv w:val="1"/>
      <w:marLeft w:val="0"/>
      <w:marRight w:val="0"/>
      <w:marTop w:val="0"/>
      <w:marBottom w:val="0"/>
      <w:divBdr>
        <w:top w:val="none" w:sz="0" w:space="0" w:color="auto"/>
        <w:left w:val="none" w:sz="0" w:space="0" w:color="auto"/>
        <w:bottom w:val="none" w:sz="0" w:space="0" w:color="auto"/>
        <w:right w:val="none" w:sz="0" w:space="0" w:color="auto"/>
      </w:divBdr>
    </w:div>
    <w:div w:id="1042366118">
      <w:bodyDiv w:val="1"/>
      <w:marLeft w:val="0"/>
      <w:marRight w:val="0"/>
      <w:marTop w:val="0"/>
      <w:marBottom w:val="0"/>
      <w:divBdr>
        <w:top w:val="none" w:sz="0" w:space="0" w:color="auto"/>
        <w:left w:val="none" w:sz="0" w:space="0" w:color="auto"/>
        <w:bottom w:val="none" w:sz="0" w:space="0" w:color="auto"/>
        <w:right w:val="none" w:sz="0" w:space="0" w:color="auto"/>
      </w:divBdr>
    </w:div>
    <w:div w:id="1115102233">
      <w:bodyDiv w:val="1"/>
      <w:marLeft w:val="0"/>
      <w:marRight w:val="0"/>
      <w:marTop w:val="0"/>
      <w:marBottom w:val="0"/>
      <w:divBdr>
        <w:top w:val="none" w:sz="0" w:space="0" w:color="auto"/>
        <w:left w:val="none" w:sz="0" w:space="0" w:color="auto"/>
        <w:bottom w:val="none" w:sz="0" w:space="0" w:color="auto"/>
        <w:right w:val="none" w:sz="0" w:space="0" w:color="auto"/>
      </w:divBdr>
    </w:div>
    <w:div w:id="1120033028">
      <w:bodyDiv w:val="1"/>
      <w:marLeft w:val="0"/>
      <w:marRight w:val="0"/>
      <w:marTop w:val="0"/>
      <w:marBottom w:val="0"/>
      <w:divBdr>
        <w:top w:val="none" w:sz="0" w:space="0" w:color="auto"/>
        <w:left w:val="none" w:sz="0" w:space="0" w:color="auto"/>
        <w:bottom w:val="none" w:sz="0" w:space="0" w:color="auto"/>
        <w:right w:val="none" w:sz="0" w:space="0" w:color="auto"/>
      </w:divBdr>
    </w:div>
    <w:div w:id="1146749689">
      <w:bodyDiv w:val="1"/>
      <w:marLeft w:val="0"/>
      <w:marRight w:val="0"/>
      <w:marTop w:val="0"/>
      <w:marBottom w:val="0"/>
      <w:divBdr>
        <w:top w:val="none" w:sz="0" w:space="0" w:color="auto"/>
        <w:left w:val="none" w:sz="0" w:space="0" w:color="auto"/>
        <w:bottom w:val="none" w:sz="0" w:space="0" w:color="auto"/>
        <w:right w:val="none" w:sz="0" w:space="0" w:color="auto"/>
      </w:divBdr>
    </w:div>
    <w:div w:id="1240939352">
      <w:bodyDiv w:val="1"/>
      <w:marLeft w:val="0"/>
      <w:marRight w:val="0"/>
      <w:marTop w:val="0"/>
      <w:marBottom w:val="0"/>
      <w:divBdr>
        <w:top w:val="none" w:sz="0" w:space="0" w:color="auto"/>
        <w:left w:val="none" w:sz="0" w:space="0" w:color="auto"/>
        <w:bottom w:val="none" w:sz="0" w:space="0" w:color="auto"/>
        <w:right w:val="none" w:sz="0" w:space="0" w:color="auto"/>
      </w:divBdr>
    </w:div>
    <w:div w:id="1251083011">
      <w:bodyDiv w:val="1"/>
      <w:marLeft w:val="0"/>
      <w:marRight w:val="0"/>
      <w:marTop w:val="0"/>
      <w:marBottom w:val="0"/>
      <w:divBdr>
        <w:top w:val="none" w:sz="0" w:space="0" w:color="auto"/>
        <w:left w:val="none" w:sz="0" w:space="0" w:color="auto"/>
        <w:bottom w:val="none" w:sz="0" w:space="0" w:color="auto"/>
        <w:right w:val="none" w:sz="0" w:space="0" w:color="auto"/>
      </w:divBdr>
    </w:div>
    <w:div w:id="1269510330">
      <w:bodyDiv w:val="1"/>
      <w:marLeft w:val="0"/>
      <w:marRight w:val="0"/>
      <w:marTop w:val="0"/>
      <w:marBottom w:val="0"/>
      <w:divBdr>
        <w:top w:val="none" w:sz="0" w:space="0" w:color="auto"/>
        <w:left w:val="none" w:sz="0" w:space="0" w:color="auto"/>
        <w:bottom w:val="none" w:sz="0" w:space="0" w:color="auto"/>
        <w:right w:val="none" w:sz="0" w:space="0" w:color="auto"/>
      </w:divBdr>
    </w:div>
    <w:div w:id="1291014949">
      <w:bodyDiv w:val="1"/>
      <w:marLeft w:val="0"/>
      <w:marRight w:val="0"/>
      <w:marTop w:val="0"/>
      <w:marBottom w:val="0"/>
      <w:divBdr>
        <w:top w:val="none" w:sz="0" w:space="0" w:color="auto"/>
        <w:left w:val="none" w:sz="0" w:space="0" w:color="auto"/>
        <w:bottom w:val="none" w:sz="0" w:space="0" w:color="auto"/>
        <w:right w:val="none" w:sz="0" w:space="0" w:color="auto"/>
      </w:divBdr>
    </w:div>
    <w:div w:id="1295603140">
      <w:bodyDiv w:val="1"/>
      <w:marLeft w:val="0"/>
      <w:marRight w:val="0"/>
      <w:marTop w:val="0"/>
      <w:marBottom w:val="0"/>
      <w:divBdr>
        <w:top w:val="none" w:sz="0" w:space="0" w:color="auto"/>
        <w:left w:val="none" w:sz="0" w:space="0" w:color="auto"/>
        <w:bottom w:val="none" w:sz="0" w:space="0" w:color="auto"/>
        <w:right w:val="none" w:sz="0" w:space="0" w:color="auto"/>
      </w:divBdr>
    </w:div>
    <w:div w:id="1303001619">
      <w:bodyDiv w:val="1"/>
      <w:marLeft w:val="0"/>
      <w:marRight w:val="0"/>
      <w:marTop w:val="0"/>
      <w:marBottom w:val="0"/>
      <w:divBdr>
        <w:top w:val="none" w:sz="0" w:space="0" w:color="auto"/>
        <w:left w:val="none" w:sz="0" w:space="0" w:color="auto"/>
        <w:bottom w:val="none" w:sz="0" w:space="0" w:color="auto"/>
        <w:right w:val="none" w:sz="0" w:space="0" w:color="auto"/>
      </w:divBdr>
    </w:div>
    <w:div w:id="1445927648">
      <w:bodyDiv w:val="1"/>
      <w:marLeft w:val="0"/>
      <w:marRight w:val="0"/>
      <w:marTop w:val="0"/>
      <w:marBottom w:val="0"/>
      <w:divBdr>
        <w:top w:val="none" w:sz="0" w:space="0" w:color="auto"/>
        <w:left w:val="none" w:sz="0" w:space="0" w:color="auto"/>
        <w:bottom w:val="none" w:sz="0" w:space="0" w:color="auto"/>
        <w:right w:val="none" w:sz="0" w:space="0" w:color="auto"/>
      </w:divBdr>
    </w:div>
    <w:div w:id="1660115960">
      <w:bodyDiv w:val="1"/>
      <w:marLeft w:val="0"/>
      <w:marRight w:val="0"/>
      <w:marTop w:val="0"/>
      <w:marBottom w:val="0"/>
      <w:divBdr>
        <w:top w:val="none" w:sz="0" w:space="0" w:color="auto"/>
        <w:left w:val="none" w:sz="0" w:space="0" w:color="auto"/>
        <w:bottom w:val="none" w:sz="0" w:space="0" w:color="auto"/>
        <w:right w:val="none" w:sz="0" w:space="0" w:color="auto"/>
      </w:divBdr>
    </w:div>
    <w:div w:id="1664157705">
      <w:bodyDiv w:val="1"/>
      <w:marLeft w:val="0"/>
      <w:marRight w:val="0"/>
      <w:marTop w:val="0"/>
      <w:marBottom w:val="0"/>
      <w:divBdr>
        <w:top w:val="none" w:sz="0" w:space="0" w:color="auto"/>
        <w:left w:val="none" w:sz="0" w:space="0" w:color="auto"/>
        <w:bottom w:val="none" w:sz="0" w:space="0" w:color="auto"/>
        <w:right w:val="none" w:sz="0" w:space="0" w:color="auto"/>
      </w:divBdr>
    </w:div>
    <w:div w:id="1827894406">
      <w:bodyDiv w:val="1"/>
      <w:marLeft w:val="0"/>
      <w:marRight w:val="0"/>
      <w:marTop w:val="0"/>
      <w:marBottom w:val="0"/>
      <w:divBdr>
        <w:top w:val="none" w:sz="0" w:space="0" w:color="auto"/>
        <w:left w:val="none" w:sz="0" w:space="0" w:color="auto"/>
        <w:bottom w:val="none" w:sz="0" w:space="0" w:color="auto"/>
        <w:right w:val="none" w:sz="0" w:space="0" w:color="auto"/>
      </w:divBdr>
    </w:div>
    <w:div w:id="1855413995">
      <w:bodyDiv w:val="1"/>
      <w:marLeft w:val="0"/>
      <w:marRight w:val="0"/>
      <w:marTop w:val="0"/>
      <w:marBottom w:val="0"/>
      <w:divBdr>
        <w:top w:val="none" w:sz="0" w:space="0" w:color="auto"/>
        <w:left w:val="none" w:sz="0" w:space="0" w:color="auto"/>
        <w:bottom w:val="none" w:sz="0" w:space="0" w:color="auto"/>
        <w:right w:val="none" w:sz="0" w:space="0" w:color="auto"/>
      </w:divBdr>
    </w:div>
    <w:div w:id="1872065584">
      <w:bodyDiv w:val="1"/>
      <w:marLeft w:val="0"/>
      <w:marRight w:val="0"/>
      <w:marTop w:val="0"/>
      <w:marBottom w:val="0"/>
      <w:divBdr>
        <w:top w:val="none" w:sz="0" w:space="0" w:color="auto"/>
        <w:left w:val="none" w:sz="0" w:space="0" w:color="auto"/>
        <w:bottom w:val="none" w:sz="0" w:space="0" w:color="auto"/>
        <w:right w:val="none" w:sz="0" w:space="0" w:color="auto"/>
      </w:divBdr>
    </w:div>
    <w:div w:id="1881166275">
      <w:bodyDiv w:val="1"/>
      <w:marLeft w:val="0"/>
      <w:marRight w:val="0"/>
      <w:marTop w:val="0"/>
      <w:marBottom w:val="0"/>
      <w:divBdr>
        <w:top w:val="none" w:sz="0" w:space="0" w:color="auto"/>
        <w:left w:val="none" w:sz="0" w:space="0" w:color="auto"/>
        <w:bottom w:val="none" w:sz="0" w:space="0" w:color="auto"/>
        <w:right w:val="none" w:sz="0" w:space="0" w:color="auto"/>
      </w:divBdr>
    </w:div>
    <w:div w:id="2046712124">
      <w:bodyDiv w:val="1"/>
      <w:marLeft w:val="0"/>
      <w:marRight w:val="0"/>
      <w:marTop w:val="0"/>
      <w:marBottom w:val="0"/>
      <w:divBdr>
        <w:top w:val="none" w:sz="0" w:space="0" w:color="auto"/>
        <w:left w:val="none" w:sz="0" w:space="0" w:color="auto"/>
        <w:bottom w:val="none" w:sz="0" w:space="0" w:color="auto"/>
        <w:right w:val="none" w:sz="0" w:space="0" w:color="auto"/>
      </w:divBdr>
    </w:div>
    <w:div w:id="2078630145">
      <w:bodyDiv w:val="1"/>
      <w:marLeft w:val="0"/>
      <w:marRight w:val="0"/>
      <w:marTop w:val="0"/>
      <w:marBottom w:val="0"/>
      <w:divBdr>
        <w:top w:val="none" w:sz="0" w:space="0" w:color="auto"/>
        <w:left w:val="none" w:sz="0" w:space="0" w:color="auto"/>
        <w:bottom w:val="none" w:sz="0" w:space="0" w:color="auto"/>
        <w:right w:val="none" w:sz="0" w:space="0" w:color="auto"/>
      </w:divBdr>
    </w:div>
    <w:div w:id="2097357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cde.state.co.us/cdeprof/endorsementrequirements"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glossaryDocument" Target="glossary/document.xml"/><Relationship Id="rId5" Type="http://schemas.openxmlformats.org/officeDocument/2006/relationships/footnotes" Target="footnotes.xml"/><Relationship Id="rId10" Type="http://schemas.microsoft.com/office/2011/relationships/people" Target="people.xml"/><Relationship Id="rId4" Type="http://schemas.openxmlformats.org/officeDocument/2006/relationships/webSettings" Target="web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docParts>
    <w:docPart>
      <w:docPartPr>
        <w:name w:val="2653A70228C342E395D72A1E668CDB37"/>
        <w:category>
          <w:name w:val="General"/>
          <w:gallery w:val="placeholder"/>
        </w:category>
        <w:types>
          <w:type w:val="bbPlcHdr"/>
        </w:types>
        <w:behaviors>
          <w:behavior w:val="content"/>
        </w:behaviors>
        <w:guid w:val="{A9E60DDE-6108-4856-BB5F-F6F1714E5D32}"/>
      </w:docPartPr>
      <w:docPartBody>
        <w:p w:rsidR="00786A54" w:rsidRDefault="00E672BE" w:rsidP="00E672BE">
          <w:pPr>
            <w:pStyle w:val="2653A70228C342E395D72A1E668CDB37"/>
          </w:pPr>
          <w:r w:rsidRPr="00C6081B">
            <w:rPr>
              <w:rStyle w:val="PlaceholderText"/>
            </w:rPr>
            <w:t>Click or tap here to enter text.</w:t>
          </w:r>
        </w:p>
      </w:docPartBody>
    </w:docPart>
    <w:docPart>
      <w:docPartPr>
        <w:name w:val="0EB700F892C0438F8A8F82F73DE7BA4A"/>
        <w:category>
          <w:name w:val="General"/>
          <w:gallery w:val="placeholder"/>
        </w:category>
        <w:types>
          <w:type w:val="bbPlcHdr"/>
        </w:types>
        <w:behaviors>
          <w:behavior w:val="content"/>
        </w:behaviors>
        <w:guid w:val="{9D8DD8D9-8ACF-4971-965D-07A3CFBE0E15}"/>
      </w:docPartPr>
      <w:docPartBody>
        <w:p w:rsidR="00786A54" w:rsidRDefault="00E672BE" w:rsidP="00E672BE">
          <w:pPr>
            <w:pStyle w:val="0EB700F892C0438F8A8F82F73DE7BA4A"/>
          </w:pPr>
          <w:r w:rsidRPr="00C6081B">
            <w:rPr>
              <w:rStyle w:val="PlaceholderText"/>
            </w:rPr>
            <w:t>Click or tap here to enter text.</w:t>
          </w:r>
        </w:p>
      </w:docPartBody>
    </w:docPart>
    <w:docPart>
      <w:docPartPr>
        <w:name w:val="46C815CEED7349B7AAF141A54489CEB0"/>
        <w:category>
          <w:name w:val="General"/>
          <w:gallery w:val="placeholder"/>
        </w:category>
        <w:types>
          <w:type w:val="bbPlcHdr"/>
        </w:types>
        <w:behaviors>
          <w:behavior w:val="content"/>
        </w:behaviors>
        <w:guid w:val="{F91A6C82-8A3D-4B1C-9D79-BF8650ADECAA}"/>
      </w:docPartPr>
      <w:docPartBody>
        <w:p w:rsidR="00786A54" w:rsidRDefault="00E672BE" w:rsidP="00E672BE">
          <w:pPr>
            <w:pStyle w:val="46C815CEED7349B7AAF141A54489CEB0"/>
          </w:pPr>
          <w:r w:rsidRPr="004C4EA8">
            <w:rPr>
              <w:rStyle w:val="PlaceholderText"/>
            </w:rPr>
            <w:t>Click or tap here to enter text.</w:t>
          </w:r>
        </w:p>
      </w:docPartBody>
    </w:docPart>
    <w:docPart>
      <w:docPartPr>
        <w:name w:val="EC4662621CFB49C4B39CACE813D1BDCC"/>
        <w:category>
          <w:name w:val="General"/>
          <w:gallery w:val="placeholder"/>
        </w:category>
        <w:types>
          <w:type w:val="bbPlcHdr"/>
        </w:types>
        <w:behaviors>
          <w:behavior w:val="content"/>
        </w:behaviors>
        <w:guid w:val="{A20E531F-57E5-4901-A961-F8C3D214E0A8}"/>
      </w:docPartPr>
      <w:docPartBody>
        <w:p w:rsidR="00786A54" w:rsidRDefault="00E672BE" w:rsidP="00E672BE">
          <w:pPr>
            <w:pStyle w:val="EC4662621CFB49C4B39CACE813D1BDCC"/>
          </w:pPr>
          <w:r w:rsidRPr="004C4EA8">
            <w:rPr>
              <w:rStyle w:val="PlaceholderText"/>
            </w:rPr>
            <w:t>Click or tap here to enter text.</w:t>
          </w:r>
        </w:p>
      </w:docPartBody>
    </w:docPart>
    <w:docPart>
      <w:docPartPr>
        <w:name w:val="FBCDEEAA22634ED59A52B3A369AE02D2"/>
        <w:category>
          <w:name w:val="General"/>
          <w:gallery w:val="placeholder"/>
        </w:category>
        <w:types>
          <w:type w:val="bbPlcHdr"/>
        </w:types>
        <w:behaviors>
          <w:behavior w:val="content"/>
        </w:behaviors>
        <w:guid w:val="{6C598575-B5A0-414D-B7F0-51A04D950CBE}"/>
      </w:docPartPr>
      <w:docPartBody>
        <w:p w:rsidR="00786A54" w:rsidRDefault="00E672BE" w:rsidP="00E672BE">
          <w:pPr>
            <w:pStyle w:val="FBCDEEAA22634ED59A52B3A369AE02D2"/>
          </w:pPr>
          <w:r w:rsidRPr="004C4EA8">
            <w:rPr>
              <w:rStyle w:val="PlaceholderText"/>
            </w:rPr>
            <w:t>Click or tap here to enter text.</w:t>
          </w:r>
        </w:p>
      </w:docPartBody>
    </w:docPart>
    <w:docPart>
      <w:docPartPr>
        <w:name w:val="F652C45C1D8F440B8802219079BF890D"/>
        <w:category>
          <w:name w:val="General"/>
          <w:gallery w:val="placeholder"/>
        </w:category>
        <w:types>
          <w:type w:val="bbPlcHdr"/>
        </w:types>
        <w:behaviors>
          <w:behavior w:val="content"/>
        </w:behaviors>
        <w:guid w:val="{5EF9E7D0-1261-43BA-9F49-775FC25C8641}"/>
      </w:docPartPr>
      <w:docPartBody>
        <w:p w:rsidR="00786A54" w:rsidRDefault="00E672BE" w:rsidP="00E672BE">
          <w:pPr>
            <w:pStyle w:val="F652C45C1D8F440B8802219079BF890D"/>
          </w:pPr>
          <w:r w:rsidRPr="004C4EA8">
            <w:rPr>
              <w:rStyle w:val="PlaceholderText"/>
            </w:rPr>
            <w:t>Click or tap here to enter text.</w:t>
          </w:r>
        </w:p>
      </w:docPartBody>
    </w:docPart>
    <w:docPart>
      <w:docPartPr>
        <w:name w:val="582A9EF748C34C77A56F61D82F8ACC43"/>
        <w:category>
          <w:name w:val="General"/>
          <w:gallery w:val="placeholder"/>
        </w:category>
        <w:types>
          <w:type w:val="bbPlcHdr"/>
        </w:types>
        <w:behaviors>
          <w:behavior w:val="content"/>
        </w:behaviors>
        <w:guid w:val="{9C398A12-F78B-4318-90BA-24036DCBE2B8}"/>
      </w:docPartPr>
      <w:docPartBody>
        <w:p w:rsidR="00786A54" w:rsidRDefault="00E672BE" w:rsidP="00E672BE">
          <w:pPr>
            <w:pStyle w:val="582A9EF748C34C77A56F61D82F8ACC43"/>
          </w:pPr>
          <w:r w:rsidRPr="004C4EA8">
            <w:rPr>
              <w:rStyle w:val="PlaceholderText"/>
            </w:rPr>
            <w:t>Click or tap here to enter text.</w:t>
          </w:r>
        </w:p>
      </w:docPartBody>
    </w:docPart>
    <w:docPart>
      <w:docPartPr>
        <w:name w:val="095121D0A19040979B48FF21709CFDD0"/>
        <w:category>
          <w:name w:val="General"/>
          <w:gallery w:val="placeholder"/>
        </w:category>
        <w:types>
          <w:type w:val="bbPlcHdr"/>
        </w:types>
        <w:behaviors>
          <w:behavior w:val="content"/>
        </w:behaviors>
        <w:guid w:val="{DF9A5FFE-0800-40C2-9BBA-DA31E4DCA379}"/>
      </w:docPartPr>
      <w:docPartBody>
        <w:p w:rsidR="00786A54" w:rsidRDefault="00E672BE" w:rsidP="00E672BE">
          <w:pPr>
            <w:pStyle w:val="095121D0A19040979B48FF21709CFDD0"/>
          </w:pPr>
          <w:r w:rsidRPr="004C4EA8">
            <w:rPr>
              <w:rStyle w:val="PlaceholderText"/>
            </w:rPr>
            <w:t>Click or tap here to enter text.</w:t>
          </w:r>
        </w:p>
      </w:docPartBody>
    </w:docPart>
    <w:docPart>
      <w:docPartPr>
        <w:name w:val="0C48398911ED4250AA5B36E6B93EF024"/>
        <w:category>
          <w:name w:val="General"/>
          <w:gallery w:val="placeholder"/>
        </w:category>
        <w:types>
          <w:type w:val="bbPlcHdr"/>
        </w:types>
        <w:behaviors>
          <w:behavior w:val="content"/>
        </w:behaviors>
        <w:guid w:val="{97B72241-4AEE-4EDE-AC42-54E29ACF3960}"/>
      </w:docPartPr>
      <w:docPartBody>
        <w:p w:rsidR="00786A54" w:rsidRDefault="00E672BE" w:rsidP="00E672BE">
          <w:pPr>
            <w:pStyle w:val="0C48398911ED4250AA5B36E6B93EF024"/>
          </w:pPr>
          <w:r w:rsidRPr="004C4EA8">
            <w:rPr>
              <w:rStyle w:val="PlaceholderText"/>
            </w:rPr>
            <w:t>Click or tap here to enter text.</w:t>
          </w:r>
        </w:p>
      </w:docPartBody>
    </w:docPart>
    <w:docPart>
      <w:docPartPr>
        <w:name w:val="976FD9160D8840499CD32B7553790078"/>
        <w:category>
          <w:name w:val="General"/>
          <w:gallery w:val="placeholder"/>
        </w:category>
        <w:types>
          <w:type w:val="bbPlcHdr"/>
        </w:types>
        <w:behaviors>
          <w:behavior w:val="content"/>
        </w:behaviors>
        <w:guid w:val="{73074C44-8C71-4DB1-943C-851F7427095A}"/>
      </w:docPartPr>
      <w:docPartBody>
        <w:p w:rsidR="00786A54" w:rsidRDefault="00E672BE" w:rsidP="00E672BE">
          <w:pPr>
            <w:pStyle w:val="976FD9160D8840499CD32B7553790078"/>
          </w:pPr>
          <w:r w:rsidRPr="004C4EA8">
            <w:rPr>
              <w:rStyle w:val="PlaceholderText"/>
            </w:rPr>
            <w:t>Click or tap here to enter text.</w:t>
          </w:r>
        </w:p>
      </w:docPartBody>
    </w:docPart>
    <w:docPart>
      <w:docPartPr>
        <w:name w:val="1CB215B3FEAD4389BE0481167C4B28B8"/>
        <w:category>
          <w:name w:val="General"/>
          <w:gallery w:val="placeholder"/>
        </w:category>
        <w:types>
          <w:type w:val="bbPlcHdr"/>
        </w:types>
        <w:behaviors>
          <w:behavior w:val="content"/>
        </w:behaviors>
        <w:guid w:val="{EB5070CC-F9E9-4041-A943-C66B492E1E6F}"/>
      </w:docPartPr>
      <w:docPartBody>
        <w:p w:rsidR="00786A54" w:rsidRDefault="00E672BE" w:rsidP="00E672BE">
          <w:pPr>
            <w:pStyle w:val="1CB215B3FEAD4389BE0481167C4B28B8"/>
          </w:pPr>
          <w:r w:rsidRPr="004C4EA8">
            <w:rPr>
              <w:rStyle w:val="PlaceholderText"/>
            </w:rPr>
            <w:t>Click or tap here to enter text.</w:t>
          </w:r>
        </w:p>
      </w:docPartBody>
    </w:docPart>
    <w:docPart>
      <w:docPartPr>
        <w:name w:val="3A5BA8778DD548D6A780DF8B38EE9DF0"/>
        <w:category>
          <w:name w:val="General"/>
          <w:gallery w:val="placeholder"/>
        </w:category>
        <w:types>
          <w:type w:val="bbPlcHdr"/>
        </w:types>
        <w:behaviors>
          <w:behavior w:val="content"/>
        </w:behaviors>
        <w:guid w:val="{CDF73EB7-C9BB-4341-A262-AF10B8E42C0E}"/>
      </w:docPartPr>
      <w:docPartBody>
        <w:p w:rsidR="00786A54" w:rsidRDefault="00E672BE" w:rsidP="00E672BE">
          <w:pPr>
            <w:pStyle w:val="3A5BA8778DD548D6A780DF8B38EE9DF0"/>
          </w:pPr>
          <w:r w:rsidRPr="004C4EA8">
            <w:rPr>
              <w:rStyle w:val="PlaceholderText"/>
            </w:rPr>
            <w:t>Click or tap here to enter text.</w:t>
          </w:r>
        </w:p>
      </w:docPartBody>
    </w:docPart>
    <w:docPart>
      <w:docPartPr>
        <w:name w:val="962CC7E13E804E749C032E3B66EC314B"/>
        <w:category>
          <w:name w:val="General"/>
          <w:gallery w:val="placeholder"/>
        </w:category>
        <w:types>
          <w:type w:val="bbPlcHdr"/>
        </w:types>
        <w:behaviors>
          <w:behavior w:val="content"/>
        </w:behaviors>
        <w:guid w:val="{1EE5C536-64BD-4670-AAE5-B3DE5CFA0CC8}"/>
      </w:docPartPr>
      <w:docPartBody>
        <w:p w:rsidR="00786A54" w:rsidRDefault="00E672BE" w:rsidP="00E672BE">
          <w:pPr>
            <w:pStyle w:val="962CC7E13E804E749C032E3B66EC314B"/>
          </w:pPr>
          <w:r w:rsidRPr="004C4EA8">
            <w:rPr>
              <w:rStyle w:val="PlaceholderText"/>
            </w:rPr>
            <w:t>Click or tap here to enter text.</w:t>
          </w:r>
        </w:p>
      </w:docPartBody>
    </w:docPart>
    <w:docPart>
      <w:docPartPr>
        <w:name w:val="1183ECFEDB124324B7DC5225465BD794"/>
        <w:category>
          <w:name w:val="General"/>
          <w:gallery w:val="placeholder"/>
        </w:category>
        <w:types>
          <w:type w:val="bbPlcHdr"/>
        </w:types>
        <w:behaviors>
          <w:behavior w:val="content"/>
        </w:behaviors>
        <w:guid w:val="{8D04A4D3-0B08-49B6-B121-1A1A383204DC}"/>
      </w:docPartPr>
      <w:docPartBody>
        <w:p w:rsidR="00786A54" w:rsidRDefault="00E672BE" w:rsidP="00E672BE">
          <w:pPr>
            <w:pStyle w:val="1183ECFEDB124324B7DC5225465BD794"/>
          </w:pPr>
          <w:r w:rsidRPr="004C4EA8">
            <w:rPr>
              <w:rStyle w:val="PlaceholderText"/>
            </w:rPr>
            <w:t>Click or tap here to enter text.</w:t>
          </w:r>
        </w:p>
      </w:docPartBody>
    </w:docPart>
    <w:docPart>
      <w:docPartPr>
        <w:name w:val="A8E911CD7A97412B923C82D665A1C2D2"/>
        <w:category>
          <w:name w:val="General"/>
          <w:gallery w:val="placeholder"/>
        </w:category>
        <w:types>
          <w:type w:val="bbPlcHdr"/>
        </w:types>
        <w:behaviors>
          <w:behavior w:val="content"/>
        </w:behaviors>
        <w:guid w:val="{0DDED459-F56F-43D5-81CB-5018EDAEB447}"/>
      </w:docPartPr>
      <w:docPartBody>
        <w:p w:rsidR="00786A54" w:rsidRDefault="00E672BE" w:rsidP="00E672BE">
          <w:pPr>
            <w:pStyle w:val="A8E911CD7A97412B923C82D665A1C2D2"/>
          </w:pPr>
          <w:r w:rsidRPr="004C4EA8">
            <w:rPr>
              <w:rStyle w:val="PlaceholderText"/>
            </w:rPr>
            <w:t>Click or tap here to enter text.</w:t>
          </w:r>
        </w:p>
      </w:docPartBody>
    </w:docPart>
    <w:docPart>
      <w:docPartPr>
        <w:name w:val="A458EA9ABE0B4E75ABBA1121322183B1"/>
        <w:category>
          <w:name w:val="General"/>
          <w:gallery w:val="placeholder"/>
        </w:category>
        <w:types>
          <w:type w:val="bbPlcHdr"/>
        </w:types>
        <w:behaviors>
          <w:behavior w:val="content"/>
        </w:behaviors>
        <w:guid w:val="{6732EB2B-A858-4471-86DA-EF0E76DC67BF}"/>
      </w:docPartPr>
      <w:docPartBody>
        <w:p w:rsidR="00786A54" w:rsidRDefault="00E672BE" w:rsidP="00E672BE">
          <w:pPr>
            <w:pStyle w:val="A458EA9ABE0B4E75ABBA1121322183B1"/>
          </w:pPr>
          <w:r w:rsidRPr="004C4EA8">
            <w:rPr>
              <w:rStyle w:val="PlaceholderText"/>
            </w:rPr>
            <w:t>Click or tap here to enter text.</w:t>
          </w:r>
        </w:p>
      </w:docPartBody>
    </w:docPart>
    <w:docPart>
      <w:docPartPr>
        <w:name w:val="6B95AAA88FD64D5982589A174E6BB2AE"/>
        <w:category>
          <w:name w:val="General"/>
          <w:gallery w:val="placeholder"/>
        </w:category>
        <w:types>
          <w:type w:val="bbPlcHdr"/>
        </w:types>
        <w:behaviors>
          <w:behavior w:val="content"/>
        </w:behaviors>
        <w:guid w:val="{8FF993D5-137A-47C0-B669-DE9CF308EC62}"/>
      </w:docPartPr>
      <w:docPartBody>
        <w:p w:rsidR="00786A54" w:rsidRDefault="00E672BE" w:rsidP="00E672BE">
          <w:pPr>
            <w:pStyle w:val="6B95AAA88FD64D5982589A174E6BB2AE"/>
          </w:pPr>
          <w:r w:rsidRPr="004C4EA8">
            <w:rPr>
              <w:rStyle w:val="PlaceholderText"/>
            </w:rPr>
            <w:t>Click or tap here to enter text.</w:t>
          </w:r>
        </w:p>
      </w:docPartBody>
    </w:docPart>
    <w:docPart>
      <w:docPartPr>
        <w:name w:val="1E258493270C412092B96CDDD356553A"/>
        <w:category>
          <w:name w:val="General"/>
          <w:gallery w:val="placeholder"/>
        </w:category>
        <w:types>
          <w:type w:val="bbPlcHdr"/>
        </w:types>
        <w:behaviors>
          <w:behavior w:val="content"/>
        </w:behaviors>
        <w:guid w:val="{8A71DC3D-6CC1-49BB-99AE-CB6EDDA8279D}"/>
      </w:docPartPr>
      <w:docPartBody>
        <w:p w:rsidR="00786A54" w:rsidRDefault="00E672BE" w:rsidP="00E672BE">
          <w:pPr>
            <w:pStyle w:val="1E258493270C412092B96CDDD356553A"/>
          </w:pPr>
          <w:r w:rsidRPr="004C4EA8">
            <w:rPr>
              <w:rStyle w:val="PlaceholderText"/>
            </w:rPr>
            <w:t>Click or tap here to enter text.</w:t>
          </w:r>
        </w:p>
      </w:docPartBody>
    </w:docPart>
    <w:docPart>
      <w:docPartPr>
        <w:name w:val="22B3124C92454489818A321E88190F39"/>
        <w:category>
          <w:name w:val="General"/>
          <w:gallery w:val="placeholder"/>
        </w:category>
        <w:types>
          <w:type w:val="bbPlcHdr"/>
        </w:types>
        <w:behaviors>
          <w:behavior w:val="content"/>
        </w:behaviors>
        <w:guid w:val="{1F2AA5EB-0B0B-4722-8FC6-244882DED06F}"/>
      </w:docPartPr>
      <w:docPartBody>
        <w:p w:rsidR="00786A54" w:rsidRDefault="00E672BE" w:rsidP="00E672BE">
          <w:pPr>
            <w:pStyle w:val="22B3124C92454489818A321E88190F39"/>
          </w:pPr>
          <w:r w:rsidRPr="004C4EA8">
            <w:rPr>
              <w:rStyle w:val="PlaceholderText"/>
            </w:rPr>
            <w:t>Click or tap here to enter text.</w:t>
          </w:r>
        </w:p>
      </w:docPartBody>
    </w:docPart>
    <w:docPart>
      <w:docPartPr>
        <w:name w:val="D9EBB109D23C4BB3ABCCFD018A67E4C3"/>
        <w:category>
          <w:name w:val="General"/>
          <w:gallery w:val="placeholder"/>
        </w:category>
        <w:types>
          <w:type w:val="bbPlcHdr"/>
        </w:types>
        <w:behaviors>
          <w:behavior w:val="content"/>
        </w:behaviors>
        <w:guid w:val="{10FEEC28-FB1F-40ED-9092-5777D09EB401}"/>
      </w:docPartPr>
      <w:docPartBody>
        <w:p w:rsidR="00786A54" w:rsidRDefault="00E672BE" w:rsidP="00E672BE">
          <w:pPr>
            <w:pStyle w:val="D9EBB109D23C4BB3ABCCFD018A67E4C3"/>
          </w:pPr>
          <w:r w:rsidRPr="004C4EA8">
            <w:rPr>
              <w:rStyle w:val="PlaceholderText"/>
            </w:rPr>
            <w:t>Click or tap here to enter text.</w:t>
          </w:r>
        </w:p>
      </w:docPartBody>
    </w:docPart>
    <w:docPart>
      <w:docPartPr>
        <w:name w:val="84F7521C2B8440A3B6139067436B26F5"/>
        <w:category>
          <w:name w:val="General"/>
          <w:gallery w:val="placeholder"/>
        </w:category>
        <w:types>
          <w:type w:val="bbPlcHdr"/>
        </w:types>
        <w:behaviors>
          <w:behavior w:val="content"/>
        </w:behaviors>
        <w:guid w:val="{67EF5974-6534-41FE-9B91-52972E38BDC9}"/>
      </w:docPartPr>
      <w:docPartBody>
        <w:p w:rsidR="00786A54" w:rsidRDefault="00E672BE" w:rsidP="00E672BE">
          <w:pPr>
            <w:pStyle w:val="84F7521C2B8440A3B6139067436B26F5"/>
          </w:pPr>
          <w:r w:rsidRPr="004C4EA8">
            <w:rPr>
              <w:rStyle w:val="PlaceholderText"/>
            </w:rPr>
            <w:t>Click or tap here to enter text.</w:t>
          </w:r>
        </w:p>
      </w:docPartBody>
    </w:docPart>
    <w:docPart>
      <w:docPartPr>
        <w:name w:val="E6AB8AC06BE24A0C95DF107194C2304C"/>
        <w:category>
          <w:name w:val="General"/>
          <w:gallery w:val="placeholder"/>
        </w:category>
        <w:types>
          <w:type w:val="bbPlcHdr"/>
        </w:types>
        <w:behaviors>
          <w:behavior w:val="content"/>
        </w:behaviors>
        <w:guid w:val="{7A791798-F759-420C-8AB6-8EC7801011F6}"/>
      </w:docPartPr>
      <w:docPartBody>
        <w:p w:rsidR="00786A54" w:rsidRDefault="00E672BE" w:rsidP="00E672BE">
          <w:pPr>
            <w:pStyle w:val="E6AB8AC06BE24A0C95DF107194C2304C"/>
          </w:pPr>
          <w:r w:rsidRPr="004C4EA8">
            <w:rPr>
              <w:rStyle w:val="PlaceholderText"/>
            </w:rPr>
            <w:t>Click or tap here to enter text.</w:t>
          </w:r>
        </w:p>
      </w:docPartBody>
    </w:docPart>
    <w:docPart>
      <w:docPartPr>
        <w:name w:val="4EE97D9240204A34B6EEBDF2E14C57B7"/>
        <w:category>
          <w:name w:val="General"/>
          <w:gallery w:val="placeholder"/>
        </w:category>
        <w:types>
          <w:type w:val="bbPlcHdr"/>
        </w:types>
        <w:behaviors>
          <w:behavior w:val="content"/>
        </w:behaviors>
        <w:guid w:val="{55065831-A5A3-4538-8A16-1CAFA2C7100A}"/>
      </w:docPartPr>
      <w:docPartBody>
        <w:p w:rsidR="00786A54" w:rsidRDefault="00E672BE" w:rsidP="00E672BE">
          <w:pPr>
            <w:pStyle w:val="4EE97D9240204A34B6EEBDF2E14C57B7"/>
          </w:pPr>
          <w:r w:rsidRPr="004C4EA8">
            <w:rPr>
              <w:rStyle w:val="PlaceholderText"/>
            </w:rPr>
            <w:t>Click or tap here to enter text.</w:t>
          </w:r>
        </w:p>
      </w:docPartBody>
    </w:docPart>
    <w:docPart>
      <w:docPartPr>
        <w:name w:val="D8E844C518F44E15897271AE57A9E60C"/>
        <w:category>
          <w:name w:val="General"/>
          <w:gallery w:val="placeholder"/>
        </w:category>
        <w:types>
          <w:type w:val="bbPlcHdr"/>
        </w:types>
        <w:behaviors>
          <w:behavior w:val="content"/>
        </w:behaviors>
        <w:guid w:val="{E69F602A-E100-4EFA-8754-378F75BDA965}"/>
      </w:docPartPr>
      <w:docPartBody>
        <w:p w:rsidR="00786A54" w:rsidRDefault="00E672BE" w:rsidP="00E672BE">
          <w:pPr>
            <w:pStyle w:val="D8E844C518F44E15897271AE57A9E60C"/>
          </w:pPr>
          <w:r w:rsidRPr="004C4EA8">
            <w:rPr>
              <w:rStyle w:val="PlaceholderText"/>
            </w:rPr>
            <w:t>Click or tap here to enter text.</w:t>
          </w:r>
        </w:p>
      </w:docPartBody>
    </w:docPart>
    <w:docPart>
      <w:docPartPr>
        <w:name w:val="053B65CB854B47D7ACFB95F3152E7382"/>
        <w:category>
          <w:name w:val="General"/>
          <w:gallery w:val="placeholder"/>
        </w:category>
        <w:types>
          <w:type w:val="bbPlcHdr"/>
        </w:types>
        <w:behaviors>
          <w:behavior w:val="content"/>
        </w:behaviors>
        <w:guid w:val="{2476C642-3E64-40CD-861C-1FBD678F69FD}"/>
      </w:docPartPr>
      <w:docPartBody>
        <w:p w:rsidR="00786A54" w:rsidRDefault="00E672BE" w:rsidP="00E672BE">
          <w:pPr>
            <w:pStyle w:val="053B65CB854B47D7ACFB95F3152E7382"/>
          </w:pPr>
          <w:r w:rsidRPr="004C4EA8">
            <w:rPr>
              <w:rStyle w:val="PlaceholderText"/>
            </w:rPr>
            <w:t>Click or tap here to enter text.</w:t>
          </w:r>
        </w:p>
      </w:docPartBody>
    </w:docPart>
    <w:docPart>
      <w:docPartPr>
        <w:name w:val="FBF0CA6E705A4883B159A0F44BAC49E4"/>
        <w:category>
          <w:name w:val="General"/>
          <w:gallery w:val="placeholder"/>
        </w:category>
        <w:types>
          <w:type w:val="bbPlcHdr"/>
        </w:types>
        <w:behaviors>
          <w:behavior w:val="content"/>
        </w:behaviors>
        <w:guid w:val="{5715238F-283C-4CC0-B354-65987D211864}"/>
      </w:docPartPr>
      <w:docPartBody>
        <w:p w:rsidR="00786A54" w:rsidRDefault="00E672BE" w:rsidP="00E672BE">
          <w:pPr>
            <w:pStyle w:val="FBF0CA6E705A4883B159A0F44BAC49E4"/>
          </w:pPr>
          <w:r w:rsidRPr="004C4EA8">
            <w:rPr>
              <w:rStyle w:val="PlaceholderText"/>
            </w:rPr>
            <w:t>Click or tap here to enter text.</w:t>
          </w:r>
        </w:p>
      </w:docPartBody>
    </w:docPart>
    <w:docPart>
      <w:docPartPr>
        <w:name w:val="FC950021B6C14989A94CB04AEF3CBD15"/>
        <w:category>
          <w:name w:val="General"/>
          <w:gallery w:val="placeholder"/>
        </w:category>
        <w:types>
          <w:type w:val="bbPlcHdr"/>
        </w:types>
        <w:behaviors>
          <w:behavior w:val="content"/>
        </w:behaviors>
        <w:guid w:val="{198366BA-89C3-4873-94F6-B063CB188521}"/>
      </w:docPartPr>
      <w:docPartBody>
        <w:p w:rsidR="00786A54" w:rsidRDefault="00E672BE" w:rsidP="00E672BE">
          <w:pPr>
            <w:pStyle w:val="FC950021B6C14989A94CB04AEF3CBD15"/>
          </w:pPr>
          <w:r w:rsidRPr="004C4EA8">
            <w:rPr>
              <w:rStyle w:val="PlaceholderText"/>
            </w:rPr>
            <w:t>Click or tap here to enter text.</w:t>
          </w:r>
        </w:p>
      </w:docPartBody>
    </w:docPart>
    <w:docPart>
      <w:docPartPr>
        <w:name w:val="AF552F5E361A4C299B02869DEA48081B"/>
        <w:category>
          <w:name w:val="General"/>
          <w:gallery w:val="placeholder"/>
        </w:category>
        <w:types>
          <w:type w:val="bbPlcHdr"/>
        </w:types>
        <w:behaviors>
          <w:behavior w:val="content"/>
        </w:behaviors>
        <w:guid w:val="{A0039720-9B4F-4266-A1B5-72D99DBE6396}"/>
      </w:docPartPr>
      <w:docPartBody>
        <w:p w:rsidR="00786A54" w:rsidRDefault="00E672BE" w:rsidP="00E672BE">
          <w:pPr>
            <w:pStyle w:val="AF552F5E361A4C299B02869DEA48081B"/>
          </w:pPr>
          <w:r w:rsidRPr="004C4EA8">
            <w:rPr>
              <w:rStyle w:val="PlaceholderText"/>
            </w:rPr>
            <w:t>Click or tap here to enter text.</w:t>
          </w:r>
        </w:p>
      </w:docPartBody>
    </w:docPart>
    <w:docPart>
      <w:docPartPr>
        <w:name w:val="F3FF7E6CF213451189099B9DCB1A309D"/>
        <w:category>
          <w:name w:val="General"/>
          <w:gallery w:val="placeholder"/>
        </w:category>
        <w:types>
          <w:type w:val="bbPlcHdr"/>
        </w:types>
        <w:behaviors>
          <w:behavior w:val="content"/>
        </w:behaviors>
        <w:guid w:val="{9A3DB9E8-C67F-46E5-A4E5-FFA707AD511B}"/>
      </w:docPartPr>
      <w:docPartBody>
        <w:p w:rsidR="00786A54" w:rsidRDefault="00E672BE" w:rsidP="00E672BE">
          <w:pPr>
            <w:pStyle w:val="F3FF7E6CF213451189099B9DCB1A309D"/>
          </w:pPr>
          <w:r w:rsidRPr="004C4EA8">
            <w:rPr>
              <w:rStyle w:val="PlaceholderText"/>
            </w:rPr>
            <w:t>Click or tap here to enter text.</w:t>
          </w:r>
        </w:p>
      </w:docPartBody>
    </w:docPart>
    <w:docPart>
      <w:docPartPr>
        <w:name w:val="8C7E376A99C2445CBD21E0FEE8F229A5"/>
        <w:category>
          <w:name w:val="General"/>
          <w:gallery w:val="placeholder"/>
        </w:category>
        <w:types>
          <w:type w:val="bbPlcHdr"/>
        </w:types>
        <w:behaviors>
          <w:behavior w:val="content"/>
        </w:behaviors>
        <w:guid w:val="{8EC35E6C-9E76-46EE-A678-02306BEDD1E1}"/>
      </w:docPartPr>
      <w:docPartBody>
        <w:p w:rsidR="00786A54" w:rsidRDefault="00E672BE" w:rsidP="00E672BE">
          <w:pPr>
            <w:pStyle w:val="8C7E376A99C2445CBD21E0FEE8F229A5"/>
          </w:pPr>
          <w:r w:rsidRPr="004C4EA8">
            <w:rPr>
              <w:rStyle w:val="PlaceholderText"/>
            </w:rPr>
            <w:t>Click or tap here to enter text.</w:t>
          </w:r>
        </w:p>
      </w:docPartBody>
    </w:docPart>
    <w:docPart>
      <w:docPartPr>
        <w:name w:val="B3E2BD12DD464C3D870E1287BCA675DA"/>
        <w:category>
          <w:name w:val="General"/>
          <w:gallery w:val="placeholder"/>
        </w:category>
        <w:types>
          <w:type w:val="bbPlcHdr"/>
        </w:types>
        <w:behaviors>
          <w:behavior w:val="content"/>
        </w:behaviors>
        <w:guid w:val="{6435341C-40BB-4DE4-9A98-1B2F20EE031F}"/>
      </w:docPartPr>
      <w:docPartBody>
        <w:p w:rsidR="00786A54" w:rsidRDefault="00E672BE" w:rsidP="00E672BE">
          <w:pPr>
            <w:pStyle w:val="B3E2BD12DD464C3D870E1287BCA675DA"/>
          </w:pPr>
          <w:r w:rsidRPr="004C4EA8">
            <w:rPr>
              <w:rStyle w:val="PlaceholderText"/>
            </w:rPr>
            <w:t>Click or tap here to enter text.</w:t>
          </w:r>
        </w:p>
      </w:docPartBody>
    </w:docPart>
    <w:docPart>
      <w:docPartPr>
        <w:name w:val="4FA3A729476A492C83DDF259E7131A8C"/>
        <w:category>
          <w:name w:val="General"/>
          <w:gallery w:val="placeholder"/>
        </w:category>
        <w:types>
          <w:type w:val="bbPlcHdr"/>
        </w:types>
        <w:behaviors>
          <w:behavior w:val="content"/>
        </w:behaviors>
        <w:guid w:val="{6FDC309E-0110-441A-A6B5-1D44794F38A6}"/>
      </w:docPartPr>
      <w:docPartBody>
        <w:p w:rsidR="00786A54" w:rsidRDefault="00E672BE" w:rsidP="00E672BE">
          <w:pPr>
            <w:pStyle w:val="4FA3A729476A492C83DDF259E7131A8C"/>
          </w:pPr>
          <w:r w:rsidRPr="004C4EA8">
            <w:rPr>
              <w:rStyle w:val="PlaceholderText"/>
            </w:rPr>
            <w:t>Click or tap here to enter text.</w:t>
          </w:r>
        </w:p>
      </w:docPartBody>
    </w:docPart>
    <w:docPart>
      <w:docPartPr>
        <w:name w:val="792549A686454B58ACF2030CBF801F69"/>
        <w:category>
          <w:name w:val="General"/>
          <w:gallery w:val="placeholder"/>
        </w:category>
        <w:types>
          <w:type w:val="bbPlcHdr"/>
        </w:types>
        <w:behaviors>
          <w:behavior w:val="content"/>
        </w:behaviors>
        <w:guid w:val="{6DEDA2A1-0776-46D2-BE80-24B1AA88789C}"/>
      </w:docPartPr>
      <w:docPartBody>
        <w:p w:rsidR="00786A54" w:rsidRDefault="00E672BE" w:rsidP="00E672BE">
          <w:pPr>
            <w:pStyle w:val="792549A686454B58ACF2030CBF801F69"/>
          </w:pPr>
          <w:r w:rsidRPr="004C4EA8">
            <w:rPr>
              <w:rStyle w:val="PlaceholderText"/>
            </w:rPr>
            <w:t>Click or tap here to enter text.</w:t>
          </w:r>
        </w:p>
      </w:docPartBody>
    </w:docPart>
    <w:docPart>
      <w:docPartPr>
        <w:name w:val="0DB950D04A59439B9C0A5F31F342E2B3"/>
        <w:category>
          <w:name w:val="General"/>
          <w:gallery w:val="placeholder"/>
        </w:category>
        <w:types>
          <w:type w:val="bbPlcHdr"/>
        </w:types>
        <w:behaviors>
          <w:behavior w:val="content"/>
        </w:behaviors>
        <w:guid w:val="{9DBA4085-A072-4FF5-909A-9270FFDBF199}"/>
      </w:docPartPr>
      <w:docPartBody>
        <w:p w:rsidR="00786A54" w:rsidRDefault="00E672BE" w:rsidP="00E672BE">
          <w:pPr>
            <w:pStyle w:val="0DB950D04A59439B9C0A5F31F342E2B3"/>
          </w:pPr>
          <w:r w:rsidRPr="004C4EA8">
            <w:rPr>
              <w:rStyle w:val="PlaceholderText"/>
            </w:rPr>
            <w:t>Click or tap here to enter text.</w:t>
          </w:r>
        </w:p>
      </w:docPartBody>
    </w:docPart>
    <w:docPart>
      <w:docPartPr>
        <w:name w:val="B1D3DFBCDD894DF78CD7CA506D0341BF"/>
        <w:category>
          <w:name w:val="General"/>
          <w:gallery w:val="placeholder"/>
        </w:category>
        <w:types>
          <w:type w:val="bbPlcHdr"/>
        </w:types>
        <w:behaviors>
          <w:behavior w:val="content"/>
        </w:behaviors>
        <w:guid w:val="{651C0A39-A0D2-4464-B8E9-C33FF4082F45}"/>
      </w:docPartPr>
      <w:docPartBody>
        <w:p w:rsidR="00786A54" w:rsidRDefault="00E672BE" w:rsidP="00E672BE">
          <w:pPr>
            <w:pStyle w:val="B1D3DFBCDD894DF78CD7CA506D0341BF"/>
          </w:pPr>
          <w:r w:rsidRPr="004C4EA8">
            <w:rPr>
              <w:rStyle w:val="PlaceholderText"/>
            </w:rPr>
            <w:t>Click or tap here to enter text.</w:t>
          </w:r>
        </w:p>
      </w:docPartBody>
    </w:docPart>
    <w:docPart>
      <w:docPartPr>
        <w:name w:val="4A46203962A04040888A3C7AA7F00743"/>
        <w:category>
          <w:name w:val="General"/>
          <w:gallery w:val="placeholder"/>
        </w:category>
        <w:types>
          <w:type w:val="bbPlcHdr"/>
        </w:types>
        <w:behaviors>
          <w:behavior w:val="content"/>
        </w:behaviors>
        <w:guid w:val="{8C4AC0BA-3D19-4122-B960-0EE0CE2F581C}"/>
      </w:docPartPr>
      <w:docPartBody>
        <w:p w:rsidR="00786A54" w:rsidRDefault="00E672BE" w:rsidP="00E672BE">
          <w:pPr>
            <w:pStyle w:val="4A46203962A04040888A3C7AA7F00743"/>
          </w:pPr>
          <w:r w:rsidRPr="004C4EA8">
            <w:rPr>
              <w:rStyle w:val="PlaceholderText"/>
            </w:rPr>
            <w:t>Click or tap here to enter text.</w:t>
          </w:r>
        </w:p>
      </w:docPartBody>
    </w:docPart>
    <w:docPart>
      <w:docPartPr>
        <w:name w:val="E8FEF78C2D9540F7B93E807A4D729210"/>
        <w:category>
          <w:name w:val="General"/>
          <w:gallery w:val="placeholder"/>
        </w:category>
        <w:types>
          <w:type w:val="bbPlcHdr"/>
        </w:types>
        <w:behaviors>
          <w:behavior w:val="content"/>
        </w:behaviors>
        <w:guid w:val="{204E9F72-B50D-49FF-91E1-DF6C4DE3FBDF}"/>
      </w:docPartPr>
      <w:docPartBody>
        <w:p w:rsidR="00786A54" w:rsidRDefault="00E672BE" w:rsidP="00E672BE">
          <w:pPr>
            <w:pStyle w:val="E8FEF78C2D9540F7B93E807A4D729210"/>
          </w:pPr>
          <w:r w:rsidRPr="004C4EA8">
            <w:rPr>
              <w:rStyle w:val="PlaceholderText"/>
            </w:rPr>
            <w:t>Click or tap here to enter text.</w:t>
          </w:r>
        </w:p>
      </w:docPartBody>
    </w:docPart>
    <w:docPart>
      <w:docPartPr>
        <w:name w:val="3B567E15BAC34B3D85C03F272F54BDCE"/>
        <w:category>
          <w:name w:val="General"/>
          <w:gallery w:val="placeholder"/>
        </w:category>
        <w:types>
          <w:type w:val="bbPlcHdr"/>
        </w:types>
        <w:behaviors>
          <w:behavior w:val="content"/>
        </w:behaviors>
        <w:guid w:val="{A83E0DFA-0709-461A-AEE1-5348E4F16C8C}"/>
      </w:docPartPr>
      <w:docPartBody>
        <w:p w:rsidR="00786A54" w:rsidRDefault="00E672BE" w:rsidP="00E672BE">
          <w:pPr>
            <w:pStyle w:val="3B567E15BAC34B3D85C03F272F54BDCE"/>
          </w:pPr>
          <w:r w:rsidRPr="004C4EA8">
            <w:rPr>
              <w:rStyle w:val="PlaceholderText"/>
            </w:rPr>
            <w:t>Click or tap here to enter text.</w:t>
          </w:r>
        </w:p>
      </w:docPartBody>
    </w:docPart>
    <w:docPart>
      <w:docPartPr>
        <w:name w:val="A28A21A1A9D04A82AAD46C2A23D908D3"/>
        <w:category>
          <w:name w:val="General"/>
          <w:gallery w:val="placeholder"/>
        </w:category>
        <w:types>
          <w:type w:val="bbPlcHdr"/>
        </w:types>
        <w:behaviors>
          <w:behavior w:val="content"/>
        </w:behaviors>
        <w:guid w:val="{DDB79AE3-6A6A-4455-A954-7E7DEEB8361A}"/>
      </w:docPartPr>
      <w:docPartBody>
        <w:p w:rsidR="00786A54" w:rsidRDefault="00E672BE" w:rsidP="00E672BE">
          <w:pPr>
            <w:pStyle w:val="A28A21A1A9D04A82AAD46C2A23D908D3"/>
          </w:pPr>
          <w:r w:rsidRPr="004C4EA8">
            <w:rPr>
              <w:rStyle w:val="PlaceholderText"/>
            </w:rPr>
            <w:t>Click or tap here to enter text.</w:t>
          </w:r>
        </w:p>
      </w:docPartBody>
    </w:docPart>
    <w:docPart>
      <w:docPartPr>
        <w:name w:val="21805C29EF6D42828FDE9EECDC56782D"/>
        <w:category>
          <w:name w:val="General"/>
          <w:gallery w:val="placeholder"/>
        </w:category>
        <w:types>
          <w:type w:val="bbPlcHdr"/>
        </w:types>
        <w:behaviors>
          <w:behavior w:val="content"/>
        </w:behaviors>
        <w:guid w:val="{3E6AD89B-2757-43C4-AF5F-1CEBD0CC7991}"/>
      </w:docPartPr>
      <w:docPartBody>
        <w:p w:rsidR="00786A54" w:rsidRDefault="00E672BE" w:rsidP="00E672BE">
          <w:pPr>
            <w:pStyle w:val="21805C29EF6D42828FDE9EECDC56782D"/>
          </w:pPr>
          <w:r w:rsidRPr="004C4EA8">
            <w:rPr>
              <w:rStyle w:val="PlaceholderText"/>
            </w:rPr>
            <w:t>Click or tap here to enter text.</w:t>
          </w:r>
        </w:p>
      </w:docPartBody>
    </w:docPart>
    <w:docPart>
      <w:docPartPr>
        <w:name w:val="BD8BD123FA994724BB3A5E35DD2625F2"/>
        <w:category>
          <w:name w:val="General"/>
          <w:gallery w:val="placeholder"/>
        </w:category>
        <w:types>
          <w:type w:val="bbPlcHdr"/>
        </w:types>
        <w:behaviors>
          <w:behavior w:val="content"/>
        </w:behaviors>
        <w:guid w:val="{EC8F0E9F-F4E9-4DE2-93A2-605B48F1A1AB}"/>
      </w:docPartPr>
      <w:docPartBody>
        <w:p w:rsidR="00786A54" w:rsidRDefault="00E672BE" w:rsidP="00E672BE">
          <w:pPr>
            <w:pStyle w:val="BD8BD123FA994724BB3A5E35DD2625F2"/>
          </w:pPr>
          <w:r w:rsidRPr="004C4EA8">
            <w:rPr>
              <w:rStyle w:val="PlaceholderText"/>
            </w:rPr>
            <w:t>Click or tap here to enter text.</w:t>
          </w:r>
        </w:p>
      </w:docPartBody>
    </w:docPart>
    <w:docPart>
      <w:docPartPr>
        <w:name w:val="4F113E0A678E43FF9F835F726666C23C"/>
        <w:category>
          <w:name w:val="General"/>
          <w:gallery w:val="placeholder"/>
        </w:category>
        <w:types>
          <w:type w:val="bbPlcHdr"/>
        </w:types>
        <w:behaviors>
          <w:behavior w:val="content"/>
        </w:behaviors>
        <w:guid w:val="{0DFEDA48-18E5-4885-AB82-CC86E0E23070}"/>
      </w:docPartPr>
      <w:docPartBody>
        <w:p w:rsidR="00786A54" w:rsidRDefault="00E672BE" w:rsidP="00E672BE">
          <w:pPr>
            <w:pStyle w:val="4F113E0A678E43FF9F835F726666C23C"/>
          </w:pPr>
          <w:r w:rsidRPr="004C4EA8">
            <w:rPr>
              <w:rStyle w:val="PlaceholderText"/>
            </w:rPr>
            <w:t>Click or tap here to enter text.</w:t>
          </w:r>
        </w:p>
      </w:docPartBody>
    </w:docPart>
    <w:docPart>
      <w:docPartPr>
        <w:name w:val="2517193ABF1E47ADAA27FD1DC3054C0F"/>
        <w:category>
          <w:name w:val="General"/>
          <w:gallery w:val="placeholder"/>
        </w:category>
        <w:types>
          <w:type w:val="bbPlcHdr"/>
        </w:types>
        <w:behaviors>
          <w:behavior w:val="content"/>
        </w:behaviors>
        <w:guid w:val="{AFD52D2F-161C-4AC5-9958-FF3EDA1F50A3}"/>
      </w:docPartPr>
      <w:docPartBody>
        <w:p w:rsidR="00786A54" w:rsidRDefault="00E672BE" w:rsidP="00E672BE">
          <w:pPr>
            <w:pStyle w:val="2517193ABF1E47ADAA27FD1DC3054C0F"/>
          </w:pPr>
          <w:r w:rsidRPr="004C4EA8">
            <w:rPr>
              <w:rStyle w:val="PlaceholderText"/>
            </w:rPr>
            <w:t>Click or tap here to enter text.</w:t>
          </w:r>
        </w:p>
      </w:docPartBody>
    </w:docPart>
    <w:docPart>
      <w:docPartPr>
        <w:name w:val="46F92B108E2146409FBA5204DB93F97E"/>
        <w:category>
          <w:name w:val="General"/>
          <w:gallery w:val="placeholder"/>
        </w:category>
        <w:types>
          <w:type w:val="bbPlcHdr"/>
        </w:types>
        <w:behaviors>
          <w:behavior w:val="content"/>
        </w:behaviors>
        <w:guid w:val="{5E54555A-45B6-442A-BE6A-1EB15A56721F}"/>
      </w:docPartPr>
      <w:docPartBody>
        <w:p w:rsidR="00786A54" w:rsidRDefault="00E672BE" w:rsidP="00E672BE">
          <w:pPr>
            <w:pStyle w:val="46F92B108E2146409FBA5204DB93F97E"/>
          </w:pPr>
          <w:r w:rsidRPr="004C4EA8">
            <w:rPr>
              <w:rStyle w:val="PlaceholderText"/>
            </w:rPr>
            <w:t>Click or tap here to enter text.</w:t>
          </w:r>
        </w:p>
      </w:docPartBody>
    </w:docPart>
    <w:docPart>
      <w:docPartPr>
        <w:name w:val="30D890ABAECF474897832C0E45BB9185"/>
        <w:category>
          <w:name w:val="General"/>
          <w:gallery w:val="placeholder"/>
        </w:category>
        <w:types>
          <w:type w:val="bbPlcHdr"/>
        </w:types>
        <w:behaviors>
          <w:behavior w:val="content"/>
        </w:behaviors>
        <w:guid w:val="{8678EBAB-2BD3-4DC4-AE63-D375421B87E1}"/>
      </w:docPartPr>
      <w:docPartBody>
        <w:p w:rsidR="00786A54" w:rsidRDefault="00E672BE" w:rsidP="00E672BE">
          <w:pPr>
            <w:pStyle w:val="30D890ABAECF474897832C0E45BB9185"/>
          </w:pPr>
          <w:r w:rsidRPr="004C4EA8">
            <w:rPr>
              <w:rStyle w:val="PlaceholderText"/>
            </w:rPr>
            <w:t>Click or tap here to enter text.</w:t>
          </w:r>
        </w:p>
      </w:docPartBody>
    </w:docPart>
    <w:docPart>
      <w:docPartPr>
        <w:name w:val="24183D2C1D554F0AA1884ED08F4177F7"/>
        <w:category>
          <w:name w:val="General"/>
          <w:gallery w:val="placeholder"/>
        </w:category>
        <w:types>
          <w:type w:val="bbPlcHdr"/>
        </w:types>
        <w:behaviors>
          <w:behavior w:val="content"/>
        </w:behaviors>
        <w:guid w:val="{23E81420-7158-4B64-8282-6356C848B15F}"/>
      </w:docPartPr>
      <w:docPartBody>
        <w:p w:rsidR="00786A54" w:rsidRDefault="00E672BE" w:rsidP="00E672BE">
          <w:pPr>
            <w:pStyle w:val="24183D2C1D554F0AA1884ED08F4177F7"/>
          </w:pPr>
          <w:r w:rsidRPr="004C4EA8">
            <w:rPr>
              <w:rStyle w:val="PlaceholderText"/>
            </w:rPr>
            <w:t>Click or tap here to enter text.</w:t>
          </w:r>
        </w:p>
      </w:docPartBody>
    </w:docPart>
    <w:docPart>
      <w:docPartPr>
        <w:name w:val="86C3D7332718411BBF702D061B154EEC"/>
        <w:category>
          <w:name w:val="General"/>
          <w:gallery w:val="placeholder"/>
        </w:category>
        <w:types>
          <w:type w:val="bbPlcHdr"/>
        </w:types>
        <w:behaviors>
          <w:behavior w:val="content"/>
        </w:behaviors>
        <w:guid w:val="{51EEC137-D08D-4FAF-AB97-839B4A607853}"/>
      </w:docPartPr>
      <w:docPartBody>
        <w:p w:rsidR="00786A54" w:rsidRDefault="00E672BE" w:rsidP="00E672BE">
          <w:pPr>
            <w:pStyle w:val="86C3D7332718411BBF702D061B154EEC"/>
          </w:pPr>
          <w:r w:rsidRPr="004C4EA8">
            <w:rPr>
              <w:rStyle w:val="PlaceholderText"/>
            </w:rPr>
            <w:t>Click or tap here to enter text.</w:t>
          </w:r>
        </w:p>
      </w:docPartBody>
    </w:docPart>
    <w:docPart>
      <w:docPartPr>
        <w:name w:val="ECC50E06EFE84038A96C2F2A078FFA1E"/>
        <w:category>
          <w:name w:val="General"/>
          <w:gallery w:val="placeholder"/>
        </w:category>
        <w:types>
          <w:type w:val="bbPlcHdr"/>
        </w:types>
        <w:behaviors>
          <w:behavior w:val="content"/>
        </w:behaviors>
        <w:guid w:val="{682D6D5A-501C-4A8E-930E-D8499A8C6FBF}"/>
      </w:docPartPr>
      <w:docPartBody>
        <w:p w:rsidR="00786A54" w:rsidRDefault="00E672BE" w:rsidP="00E672BE">
          <w:pPr>
            <w:pStyle w:val="ECC50E06EFE84038A96C2F2A078FFA1E"/>
          </w:pPr>
          <w:r w:rsidRPr="004C4EA8">
            <w:rPr>
              <w:rStyle w:val="PlaceholderText"/>
            </w:rPr>
            <w:t>Click or tap here to enter text.</w:t>
          </w:r>
        </w:p>
      </w:docPartBody>
    </w:docPart>
    <w:docPart>
      <w:docPartPr>
        <w:name w:val="032AF9796B564F3BB66EB86B67213DDC"/>
        <w:category>
          <w:name w:val="General"/>
          <w:gallery w:val="placeholder"/>
        </w:category>
        <w:types>
          <w:type w:val="bbPlcHdr"/>
        </w:types>
        <w:behaviors>
          <w:behavior w:val="content"/>
        </w:behaviors>
        <w:guid w:val="{6833DC95-AE0D-4C7A-8435-F41014218D41}"/>
      </w:docPartPr>
      <w:docPartBody>
        <w:p w:rsidR="00786A54" w:rsidRDefault="00E672BE" w:rsidP="00E672BE">
          <w:pPr>
            <w:pStyle w:val="032AF9796B564F3BB66EB86B67213DDC"/>
          </w:pPr>
          <w:r w:rsidRPr="004C4EA8">
            <w:rPr>
              <w:rStyle w:val="PlaceholderText"/>
            </w:rPr>
            <w:t>Click or tap here to enter text.</w:t>
          </w:r>
        </w:p>
      </w:docPartBody>
    </w:docPart>
    <w:docPart>
      <w:docPartPr>
        <w:name w:val="36BB4F3E8D03480E9D6A95E30EB4324D"/>
        <w:category>
          <w:name w:val="General"/>
          <w:gallery w:val="placeholder"/>
        </w:category>
        <w:types>
          <w:type w:val="bbPlcHdr"/>
        </w:types>
        <w:behaviors>
          <w:behavior w:val="content"/>
        </w:behaviors>
        <w:guid w:val="{1038BD5B-04CD-4301-A499-8BE07C2BCB04}"/>
      </w:docPartPr>
      <w:docPartBody>
        <w:p w:rsidR="00786A54" w:rsidRDefault="00E672BE" w:rsidP="00E672BE">
          <w:pPr>
            <w:pStyle w:val="36BB4F3E8D03480E9D6A95E30EB4324D"/>
          </w:pPr>
          <w:r w:rsidRPr="004C4EA8">
            <w:rPr>
              <w:rStyle w:val="PlaceholderText"/>
            </w:rPr>
            <w:t>Click or tap here to enter text.</w:t>
          </w:r>
        </w:p>
      </w:docPartBody>
    </w:docPart>
    <w:docPart>
      <w:docPartPr>
        <w:name w:val="E55EDEAE7CCF4BA2BF59BE101537D69A"/>
        <w:category>
          <w:name w:val="General"/>
          <w:gallery w:val="placeholder"/>
        </w:category>
        <w:types>
          <w:type w:val="bbPlcHdr"/>
        </w:types>
        <w:behaviors>
          <w:behavior w:val="content"/>
        </w:behaviors>
        <w:guid w:val="{2477F674-586A-4957-8D1D-CA94B07B90BB}"/>
      </w:docPartPr>
      <w:docPartBody>
        <w:p w:rsidR="00786A54" w:rsidRDefault="00E672BE" w:rsidP="00E672BE">
          <w:pPr>
            <w:pStyle w:val="E55EDEAE7CCF4BA2BF59BE101537D69A"/>
          </w:pPr>
          <w:r w:rsidRPr="004C4EA8">
            <w:rPr>
              <w:rStyle w:val="PlaceholderText"/>
            </w:rPr>
            <w:t>Click or tap here to enter text.</w:t>
          </w:r>
        </w:p>
      </w:docPartBody>
    </w:docPart>
    <w:docPart>
      <w:docPartPr>
        <w:name w:val="3DF23E4851C645BBBF575B71199A6415"/>
        <w:category>
          <w:name w:val="General"/>
          <w:gallery w:val="placeholder"/>
        </w:category>
        <w:types>
          <w:type w:val="bbPlcHdr"/>
        </w:types>
        <w:behaviors>
          <w:behavior w:val="content"/>
        </w:behaviors>
        <w:guid w:val="{A73DA433-C841-4DD8-AA1D-7DCDDDF4B9E5}"/>
      </w:docPartPr>
      <w:docPartBody>
        <w:p w:rsidR="00786A54" w:rsidRDefault="00E672BE" w:rsidP="00E672BE">
          <w:pPr>
            <w:pStyle w:val="3DF23E4851C645BBBF575B71199A6415"/>
          </w:pPr>
          <w:r w:rsidRPr="004C4EA8">
            <w:rPr>
              <w:rStyle w:val="PlaceholderText"/>
            </w:rPr>
            <w:t>Click or tap here to enter text.</w:t>
          </w:r>
        </w:p>
      </w:docPartBody>
    </w:docPart>
    <w:docPart>
      <w:docPartPr>
        <w:name w:val="57AEA8B259C948CBAA48C6343DC1ADC7"/>
        <w:category>
          <w:name w:val="General"/>
          <w:gallery w:val="placeholder"/>
        </w:category>
        <w:types>
          <w:type w:val="bbPlcHdr"/>
        </w:types>
        <w:behaviors>
          <w:behavior w:val="content"/>
        </w:behaviors>
        <w:guid w:val="{60BC5901-A533-4ED8-BC35-81D4BB8E5BB1}"/>
      </w:docPartPr>
      <w:docPartBody>
        <w:p w:rsidR="00786A54" w:rsidRDefault="00E672BE" w:rsidP="00E672BE">
          <w:pPr>
            <w:pStyle w:val="57AEA8B259C948CBAA48C6343DC1ADC7"/>
          </w:pPr>
          <w:r w:rsidRPr="004C4EA8">
            <w:rPr>
              <w:rStyle w:val="PlaceholderText"/>
            </w:rPr>
            <w:t>Click or tap here to enter text.</w:t>
          </w:r>
        </w:p>
      </w:docPartBody>
    </w:docPart>
    <w:docPart>
      <w:docPartPr>
        <w:name w:val="3680B5CF93B34F0F9EF62640A070D6E5"/>
        <w:category>
          <w:name w:val="General"/>
          <w:gallery w:val="placeholder"/>
        </w:category>
        <w:types>
          <w:type w:val="bbPlcHdr"/>
        </w:types>
        <w:behaviors>
          <w:behavior w:val="content"/>
        </w:behaviors>
        <w:guid w:val="{FB4597C0-92EE-4FBB-AE0F-EFC136D39D08}"/>
      </w:docPartPr>
      <w:docPartBody>
        <w:p w:rsidR="00786A54" w:rsidRDefault="00E672BE" w:rsidP="00E672BE">
          <w:pPr>
            <w:pStyle w:val="3680B5CF93B34F0F9EF62640A070D6E5"/>
          </w:pPr>
          <w:r w:rsidRPr="004C4EA8">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83E"/>
    <w:rsid w:val="00073057"/>
    <w:rsid w:val="000934EA"/>
    <w:rsid w:val="000E157E"/>
    <w:rsid w:val="0014583E"/>
    <w:rsid w:val="001C4352"/>
    <w:rsid w:val="00204747"/>
    <w:rsid w:val="002D1784"/>
    <w:rsid w:val="0030729A"/>
    <w:rsid w:val="003E6A2E"/>
    <w:rsid w:val="00493C82"/>
    <w:rsid w:val="004D297F"/>
    <w:rsid w:val="00506B56"/>
    <w:rsid w:val="0052220C"/>
    <w:rsid w:val="00591E17"/>
    <w:rsid w:val="005C134E"/>
    <w:rsid w:val="005D2019"/>
    <w:rsid w:val="006B723E"/>
    <w:rsid w:val="00742738"/>
    <w:rsid w:val="00786A54"/>
    <w:rsid w:val="007D62D8"/>
    <w:rsid w:val="008427D1"/>
    <w:rsid w:val="00876E51"/>
    <w:rsid w:val="008B3BD1"/>
    <w:rsid w:val="0091570E"/>
    <w:rsid w:val="00971BBC"/>
    <w:rsid w:val="00A22D3C"/>
    <w:rsid w:val="00A27614"/>
    <w:rsid w:val="00A50A79"/>
    <w:rsid w:val="00A74F4A"/>
    <w:rsid w:val="00C97311"/>
    <w:rsid w:val="00CA1413"/>
    <w:rsid w:val="00D33957"/>
    <w:rsid w:val="00D8238A"/>
    <w:rsid w:val="00D94C3E"/>
    <w:rsid w:val="00DA5561"/>
    <w:rsid w:val="00E12A8F"/>
    <w:rsid w:val="00E42076"/>
    <w:rsid w:val="00E64F02"/>
    <w:rsid w:val="00E672BE"/>
    <w:rsid w:val="00EA4A75"/>
    <w:rsid w:val="00EB49E3"/>
    <w:rsid w:val="00ED229B"/>
    <w:rsid w:val="00F005BC"/>
    <w:rsid w:val="00F77097"/>
    <w:rsid w:val="00FC53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672BE"/>
    <w:rPr>
      <w:color w:val="666666"/>
    </w:rPr>
  </w:style>
  <w:style w:type="paragraph" w:customStyle="1" w:styleId="EB76FC5461C24C819B8948DA4CCE29061">
    <w:name w:val="EB76FC5461C24C819B8948DA4CCE29061"/>
    <w:rsid w:val="00F005BC"/>
    <w:rPr>
      <w:rFonts w:eastAsiaTheme="minorHAnsi"/>
    </w:rPr>
  </w:style>
  <w:style w:type="paragraph" w:customStyle="1" w:styleId="3B57EA295A2D49A79F1A2B1D8F2170341">
    <w:name w:val="3B57EA295A2D49A79F1A2B1D8F2170341"/>
    <w:rsid w:val="00F005BC"/>
    <w:rPr>
      <w:rFonts w:eastAsiaTheme="minorHAnsi"/>
    </w:rPr>
  </w:style>
  <w:style w:type="paragraph" w:customStyle="1" w:styleId="65208E2A346648B2B4F8949EB99A6F261">
    <w:name w:val="65208E2A346648B2B4F8949EB99A6F261"/>
    <w:rsid w:val="00F005BC"/>
    <w:rPr>
      <w:rFonts w:eastAsiaTheme="minorHAnsi"/>
    </w:rPr>
  </w:style>
  <w:style w:type="paragraph" w:customStyle="1" w:styleId="E304CA362BB748629572E1D0A31727B5">
    <w:name w:val="E304CA362BB748629572E1D0A31727B5"/>
    <w:rsid w:val="00F005BC"/>
    <w:rPr>
      <w:rFonts w:eastAsiaTheme="minorHAnsi"/>
    </w:rPr>
  </w:style>
  <w:style w:type="paragraph" w:customStyle="1" w:styleId="0638793A966E40C4BCE55EDBB94B0DD51">
    <w:name w:val="0638793A966E40C4BCE55EDBB94B0DD51"/>
    <w:rsid w:val="00F005BC"/>
    <w:rPr>
      <w:rFonts w:eastAsiaTheme="minorHAnsi"/>
    </w:rPr>
  </w:style>
  <w:style w:type="paragraph" w:customStyle="1" w:styleId="A34DAD66A58B49A6AB8E85AE9D3D2F491">
    <w:name w:val="A34DAD66A58B49A6AB8E85AE9D3D2F491"/>
    <w:rsid w:val="00F005BC"/>
    <w:rPr>
      <w:rFonts w:eastAsiaTheme="minorHAnsi"/>
    </w:rPr>
  </w:style>
  <w:style w:type="paragraph" w:customStyle="1" w:styleId="AC7FA0B87FE147E79196FC82CC6C9FDC1">
    <w:name w:val="AC7FA0B87FE147E79196FC82CC6C9FDC1"/>
    <w:rsid w:val="00F005BC"/>
    <w:rPr>
      <w:rFonts w:eastAsiaTheme="minorHAnsi"/>
    </w:rPr>
  </w:style>
  <w:style w:type="paragraph" w:customStyle="1" w:styleId="57560252AA544609BC0239F67E9A2BEC1">
    <w:name w:val="57560252AA544609BC0239F67E9A2BEC1"/>
    <w:rsid w:val="00F005BC"/>
    <w:rPr>
      <w:rFonts w:eastAsiaTheme="minorHAnsi"/>
    </w:rPr>
  </w:style>
  <w:style w:type="paragraph" w:customStyle="1" w:styleId="B6D1A519760D46F19FD3F2B4DE683A231">
    <w:name w:val="B6D1A519760D46F19FD3F2B4DE683A231"/>
    <w:rsid w:val="00F005BC"/>
    <w:rPr>
      <w:rFonts w:eastAsiaTheme="minorHAnsi"/>
    </w:rPr>
  </w:style>
  <w:style w:type="paragraph" w:customStyle="1" w:styleId="C56F0B1A1B5E446D8D1F5A876344AD23">
    <w:name w:val="C56F0B1A1B5E446D8D1F5A876344AD23"/>
    <w:rsid w:val="00F005BC"/>
    <w:rPr>
      <w:rFonts w:eastAsiaTheme="minorHAnsi"/>
    </w:rPr>
  </w:style>
  <w:style w:type="paragraph" w:customStyle="1" w:styleId="F5AD50AB28FF414A89CCCCC91E51C8BC">
    <w:name w:val="F5AD50AB28FF414A89CCCCC91E51C8BC"/>
    <w:rsid w:val="00F005BC"/>
    <w:rPr>
      <w:rFonts w:eastAsiaTheme="minorHAnsi"/>
    </w:rPr>
  </w:style>
  <w:style w:type="paragraph" w:customStyle="1" w:styleId="ECBA03E608DA43E9A4CBDCAB2BA4F4F6">
    <w:name w:val="ECBA03E608DA43E9A4CBDCAB2BA4F4F6"/>
    <w:rsid w:val="00F005BC"/>
    <w:rPr>
      <w:rFonts w:eastAsiaTheme="minorHAnsi"/>
    </w:rPr>
  </w:style>
  <w:style w:type="paragraph" w:customStyle="1" w:styleId="94AD8F61F53D4774A0248F718B27CEC2">
    <w:name w:val="94AD8F61F53D4774A0248F718B27CEC2"/>
    <w:rsid w:val="00F005BC"/>
    <w:rPr>
      <w:rFonts w:eastAsiaTheme="minorHAnsi"/>
    </w:rPr>
  </w:style>
  <w:style w:type="paragraph" w:customStyle="1" w:styleId="59EA4FD84F3C46048A8B24D0FCA9F33D">
    <w:name w:val="59EA4FD84F3C46048A8B24D0FCA9F33D"/>
    <w:rsid w:val="00F005BC"/>
    <w:rPr>
      <w:rFonts w:eastAsiaTheme="minorHAnsi"/>
    </w:rPr>
  </w:style>
  <w:style w:type="paragraph" w:customStyle="1" w:styleId="F3DF6324E74247F9B22D7E81CF4B812E">
    <w:name w:val="F3DF6324E74247F9B22D7E81CF4B812E"/>
    <w:rsid w:val="00971BBC"/>
  </w:style>
  <w:style w:type="paragraph" w:customStyle="1" w:styleId="E1925C46CE324FC892ADB1CB556CB07F">
    <w:name w:val="E1925C46CE324FC892ADB1CB556CB07F"/>
    <w:rsid w:val="00971BBC"/>
  </w:style>
  <w:style w:type="paragraph" w:customStyle="1" w:styleId="61352083E6D347CEA7D4155BE8E721BB">
    <w:name w:val="61352083E6D347CEA7D4155BE8E721BB"/>
    <w:rsid w:val="00F005BC"/>
    <w:rPr>
      <w:rFonts w:eastAsiaTheme="minorHAnsi"/>
    </w:rPr>
  </w:style>
  <w:style w:type="paragraph" w:customStyle="1" w:styleId="E8EA77CD24044F7CAF3A2EC0C31B4DC2">
    <w:name w:val="E8EA77CD24044F7CAF3A2EC0C31B4DC2"/>
    <w:rsid w:val="00F005BC"/>
    <w:rPr>
      <w:rFonts w:eastAsiaTheme="minorHAnsi"/>
    </w:rPr>
  </w:style>
  <w:style w:type="paragraph" w:customStyle="1" w:styleId="F6633EAA21304FFC8E0F801EFEE9C517">
    <w:name w:val="F6633EAA21304FFC8E0F801EFEE9C517"/>
    <w:rsid w:val="00F005BC"/>
    <w:rPr>
      <w:rFonts w:eastAsiaTheme="minorHAnsi"/>
    </w:rPr>
  </w:style>
  <w:style w:type="paragraph" w:customStyle="1" w:styleId="B83B58649D4B42F7A8C7527DF748940F">
    <w:name w:val="B83B58649D4B42F7A8C7527DF748940F"/>
    <w:rsid w:val="00F005BC"/>
    <w:rPr>
      <w:rFonts w:eastAsiaTheme="minorHAnsi"/>
    </w:rPr>
  </w:style>
  <w:style w:type="paragraph" w:customStyle="1" w:styleId="CD1FA2C7778340B79A31E4E5A1B78648">
    <w:name w:val="CD1FA2C7778340B79A31E4E5A1B78648"/>
    <w:rsid w:val="00F005BC"/>
    <w:rPr>
      <w:rFonts w:eastAsiaTheme="minorHAnsi"/>
    </w:rPr>
  </w:style>
  <w:style w:type="paragraph" w:customStyle="1" w:styleId="83979E396FAC4E589502E7EC66E7D055">
    <w:name w:val="83979E396FAC4E589502E7EC66E7D055"/>
    <w:rsid w:val="00F005BC"/>
    <w:rPr>
      <w:rFonts w:eastAsiaTheme="minorHAnsi"/>
    </w:rPr>
  </w:style>
  <w:style w:type="paragraph" w:customStyle="1" w:styleId="0EC94AF2C6A2464995205713E74EFFF1">
    <w:name w:val="0EC94AF2C6A2464995205713E74EFFF1"/>
    <w:rsid w:val="00971BBC"/>
  </w:style>
  <w:style w:type="paragraph" w:customStyle="1" w:styleId="33EDA4AF87C740DD90FCFB42A0ED5E74">
    <w:name w:val="33EDA4AF87C740DD90FCFB42A0ED5E74"/>
    <w:rsid w:val="00971BBC"/>
  </w:style>
  <w:style w:type="paragraph" w:customStyle="1" w:styleId="C250F0634FB44A60A9EE993218AF7ED2">
    <w:name w:val="C250F0634FB44A60A9EE993218AF7ED2"/>
    <w:rsid w:val="00F005BC"/>
    <w:rPr>
      <w:rFonts w:eastAsiaTheme="minorHAnsi"/>
    </w:rPr>
  </w:style>
  <w:style w:type="paragraph" w:customStyle="1" w:styleId="2F4B2CBCBD974AE19BF7327A9D5F921C">
    <w:name w:val="2F4B2CBCBD974AE19BF7327A9D5F921C"/>
    <w:rsid w:val="00F005BC"/>
    <w:rPr>
      <w:rFonts w:eastAsiaTheme="minorHAnsi"/>
    </w:rPr>
  </w:style>
  <w:style w:type="paragraph" w:customStyle="1" w:styleId="27E3908AD7934017952A085F0A95B309">
    <w:name w:val="27E3908AD7934017952A085F0A95B309"/>
    <w:rsid w:val="00971BBC"/>
  </w:style>
  <w:style w:type="paragraph" w:customStyle="1" w:styleId="E08C657E4F3B48EF848A9EFD209B961C">
    <w:name w:val="E08C657E4F3B48EF848A9EFD209B961C"/>
    <w:rsid w:val="00971BBC"/>
  </w:style>
  <w:style w:type="paragraph" w:customStyle="1" w:styleId="7CB75D9617104BF99D726F8EC502A3E3">
    <w:name w:val="7CB75D9617104BF99D726F8EC502A3E3"/>
    <w:rsid w:val="00F005BC"/>
    <w:rPr>
      <w:rFonts w:eastAsiaTheme="minorHAnsi"/>
    </w:rPr>
  </w:style>
  <w:style w:type="paragraph" w:customStyle="1" w:styleId="2060C5FAAAE1452DAD156FF4DCF690F6">
    <w:name w:val="2060C5FAAAE1452DAD156FF4DCF690F6"/>
    <w:rsid w:val="00F005BC"/>
    <w:rPr>
      <w:rFonts w:eastAsiaTheme="minorHAnsi"/>
    </w:rPr>
  </w:style>
  <w:style w:type="paragraph" w:customStyle="1" w:styleId="7365931D797B45C6BF1DB3862042BF2C">
    <w:name w:val="7365931D797B45C6BF1DB3862042BF2C"/>
    <w:rsid w:val="00591E17"/>
  </w:style>
  <w:style w:type="paragraph" w:customStyle="1" w:styleId="06FA31D9FA734AE8A8EC8CAF75E098F4">
    <w:name w:val="06FA31D9FA734AE8A8EC8CAF75E098F4"/>
    <w:rsid w:val="00591E17"/>
  </w:style>
  <w:style w:type="paragraph" w:customStyle="1" w:styleId="6994CA6BC4CF46FE9B523EF22542D46C">
    <w:name w:val="6994CA6BC4CF46FE9B523EF22542D46C"/>
    <w:rsid w:val="00971BBC"/>
  </w:style>
  <w:style w:type="paragraph" w:customStyle="1" w:styleId="2A334FD83E0B42C4BFA8D6747F2C6408">
    <w:name w:val="2A334FD83E0B42C4BFA8D6747F2C6408"/>
    <w:rsid w:val="00971BBC"/>
  </w:style>
  <w:style w:type="paragraph" w:customStyle="1" w:styleId="21662FE38E4E4B4C9292C5EC87A8CE2A">
    <w:name w:val="21662FE38E4E4B4C9292C5EC87A8CE2A"/>
    <w:rsid w:val="000E157E"/>
  </w:style>
  <w:style w:type="paragraph" w:customStyle="1" w:styleId="7EC51E353F694DA397523220C2E11892">
    <w:name w:val="7EC51E353F694DA397523220C2E11892"/>
    <w:rsid w:val="000E157E"/>
  </w:style>
  <w:style w:type="paragraph" w:customStyle="1" w:styleId="D82CF6191D80441485FC8B89F248367A">
    <w:name w:val="D82CF6191D80441485FC8B89F248367A"/>
    <w:rsid w:val="000E157E"/>
  </w:style>
  <w:style w:type="paragraph" w:customStyle="1" w:styleId="9D1F356DE822441894BED0AC72DEAB83">
    <w:name w:val="9D1F356DE822441894BED0AC72DEAB83"/>
    <w:rsid w:val="000E157E"/>
  </w:style>
  <w:style w:type="paragraph" w:customStyle="1" w:styleId="A99220B9F7EB4780BE637B45B4EE4B38">
    <w:name w:val="A99220B9F7EB4780BE637B45B4EE4B38"/>
    <w:rsid w:val="000E157E"/>
  </w:style>
  <w:style w:type="paragraph" w:customStyle="1" w:styleId="C476B12F989A4DB8AEC08EE2DCEE6877">
    <w:name w:val="C476B12F989A4DB8AEC08EE2DCEE6877"/>
    <w:rsid w:val="000E157E"/>
  </w:style>
  <w:style w:type="paragraph" w:customStyle="1" w:styleId="91CFC82FA288409CBBAE983CC42CC36C">
    <w:name w:val="91CFC82FA288409CBBAE983CC42CC36C"/>
    <w:rsid w:val="000E157E"/>
  </w:style>
  <w:style w:type="paragraph" w:customStyle="1" w:styleId="2EBAA313BB754E57A3589C03F97C8FCB">
    <w:name w:val="2EBAA313BB754E57A3589C03F97C8FCB"/>
    <w:rsid w:val="000E157E"/>
  </w:style>
  <w:style w:type="paragraph" w:customStyle="1" w:styleId="FA96239991D4443C837436EEA296EC6F">
    <w:name w:val="FA96239991D4443C837436EEA296EC6F"/>
    <w:rsid w:val="000E157E"/>
  </w:style>
  <w:style w:type="paragraph" w:customStyle="1" w:styleId="B208934AD4D54D168D7595F8101D9417">
    <w:name w:val="B208934AD4D54D168D7595F8101D9417"/>
    <w:rsid w:val="000E157E"/>
  </w:style>
  <w:style w:type="paragraph" w:customStyle="1" w:styleId="B33197B6A5754E33A133F4E6EDB90AC6">
    <w:name w:val="B33197B6A5754E33A133F4E6EDB90AC6"/>
    <w:rsid w:val="000E157E"/>
  </w:style>
  <w:style w:type="paragraph" w:customStyle="1" w:styleId="8D03A9D99D4F42418FF2FE43C04AB28F">
    <w:name w:val="8D03A9D99D4F42418FF2FE43C04AB28F"/>
    <w:rsid w:val="000E157E"/>
  </w:style>
  <w:style w:type="paragraph" w:customStyle="1" w:styleId="1F41690405CE489F905062125E60C58A">
    <w:name w:val="1F41690405CE489F905062125E60C58A"/>
    <w:rsid w:val="000E157E"/>
  </w:style>
  <w:style w:type="paragraph" w:customStyle="1" w:styleId="2135B369DAC44FC8A3E75D3C1D900814">
    <w:name w:val="2135B369DAC44FC8A3E75D3C1D900814"/>
    <w:rsid w:val="000E157E"/>
  </w:style>
  <w:style w:type="paragraph" w:customStyle="1" w:styleId="1F6FF913AABF480B8AA818FAEF27382E">
    <w:name w:val="1F6FF913AABF480B8AA818FAEF27382E"/>
    <w:rsid w:val="000E157E"/>
  </w:style>
  <w:style w:type="paragraph" w:customStyle="1" w:styleId="868E578A18D544E7A52B4D2C11B42CF0">
    <w:name w:val="868E578A18D544E7A52B4D2C11B42CF0"/>
    <w:rsid w:val="000E157E"/>
  </w:style>
  <w:style w:type="paragraph" w:customStyle="1" w:styleId="4BFE3C9A686142FA8A6849B1D07100DA">
    <w:name w:val="4BFE3C9A686142FA8A6849B1D07100DA"/>
    <w:rsid w:val="000E157E"/>
  </w:style>
  <w:style w:type="paragraph" w:customStyle="1" w:styleId="296259E8AD3747839BBA9CACFBC6BA52">
    <w:name w:val="296259E8AD3747839BBA9CACFBC6BA52"/>
    <w:rsid w:val="000E157E"/>
  </w:style>
  <w:style w:type="paragraph" w:customStyle="1" w:styleId="A88432D81ED94A4F9957547A24AD5C54">
    <w:name w:val="A88432D81ED94A4F9957547A24AD5C54"/>
    <w:rsid w:val="000E157E"/>
  </w:style>
  <w:style w:type="paragraph" w:customStyle="1" w:styleId="69F3420A97A14B62A27A61ACFC676185">
    <w:name w:val="69F3420A97A14B62A27A61ACFC676185"/>
    <w:rsid w:val="000E157E"/>
  </w:style>
  <w:style w:type="paragraph" w:customStyle="1" w:styleId="2D8A0B96541E406CB73F962CBDF087F0">
    <w:name w:val="2D8A0B96541E406CB73F962CBDF087F0"/>
    <w:rsid w:val="000E157E"/>
  </w:style>
  <w:style w:type="paragraph" w:customStyle="1" w:styleId="8EE8A412059E4548BBF0F055B3983EF9">
    <w:name w:val="8EE8A412059E4548BBF0F055B3983EF9"/>
    <w:rsid w:val="000E157E"/>
  </w:style>
  <w:style w:type="paragraph" w:customStyle="1" w:styleId="4E037640367549638A7D580356E3EF96">
    <w:name w:val="4E037640367549638A7D580356E3EF96"/>
    <w:rsid w:val="000E157E"/>
  </w:style>
  <w:style w:type="paragraph" w:customStyle="1" w:styleId="59A16AA6A5D34A0B96E8DDF83D61BC81">
    <w:name w:val="59A16AA6A5D34A0B96E8DDF83D61BC81"/>
    <w:rsid w:val="000E157E"/>
  </w:style>
  <w:style w:type="paragraph" w:customStyle="1" w:styleId="7808D5C91FCC4420A3979441CACECE82">
    <w:name w:val="7808D5C91FCC4420A3979441CACECE82"/>
    <w:rsid w:val="000E157E"/>
  </w:style>
  <w:style w:type="paragraph" w:customStyle="1" w:styleId="EB7AAD02CC3047E28C18B9B318332124">
    <w:name w:val="EB7AAD02CC3047E28C18B9B318332124"/>
    <w:rsid w:val="000E157E"/>
  </w:style>
  <w:style w:type="paragraph" w:customStyle="1" w:styleId="5F238F70842E4BBA84F27D474B47C762">
    <w:name w:val="5F238F70842E4BBA84F27D474B47C762"/>
    <w:rsid w:val="000E157E"/>
  </w:style>
  <w:style w:type="paragraph" w:customStyle="1" w:styleId="0F3300E42B4C40CE8B68550CEF6E7796">
    <w:name w:val="0F3300E42B4C40CE8B68550CEF6E7796"/>
    <w:rsid w:val="000E157E"/>
  </w:style>
  <w:style w:type="paragraph" w:customStyle="1" w:styleId="093465CD927E432889B1FECEA8FCDA5B">
    <w:name w:val="093465CD927E432889B1FECEA8FCDA5B"/>
    <w:rsid w:val="000E157E"/>
  </w:style>
  <w:style w:type="paragraph" w:customStyle="1" w:styleId="23430C762A0F4A75B302E860E5A2BB48">
    <w:name w:val="23430C762A0F4A75B302E860E5A2BB48"/>
    <w:rsid w:val="000E157E"/>
  </w:style>
  <w:style w:type="paragraph" w:customStyle="1" w:styleId="0247755B8B6544AEB8EDFA53C84BEEA6">
    <w:name w:val="0247755B8B6544AEB8EDFA53C84BEEA6"/>
    <w:rsid w:val="001C4352"/>
  </w:style>
  <w:style w:type="paragraph" w:customStyle="1" w:styleId="6E4D8719EA9E4208A639F64B5B8FA449">
    <w:name w:val="6E4D8719EA9E4208A639F64B5B8FA449"/>
    <w:rsid w:val="001C4352"/>
  </w:style>
  <w:style w:type="paragraph" w:customStyle="1" w:styleId="2653A70228C342E395D72A1E668CDB37">
    <w:name w:val="2653A70228C342E395D72A1E668CDB37"/>
    <w:rsid w:val="00E672BE"/>
  </w:style>
  <w:style w:type="paragraph" w:customStyle="1" w:styleId="0EB700F892C0438F8A8F82F73DE7BA4A">
    <w:name w:val="0EB700F892C0438F8A8F82F73DE7BA4A"/>
    <w:rsid w:val="00E672BE"/>
  </w:style>
  <w:style w:type="paragraph" w:customStyle="1" w:styleId="46C815CEED7349B7AAF141A54489CEB0">
    <w:name w:val="46C815CEED7349B7AAF141A54489CEB0"/>
    <w:rsid w:val="00E672BE"/>
  </w:style>
  <w:style w:type="paragraph" w:customStyle="1" w:styleId="EC4662621CFB49C4B39CACE813D1BDCC">
    <w:name w:val="EC4662621CFB49C4B39CACE813D1BDCC"/>
    <w:rsid w:val="00E672BE"/>
  </w:style>
  <w:style w:type="paragraph" w:customStyle="1" w:styleId="FBCDEEAA22634ED59A52B3A369AE02D2">
    <w:name w:val="FBCDEEAA22634ED59A52B3A369AE02D2"/>
    <w:rsid w:val="00E672BE"/>
  </w:style>
  <w:style w:type="paragraph" w:customStyle="1" w:styleId="F652C45C1D8F440B8802219079BF890D">
    <w:name w:val="F652C45C1D8F440B8802219079BF890D"/>
    <w:rsid w:val="00E672BE"/>
  </w:style>
  <w:style w:type="paragraph" w:customStyle="1" w:styleId="582A9EF748C34C77A56F61D82F8ACC43">
    <w:name w:val="582A9EF748C34C77A56F61D82F8ACC43"/>
    <w:rsid w:val="00E672BE"/>
  </w:style>
  <w:style w:type="paragraph" w:customStyle="1" w:styleId="095121D0A19040979B48FF21709CFDD0">
    <w:name w:val="095121D0A19040979B48FF21709CFDD0"/>
    <w:rsid w:val="00E672BE"/>
  </w:style>
  <w:style w:type="paragraph" w:customStyle="1" w:styleId="0C48398911ED4250AA5B36E6B93EF024">
    <w:name w:val="0C48398911ED4250AA5B36E6B93EF024"/>
    <w:rsid w:val="00E672BE"/>
  </w:style>
  <w:style w:type="paragraph" w:customStyle="1" w:styleId="976FD9160D8840499CD32B7553790078">
    <w:name w:val="976FD9160D8840499CD32B7553790078"/>
    <w:rsid w:val="00E672BE"/>
  </w:style>
  <w:style w:type="paragraph" w:customStyle="1" w:styleId="1CB215B3FEAD4389BE0481167C4B28B8">
    <w:name w:val="1CB215B3FEAD4389BE0481167C4B28B8"/>
    <w:rsid w:val="00E672BE"/>
  </w:style>
  <w:style w:type="paragraph" w:customStyle="1" w:styleId="3A5BA8778DD548D6A780DF8B38EE9DF0">
    <w:name w:val="3A5BA8778DD548D6A780DF8B38EE9DF0"/>
    <w:rsid w:val="00E672BE"/>
  </w:style>
  <w:style w:type="paragraph" w:customStyle="1" w:styleId="962CC7E13E804E749C032E3B66EC314B">
    <w:name w:val="962CC7E13E804E749C032E3B66EC314B"/>
    <w:rsid w:val="00E672BE"/>
  </w:style>
  <w:style w:type="paragraph" w:customStyle="1" w:styleId="1183ECFEDB124324B7DC5225465BD794">
    <w:name w:val="1183ECFEDB124324B7DC5225465BD794"/>
    <w:rsid w:val="00E672BE"/>
  </w:style>
  <w:style w:type="paragraph" w:customStyle="1" w:styleId="A8E911CD7A97412B923C82D665A1C2D2">
    <w:name w:val="A8E911CD7A97412B923C82D665A1C2D2"/>
    <w:rsid w:val="00E672BE"/>
  </w:style>
  <w:style w:type="paragraph" w:customStyle="1" w:styleId="A458EA9ABE0B4E75ABBA1121322183B1">
    <w:name w:val="A458EA9ABE0B4E75ABBA1121322183B1"/>
    <w:rsid w:val="00E672BE"/>
  </w:style>
  <w:style w:type="paragraph" w:customStyle="1" w:styleId="6B95AAA88FD64D5982589A174E6BB2AE">
    <w:name w:val="6B95AAA88FD64D5982589A174E6BB2AE"/>
    <w:rsid w:val="00E672BE"/>
  </w:style>
  <w:style w:type="paragraph" w:customStyle="1" w:styleId="1E258493270C412092B96CDDD356553A">
    <w:name w:val="1E258493270C412092B96CDDD356553A"/>
    <w:rsid w:val="00E672BE"/>
  </w:style>
  <w:style w:type="paragraph" w:customStyle="1" w:styleId="79FE13D256784E5691F873D67F60BFB5">
    <w:name w:val="79FE13D256784E5691F873D67F60BFB5"/>
    <w:rsid w:val="00E672BE"/>
  </w:style>
  <w:style w:type="paragraph" w:customStyle="1" w:styleId="D4A70C9CB3524EF5A6F808A67D86F533">
    <w:name w:val="D4A70C9CB3524EF5A6F808A67D86F533"/>
    <w:rsid w:val="00E672BE"/>
  </w:style>
  <w:style w:type="paragraph" w:customStyle="1" w:styleId="22B3124C92454489818A321E88190F39">
    <w:name w:val="22B3124C92454489818A321E88190F39"/>
    <w:rsid w:val="00E672BE"/>
  </w:style>
  <w:style w:type="paragraph" w:customStyle="1" w:styleId="D9EBB109D23C4BB3ABCCFD018A67E4C3">
    <w:name w:val="D9EBB109D23C4BB3ABCCFD018A67E4C3"/>
    <w:rsid w:val="00E672BE"/>
  </w:style>
  <w:style w:type="paragraph" w:customStyle="1" w:styleId="84F7521C2B8440A3B6139067436B26F5">
    <w:name w:val="84F7521C2B8440A3B6139067436B26F5"/>
    <w:rsid w:val="00E672BE"/>
  </w:style>
  <w:style w:type="paragraph" w:customStyle="1" w:styleId="E6AB8AC06BE24A0C95DF107194C2304C">
    <w:name w:val="E6AB8AC06BE24A0C95DF107194C2304C"/>
    <w:rsid w:val="00E672BE"/>
  </w:style>
  <w:style w:type="paragraph" w:customStyle="1" w:styleId="4EE97D9240204A34B6EEBDF2E14C57B7">
    <w:name w:val="4EE97D9240204A34B6EEBDF2E14C57B7"/>
    <w:rsid w:val="00E672BE"/>
  </w:style>
  <w:style w:type="paragraph" w:customStyle="1" w:styleId="D8E844C518F44E15897271AE57A9E60C">
    <w:name w:val="D8E844C518F44E15897271AE57A9E60C"/>
    <w:rsid w:val="00E672BE"/>
  </w:style>
  <w:style w:type="paragraph" w:customStyle="1" w:styleId="053B65CB854B47D7ACFB95F3152E7382">
    <w:name w:val="053B65CB854B47D7ACFB95F3152E7382"/>
    <w:rsid w:val="00E672BE"/>
  </w:style>
  <w:style w:type="paragraph" w:customStyle="1" w:styleId="FBF0CA6E705A4883B159A0F44BAC49E4">
    <w:name w:val="FBF0CA6E705A4883B159A0F44BAC49E4"/>
    <w:rsid w:val="00E672BE"/>
  </w:style>
  <w:style w:type="paragraph" w:customStyle="1" w:styleId="FC950021B6C14989A94CB04AEF3CBD15">
    <w:name w:val="FC950021B6C14989A94CB04AEF3CBD15"/>
    <w:rsid w:val="00E672BE"/>
  </w:style>
  <w:style w:type="paragraph" w:customStyle="1" w:styleId="AF552F5E361A4C299B02869DEA48081B">
    <w:name w:val="AF552F5E361A4C299B02869DEA48081B"/>
    <w:rsid w:val="00E672BE"/>
  </w:style>
  <w:style w:type="paragraph" w:customStyle="1" w:styleId="F3FF7E6CF213451189099B9DCB1A309D">
    <w:name w:val="F3FF7E6CF213451189099B9DCB1A309D"/>
    <w:rsid w:val="00E672BE"/>
  </w:style>
  <w:style w:type="paragraph" w:customStyle="1" w:styleId="8C7E376A99C2445CBD21E0FEE8F229A5">
    <w:name w:val="8C7E376A99C2445CBD21E0FEE8F229A5"/>
    <w:rsid w:val="00E672BE"/>
  </w:style>
  <w:style w:type="paragraph" w:customStyle="1" w:styleId="B3E2BD12DD464C3D870E1287BCA675DA">
    <w:name w:val="B3E2BD12DD464C3D870E1287BCA675DA"/>
    <w:rsid w:val="00E672BE"/>
  </w:style>
  <w:style w:type="paragraph" w:customStyle="1" w:styleId="4FA3A729476A492C83DDF259E7131A8C">
    <w:name w:val="4FA3A729476A492C83DDF259E7131A8C"/>
    <w:rsid w:val="00E672BE"/>
  </w:style>
  <w:style w:type="paragraph" w:customStyle="1" w:styleId="792549A686454B58ACF2030CBF801F69">
    <w:name w:val="792549A686454B58ACF2030CBF801F69"/>
    <w:rsid w:val="00E672BE"/>
  </w:style>
  <w:style w:type="paragraph" w:customStyle="1" w:styleId="0DB950D04A59439B9C0A5F31F342E2B3">
    <w:name w:val="0DB950D04A59439B9C0A5F31F342E2B3"/>
    <w:rsid w:val="00E672BE"/>
  </w:style>
  <w:style w:type="paragraph" w:customStyle="1" w:styleId="B1D3DFBCDD894DF78CD7CA506D0341BF">
    <w:name w:val="B1D3DFBCDD894DF78CD7CA506D0341BF"/>
    <w:rsid w:val="00E672BE"/>
  </w:style>
  <w:style w:type="paragraph" w:customStyle="1" w:styleId="4A46203962A04040888A3C7AA7F00743">
    <w:name w:val="4A46203962A04040888A3C7AA7F00743"/>
    <w:rsid w:val="00E672BE"/>
  </w:style>
  <w:style w:type="paragraph" w:customStyle="1" w:styleId="E8FEF78C2D9540F7B93E807A4D729210">
    <w:name w:val="E8FEF78C2D9540F7B93E807A4D729210"/>
    <w:rsid w:val="00E672BE"/>
  </w:style>
  <w:style w:type="paragraph" w:customStyle="1" w:styleId="3B567E15BAC34B3D85C03F272F54BDCE">
    <w:name w:val="3B567E15BAC34B3D85C03F272F54BDCE"/>
    <w:rsid w:val="00E672BE"/>
  </w:style>
  <w:style w:type="paragraph" w:customStyle="1" w:styleId="A28A21A1A9D04A82AAD46C2A23D908D3">
    <w:name w:val="A28A21A1A9D04A82AAD46C2A23D908D3"/>
    <w:rsid w:val="00E672BE"/>
  </w:style>
  <w:style w:type="paragraph" w:customStyle="1" w:styleId="21805C29EF6D42828FDE9EECDC56782D">
    <w:name w:val="21805C29EF6D42828FDE9EECDC56782D"/>
    <w:rsid w:val="00E672BE"/>
  </w:style>
  <w:style w:type="paragraph" w:customStyle="1" w:styleId="BD8BD123FA994724BB3A5E35DD2625F2">
    <w:name w:val="BD8BD123FA994724BB3A5E35DD2625F2"/>
    <w:rsid w:val="00E672BE"/>
  </w:style>
  <w:style w:type="paragraph" w:customStyle="1" w:styleId="4F113E0A678E43FF9F835F726666C23C">
    <w:name w:val="4F113E0A678E43FF9F835F726666C23C"/>
    <w:rsid w:val="00E672BE"/>
  </w:style>
  <w:style w:type="paragraph" w:customStyle="1" w:styleId="2517193ABF1E47ADAA27FD1DC3054C0F">
    <w:name w:val="2517193ABF1E47ADAA27FD1DC3054C0F"/>
    <w:rsid w:val="00E672BE"/>
  </w:style>
  <w:style w:type="paragraph" w:customStyle="1" w:styleId="46F92B108E2146409FBA5204DB93F97E">
    <w:name w:val="46F92B108E2146409FBA5204DB93F97E"/>
    <w:rsid w:val="00E672BE"/>
  </w:style>
  <w:style w:type="paragraph" w:customStyle="1" w:styleId="861C9F18EA914D52A8FF5F919DA06E11">
    <w:name w:val="861C9F18EA914D52A8FF5F919DA06E11"/>
    <w:rsid w:val="00E672BE"/>
  </w:style>
  <w:style w:type="paragraph" w:customStyle="1" w:styleId="30D890ABAECF474897832C0E45BB9185">
    <w:name w:val="30D890ABAECF474897832C0E45BB9185"/>
    <w:rsid w:val="00E672BE"/>
  </w:style>
  <w:style w:type="paragraph" w:customStyle="1" w:styleId="24183D2C1D554F0AA1884ED08F4177F7">
    <w:name w:val="24183D2C1D554F0AA1884ED08F4177F7"/>
    <w:rsid w:val="00E672BE"/>
  </w:style>
  <w:style w:type="paragraph" w:customStyle="1" w:styleId="86C3D7332718411BBF702D061B154EEC">
    <w:name w:val="86C3D7332718411BBF702D061B154EEC"/>
    <w:rsid w:val="00E672BE"/>
  </w:style>
  <w:style w:type="paragraph" w:customStyle="1" w:styleId="ECC50E06EFE84038A96C2F2A078FFA1E">
    <w:name w:val="ECC50E06EFE84038A96C2F2A078FFA1E"/>
    <w:rsid w:val="00E672BE"/>
  </w:style>
  <w:style w:type="paragraph" w:customStyle="1" w:styleId="032AF9796B564F3BB66EB86B67213DDC">
    <w:name w:val="032AF9796B564F3BB66EB86B67213DDC"/>
    <w:rsid w:val="00E672BE"/>
  </w:style>
  <w:style w:type="paragraph" w:customStyle="1" w:styleId="36BB4F3E8D03480E9D6A95E30EB4324D">
    <w:name w:val="36BB4F3E8D03480E9D6A95E30EB4324D"/>
    <w:rsid w:val="00E672BE"/>
  </w:style>
  <w:style w:type="paragraph" w:customStyle="1" w:styleId="E55EDEAE7CCF4BA2BF59BE101537D69A">
    <w:name w:val="E55EDEAE7CCF4BA2BF59BE101537D69A"/>
    <w:rsid w:val="00E672BE"/>
  </w:style>
  <w:style w:type="paragraph" w:customStyle="1" w:styleId="3DF23E4851C645BBBF575B71199A6415">
    <w:name w:val="3DF23E4851C645BBBF575B71199A6415"/>
    <w:rsid w:val="00E672BE"/>
  </w:style>
  <w:style w:type="paragraph" w:customStyle="1" w:styleId="57AEA8B259C948CBAA48C6343DC1ADC7">
    <w:name w:val="57AEA8B259C948CBAA48C6343DC1ADC7"/>
    <w:rsid w:val="00E672BE"/>
  </w:style>
  <w:style w:type="paragraph" w:customStyle="1" w:styleId="3680B5CF93B34F0F9EF62640A070D6E5">
    <w:name w:val="3680B5CF93B34F0F9EF62640A070D6E5"/>
    <w:rsid w:val="00E672BE"/>
  </w:style>
  <w:style w:type="paragraph" w:customStyle="1" w:styleId="9EFB920759F647718C8AFDA11EC35FC6">
    <w:name w:val="9EFB920759F647718C8AFDA11EC35FC6"/>
    <w:rsid w:val="00E672BE"/>
  </w:style>
  <w:style w:type="paragraph" w:customStyle="1" w:styleId="44F8134EE03241F5BCAAAB997EB0D60C">
    <w:name w:val="44F8134EE03241F5BCAAAB997EB0D60C"/>
    <w:rsid w:val="00E672BE"/>
  </w:style>
  <w:style w:type="paragraph" w:customStyle="1" w:styleId="136B09E43DB342B8BD43605AE65BAE83">
    <w:name w:val="136B09E43DB342B8BD43605AE65BAE83"/>
    <w:rsid w:val="00E672BE"/>
  </w:style>
  <w:style w:type="paragraph" w:customStyle="1" w:styleId="6D9366CB02FB4EB39B8E549447195FB9">
    <w:name w:val="6D9366CB02FB4EB39B8E549447195FB9"/>
    <w:rsid w:val="00E672B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68</TotalTime>
  <Pages>4</Pages>
  <Words>894</Words>
  <Characters>5097</Characters>
  <Application>Microsoft Office Word</Application>
  <DocSecurity>0</DocSecurity>
  <Lines>42</Lines>
  <Paragraphs>11</Paragraphs>
  <ScaleCrop>false</ScaleCrop>
  <Company/>
  <LinksUpToDate>false</LinksUpToDate>
  <CharactersWithSpaces>5980</CharactersWithSpaces>
  <SharedDoc>false</SharedDoc>
  <HLinks>
    <vt:vector size="6" baseType="variant">
      <vt:variant>
        <vt:i4>2228347</vt:i4>
      </vt:variant>
      <vt:variant>
        <vt:i4>0</vt:i4>
      </vt:variant>
      <vt:variant>
        <vt:i4>0</vt:i4>
      </vt:variant>
      <vt:variant>
        <vt:i4>5</vt:i4>
      </vt:variant>
      <vt:variant>
        <vt:lpwstr>https://www.cde.state.co.us/cdeprof/endorsementrequirements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Reisenauer, Jenna</dc:creator>
  <cp:keywords/>
  <dc:description/>
  <cp:lastModifiedBy>Reisenauer, Jenna</cp:lastModifiedBy>
  <cp:revision>73</cp:revision>
  <cp:lastPrinted>2025-07-14T21:41:00Z</cp:lastPrinted>
  <dcterms:created xsi:type="dcterms:W3CDTF">2025-07-15T18:33:00Z</dcterms:created>
  <dcterms:modified xsi:type="dcterms:W3CDTF">2025-07-30T20:18:00Z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c654305d-9e1f-4f21-bdaa-69f133c66a70</vt:lpwstr>
  </property>
</Properties>
</file>