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2A9EB049" w:rsidR="00AD4726" w:rsidRPr="00034FD9" w:rsidRDefault="000E2374" w:rsidP="00034FD9">
      <w:pPr>
        <w:pStyle w:val="Heading1"/>
        <w:jc w:val="center"/>
        <w:rPr>
          <w:rFonts w:ascii="Trebuchet MS" w:eastAsia="Times New Roman" w:hAnsi="Trebuchet MS"/>
          <w:b/>
          <w:bCs/>
          <w:sz w:val="24"/>
          <w:szCs w:val="24"/>
        </w:rPr>
      </w:pPr>
      <w:r w:rsidRPr="00034FD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6E8947D8" wp14:editId="10CE407B">
            <wp:simplePos x="0" y="0"/>
            <wp:positionH relativeFrom="margin">
              <wp:posOffset>-502920</wp:posOffset>
            </wp:positionH>
            <wp:positionV relativeFrom="paragraph">
              <wp:posOffset>-660342</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35" w:rsidRPr="00034FD9">
        <w:rPr>
          <w:rFonts w:ascii="Trebuchet MS" w:eastAsia="Times New Roman" w:hAnsi="Trebuchet MS"/>
          <w:b/>
          <w:bCs/>
          <w:color w:val="auto"/>
          <w:sz w:val="24"/>
          <w:szCs w:val="24"/>
        </w:rPr>
        <w:t>M</w:t>
      </w:r>
      <w:r w:rsidR="00550772" w:rsidRPr="00034FD9">
        <w:rPr>
          <w:rFonts w:ascii="Trebuchet MS" w:eastAsia="Times New Roman" w:hAnsi="Trebuchet MS"/>
          <w:b/>
          <w:bCs/>
          <w:color w:val="auto"/>
          <w:sz w:val="24"/>
          <w:szCs w:val="24"/>
        </w:rPr>
        <w:t>athematics - Secondary</w:t>
      </w:r>
      <w:r w:rsidR="00AD4726" w:rsidRPr="00034FD9">
        <w:rPr>
          <w:rFonts w:ascii="Trebuchet MS" w:eastAsia="Times New Roman" w:hAnsi="Trebuchet MS"/>
          <w:b/>
          <w:bCs/>
          <w:color w:val="auto"/>
          <w:sz w:val="24"/>
          <w:szCs w:val="24"/>
        </w:rPr>
        <w:t xml:space="preserve"> (Grades 6-</w:t>
      </w:r>
      <w:r w:rsidR="00550772" w:rsidRPr="00034FD9">
        <w:rPr>
          <w:rFonts w:ascii="Trebuchet MS" w:eastAsia="Times New Roman" w:hAnsi="Trebuchet MS"/>
          <w:b/>
          <w:bCs/>
          <w:color w:val="auto"/>
          <w:sz w:val="24"/>
          <w:szCs w:val="24"/>
        </w:rPr>
        <w:t>12</w:t>
      </w:r>
      <w:r w:rsidR="00AD4726" w:rsidRPr="00034FD9">
        <w:rPr>
          <w:rFonts w:ascii="Trebuchet MS" w:eastAsia="Times New Roman" w:hAnsi="Trebuchet MS"/>
          <w:b/>
          <w:bCs/>
          <w:color w:val="auto"/>
          <w:sz w:val="24"/>
          <w:szCs w:val="24"/>
        </w:rPr>
        <w:t>) Evaluation Worksheet</w:t>
      </w:r>
    </w:p>
    <w:p w14:paraId="482860A2" w14:textId="68D43939" w:rsidR="00AD4726" w:rsidRPr="00034FD9"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034FD9">
        <w:rPr>
          <w:rFonts w:ascii="Trebuchet MS" w:eastAsia="Times New Roman" w:hAnsi="Trebuchet MS" w:cs="Times New Roman"/>
          <w:color w:val="000000"/>
          <w:kern w:val="0"/>
          <w:sz w:val="20"/>
          <w:szCs w:val="20"/>
          <w14:ligatures w14:val="none"/>
        </w:rPr>
        <w:t>Demonstration of Professional Competencies and Depth of Content Knowledge</w:t>
      </w:r>
    </w:p>
    <w:p w14:paraId="162F7150" w14:textId="77777777" w:rsidR="003E5F17" w:rsidRPr="009F7A9B" w:rsidRDefault="003E5F17" w:rsidP="003E5F17">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351AD3CC" w14:textId="77777777" w:rsidR="003E5F17" w:rsidRPr="005B61D6" w:rsidRDefault="003E5F17" w:rsidP="003E5F17">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F192C326A9F04F71BB2F34B08746259A"/>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457153A9E93443F6A87AF090C269D924"/>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51DEC6A6" w:rsidR="00AD4726" w:rsidRPr="003E5F17" w:rsidRDefault="003E5F17" w:rsidP="003E5F17">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B3B3771" w14:textId="77777777" w:rsidR="000F6D98" w:rsidRPr="00D64358" w:rsidRDefault="000F6D98" w:rsidP="000F6D9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39CACE3B"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p>
    <w:p w14:paraId="345681A7"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5B8C3CC"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p>
    <w:p w14:paraId="4C3C6B09"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4E310E9"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p>
    <w:p w14:paraId="560C8FE9" w14:textId="7CFC56CE" w:rsidR="000F6D98" w:rsidRPr="00BF37A5" w:rsidRDefault="000F6D98" w:rsidP="000F6D9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Number Theory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Number Theory</w:t>
      </w:r>
      <w:r w:rsidRPr="00BF37A5">
        <w:rPr>
          <w:rFonts w:ascii="Trebuchet MS" w:eastAsia="Times New Roman" w:hAnsi="Trebuchet MS" w:cs="Times New Roman"/>
          <w:color w:val="000000"/>
          <w:kern w:val="0"/>
          <w:sz w:val="22"/>
          <w:szCs w:val="22"/>
          <w14:ligatures w14:val="none"/>
        </w:rPr>
        <w:t xml:space="preserve"> Unit Plan” in COOL. </w:t>
      </w:r>
    </w:p>
    <w:p w14:paraId="3AF9D29C" w14:textId="77777777" w:rsidR="000F6D98" w:rsidRPr="00BF37A5" w:rsidRDefault="000F6D98" w:rsidP="000F6D98">
      <w:pPr>
        <w:spacing w:after="0" w:line="240" w:lineRule="auto"/>
        <w:rPr>
          <w:rFonts w:ascii="Times New Roman" w:eastAsia="Times New Roman" w:hAnsi="Times New Roman" w:cs="Times New Roman"/>
          <w:kern w:val="0"/>
          <w14:ligatures w14:val="none"/>
        </w:rPr>
      </w:pPr>
    </w:p>
    <w:p w14:paraId="083696C6" w14:textId="1D1172E8" w:rsidR="00034BB3" w:rsidRPr="00034BB3" w:rsidRDefault="000F6D98" w:rsidP="000F6D98">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0FE18CA5" w14:textId="77777777" w:rsidR="00FE2305" w:rsidRPr="00FE2305" w:rsidRDefault="00FE2305" w:rsidP="00FE2305">
      <w:pPr>
        <w:spacing w:after="0" w:line="240" w:lineRule="auto"/>
        <w:rPr>
          <w:rFonts w:ascii="Trebuchet MS" w:eastAsia="Times New Roman" w:hAnsi="Trebuchet MS" w:cs="Times New Roman"/>
          <w:b/>
          <w:bCs/>
          <w:color w:val="000000"/>
          <w:kern w:val="0"/>
          <w:sz w:val="22"/>
          <w:szCs w:val="22"/>
          <w14:ligatures w14:val="none"/>
        </w:rPr>
      </w:pPr>
    </w:p>
    <w:p w14:paraId="5ADD4FB6" w14:textId="77777777" w:rsidR="00FE2305" w:rsidRPr="00FE2305" w:rsidRDefault="00FE2305" w:rsidP="00FE2305">
      <w:pPr>
        <w:spacing w:after="0" w:line="240" w:lineRule="auto"/>
        <w:rPr>
          <w:rFonts w:ascii="Trebuchet MS" w:eastAsia="Times New Roman" w:hAnsi="Trebuchet MS" w:cs="Times New Roman"/>
          <w:b/>
          <w:bCs/>
          <w:color w:val="000000"/>
          <w:kern w:val="0"/>
          <w:sz w:val="22"/>
          <w:szCs w:val="22"/>
          <w14:ligatures w14:val="none"/>
        </w:rPr>
      </w:pPr>
      <w:r w:rsidRPr="00FE2305">
        <w:rPr>
          <w:rFonts w:ascii="Trebuchet MS" w:eastAsia="Times New Roman" w:hAnsi="Trebuchet MS" w:cs="Times New Roman"/>
          <w:b/>
          <w:bCs/>
          <w:color w:val="000000"/>
          <w:kern w:val="0"/>
          <w:sz w:val="22"/>
          <w:szCs w:val="22"/>
          <w14:ligatures w14:val="none"/>
        </w:rPr>
        <w:t>Mathematics:</w:t>
      </w:r>
    </w:p>
    <w:p w14:paraId="7747D4AD" w14:textId="51FEECB0" w:rsidR="00FE2305" w:rsidRPr="00FE2305" w:rsidRDefault="00FE2305" w:rsidP="00FE2305">
      <w:pPr>
        <w:numPr>
          <w:ilvl w:val="0"/>
          <w:numId w:val="47"/>
        </w:numPr>
        <w:spacing w:after="0" w:line="240" w:lineRule="auto"/>
        <w:rPr>
          <w:rFonts w:ascii="Trebuchet MS" w:eastAsia="Times New Roman" w:hAnsi="Trebuchet MS" w:cs="Times New Roman"/>
          <w:color w:val="000000"/>
          <w:kern w:val="0"/>
          <w:sz w:val="22"/>
          <w:szCs w:val="22"/>
          <w14:ligatures w14:val="none"/>
        </w:rPr>
      </w:pPr>
      <w:r w:rsidRPr="00FE2305">
        <w:rPr>
          <w:rFonts w:ascii="Trebuchet MS" w:eastAsia="Times New Roman" w:hAnsi="Trebuchet MS" w:cs="Times New Roman"/>
          <w:color w:val="000000"/>
          <w:kern w:val="0"/>
          <w:sz w:val="22"/>
          <w:szCs w:val="22"/>
          <w14:ligatures w14:val="none"/>
        </w:rPr>
        <w:t xml:space="preserve">Coursework: Minimum of B-; syllabi and </w:t>
      </w:r>
      <w:r w:rsidR="006C4255" w:rsidRPr="006C4255">
        <w:rPr>
          <w:rFonts w:ascii="Trebuchet MS" w:eastAsia="Times New Roman" w:hAnsi="Trebuchet MS" w:cs="Times New Roman"/>
          <w:color w:val="000000"/>
          <w:kern w:val="0"/>
          <w:sz w:val="22"/>
          <w:szCs w:val="22"/>
          <w14:ligatures w14:val="none"/>
        </w:rPr>
        <w:t>official</w:t>
      </w:r>
      <w:r w:rsidR="006C4255" w:rsidRPr="006C4255">
        <w:rPr>
          <w:rFonts w:ascii="Trebuchet MS" w:eastAsia="Times New Roman" w:hAnsi="Trebuchet MS" w:cs="Times New Roman"/>
          <w:b/>
          <w:bCs/>
          <w:color w:val="000000"/>
          <w:kern w:val="0"/>
          <w:sz w:val="22"/>
          <w:szCs w:val="22"/>
          <w14:ligatures w14:val="none"/>
        </w:rPr>
        <w:t xml:space="preserve"> </w:t>
      </w:r>
      <w:r w:rsidRPr="00FE2305">
        <w:rPr>
          <w:rFonts w:ascii="Trebuchet MS" w:eastAsia="Times New Roman" w:hAnsi="Trebuchet MS" w:cs="Times New Roman"/>
          <w:color w:val="000000"/>
          <w:kern w:val="0"/>
          <w:sz w:val="22"/>
          <w:szCs w:val="22"/>
          <w14:ligatures w14:val="none"/>
        </w:rPr>
        <w:t>transcript required</w:t>
      </w:r>
    </w:p>
    <w:p w14:paraId="19B6EFB4" w14:textId="77777777" w:rsidR="00FE2305" w:rsidRPr="00FE2305" w:rsidRDefault="00FE2305" w:rsidP="00FE2305">
      <w:pPr>
        <w:numPr>
          <w:ilvl w:val="0"/>
          <w:numId w:val="47"/>
        </w:numPr>
        <w:spacing w:after="0" w:line="240" w:lineRule="auto"/>
        <w:rPr>
          <w:rFonts w:ascii="Trebuchet MS" w:eastAsia="Times New Roman" w:hAnsi="Trebuchet MS" w:cs="Times New Roman"/>
          <w:b/>
          <w:bCs/>
          <w:color w:val="000000"/>
          <w:kern w:val="0"/>
          <w:sz w:val="22"/>
          <w:szCs w:val="22"/>
          <w14:ligatures w14:val="none"/>
        </w:rPr>
      </w:pPr>
      <w:r w:rsidRPr="00FE2305">
        <w:rPr>
          <w:rFonts w:ascii="Trebuchet MS" w:eastAsia="Times New Roman" w:hAnsi="Trebuchet MS" w:cs="Times New Roman"/>
          <w:color w:val="000000"/>
          <w:kern w:val="0"/>
          <w:sz w:val="22"/>
          <w:szCs w:val="22"/>
          <w14:ligatures w14:val="none"/>
        </w:rPr>
        <w:t>Portfolio: Artifacts demonstrating attainment of standards outlined below</w:t>
      </w:r>
      <w:r w:rsidRPr="00FE2305">
        <w:rPr>
          <w:rFonts w:ascii="Trebuchet MS" w:eastAsia="Times New Roman" w:hAnsi="Trebuchet MS" w:cs="Times New Roman"/>
          <w:b/>
          <w:bCs/>
          <w:color w:val="000000"/>
          <w:kern w:val="0"/>
          <w:sz w:val="22"/>
          <w:szCs w:val="22"/>
          <w14:ligatures w14:val="none"/>
        </w:rPr>
        <w:t> </w:t>
      </w:r>
    </w:p>
    <w:p w14:paraId="1A1693CD" w14:textId="77777777" w:rsidR="00FE2305" w:rsidRPr="00FE2305" w:rsidRDefault="00FE2305" w:rsidP="00FE2305">
      <w:pPr>
        <w:spacing w:after="0" w:line="240" w:lineRule="auto"/>
        <w:rPr>
          <w:rFonts w:ascii="Trebuchet MS" w:eastAsia="Times New Roman" w:hAnsi="Trebuchet MS" w:cs="Times New Roman"/>
          <w:b/>
          <w:bCs/>
          <w:color w:val="000000"/>
          <w:kern w:val="0"/>
          <w:sz w:val="22"/>
          <w:szCs w:val="22"/>
          <w14:ligatures w14:val="none"/>
        </w:rPr>
      </w:pPr>
    </w:p>
    <w:p w14:paraId="6F30D6EB" w14:textId="77777777" w:rsidR="00FE2305" w:rsidRPr="00FE2305" w:rsidRDefault="00FE2305" w:rsidP="00FE2305">
      <w:pPr>
        <w:spacing w:after="0" w:line="240" w:lineRule="auto"/>
        <w:rPr>
          <w:rFonts w:ascii="Trebuchet MS" w:eastAsia="Times New Roman" w:hAnsi="Trebuchet MS" w:cs="Times New Roman"/>
          <w:b/>
          <w:bCs/>
          <w:color w:val="000000"/>
          <w:kern w:val="0"/>
          <w:sz w:val="22"/>
          <w:szCs w:val="22"/>
          <w14:ligatures w14:val="none"/>
        </w:rPr>
      </w:pPr>
      <w:r w:rsidRPr="00FE2305">
        <w:rPr>
          <w:rFonts w:ascii="Trebuchet MS" w:eastAsia="Times New Roman" w:hAnsi="Trebuchet MS" w:cs="Times New Roman"/>
          <w:b/>
          <w:bCs/>
          <w:color w:val="000000"/>
          <w:kern w:val="0"/>
          <w:sz w:val="22"/>
          <w:szCs w:val="22"/>
          <w14:ligatures w14:val="none"/>
        </w:rPr>
        <w:t> </w:t>
      </w:r>
    </w:p>
    <w:p w14:paraId="3FB1DF18" w14:textId="779B12B2" w:rsidR="00FE2305" w:rsidRPr="000F6D98" w:rsidRDefault="00FE2305" w:rsidP="00FE2305">
      <w:pPr>
        <w:spacing w:after="0" w:line="240" w:lineRule="auto"/>
        <w:rPr>
          <w:rFonts w:ascii="Trebuchet MS" w:eastAsia="Times New Roman" w:hAnsi="Trebuchet MS" w:cs="Times New Roman"/>
          <w:color w:val="000000"/>
          <w:kern w:val="0"/>
          <w:sz w:val="22"/>
          <w:szCs w:val="22"/>
          <w14:ligatures w14:val="none"/>
        </w:rPr>
      </w:pPr>
      <w:r w:rsidRPr="000F6D98">
        <w:rPr>
          <w:rFonts w:ascii="Trebuchet MS" w:eastAsia="Times New Roman" w:hAnsi="Trebuchet MS" w:cs="Times New Roman"/>
          <w:color w:val="000000"/>
          <w:kern w:val="0"/>
          <w:sz w:val="22"/>
          <w:szCs w:val="22"/>
          <w14:ligatures w14:val="none"/>
        </w:rPr>
        <w:t>*** If you hold a bachelor’s degree or higher in Math, you may submit your application in COOL without doing Multiple Measures</w:t>
      </w:r>
      <w:r w:rsidR="000F6D98">
        <w:rPr>
          <w:rFonts w:ascii="Trebuchet MS" w:eastAsia="Times New Roman" w:hAnsi="Trebuchet MS" w:cs="Times New Roman"/>
          <w:color w:val="000000"/>
          <w:kern w:val="0"/>
          <w:sz w:val="22"/>
          <w:szCs w:val="22"/>
          <w14:ligatures w14:val="none"/>
        </w:rPr>
        <w:t>.</w:t>
      </w:r>
    </w:p>
    <w:p w14:paraId="0238A1EA" w14:textId="13292C3B" w:rsidR="00C956B6" w:rsidRDefault="00FE2305" w:rsidP="00FE2305">
      <w:pPr>
        <w:spacing w:after="0" w:line="240" w:lineRule="auto"/>
        <w:rPr>
          <w:rFonts w:ascii="Trebuchet MS" w:eastAsia="Times New Roman" w:hAnsi="Trebuchet MS" w:cs="Times New Roman"/>
          <w:color w:val="000000"/>
          <w:kern w:val="0"/>
          <w:sz w:val="22"/>
          <w:szCs w:val="22"/>
          <w14:ligatures w14:val="none"/>
        </w:rPr>
      </w:pPr>
      <w:r w:rsidRPr="000F6D98">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0F6D98">
          <w:rPr>
            <w:rStyle w:val="Hyperlink"/>
            <w:rFonts w:ascii="Trebuchet MS" w:eastAsia="Times New Roman" w:hAnsi="Trebuchet MS" w:cs="Times New Roman"/>
            <w:kern w:val="0"/>
            <w:sz w:val="22"/>
            <w:szCs w:val="22"/>
            <w14:ligatures w14:val="none"/>
          </w:rPr>
          <w:t xml:space="preserve"> Secondary Math Endorsement Worksheet</w:t>
        </w:r>
      </w:hyperlink>
      <w:r w:rsidRPr="000F6D98">
        <w:rPr>
          <w:rFonts w:ascii="Trebuchet MS" w:eastAsia="Times New Roman" w:hAnsi="Trebuchet MS" w:cs="Times New Roman"/>
          <w:color w:val="000000"/>
          <w:kern w:val="0"/>
          <w:sz w:val="22"/>
          <w:szCs w:val="22"/>
          <w14:ligatures w14:val="none"/>
        </w:rPr>
        <w:t>, you may submit your application in COOL without doing Multiple Measures</w:t>
      </w:r>
      <w:r w:rsidR="000F6D98">
        <w:rPr>
          <w:rFonts w:ascii="Trebuchet MS" w:eastAsia="Times New Roman" w:hAnsi="Trebuchet MS" w:cs="Times New Roman"/>
          <w:color w:val="000000"/>
          <w:kern w:val="0"/>
          <w:sz w:val="22"/>
          <w:szCs w:val="22"/>
          <w14:ligatures w14:val="none"/>
        </w:rPr>
        <w:t>.</w:t>
      </w:r>
    </w:p>
    <w:p w14:paraId="203D20F9" w14:textId="77777777" w:rsidR="006B739B" w:rsidRDefault="006B739B" w:rsidP="00FE2305">
      <w:pPr>
        <w:spacing w:after="0" w:line="240" w:lineRule="auto"/>
        <w:rPr>
          <w:rFonts w:ascii="Times New Roman" w:eastAsia="Times New Roman" w:hAnsi="Times New Roman" w:cs="Times New Roman"/>
          <w:color w:val="000000"/>
          <w:kern w:val="0"/>
          <w:sz w:val="22"/>
          <w:szCs w:val="22"/>
          <w14:ligatures w14:val="none"/>
        </w:rPr>
      </w:pPr>
    </w:p>
    <w:p w14:paraId="3B4BE3E6" w14:textId="750DD6A3" w:rsidR="006B739B" w:rsidRPr="006B739B" w:rsidRDefault="006B739B" w:rsidP="006B739B">
      <w:pPr>
        <w:pStyle w:val="Heading2"/>
        <w:rPr>
          <w:b/>
          <w:bCs/>
          <w:color w:val="auto"/>
          <w:sz w:val="26"/>
          <w:szCs w:val="26"/>
          <w:u w:val="single"/>
        </w:rPr>
      </w:pPr>
      <w:r w:rsidRPr="006B739B">
        <w:rPr>
          <w:b/>
          <w:bCs/>
          <w:color w:val="auto"/>
          <w:sz w:val="26"/>
          <w:szCs w:val="26"/>
          <w:u w:val="single"/>
        </w:rPr>
        <w:lastRenderedPageBreak/>
        <w:t>Secondary Mathematics</w:t>
      </w:r>
    </w:p>
    <w:p w14:paraId="0FE2FBE6" w14:textId="56A7B57F" w:rsidR="00D61955" w:rsidRPr="00C8177F" w:rsidRDefault="00D61955" w:rsidP="00D61955">
      <w:pPr>
        <w:pStyle w:val="Heading3"/>
        <w:rPr>
          <w:b/>
          <w:bCs/>
          <w:color w:val="000000" w:themeColor="text1"/>
          <w:sz w:val="24"/>
          <w:szCs w:val="24"/>
        </w:rPr>
      </w:pPr>
      <w:r>
        <w:rPr>
          <w:b/>
          <w:bCs/>
          <w:color w:val="000000" w:themeColor="text1"/>
          <w:sz w:val="24"/>
          <w:szCs w:val="24"/>
        </w:rPr>
        <w:t>Number &amp; Quantity and Algebra:</w:t>
      </w:r>
    </w:p>
    <w:tbl>
      <w:tblPr>
        <w:tblStyle w:val="TableGrid"/>
        <w:tblW w:w="0" w:type="auto"/>
        <w:tblLook w:val="04A0" w:firstRow="1" w:lastRow="0" w:firstColumn="1" w:lastColumn="0" w:noHBand="0" w:noVBand="1"/>
      </w:tblPr>
      <w:tblGrid>
        <w:gridCol w:w="3116"/>
        <w:gridCol w:w="3117"/>
        <w:gridCol w:w="3117"/>
      </w:tblGrid>
      <w:tr w:rsidR="00D61955" w14:paraId="4A66FA49" w14:textId="77777777" w:rsidTr="00DF04C6">
        <w:trPr>
          <w:tblHeader/>
        </w:trPr>
        <w:tc>
          <w:tcPr>
            <w:tcW w:w="3116" w:type="dxa"/>
            <w:shd w:val="clear" w:color="auto" w:fill="D9D9D9" w:themeFill="background1" w:themeFillShade="D9"/>
          </w:tcPr>
          <w:p w14:paraId="11E65563" w14:textId="77777777" w:rsidR="00D61955" w:rsidRDefault="00D61955"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C667E99" w14:textId="77777777" w:rsidR="00D61955" w:rsidRDefault="00D61955" w:rsidP="00DF04C6">
            <w:r w:rsidRPr="00AD4726">
              <w:rPr>
                <w:b/>
                <w:bCs/>
              </w:rPr>
              <w:t>Course #/Title/Grade</w:t>
            </w:r>
          </w:p>
        </w:tc>
        <w:tc>
          <w:tcPr>
            <w:tcW w:w="3117" w:type="dxa"/>
            <w:shd w:val="clear" w:color="auto" w:fill="D9D9D9" w:themeFill="background1" w:themeFillShade="D9"/>
          </w:tcPr>
          <w:p w14:paraId="13137FF0" w14:textId="77777777" w:rsidR="00D61955" w:rsidRPr="00AD4726" w:rsidRDefault="00D61955" w:rsidP="00DF04C6">
            <w:r w:rsidRPr="00AD4726">
              <w:rPr>
                <w:b/>
                <w:bCs/>
              </w:rPr>
              <w:t>Portfolio Artifact(s)</w:t>
            </w:r>
          </w:p>
          <w:p w14:paraId="6E1FD12F" w14:textId="77777777" w:rsidR="00D61955" w:rsidRPr="00AD4726" w:rsidRDefault="00D61955" w:rsidP="00DF04C6">
            <w:r w:rsidRPr="00AD4726">
              <w:rPr>
                <w:b/>
                <w:bCs/>
              </w:rPr>
              <w:t>AND </w:t>
            </w:r>
          </w:p>
          <w:p w14:paraId="55A8DE5A" w14:textId="77777777" w:rsidR="00D61955" w:rsidRDefault="00D61955" w:rsidP="00DF04C6">
            <w:r w:rsidRPr="00AD4726">
              <w:rPr>
                <w:b/>
                <w:bCs/>
              </w:rPr>
              <w:t>Rationale</w:t>
            </w:r>
          </w:p>
        </w:tc>
      </w:tr>
      <w:tr w:rsidR="00D61955" w14:paraId="4093CE7B" w14:textId="77777777" w:rsidTr="00DF04C6">
        <w:tc>
          <w:tcPr>
            <w:tcW w:w="3116" w:type="dxa"/>
          </w:tcPr>
          <w:p w14:paraId="6B9CA952" w14:textId="2C50A91F" w:rsidR="00D61955" w:rsidRPr="00AD4726" w:rsidRDefault="00D61955" w:rsidP="00DF04C6">
            <w:r w:rsidRPr="0097577A">
              <w:t>Number sense, properties, and operations</w:t>
            </w:r>
          </w:p>
          <w:p w14:paraId="741890B8" w14:textId="77777777" w:rsidR="00D61955" w:rsidRDefault="00D61955" w:rsidP="00DF04C6"/>
        </w:tc>
        <w:sdt>
          <w:sdtPr>
            <w:id w:val="-1973205878"/>
            <w:placeholder>
              <w:docPart w:val="7F8DD980485743DB935FB69E3A79EA8E"/>
            </w:placeholder>
            <w:showingPlcHdr/>
          </w:sdtPr>
          <w:sdtEndPr/>
          <w:sdtContent>
            <w:tc>
              <w:tcPr>
                <w:tcW w:w="3117" w:type="dxa"/>
              </w:tcPr>
              <w:p w14:paraId="6D74CC44" w14:textId="77777777" w:rsidR="00D61955" w:rsidRDefault="00D61955" w:rsidP="00DF04C6">
                <w:r w:rsidRPr="004C4EA8">
                  <w:rPr>
                    <w:rStyle w:val="PlaceholderText"/>
                  </w:rPr>
                  <w:t>Click or tap here to enter text.</w:t>
                </w:r>
              </w:p>
            </w:tc>
          </w:sdtContent>
        </w:sdt>
        <w:sdt>
          <w:sdtPr>
            <w:id w:val="1792473151"/>
            <w:placeholder>
              <w:docPart w:val="EE9278D2C1594FEB9082F0F5318F99A7"/>
            </w:placeholder>
            <w:showingPlcHdr/>
          </w:sdtPr>
          <w:sdtEndPr/>
          <w:sdtContent>
            <w:tc>
              <w:tcPr>
                <w:tcW w:w="3117" w:type="dxa"/>
              </w:tcPr>
              <w:p w14:paraId="34CD3C6C" w14:textId="77777777" w:rsidR="00D61955" w:rsidRDefault="00D61955" w:rsidP="00DF04C6">
                <w:r w:rsidRPr="004C4EA8">
                  <w:rPr>
                    <w:rStyle w:val="PlaceholderText"/>
                  </w:rPr>
                  <w:t>Click or tap here to enter text.</w:t>
                </w:r>
              </w:p>
            </w:tc>
          </w:sdtContent>
        </w:sdt>
      </w:tr>
      <w:tr w:rsidR="00D61955" w14:paraId="7B2E6816" w14:textId="77777777" w:rsidTr="00DF04C6">
        <w:tc>
          <w:tcPr>
            <w:tcW w:w="3116" w:type="dxa"/>
          </w:tcPr>
          <w:p w14:paraId="016516F6" w14:textId="29750EBF" w:rsidR="00D61955" w:rsidRPr="00AD4726" w:rsidRDefault="00D61955" w:rsidP="00DF04C6">
            <w:r w:rsidRPr="0097577A">
              <w:t>Algebra</w:t>
            </w:r>
          </w:p>
          <w:p w14:paraId="1E2E796A" w14:textId="77777777" w:rsidR="00D61955" w:rsidRDefault="00D61955" w:rsidP="00DF04C6"/>
        </w:tc>
        <w:sdt>
          <w:sdtPr>
            <w:id w:val="1836492163"/>
            <w:placeholder>
              <w:docPart w:val="0C7C8F2919AF4240ABD73ECFA7EB136C"/>
            </w:placeholder>
            <w:showingPlcHdr/>
          </w:sdtPr>
          <w:sdtEndPr/>
          <w:sdtContent>
            <w:tc>
              <w:tcPr>
                <w:tcW w:w="3117" w:type="dxa"/>
              </w:tcPr>
              <w:p w14:paraId="77F4AB20" w14:textId="77777777" w:rsidR="00D61955" w:rsidRDefault="00D61955" w:rsidP="00DF04C6">
                <w:r w:rsidRPr="004C4EA8">
                  <w:rPr>
                    <w:rStyle w:val="PlaceholderText"/>
                  </w:rPr>
                  <w:t>Click or tap here to enter text.</w:t>
                </w:r>
              </w:p>
            </w:tc>
          </w:sdtContent>
        </w:sdt>
        <w:sdt>
          <w:sdtPr>
            <w:id w:val="-2130762815"/>
            <w:placeholder>
              <w:docPart w:val="3A24E198886C467BB2065DADE53FBC04"/>
            </w:placeholder>
            <w:showingPlcHdr/>
          </w:sdtPr>
          <w:sdtEndPr/>
          <w:sdtContent>
            <w:tc>
              <w:tcPr>
                <w:tcW w:w="3117" w:type="dxa"/>
              </w:tcPr>
              <w:p w14:paraId="0055EB3E" w14:textId="77777777" w:rsidR="00D61955" w:rsidRDefault="00D61955" w:rsidP="00DF04C6">
                <w:r w:rsidRPr="004C4EA8">
                  <w:rPr>
                    <w:rStyle w:val="PlaceholderText"/>
                  </w:rPr>
                  <w:t>Click or tap here to enter text.</w:t>
                </w:r>
              </w:p>
            </w:tc>
          </w:sdtContent>
        </w:sdt>
      </w:tr>
      <w:tr w:rsidR="00D61955" w14:paraId="166E0E0E" w14:textId="77777777" w:rsidTr="00DF04C6">
        <w:tc>
          <w:tcPr>
            <w:tcW w:w="3116" w:type="dxa"/>
          </w:tcPr>
          <w:p w14:paraId="5E17511C" w14:textId="77777777" w:rsidR="00D61955" w:rsidRDefault="00D61955" w:rsidP="00DF04C6">
            <w:r w:rsidRPr="0097577A">
              <w:t>Radical and rational exponents</w:t>
            </w:r>
          </w:p>
          <w:p w14:paraId="3093F9BA" w14:textId="3E8DA2DE" w:rsidR="00D61955" w:rsidRPr="0097577A" w:rsidRDefault="00D61955" w:rsidP="00DF04C6"/>
        </w:tc>
        <w:sdt>
          <w:sdtPr>
            <w:id w:val="248164062"/>
            <w:placeholder>
              <w:docPart w:val="FA2AE4DCE7774A059A5DE46E4E5ADB0A"/>
            </w:placeholder>
            <w:showingPlcHdr/>
          </w:sdtPr>
          <w:sdtEndPr/>
          <w:sdtContent>
            <w:tc>
              <w:tcPr>
                <w:tcW w:w="3117" w:type="dxa"/>
              </w:tcPr>
              <w:p w14:paraId="37E01070" w14:textId="6593ACF1" w:rsidR="00D61955" w:rsidRDefault="00D61955" w:rsidP="00DF04C6">
                <w:r w:rsidRPr="004C4EA8">
                  <w:rPr>
                    <w:rStyle w:val="PlaceholderText"/>
                  </w:rPr>
                  <w:t>Click or tap here to enter text.</w:t>
                </w:r>
              </w:p>
            </w:tc>
          </w:sdtContent>
        </w:sdt>
        <w:sdt>
          <w:sdtPr>
            <w:id w:val="36095123"/>
            <w:placeholder>
              <w:docPart w:val="E83F305136974D4F8331314C544BB561"/>
            </w:placeholder>
            <w:showingPlcHdr/>
          </w:sdtPr>
          <w:sdtEndPr/>
          <w:sdtContent>
            <w:tc>
              <w:tcPr>
                <w:tcW w:w="3117" w:type="dxa"/>
              </w:tcPr>
              <w:p w14:paraId="29E3778C" w14:textId="580D79B7" w:rsidR="00D61955" w:rsidRDefault="00D61955" w:rsidP="00DF04C6">
                <w:r w:rsidRPr="004C4EA8">
                  <w:rPr>
                    <w:rStyle w:val="PlaceholderText"/>
                  </w:rPr>
                  <w:t>Click or tap here to enter text.</w:t>
                </w:r>
              </w:p>
            </w:tc>
          </w:sdtContent>
        </w:sdt>
      </w:tr>
      <w:tr w:rsidR="00D61955" w14:paraId="726BA83E" w14:textId="77777777" w:rsidTr="00DF04C6">
        <w:tc>
          <w:tcPr>
            <w:tcW w:w="3116" w:type="dxa"/>
          </w:tcPr>
          <w:p w14:paraId="3006439D" w14:textId="77777777" w:rsidR="00D61955" w:rsidRDefault="00D61955" w:rsidP="00DF04C6">
            <w:r w:rsidRPr="0097577A">
              <w:t>Quantitative reasoning</w:t>
            </w:r>
          </w:p>
          <w:p w14:paraId="67B67E93" w14:textId="7252B6BC" w:rsidR="00D61955" w:rsidRPr="0097577A" w:rsidRDefault="00D61955" w:rsidP="00DF04C6"/>
        </w:tc>
        <w:sdt>
          <w:sdtPr>
            <w:id w:val="1573162910"/>
            <w:placeholder>
              <w:docPart w:val="C4FDF1F182474B02880F3AFF3E913DCE"/>
            </w:placeholder>
            <w:showingPlcHdr/>
          </w:sdtPr>
          <w:sdtEndPr/>
          <w:sdtContent>
            <w:tc>
              <w:tcPr>
                <w:tcW w:w="3117" w:type="dxa"/>
              </w:tcPr>
              <w:p w14:paraId="5F22CDD4" w14:textId="79B9FAAA" w:rsidR="00D61955" w:rsidRDefault="00D61955" w:rsidP="00DF04C6">
                <w:r w:rsidRPr="004C4EA8">
                  <w:rPr>
                    <w:rStyle w:val="PlaceholderText"/>
                  </w:rPr>
                  <w:t>Click or tap here to enter text.</w:t>
                </w:r>
              </w:p>
            </w:tc>
          </w:sdtContent>
        </w:sdt>
        <w:sdt>
          <w:sdtPr>
            <w:id w:val="1164822436"/>
            <w:placeholder>
              <w:docPart w:val="E059ADE432B64C45BF6C82750A6226E7"/>
            </w:placeholder>
            <w:showingPlcHdr/>
          </w:sdtPr>
          <w:sdtEndPr/>
          <w:sdtContent>
            <w:tc>
              <w:tcPr>
                <w:tcW w:w="3117" w:type="dxa"/>
              </w:tcPr>
              <w:p w14:paraId="553F2497" w14:textId="1E224A03" w:rsidR="00D61955" w:rsidRDefault="00D61955" w:rsidP="00DF04C6">
                <w:r w:rsidRPr="004C4EA8">
                  <w:rPr>
                    <w:rStyle w:val="PlaceholderText"/>
                  </w:rPr>
                  <w:t>Click or tap here to enter text.</w:t>
                </w:r>
              </w:p>
            </w:tc>
          </w:sdtContent>
        </w:sdt>
      </w:tr>
      <w:tr w:rsidR="00D61955" w14:paraId="0403223B" w14:textId="77777777" w:rsidTr="00DF04C6">
        <w:tc>
          <w:tcPr>
            <w:tcW w:w="3116" w:type="dxa"/>
          </w:tcPr>
          <w:p w14:paraId="2A52A217" w14:textId="77777777" w:rsidR="00D61955" w:rsidRDefault="00D61955" w:rsidP="00DF04C6">
            <w:r w:rsidRPr="005F059C">
              <w:t>Measurement</w:t>
            </w:r>
          </w:p>
          <w:p w14:paraId="28B3C814" w14:textId="0C2F0E04" w:rsidR="00D61955" w:rsidRPr="0097577A" w:rsidRDefault="00D61955" w:rsidP="00DF04C6"/>
        </w:tc>
        <w:sdt>
          <w:sdtPr>
            <w:id w:val="-796911181"/>
            <w:placeholder>
              <w:docPart w:val="2123E130E5FF48E0B9F992A9FAB93DBD"/>
            </w:placeholder>
            <w:showingPlcHdr/>
          </w:sdtPr>
          <w:sdtEndPr/>
          <w:sdtContent>
            <w:tc>
              <w:tcPr>
                <w:tcW w:w="3117" w:type="dxa"/>
              </w:tcPr>
              <w:p w14:paraId="140F7E43" w14:textId="231852AE" w:rsidR="00D61955" w:rsidRDefault="00D61955" w:rsidP="00DF04C6">
                <w:r w:rsidRPr="004C4EA8">
                  <w:rPr>
                    <w:rStyle w:val="PlaceholderText"/>
                  </w:rPr>
                  <w:t>Click or tap here to enter text.</w:t>
                </w:r>
              </w:p>
            </w:tc>
          </w:sdtContent>
        </w:sdt>
        <w:sdt>
          <w:sdtPr>
            <w:id w:val="1028996137"/>
            <w:placeholder>
              <w:docPart w:val="F9A7456769FC488D8F9949B13BBB44B6"/>
            </w:placeholder>
            <w:showingPlcHdr/>
          </w:sdtPr>
          <w:sdtEndPr/>
          <w:sdtContent>
            <w:tc>
              <w:tcPr>
                <w:tcW w:w="3117" w:type="dxa"/>
              </w:tcPr>
              <w:p w14:paraId="316B7F65" w14:textId="2695A127" w:rsidR="00D61955" w:rsidRDefault="00D61955" w:rsidP="00DF04C6">
                <w:r w:rsidRPr="004C4EA8">
                  <w:rPr>
                    <w:rStyle w:val="PlaceholderText"/>
                  </w:rPr>
                  <w:t>Click or tap here to enter text.</w:t>
                </w:r>
              </w:p>
            </w:tc>
          </w:sdtContent>
        </w:sdt>
      </w:tr>
      <w:tr w:rsidR="00D61955" w14:paraId="7F364EE9" w14:textId="77777777" w:rsidTr="00DF04C6">
        <w:tc>
          <w:tcPr>
            <w:tcW w:w="3116" w:type="dxa"/>
          </w:tcPr>
          <w:p w14:paraId="05F80877" w14:textId="77777777" w:rsidR="00D61955" w:rsidRDefault="00D61955" w:rsidP="00DF04C6">
            <w:r w:rsidRPr="005F059C">
              <w:t xml:space="preserve">Varied </w:t>
            </w:r>
            <w:r>
              <w:t>t</w:t>
            </w:r>
            <w:r w:rsidRPr="005F059C">
              <w:t>echniques used to solve equations and inequalities</w:t>
            </w:r>
          </w:p>
          <w:p w14:paraId="6CD1D5FD" w14:textId="5060D7D0" w:rsidR="00D61955" w:rsidRPr="005F059C" w:rsidRDefault="00D61955" w:rsidP="00DF04C6"/>
        </w:tc>
        <w:sdt>
          <w:sdtPr>
            <w:id w:val="1513182408"/>
            <w:placeholder>
              <w:docPart w:val="44767A4172A143D58A8EAC7850F25D7D"/>
            </w:placeholder>
            <w:showingPlcHdr/>
          </w:sdtPr>
          <w:sdtEndPr/>
          <w:sdtContent>
            <w:tc>
              <w:tcPr>
                <w:tcW w:w="3117" w:type="dxa"/>
              </w:tcPr>
              <w:p w14:paraId="490B292B" w14:textId="6D8F1B85" w:rsidR="00D61955" w:rsidRDefault="00D61955" w:rsidP="00DF04C6">
                <w:r w:rsidRPr="004C4EA8">
                  <w:rPr>
                    <w:rStyle w:val="PlaceholderText"/>
                  </w:rPr>
                  <w:t>Click or tap here to enter text.</w:t>
                </w:r>
              </w:p>
            </w:tc>
          </w:sdtContent>
        </w:sdt>
        <w:sdt>
          <w:sdtPr>
            <w:id w:val="1062757028"/>
            <w:placeholder>
              <w:docPart w:val="91B777BC2B4A4E05AD340BC91B0B0E3D"/>
            </w:placeholder>
            <w:showingPlcHdr/>
          </w:sdtPr>
          <w:sdtEndPr/>
          <w:sdtContent>
            <w:tc>
              <w:tcPr>
                <w:tcW w:w="3117" w:type="dxa"/>
              </w:tcPr>
              <w:p w14:paraId="4C3743F1" w14:textId="3CA371C4" w:rsidR="00D61955" w:rsidRDefault="00D61955" w:rsidP="00DF04C6">
                <w:r w:rsidRPr="004C4EA8">
                  <w:rPr>
                    <w:rStyle w:val="PlaceholderText"/>
                  </w:rPr>
                  <w:t>Click or tap here to enter text.</w:t>
                </w:r>
              </w:p>
            </w:tc>
          </w:sdtContent>
        </w:sdt>
      </w:tr>
    </w:tbl>
    <w:p w14:paraId="350A2280" w14:textId="77777777" w:rsidR="006B739B" w:rsidRDefault="006B739B" w:rsidP="00FE2305">
      <w:pPr>
        <w:spacing w:after="0" w:line="240" w:lineRule="auto"/>
        <w:rPr>
          <w:rFonts w:eastAsia="Times New Roman" w:cs="Times New Roman"/>
          <w:kern w:val="0"/>
          <w:sz w:val="26"/>
          <w:szCs w:val="26"/>
          <w:u w:val="single"/>
          <w14:ligatures w14:val="none"/>
        </w:rPr>
      </w:pPr>
    </w:p>
    <w:p w14:paraId="4AE30203" w14:textId="58162D38" w:rsidR="00D61955" w:rsidRPr="00C8177F" w:rsidRDefault="00D61955" w:rsidP="00D61955">
      <w:pPr>
        <w:pStyle w:val="Heading3"/>
        <w:rPr>
          <w:b/>
          <w:bCs/>
          <w:color w:val="000000" w:themeColor="text1"/>
          <w:sz w:val="24"/>
          <w:szCs w:val="24"/>
        </w:rPr>
      </w:pPr>
      <w:r>
        <w:rPr>
          <w:b/>
          <w:bCs/>
          <w:color w:val="000000" w:themeColor="text1"/>
          <w:sz w:val="24"/>
          <w:szCs w:val="24"/>
        </w:rPr>
        <w:t>Functions and Calculus:</w:t>
      </w:r>
    </w:p>
    <w:tbl>
      <w:tblPr>
        <w:tblStyle w:val="TableGrid"/>
        <w:tblW w:w="0" w:type="auto"/>
        <w:tblLook w:val="04A0" w:firstRow="1" w:lastRow="0" w:firstColumn="1" w:lastColumn="0" w:noHBand="0" w:noVBand="1"/>
      </w:tblPr>
      <w:tblGrid>
        <w:gridCol w:w="3116"/>
        <w:gridCol w:w="3117"/>
        <w:gridCol w:w="3117"/>
      </w:tblGrid>
      <w:tr w:rsidR="00D61955" w14:paraId="6F2B23C6" w14:textId="77777777" w:rsidTr="00DF04C6">
        <w:trPr>
          <w:tblHeader/>
        </w:trPr>
        <w:tc>
          <w:tcPr>
            <w:tcW w:w="3116" w:type="dxa"/>
            <w:shd w:val="clear" w:color="auto" w:fill="D9D9D9" w:themeFill="background1" w:themeFillShade="D9"/>
          </w:tcPr>
          <w:p w14:paraId="01D106EF" w14:textId="77777777" w:rsidR="00D61955" w:rsidRDefault="00D61955"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B03AA22" w14:textId="77777777" w:rsidR="00D61955" w:rsidRDefault="00D61955" w:rsidP="00DF04C6">
            <w:r w:rsidRPr="00AD4726">
              <w:rPr>
                <w:b/>
                <w:bCs/>
              </w:rPr>
              <w:t>Course #/Title/Grade</w:t>
            </w:r>
          </w:p>
        </w:tc>
        <w:tc>
          <w:tcPr>
            <w:tcW w:w="3117" w:type="dxa"/>
            <w:shd w:val="clear" w:color="auto" w:fill="D9D9D9" w:themeFill="background1" w:themeFillShade="D9"/>
          </w:tcPr>
          <w:p w14:paraId="66A2B3BE" w14:textId="77777777" w:rsidR="00D61955" w:rsidRPr="00AD4726" w:rsidRDefault="00D61955" w:rsidP="00DF04C6">
            <w:r w:rsidRPr="00AD4726">
              <w:rPr>
                <w:b/>
                <w:bCs/>
              </w:rPr>
              <w:t>Portfolio Artifact(s)</w:t>
            </w:r>
          </w:p>
          <w:p w14:paraId="0AD66541" w14:textId="77777777" w:rsidR="00D61955" w:rsidRPr="00AD4726" w:rsidRDefault="00D61955" w:rsidP="00DF04C6">
            <w:r w:rsidRPr="00AD4726">
              <w:rPr>
                <w:b/>
                <w:bCs/>
              </w:rPr>
              <w:t>AND </w:t>
            </w:r>
          </w:p>
          <w:p w14:paraId="5DF7314C" w14:textId="77777777" w:rsidR="00D61955" w:rsidRDefault="00D61955" w:rsidP="00DF04C6">
            <w:r w:rsidRPr="00AD4726">
              <w:rPr>
                <w:b/>
                <w:bCs/>
              </w:rPr>
              <w:t>Rationale</w:t>
            </w:r>
          </w:p>
        </w:tc>
      </w:tr>
      <w:tr w:rsidR="00D61955" w14:paraId="480F6BEC" w14:textId="77777777" w:rsidTr="00DF04C6">
        <w:tc>
          <w:tcPr>
            <w:tcW w:w="3116" w:type="dxa"/>
          </w:tcPr>
          <w:p w14:paraId="650843BC" w14:textId="072298C1" w:rsidR="00D61955" w:rsidRPr="00AD4726" w:rsidRDefault="00D61955" w:rsidP="00DF04C6">
            <w:r w:rsidRPr="00722484">
              <w:t>Functions and function notation</w:t>
            </w:r>
          </w:p>
          <w:p w14:paraId="091B7737" w14:textId="77777777" w:rsidR="00D61955" w:rsidRDefault="00D61955" w:rsidP="00DF04C6"/>
        </w:tc>
        <w:sdt>
          <w:sdtPr>
            <w:id w:val="1909112781"/>
            <w:placeholder>
              <w:docPart w:val="EE82CCD058F9491B946B25930C4AFB98"/>
            </w:placeholder>
            <w:showingPlcHdr/>
          </w:sdtPr>
          <w:sdtEndPr/>
          <w:sdtContent>
            <w:tc>
              <w:tcPr>
                <w:tcW w:w="3117" w:type="dxa"/>
              </w:tcPr>
              <w:p w14:paraId="7DB92C61" w14:textId="77777777" w:rsidR="00D61955" w:rsidRDefault="00D61955" w:rsidP="00DF04C6">
                <w:r w:rsidRPr="004C4EA8">
                  <w:rPr>
                    <w:rStyle w:val="PlaceholderText"/>
                  </w:rPr>
                  <w:t>Click or tap here to enter text.</w:t>
                </w:r>
              </w:p>
            </w:tc>
          </w:sdtContent>
        </w:sdt>
        <w:sdt>
          <w:sdtPr>
            <w:id w:val="-1949850215"/>
            <w:placeholder>
              <w:docPart w:val="846413C9209748EBA9F123B9C04B32E7"/>
            </w:placeholder>
            <w:showingPlcHdr/>
          </w:sdtPr>
          <w:sdtEndPr/>
          <w:sdtContent>
            <w:tc>
              <w:tcPr>
                <w:tcW w:w="3117" w:type="dxa"/>
              </w:tcPr>
              <w:p w14:paraId="43E8764E" w14:textId="77777777" w:rsidR="00D61955" w:rsidRDefault="00D61955" w:rsidP="00DF04C6">
                <w:r w:rsidRPr="004C4EA8">
                  <w:rPr>
                    <w:rStyle w:val="PlaceholderText"/>
                  </w:rPr>
                  <w:t>Click or tap here to enter text.</w:t>
                </w:r>
              </w:p>
            </w:tc>
          </w:sdtContent>
        </w:sdt>
      </w:tr>
      <w:tr w:rsidR="00D61955" w14:paraId="43B543BA" w14:textId="77777777" w:rsidTr="00DF04C6">
        <w:tc>
          <w:tcPr>
            <w:tcW w:w="3116" w:type="dxa"/>
          </w:tcPr>
          <w:p w14:paraId="32919C54" w14:textId="77777777" w:rsidR="00D61955" w:rsidRDefault="00D61955" w:rsidP="00D61955">
            <w:r w:rsidRPr="00722484">
              <w:t>Linear, quadratic, and exponential models</w:t>
            </w:r>
          </w:p>
          <w:p w14:paraId="6E2A3FBD" w14:textId="4F4799EB" w:rsidR="00D61955" w:rsidRDefault="00D61955" w:rsidP="00D61955"/>
        </w:tc>
        <w:sdt>
          <w:sdtPr>
            <w:id w:val="853235446"/>
            <w:placeholder>
              <w:docPart w:val="08EFE77B20A344CEA34A45AD58BDA99B"/>
            </w:placeholder>
            <w:showingPlcHdr/>
          </w:sdtPr>
          <w:sdtEndPr/>
          <w:sdtContent>
            <w:tc>
              <w:tcPr>
                <w:tcW w:w="3117" w:type="dxa"/>
              </w:tcPr>
              <w:p w14:paraId="65DC169E" w14:textId="77777777" w:rsidR="00D61955" w:rsidRDefault="00D61955" w:rsidP="00DF04C6">
                <w:r w:rsidRPr="004C4EA8">
                  <w:rPr>
                    <w:rStyle w:val="PlaceholderText"/>
                  </w:rPr>
                  <w:t>Click or tap here to enter text.</w:t>
                </w:r>
              </w:p>
            </w:tc>
          </w:sdtContent>
        </w:sdt>
        <w:sdt>
          <w:sdtPr>
            <w:id w:val="1823541887"/>
            <w:placeholder>
              <w:docPart w:val="DC2264D60E18433F99BA1DA94D3BAFEB"/>
            </w:placeholder>
            <w:showingPlcHdr/>
          </w:sdtPr>
          <w:sdtEndPr/>
          <w:sdtContent>
            <w:tc>
              <w:tcPr>
                <w:tcW w:w="3117" w:type="dxa"/>
              </w:tcPr>
              <w:p w14:paraId="475C8709" w14:textId="77777777" w:rsidR="00D61955" w:rsidRDefault="00D61955" w:rsidP="00DF04C6">
                <w:r w:rsidRPr="004C4EA8">
                  <w:rPr>
                    <w:rStyle w:val="PlaceholderText"/>
                  </w:rPr>
                  <w:t>Click or tap here to enter text.</w:t>
                </w:r>
              </w:p>
            </w:tc>
          </w:sdtContent>
        </w:sdt>
      </w:tr>
      <w:tr w:rsidR="00D61955" w14:paraId="2EC37EC8" w14:textId="77777777" w:rsidTr="00DF04C6">
        <w:tc>
          <w:tcPr>
            <w:tcW w:w="3116" w:type="dxa"/>
          </w:tcPr>
          <w:p w14:paraId="7F8202A8" w14:textId="0D7FEDF5" w:rsidR="00D61955" w:rsidRPr="0097577A" w:rsidRDefault="00D61955" w:rsidP="00D61955">
            <w:r w:rsidRPr="00225A49">
              <w:t>Derivatives</w:t>
            </w:r>
          </w:p>
        </w:tc>
        <w:sdt>
          <w:sdtPr>
            <w:id w:val="-403991376"/>
            <w:placeholder>
              <w:docPart w:val="4072F364924C49449B17418CC27F8281"/>
            </w:placeholder>
            <w:showingPlcHdr/>
          </w:sdtPr>
          <w:sdtEndPr/>
          <w:sdtContent>
            <w:tc>
              <w:tcPr>
                <w:tcW w:w="3117" w:type="dxa"/>
              </w:tcPr>
              <w:p w14:paraId="39ACD15B" w14:textId="77777777" w:rsidR="00D61955" w:rsidRDefault="00D61955" w:rsidP="00DF04C6">
                <w:r w:rsidRPr="004C4EA8">
                  <w:rPr>
                    <w:rStyle w:val="PlaceholderText"/>
                  </w:rPr>
                  <w:t>Click or tap here to enter text.</w:t>
                </w:r>
              </w:p>
            </w:tc>
          </w:sdtContent>
        </w:sdt>
        <w:sdt>
          <w:sdtPr>
            <w:id w:val="2128272170"/>
            <w:placeholder>
              <w:docPart w:val="07A0139D13FB46AC9B2511F7D13FABAD"/>
            </w:placeholder>
            <w:showingPlcHdr/>
          </w:sdtPr>
          <w:sdtEndPr/>
          <w:sdtContent>
            <w:tc>
              <w:tcPr>
                <w:tcW w:w="3117" w:type="dxa"/>
              </w:tcPr>
              <w:p w14:paraId="35E8604F" w14:textId="77777777" w:rsidR="00D61955" w:rsidRDefault="00D61955" w:rsidP="00DF04C6">
                <w:r w:rsidRPr="004C4EA8">
                  <w:rPr>
                    <w:rStyle w:val="PlaceholderText"/>
                  </w:rPr>
                  <w:t>Click or tap here to enter text.</w:t>
                </w:r>
              </w:p>
            </w:tc>
          </w:sdtContent>
        </w:sdt>
      </w:tr>
      <w:tr w:rsidR="00D61955" w14:paraId="07AE2BF1" w14:textId="77777777" w:rsidTr="00DF04C6">
        <w:tc>
          <w:tcPr>
            <w:tcW w:w="3116" w:type="dxa"/>
          </w:tcPr>
          <w:p w14:paraId="1CE38E75" w14:textId="70BEF186" w:rsidR="00D61955" w:rsidRDefault="00D61955" w:rsidP="00DF04C6">
            <w:proofErr w:type="gramStart"/>
            <w:r w:rsidRPr="00225A49">
              <w:t>Compute</w:t>
            </w:r>
            <w:proofErr w:type="gramEnd"/>
            <w:r w:rsidRPr="00225A49">
              <w:t xml:space="preserve"> limits of functions</w:t>
            </w:r>
          </w:p>
          <w:p w14:paraId="60DCE323" w14:textId="77777777" w:rsidR="00D61955" w:rsidRPr="0097577A" w:rsidRDefault="00D61955" w:rsidP="00DF04C6"/>
        </w:tc>
        <w:sdt>
          <w:sdtPr>
            <w:id w:val="990292377"/>
            <w:placeholder>
              <w:docPart w:val="8EFA1AD5C9DC477ABE7B167ADB5D71AA"/>
            </w:placeholder>
            <w:showingPlcHdr/>
          </w:sdtPr>
          <w:sdtEndPr/>
          <w:sdtContent>
            <w:tc>
              <w:tcPr>
                <w:tcW w:w="3117" w:type="dxa"/>
              </w:tcPr>
              <w:p w14:paraId="15029E3E" w14:textId="77777777" w:rsidR="00D61955" w:rsidRDefault="00D61955" w:rsidP="00DF04C6">
                <w:r w:rsidRPr="004C4EA8">
                  <w:rPr>
                    <w:rStyle w:val="PlaceholderText"/>
                  </w:rPr>
                  <w:t>Click or tap here to enter text.</w:t>
                </w:r>
              </w:p>
            </w:tc>
          </w:sdtContent>
        </w:sdt>
        <w:sdt>
          <w:sdtPr>
            <w:id w:val="-1331593392"/>
            <w:placeholder>
              <w:docPart w:val="1B6F9534125046F18A27F6C104C3F8CB"/>
            </w:placeholder>
            <w:showingPlcHdr/>
          </w:sdtPr>
          <w:sdtEndPr/>
          <w:sdtContent>
            <w:tc>
              <w:tcPr>
                <w:tcW w:w="3117" w:type="dxa"/>
              </w:tcPr>
              <w:p w14:paraId="207D72EA" w14:textId="77777777" w:rsidR="00D61955" w:rsidRDefault="00D61955" w:rsidP="00DF04C6">
                <w:r w:rsidRPr="004C4EA8">
                  <w:rPr>
                    <w:rStyle w:val="PlaceholderText"/>
                  </w:rPr>
                  <w:t>Click or tap here to enter text.</w:t>
                </w:r>
              </w:p>
            </w:tc>
          </w:sdtContent>
        </w:sdt>
      </w:tr>
      <w:tr w:rsidR="00D61955" w14:paraId="5A78EAB9" w14:textId="77777777" w:rsidTr="00DF04C6">
        <w:tc>
          <w:tcPr>
            <w:tcW w:w="3116" w:type="dxa"/>
          </w:tcPr>
          <w:p w14:paraId="3BBE0862" w14:textId="77777777" w:rsidR="00D61955" w:rsidRDefault="00D61955" w:rsidP="00D61955">
            <w:r w:rsidRPr="00225A49">
              <w:t>Differentiation and integration techniques</w:t>
            </w:r>
          </w:p>
          <w:p w14:paraId="6B1287F3" w14:textId="1031BCD2" w:rsidR="00D61955" w:rsidRPr="0097577A" w:rsidRDefault="00D61955" w:rsidP="00D61955"/>
        </w:tc>
        <w:sdt>
          <w:sdtPr>
            <w:id w:val="-1951237559"/>
            <w:placeholder>
              <w:docPart w:val="BC25B022789740B9979F7EBD21A8CAC2"/>
            </w:placeholder>
            <w:showingPlcHdr/>
          </w:sdtPr>
          <w:sdtEndPr/>
          <w:sdtContent>
            <w:tc>
              <w:tcPr>
                <w:tcW w:w="3117" w:type="dxa"/>
              </w:tcPr>
              <w:p w14:paraId="40F65D21" w14:textId="77777777" w:rsidR="00D61955" w:rsidRDefault="00D61955" w:rsidP="00DF04C6">
                <w:r w:rsidRPr="004C4EA8">
                  <w:rPr>
                    <w:rStyle w:val="PlaceholderText"/>
                  </w:rPr>
                  <w:t>Click or tap here to enter text.</w:t>
                </w:r>
              </w:p>
            </w:tc>
          </w:sdtContent>
        </w:sdt>
        <w:sdt>
          <w:sdtPr>
            <w:id w:val="-1413620821"/>
            <w:placeholder>
              <w:docPart w:val="B68A4946E7B44B5CB074CC91A64A6DDF"/>
            </w:placeholder>
            <w:showingPlcHdr/>
          </w:sdtPr>
          <w:sdtEndPr/>
          <w:sdtContent>
            <w:tc>
              <w:tcPr>
                <w:tcW w:w="3117" w:type="dxa"/>
              </w:tcPr>
              <w:p w14:paraId="465F8B89" w14:textId="77777777" w:rsidR="00D61955" w:rsidRDefault="00D61955" w:rsidP="00DF04C6">
                <w:r w:rsidRPr="004C4EA8">
                  <w:rPr>
                    <w:rStyle w:val="PlaceholderText"/>
                  </w:rPr>
                  <w:t>Click or tap here to enter text.</w:t>
                </w:r>
              </w:p>
            </w:tc>
          </w:sdtContent>
        </w:sdt>
      </w:tr>
    </w:tbl>
    <w:p w14:paraId="3451DCE9" w14:textId="77777777" w:rsidR="006B739B" w:rsidRDefault="006B739B" w:rsidP="00FE2305">
      <w:pPr>
        <w:spacing w:after="0" w:line="240" w:lineRule="auto"/>
        <w:rPr>
          <w:rFonts w:ascii="Times New Roman" w:eastAsia="Times New Roman" w:hAnsi="Times New Roman" w:cs="Times New Roman"/>
          <w:kern w:val="0"/>
          <w14:ligatures w14:val="none"/>
        </w:rPr>
      </w:pPr>
    </w:p>
    <w:p w14:paraId="371227E7" w14:textId="77777777" w:rsidR="00D61955" w:rsidRDefault="00D61955" w:rsidP="00FE2305">
      <w:pPr>
        <w:spacing w:after="0" w:line="240" w:lineRule="auto"/>
        <w:rPr>
          <w:rFonts w:ascii="Times New Roman" w:eastAsia="Times New Roman" w:hAnsi="Times New Roman" w:cs="Times New Roman"/>
          <w:kern w:val="0"/>
          <w14:ligatures w14:val="none"/>
        </w:rPr>
      </w:pPr>
    </w:p>
    <w:p w14:paraId="4500D3EF" w14:textId="77777777" w:rsidR="00D61955" w:rsidRDefault="00D61955" w:rsidP="00FE2305">
      <w:pPr>
        <w:spacing w:after="0" w:line="240" w:lineRule="auto"/>
        <w:rPr>
          <w:rFonts w:ascii="Times New Roman" w:eastAsia="Times New Roman" w:hAnsi="Times New Roman" w:cs="Times New Roman"/>
          <w:kern w:val="0"/>
          <w14:ligatures w14:val="none"/>
        </w:rPr>
      </w:pPr>
    </w:p>
    <w:p w14:paraId="5FB1A1E8" w14:textId="074E4085" w:rsidR="00D61955" w:rsidRPr="00C8177F" w:rsidRDefault="00D61955" w:rsidP="00D61955">
      <w:pPr>
        <w:pStyle w:val="Heading3"/>
        <w:rPr>
          <w:b/>
          <w:bCs/>
          <w:color w:val="000000" w:themeColor="text1"/>
          <w:sz w:val="24"/>
          <w:szCs w:val="24"/>
        </w:rPr>
      </w:pPr>
      <w:r>
        <w:rPr>
          <w:b/>
          <w:bCs/>
          <w:color w:val="000000" w:themeColor="text1"/>
          <w:sz w:val="24"/>
          <w:szCs w:val="24"/>
        </w:rPr>
        <w:lastRenderedPageBreak/>
        <w:t>Geometry:</w:t>
      </w:r>
    </w:p>
    <w:tbl>
      <w:tblPr>
        <w:tblStyle w:val="TableGrid"/>
        <w:tblW w:w="0" w:type="auto"/>
        <w:tblLook w:val="04A0" w:firstRow="1" w:lastRow="0" w:firstColumn="1" w:lastColumn="0" w:noHBand="0" w:noVBand="1"/>
      </w:tblPr>
      <w:tblGrid>
        <w:gridCol w:w="3116"/>
        <w:gridCol w:w="3117"/>
        <w:gridCol w:w="3117"/>
      </w:tblGrid>
      <w:tr w:rsidR="00D61955" w14:paraId="2C7171DD" w14:textId="77777777" w:rsidTr="00DF04C6">
        <w:trPr>
          <w:tblHeader/>
        </w:trPr>
        <w:tc>
          <w:tcPr>
            <w:tcW w:w="3116" w:type="dxa"/>
            <w:shd w:val="clear" w:color="auto" w:fill="D9D9D9" w:themeFill="background1" w:themeFillShade="D9"/>
          </w:tcPr>
          <w:p w14:paraId="3C9D3A24" w14:textId="77777777" w:rsidR="00D61955" w:rsidRDefault="00D61955"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6CC5064" w14:textId="77777777" w:rsidR="00D61955" w:rsidRDefault="00D61955" w:rsidP="00DF04C6">
            <w:r w:rsidRPr="00AD4726">
              <w:rPr>
                <w:b/>
                <w:bCs/>
              </w:rPr>
              <w:t>Course #/Title/Grade</w:t>
            </w:r>
          </w:p>
        </w:tc>
        <w:tc>
          <w:tcPr>
            <w:tcW w:w="3117" w:type="dxa"/>
            <w:shd w:val="clear" w:color="auto" w:fill="D9D9D9" w:themeFill="background1" w:themeFillShade="D9"/>
          </w:tcPr>
          <w:p w14:paraId="1734F9F3" w14:textId="77777777" w:rsidR="00D61955" w:rsidRPr="00AD4726" w:rsidRDefault="00D61955" w:rsidP="00DF04C6">
            <w:r w:rsidRPr="00AD4726">
              <w:rPr>
                <w:b/>
                <w:bCs/>
              </w:rPr>
              <w:t>Portfolio Artifact(s)</w:t>
            </w:r>
          </w:p>
          <w:p w14:paraId="6665AF39" w14:textId="77777777" w:rsidR="00D61955" w:rsidRPr="00AD4726" w:rsidRDefault="00D61955" w:rsidP="00DF04C6">
            <w:r w:rsidRPr="00AD4726">
              <w:rPr>
                <w:b/>
                <w:bCs/>
              </w:rPr>
              <w:t>AND </w:t>
            </w:r>
          </w:p>
          <w:p w14:paraId="660016A4" w14:textId="77777777" w:rsidR="00D61955" w:rsidRDefault="00D61955" w:rsidP="00DF04C6">
            <w:r w:rsidRPr="00AD4726">
              <w:rPr>
                <w:b/>
                <w:bCs/>
              </w:rPr>
              <w:t>Rationale</w:t>
            </w:r>
          </w:p>
        </w:tc>
      </w:tr>
      <w:tr w:rsidR="00D61955" w14:paraId="4D537517" w14:textId="77777777" w:rsidTr="00DF04C6">
        <w:tc>
          <w:tcPr>
            <w:tcW w:w="3116" w:type="dxa"/>
          </w:tcPr>
          <w:p w14:paraId="7776A210" w14:textId="77777777" w:rsidR="00D61955" w:rsidRDefault="00254F20" w:rsidP="00D61955">
            <w:r w:rsidRPr="007D5407">
              <w:t>Shape, dimension, and geometric relationships</w:t>
            </w:r>
          </w:p>
          <w:p w14:paraId="3EAC757C" w14:textId="1C10AF0A" w:rsidR="00254F20" w:rsidRDefault="00254F20" w:rsidP="00D61955"/>
        </w:tc>
        <w:sdt>
          <w:sdtPr>
            <w:id w:val="160278721"/>
            <w:placeholder>
              <w:docPart w:val="FBF9861A87D8460B8F2E045030023A60"/>
            </w:placeholder>
            <w:showingPlcHdr/>
          </w:sdtPr>
          <w:sdtEndPr/>
          <w:sdtContent>
            <w:tc>
              <w:tcPr>
                <w:tcW w:w="3117" w:type="dxa"/>
              </w:tcPr>
              <w:p w14:paraId="7923DE20" w14:textId="77777777" w:rsidR="00D61955" w:rsidRDefault="00D61955" w:rsidP="00DF04C6">
                <w:r w:rsidRPr="004C4EA8">
                  <w:rPr>
                    <w:rStyle w:val="PlaceholderText"/>
                  </w:rPr>
                  <w:t>Click or tap here to enter text.</w:t>
                </w:r>
              </w:p>
            </w:tc>
          </w:sdtContent>
        </w:sdt>
        <w:sdt>
          <w:sdtPr>
            <w:id w:val="1139840409"/>
            <w:placeholder>
              <w:docPart w:val="298E8D7BF96C47E9AEE4F877BA2789EB"/>
            </w:placeholder>
            <w:showingPlcHdr/>
          </w:sdtPr>
          <w:sdtEndPr/>
          <w:sdtContent>
            <w:tc>
              <w:tcPr>
                <w:tcW w:w="3117" w:type="dxa"/>
              </w:tcPr>
              <w:p w14:paraId="700D67C9" w14:textId="77777777" w:rsidR="00D61955" w:rsidRDefault="00D61955" w:rsidP="00DF04C6">
                <w:r w:rsidRPr="004C4EA8">
                  <w:rPr>
                    <w:rStyle w:val="PlaceholderText"/>
                  </w:rPr>
                  <w:t>Click or tap here to enter text.</w:t>
                </w:r>
              </w:p>
            </w:tc>
          </w:sdtContent>
        </w:sdt>
      </w:tr>
      <w:tr w:rsidR="00D61955" w14:paraId="7EF0CB65" w14:textId="77777777" w:rsidTr="00DF04C6">
        <w:tc>
          <w:tcPr>
            <w:tcW w:w="3116" w:type="dxa"/>
          </w:tcPr>
          <w:p w14:paraId="15BFE2ED" w14:textId="55E5398D" w:rsidR="00D61955" w:rsidRDefault="00254F20" w:rsidP="00DF04C6">
            <w:r w:rsidRPr="007D5407">
              <w:t>Geometric theorems</w:t>
            </w:r>
          </w:p>
          <w:p w14:paraId="7D716354" w14:textId="77777777" w:rsidR="00D61955" w:rsidRDefault="00D61955" w:rsidP="00DF04C6"/>
        </w:tc>
        <w:sdt>
          <w:sdtPr>
            <w:id w:val="2129114542"/>
            <w:placeholder>
              <w:docPart w:val="F1F2CE2956D24F759C74BD2F89F2C109"/>
            </w:placeholder>
            <w:showingPlcHdr/>
          </w:sdtPr>
          <w:sdtEndPr/>
          <w:sdtContent>
            <w:tc>
              <w:tcPr>
                <w:tcW w:w="3117" w:type="dxa"/>
              </w:tcPr>
              <w:p w14:paraId="01FC876E" w14:textId="77777777" w:rsidR="00D61955" w:rsidRDefault="00D61955" w:rsidP="00DF04C6">
                <w:r w:rsidRPr="004C4EA8">
                  <w:rPr>
                    <w:rStyle w:val="PlaceholderText"/>
                  </w:rPr>
                  <w:t>Click or tap here to enter text.</w:t>
                </w:r>
              </w:p>
            </w:tc>
          </w:sdtContent>
        </w:sdt>
        <w:sdt>
          <w:sdtPr>
            <w:id w:val="814685429"/>
            <w:placeholder>
              <w:docPart w:val="6EE33BE3176C4670903C7696C714F291"/>
            </w:placeholder>
            <w:showingPlcHdr/>
          </w:sdtPr>
          <w:sdtEndPr/>
          <w:sdtContent>
            <w:tc>
              <w:tcPr>
                <w:tcW w:w="3117" w:type="dxa"/>
              </w:tcPr>
              <w:p w14:paraId="4FE42874" w14:textId="77777777" w:rsidR="00D61955" w:rsidRDefault="00D61955" w:rsidP="00DF04C6">
                <w:r w:rsidRPr="004C4EA8">
                  <w:rPr>
                    <w:rStyle w:val="PlaceholderText"/>
                  </w:rPr>
                  <w:t>Click or tap here to enter text.</w:t>
                </w:r>
              </w:p>
            </w:tc>
          </w:sdtContent>
        </w:sdt>
      </w:tr>
      <w:tr w:rsidR="00D61955" w14:paraId="2B58A345" w14:textId="77777777" w:rsidTr="00DF04C6">
        <w:tc>
          <w:tcPr>
            <w:tcW w:w="3116" w:type="dxa"/>
          </w:tcPr>
          <w:p w14:paraId="76B7F00D" w14:textId="75A4913D" w:rsidR="00D61955" w:rsidRPr="0097577A" w:rsidRDefault="00254F20" w:rsidP="00DF04C6">
            <w:r w:rsidRPr="007D5407">
              <w:t>Trigonometry</w:t>
            </w:r>
          </w:p>
        </w:tc>
        <w:sdt>
          <w:sdtPr>
            <w:id w:val="649634851"/>
            <w:placeholder>
              <w:docPart w:val="D2950272571645BB8D9845D9E74CBC65"/>
            </w:placeholder>
            <w:showingPlcHdr/>
          </w:sdtPr>
          <w:sdtEndPr/>
          <w:sdtContent>
            <w:tc>
              <w:tcPr>
                <w:tcW w:w="3117" w:type="dxa"/>
              </w:tcPr>
              <w:p w14:paraId="0981276D" w14:textId="77777777" w:rsidR="00D61955" w:rsidRDefault="00D61955" w:rsidP="00DF04C6">
                <w:r w:rsidRPr="004C4EA8">
                  <w:rPr>
                    <w:rStyle w:val="PlaceholderText"/>
                  </w:rPr>
                  <w:t>Click or tap here to enter text.</w:t>
                </w:r>
              </w:p>
            </w:tc>
          </w:sdtContent>
        </w:sdt>
        <w:sdt>
          <w:sdtPr>
            <w:id w:val="655417586"/>
            <w:placeholder>
              <w:docPart w:val="9709FCB13D4F4BFFADBB288403E4917D"/>
            </w:placeholder>
            <w:showingPlcHdr/>
          </w:sdtPr>
          <w:sdtEndPr/>
          <w:sdtContent>
            <w:tc>
              <w:tcPr>
                <w:tcW w:w="3117" w:type="dxa"/>
              </w:tcPr>
              <w:p w14:paraId="3AD22816" w14:textId="77777777" w:rsidR="00D61955" w:rsidRDefault="00D61955" w:rsidP="00DF04C6">
                <w:r w:rsidRPr="004C4EA8">
                  <w:rPr>
                    <w:rStyle w:val="PlaceholderText"/>
                  </w:rPr>
                  <w:t>Click or tap here to enter text.</w:t>
                </w:r>
              </w:p>
            </w:tc>
          </w:sdtContent>
        </w:sdt>
      </w:tr>
    </w:tbl>
    <w:p w14:paraId="689FB968" w14:textId="77777777" w:rsidR="00D61955" w:rsidRDefault="00D61955" w:rsidP="00FE2305">
      <w:pPr>
        <w:spacing w:after="0" w:line="240" w:lineRule="auto"/>
        <w:rPr>
          <w:rFonts w:ascii="Times New Roman" w:eastAsia="Times New Roman" w:hAnsi="Times New Roman" w:cs="Times New Roman"/>
          <w:kern w:val="0"/>
          <w14:ligatures w14:val="none"/>
        </w:rPr>
      </w:pPr>
    </w:p>
    <w:p w14:paraId="4720C037" w14:textId="77777777" w:rsidR="00D61955" w:rsidRDefault="00D61955" w:rsidP="00FE2305">
      <w:pPr>
        <w:spacing w:after="0" w:line="240" w:lineRule="auto"/>
        <w:rPr>
          <w:rFonts w:ascii="Times New Roman" w:eastAsia="Times New Roman" w:hAnsi="Times New Roman" w:cs="Times New Roman"/>
          <w:kern w:val="0"/>
          <w14:ligatures w14:val="none"/>
        </w:rPr>
      </w:pPr>
    </w:p>
    <w:p w14:paraId="652C17B2" w14:textId="2314A0DE" w:rsidR="00254F20" w:rsidRPr="00C8177F" w:rsidRDefault="00254F20" w:rsidP="00254F20">
      <w:pPr>
        <w:pStyle w:val="Heading3"/>
        <w:rPr>
          <w:b/>
          <w:bCs/>
          <w:color w:val="000000" w:themeColor="text1"/>
          <w:sz w:val="24"/>
          <w:szCs w:val="24"/>
        </w:rPr>
      </w:pPr>
      <w:r>
        <w:rPr>
          <w:b/>
          <w:bCs/>
          <w:color w:val="000000" w:themeColor="text1"/>
          <w:sz w:val="24"/>
          <w:szCs w:val="24"/>
        </w:rPr>
        <w:t>Statistics and Probability:</w:t>
      </w:r>
    </w:p>
    <w:tbl>
      <w:tblPr>
        <w:tblStyle w:val="TableGrid"/>
        <w:tblW w:w="0" w:type="auto"/>
        <w:tblLook w:val="04A0" w:firstRow="1" w:lastRow="0" w:firstColumn="1" w:lastColumn="0" w:noHBand="0" w:noVBand="1"/>
      </w:tblPr>
      <w:tblGrid>
        <w:gridCol w:w="3116"/>
        <w:gridCol w:w="3117"/>
        <w:gridCol w:w="3117"/>
      </w:tblGrid>
      <w:tr w:rsidR="00254F20" w14:paraId="2D46E3E4" w14:textId="77777777" w:rsidTr="00DF04C6">
        <w:trPr>
          <w:tblHeader/>
        </w:trPr>
        <w:tc>
          <w:tcPr>
            <w:tcW w:w="3116" w:type="dxa"/>
            <w:shd w:val="clear" w:color="auto" w:fill="D9D9D9" w:themeFill="background1" w:themeFillShade="D9"/>
          </w:tcPr>
          <w:p w14:paraId="6795FC7A" w14:textId="77777777" w:rsidR="00254F20" w:rsidRDefault="00254F20"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003B4FB" w14:textId="77777777" w:rsidR="00254F20" w:rsidRDefault="00254F20" w:rsidP="00DF04C6">
            <w:r w:rsidRPr="00AD4726">
              <w:rPr>
                <w:b/>
                <w:bCs/>
              </w:rPr>
              <w:t>Course #/Title/Grade</w:t>
            </w:r>
          </w:p>
        </w:tc>
        <w:tc>
          <w:tcPr>
            <w:tcW w:w="3117" w:type="dxa"/>
            <w:shd w:val="clear" w:color="auto" w:fill="D9D9D9" w:themeFill="background1" w:themeFillShade="D9"/>
          </w:tcPr>
          <w:p w14:paraId="2942C0CD" w14:textId="77777777" w:rsidR="00254F20" w:rsidRPr="00AD4726" w:rsidRDefault="00254F20" w:rsidP="00DF04C6">
            <w:r w:rsidRPr="00AD4726">
              <w:rPr>
                <w:b/>
                <w:bCs/>
              </w:rPr>
              <w:t>Portfolio Artifact(s)</w:t>
            </w:r>
          </w:p>
          <w:p w14:paraId="00EB341F" w14:textId="77777777" w:rsidR="00254F20" w:rsidRPr="00AD4726" w:rsidRDefault="00254F20" w:rsidP="00DF04C6">
            <w:r w:rsidRPr="00AD4726">
              <w:rPr>
                <w:b/>
                <w:bCs/>
              </w:rPr>
              <w:t>AND </w:t>
            </w:r>
          </w:p>
          <w:p w14:paraId="5A3B3AAD" w14:textId="77777777" w:rsidR="00254F20" w:rsidRDefault="00254F20" w:rsidP="00DF04C6">
            <w:r w:rsidRPr="00AD4726">
              <w:rPr>
                <w:b/>
                <w:bCs/>
              </w:rPr>
              <w:t>Rationale</w:t>
            </w:r>
          </w:p>
        </w:tc>
      </w:tr>
      <w:tr w:rsidR="00254F20" w14:paraId="07DD059A" w14:textId="77777777" w:rsidTr="00DF04C6">
        <w:tc>
          <w:tcPr>
            <w:tcW w:w="3116" w:type="dxa"/>
          </w:tcPr>
          <w:p w14:paraId="13A171C8" w14:textId="672A0691" w:rsidR="00254F20" w:rsidRDefault="00254F20" w:rsidP="00DF04C6">
            <w:r w:rsidRPr="009622BB">
              <w:t>Make inferences and justify conclusions</w:t>
            </w:r>
          </w:p>
          <w:p w14:paraId="3396B1DD" w14:textId="77777777" w:rsidR="00254F20" w:rsidRDefault="00254F20" w:rsidP="00DF04C6"/>
        </w:tc>
        <w:sdt>
          <w:sdtPr>
            <w:id w:val="1738823004"/>
            <w:placeholder>
              <w:docPart w:val="EF0FA030D1FB436AA8FB2F95DB2592B4"/>
            </w:placeholder>
            <w:showingPlcHdr/>
          </w:sdtPr>
          <w:sdtEndPr/>
          <w:sdtContent>
            <w:tc>
              <w:tcPr>
                <w:tcW w:w="3117" w:type="dxa"/>
              </w:tcPr>
              <w:p w14:paraId="37324B92" w14:textId="77777777" w:rsidR="00254F20" w:rsidRDefault="00254F20" w:rsidP="00DF04C6">
                <w:r w:rsidRPr="004C4EA8">
                  <w:rPr>
                    <w:rStyle w:val="PlaceholderText"/>
                  </w:rPr>
                  <w:t>Click or tap here to enter text.</w:t>
                </w:r>
              </w:p>
            </w:tc>
          </w:sdtContent>
        </w:sdt>
        <w:sdt>
          <w:sdtPr>
            <w:id w:val="235369849"/>
            <w:placeholder>
              <w:docPart w:val="A457B1A24531434BA065A1AA7A5B8BB1"/>
            </w:placeholder>
            <w:showingPlcHdr/>
          </w:sdtPr>
          <w:sdtEndPr/>
          <w:sdtContent>
            <w:tc>
              <w:tcPr>
                <w:tcW w:w="3117" w:type="dxa"/>
              </w:tcPr>
              <w:p w14:paraId="1F89E32D" w14:textId="77777777" w:rsidR="00254F20" w:rsidRDefault="00254F20" w:rsidP="00DF04C6">
                <w:r w:rsidRPr="004C4EA8">
                  <w:rPr>
                    <w:rStyle w:val="PlaceholderText"/>
                  </w:rPr>
                  <w:t>Click or tap here to enter text.</w:t>
                </w:r>
              </w:p>
            </w:tc>
          </w:sdtContent>
        </w:sdt>
      </w:tr>
      <w:tr w:rsidR="00254F20" w14:paraId="4BA8D06B" w14:textId="77777777" w:rsidTr="00DF04C6">
        <w:tc>
          <w:tcPr>
            <w:tcW w:w="3116" w:type="dxa"/>
          </w:tcPr>
          <w:p w14:paraId="452C86AA" w14:textId="63CBE5B8" w:rsidR="00254F20" w:rsidRDefault="00254F20" w:rsidP="00DF04C6">
            <w:r w:rsidRPr="009622BB">
              <w:t>Data analysis on single variables and two variables</w:t>
            </w:r>
          </w:p>
          <w:p w14:paraId="5836F78E" w14:textId="77777777" w:rsidR="00254F20" w:rsidRDefault="00254F20" w:rsidP="00DF04C6"/>
        </w:tc>
        <w:sdt>
          <w:sdtPr>
            <w:id w:val="189266508"/>
            <w:placeholder>
              <w:docPart w:val="36AE46C1BA42429EBC84296838A3F483"/>
            </w:placeholder>
            <w:showingPlcHdr/>
          </w:sdtPr>
          <w:sdtEndPr/>
          <w:sdtContent>
            <w:tc>
              <w:tcPr>
                <w:tcW w:w="3117" w:type="dxa"/>
              </w:tcPr>
              <w:p w14:paraId="4FC3ED95" w14:textId="77777777" w:rsidR="00254F20" w:rsidRDefault="00254F20" w:rsidP="00DF04C6">
                <w:r w:rsidRPr="004C4EA8">
                  <w:rPr>
                    <w:rStyle w:val="PlaceholderText"/>
                  </w:rPr>
                  <w:t>Click or tap here to enter text.</w:t>
                </w:r>
              </w:p>
            </w:tc>
          </w:sdtContent>
        </w:sdt>
        <w:sdt>
          <w:sdtPr>
            <w:id w:val="-1633857242"/>
            <w:placeholder>
              <w:docPart w:val="27DBB89734B84FB78F6431DF03A01917"/>
            </w:placeholder>
            <w:showingPlcHdr/>
          </w:sdtPr>
          <w:sdtEndPr/>
          <w:sdtContent>
            <w:tc>
              <w:tcPr>
                <w:tcW w:w="3117" w:type="dxa"/>
              </w:tcPr>
              <w:p w14:paraId="2A7E55A8" w14:textId="77777777" w:rsidR="00254F20" w:rsidRDefault="00254F20" w:rsidP="00DF04C6">
                <w:r w:rsidRPr="004C4EA8">
                  <w:rPr>
                    <w:rStyle w:val="PlaceholderText"/>
                  </w:rPr>
                  <w:t>Click or tap here to enter text.</w:t>
                </w:r>
              </w:p>
            </w:tc>
          </w:sdtContent>
        </w:sdt>
      </w:tr>
      <w:tr w:rsidR="00254F20" w14:paraId="133D0257" w14:textId="77777777" w:rsidTr="00DF04C6">
        <w:tc>
          <w:tcPr>
            <w:tcW w:w="3116" w:type="dxa"/>
          </w:tcPr>
          <w:p w14:paraId="2650702A" w14:textId="649DF416" w:rsidR="00254F20" w:rsidRPr="0097577A" w:rsidRDefault="00254F20" w:rsidP="00DF04C6">
            <w:proofErr w:type="gramStart"/>
            <w:r w:rsidRPr="009622BB">
              <w:t>Compute</w:t>
            </w:r>
            <w:proofErr w:type="gramEnd"/>
            <w:r w:rsidRPr="009622BB">
              <w:t xml:space="preserve"> probabilities</w:t>
            </w:r>
          </w:p>
        </w:tc>
        <w:sdt>
          <w:sdtPr>
            <w:id w:val="-2090997636"/>
            <w:placeholder>
              <w:docPart w:val="D83A8F67E34349679A419997C06CF28D"/>
            </w:placeholder>
            <w:showingPlcHdr/>
          </w:sdtPr>
          <w:sdtEndPr/>
          <w:sdtContent>
            <w:tc>
              <w:tcPr>
                <w:tcW w:w="3117" w:type="dxa"/>
              </w:tcPr>
              <w:p w14:paraId="76EBC62F" w14:textId="77777777" w:rsidR="00254F20" w:rsidRDefault="00254F20" w:rsidP="00DF04C6">
                <w:r w:rsidRPr="004C4EA8">
                  <w:rPr>
                    <w:rStyle w:val="PlaceholderText"/>
                  </w:rPr>
                  <w:t>Click or tap here to enter text.</w:t>
                </w:r>
              </w:p>
            </w:tc>
          </w:sdtContent>
        </w:sdt>
        <w:sdt>
          <w:sdtPr>
            <w:id w:val="1448728722"/>
            <w:placeholder>
              <w:docPart w:val="2F4A17E90C0845F889C0B7F17D03A587"/>
            </w:placeholder>
            <w:showingPlcHdr/>
          </w:sdtPr>
          <w:sdtEndPr/>
          <w:sdtContent>
            <w:tc>
              <w:tcPr>
                <w:tcW w:w="3117" w:type="dxa"/>
              </w:tcPr>
              <w:p w14:paraId="4E1EEB7D" w14:textId="77777777" w:rsidR="00254F20" w:rsidRDefault="00254F20" w:rsidP="00DF04C6">
                <w:r w:rsidRPr="004C4EA8">
                  <w:rPr>
                    <w:rStyle w:val="PlaceholderText"/>
                  </w:rPr>
                  <w:t>Click or tap here to enter text.</w:t>
                </w:r>
              </w:p>
            </w:tc>
          </w:sdtContent>
        </w:sdt>
      </w:tr>
    </w:tbl>
    <w:p w14:paraId="4D6B98D1" w14:textId="77777777" w:rsidR="00254F20" w:rsidRPr="000F6D98" w:rsidRDefault="00254F20" w:rsidP="00FE2305">
      <w:pPr>
        <w:spacing w:after="0" w:line="240" w:lineRule="auto"/>
        <w:rPr>
          <w:rFonts w:ascii="Times New Roman" w:eastAsia="Times New Roman" w:hAnsi="Times New Roman" w:cs="Times New Roman"/>
          <w:kern w:val="0"/>
          <w14:ligatures w14:val="none"/>
        </w:rPr>
      </w:pPr>
    </w:p>
    <w:p w14:paraId="29274E37" w14:textId="0E59D842" w:rsidR="00C86D91" w:rsidRPr="00A845FC" w:rsidRDefault="00C86D91" w:rsidP="00C86D91">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563422C9" w14:textId="77777777" w:rsidR="00C86D91" w:rsidRDefault="00C86D91" w:rsidP="00AD4726"/>
    <w:sectPr w:rsidR="00C86D91" w:rsidSect="00034FD9">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FBF135" w14:textId="77777777" w:rsidR="00121937" w:rsidRDefault="00121937" w:rsidP="00247CB5">
      <w:pPr>
        <w:spacing w:after="0" w:line="240" w:lineRule="auto"/>
      </w:pPr>
      <w:r>
        <w:separator/>
      </w:r>
    </w:p>
  </w:endnote>
  <w:endnote w:type="continuationSeparator" w:id="0">
    <w:p w14:paraId="5F479E65" w14:textId="77777777" w:rsidR="00121937" w:rsidRDefault="00121937"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F9EE24" w14:textId="77777777" w:rsidR="00121937" w:rsidRDefault="00121937" w:rsidP="00247CB5">
      <w:pPr>
        <w:spacing w:after="0" w:line="240" w:lineRule="auto"/>
      </w:pPr>
      <w:r>
        <w:separator/>
      </w:r>
    </w:p>
  </w:footnote>
  <w:footnote w:type="continuationSeparator" w:id="0">
    <w:p w14:paraId="20950876" w14:textId="77777777" w:rsidR="00121937" w:rsidRDefault="00121937"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A34629"/>
    <w:multiLevelType w:val="multilevel"/>
    <w:tmpl w:val="9E187A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533741"/>
    <w:multiLevelType w:val="hybridMultilevel"/>
    <w:tmpl w:val="C0589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8"/>
  </w:num>
  <w:num w:numId="6" w16cid:durableId="1972515934">
    <w:abstractNumId w:val="14"/>
  </w:num>
  <w:num w:numId="7" w16cid:durableId="1072657260">
    <w:abstractNumId w:val="22"/>
  </w:num>
  <w:num w:numId="8" w16cid:durableId="1300568501">
    <w:abstractNumId w:val="29"/>
  </w:num>
  <w:num w:numId="9" w16cid:durableId="287468638">
    <w:abstractNumId w:val="42"/>
  </w:num>
  <w:num w:numId="10" w16cid:durableId="1435515279">
    <w:abstractNumId w:val="17"/>
  </w:num>
  <w:num w:numId="11" w16cid:durableId="414671710">
    <w:abstractNumId w:val="37"/>
  </w:num>
  <w:num w:numId="12" w16cid:durableId="312950467">
    <w:abstractNumId w:val="27"/>
  </w:num>
  <w:num w:numId="13" w16cid:durableId="92433943">
    <w:abstractNumId w:val="44"/>
  </w:num>
  <w:num w:numId="14" w16cid:durableId="686951336">
    <w:abstractNumId w:val="15"/>
  </w:num>
  <w:num w:numId="15" w16cid:durableId="1958098054">
    <w:abstractNumId w:val="25"/>
  </w:num>
  <w:num w:numId="16" w16cid:durableId="1418794979">
    <w:abstractNumId w:val="13"/>
  </w:num>
  <w:num w:numId="17" w16cid:durableId="1693996720">
    <w:abstractNumId w:val="7"/>
  </w:num>
  <w:num w:numId="18" w16cid:durableId="184177575">
    <w:abstractNumId w:val="32"/>
  </w:num>
  <w:num w:numId="19" w16cid:durableId="1106923685">
    <w:abstractNumId w:val="46"/>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10"/>
  </w:num>
  <w:num w:numId="25" w16cid:durableId="546379856">
    <w:abstractNumId w:val="19"/>
  </w:num>
  <w:num w:numId="26" w16cid:durableId="154227323">
    <w:abstractNumId w:val="35"/>
  </w:num>
  <w:num w:numId="27" w16cid:durableId="761680375">
    <w:abstractNumId w:val="40"/>
  </w:num>
  <w:num w:numId="28" w16cid:durableId="1725061471">
    <w:abstractNumId w:val="16"/>
  </w:num>
  <w:num w:numId="29" w16cid:durableId="859003082">
    <w:abstractNumId w:val="24"/>
  </w:num>
  <w:num w:numId="30" w16cid:durableId="360740766">
    <w:abstractNumId w:val="41"/>
  </w:num>
  <w:num w:numId="31" w16cid:durableId="1336683912">
    <w:abstractNumId w:val="21"/>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2"/>
  </w:num>
  <w:num w:numId="39" w16cid:durableId="1897157504">
    <w:abstractNumId w:val="20"/>
  </w:num>
  <w:num w:numId="40" w16cid:durableId="585724008">
    <w:abstractNumId w:val="11"/>
  </w:num>
  <w:num w:numId="41" w16cid:durableId="262961182">
    <w:abstractNumId w:val="45"/>
  </w:num>
  <w:num w:numId="42" w16cid:durableId="953286815">
    <w:abstractNumId w:val="36"/>
  </w:num>
  <w:num w:numId="43" w16cid:durableId="1357778685">
    <w:abstractNumId w:val="31"/>
  </w:num>
  <w:num w:numId="44" w16cid:durableId="987130052">
    <w:abstractNumId w:val="43"/>
  </w:num>
  <w:num w:numId="45" w16cid:durableId="1884438667">
    <w:abstractNumId w:val="9"/>
  </w:num>
  <w:num w:numId="46" w16cid:durableId="1127819084">
    <w:abstractNumId w:val="18"/>
  </w:num>
  <w:num w:numId="47" w16cid:durableId="324482171">
    <w:abstractNumId w:val="6"/>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4BB3"/>
    <w:rsid w:val="00034FD9"/>
    <w:rsid w:val="0003574E"/>
    <w:rsid w:val="00073057"/>
    <w:rsid w:val="00076DE2"/>
    <w:rsid w:val="000934EA"/>
    <w:rsid w:val="000A3873"/>
    <w:rsid w:val="000E0699"/>
    <w:rsid w:val="000E2374"/>
    <w:rsid w:val="000E2F37"/>
    <w:rsid w:val="000F575E"/>
    <w:rsid w:val="000F6D98"/>
    <w:rsid w:val="00121937"/>
    <w:rsid w:val="0014583E"/>
    <w:rsid w:val="001811F9"/>
    <w:rsid w:val="001A0F69"/>
    <w:rsid w:val="001B154B"/>
    <w:rsid w:val="001B2BD2"/>
    <w:rsid w:val="001C2684"/>
    <w:rsid w:val="001C6ED4"/>
    <w:rsid w:val="001E39F3"/>
    <w:rsid w:val="001F0822"/>
    <w:rsid w:val="00204747"/>
    <w:rsid w:val="00225A49"/>
    <w:rsid w:val="0023345E"/>
    <w:rsid w:val="00247CB5"/>
    <w:rsid w:val="00254F20"/>
    <w:rsid w:val="00264168"/>
    <w:rsid w:val="0028317A"/>
    <w:rsid w:val="00291414"/>
    <w:rsid w:val="002A3253"/>
    <w:rsid w:val="002B201B"/>
    <w:rsid w:val="002B3B80"/>
    <w:rsid w:val="002F04F1"/>
    <w:rsid w:val="0030151B"/>
    <w:rsid w:val="0030729A"/>
    <w:rsid w:val="0031031C"/>
    <w:rsid w:val="00332741"/>
    <w:rsid w:val="00335820"/>
    <w:rsid w:val="00353080"/>
    <w:rsid w:val="003540EB"/>
    <w:rsid w:val="003574C8"/>
    <w:rsid w:val="00370FFC"/>
    <w:rsid w:val="003913A8"/>
    <w:rsid w:val="003A4410"/>
    <w:rsid w:val="003B712C"/>
    <w:rsid w:val="003C69BC"/>
    <w:rsid w:val="003E5F17"/>
    <w:rsid w:val="003E6A2E"/>
    <w:rsid w:val="003F6E42"/>
    <w:rsid w:val="0043360E"/>
    <w:rsid w:val="00443E68"/>
    <w:rsid w:val="00493C82"/>
    <w:rsid w:val="004B0D6A"/>
    <w:rsid w:val="004B7A0B"/>
    <w:rsid w:val="0052220C"/>
    <w:rsid w:val="00533551"/>
    <w:rsid w:val="00550772"/>
    <w:rsid w:val="00591C65"/>
    <w:rsid w:val="00593ADB"/>
    <w:rsid w:val="005A7583"/>
    <w:rsid w:val="005C709F"/>
    <w:rsid w:val="005F059C"/>
    <w:rsid w:val="0062061F"/>
    <w:rsid w:val="006312D7"/>
    <w:rsid w:val="006627AE"/>
    <w:rsid w:val="00696699"/>
    <w:rsid w:val="006B739B"/>
    <w:rsid w:val="006C4255"/>
    <w:rsid w:val="006D404B"/>
    <w:rsid w:val="006D4924"/>
    <w:rsid w:val="006F04E2"/>
    <w:rsid w:val="006F5948"/>
    <w:rsid w:val="00704A5D"/>
    <w:rsid w:val="00722231"/>
    <w:rsid w:val="00722484"/>
    <w:rsid w:val="00733BB9"/>
    <w:rsid w:val="00742738"/>
    <w:rsid w:val="00755B63"/>
    <w:rsid w:val="00770AA9"/>
    <w:rsid w:val="00775B23"/>
    <w:rsid w:val="007A25B7"/>
    <w:rsid w:val="007D5407"/>
    <w:rsid w:val="007D6329"/>
    <w:rsid w:val="007F0E4D"/>
    <w:rsid w:val="007F5A93"/>
    <w:rsid w:val="007F79D7"/>
    <w:rsid w:val="008210A2"/>
    <w:rsid w:val="0085756F"/>
    <w:rsid w:val="0089588E"/>
    <w:rsid w:val="008B3BD1"/>
    <w:rsid w:val="008E11CC"/>
    <w:rsid w:val="0090478D"/>
    <w:rsid w:val="0091570E"/>
    <w:rsid w:val="00944FCC"/>
    <w:rsid w:val="00947E00"/>
    <w:rsid w:val="00961B67"/>
    <w:rsid w:val="009622BB"/>
    <w:rsid w:val="009627E5"/>
    <w:rsid w:val="00973F1D"/>
    <w:rsid w:val="0097577A"/>
    <w:rsid w:val="00975B63"/>
    <w:rsid w:val="00982C40"/>
    <w:rsid w:val="00991047"/>
    <w:rsid w:val="009A772B"/>
    <w:rsid w:val="009C67F3"/>
    <w:rsid w:val="009E518D"/>
    <w:rsid w:val="009E5D2E"/>
    <w:rsid w:val="00A004A4"/>
    <w:rsid w:val="00A115AE"/>
    <w:rsid w:val="00A27614"/>
    <w:rsid w:val="00A27DA4"/>
    <w:rsid w:val="00A50A79"/>
    <w:rsid w:val="00A55DE8"/>
    <w:rsid w:val="00A74F4A"/>
    <w:rsid w:val="00A841C2"/>
    <w:rsid w:val="00AD4726"/>
    <w:rsid w:val="00AF146B"/>
    <w:rsid w:val="00B02704"/>
    <w:rsid w:val="00B33583"/>
    <w:rsid w:val="00B40C13"/>
    <w:rsid w:val="00B55E61"/>
    <w:rsid w:val="00B63044"/>
    <w:rsid w:val="00BA2059"/>
    <w:rsid w:val="00BA3C51"/>
    <w:rsid w:val="00BB6435"/>
    <w:rsid w:val="00BD0802"/>
    <w:rsid w:val="00BF51CE"/>
    <w:rsid w:val="00C15FBE"/>
    <w:rsid w:val="00C24A1A"/>
    <w:rsid w:val="00C439EE"/>
    <w:rsid w:val="00C45D5C"/>
    <w:rsid w:val="00C62433"/>
    <w:rsid w:val="00C74042"/>
    <w:rsid w:val="00C86D91"/>
    <w:rsid w:val="00C93B5A"/>
    <w:rsid w:val="00C948E0"/>
    <w:rsid w:val="00C956B6"/>
    <w:rsid w:val="00C97311"/>
    <w:rsid w:val="00CE1AD8"/>
    <w:rsid w:val="00D153FA"/>
    <w:rsid w:val="00D1700B"/>
    <w:rsid w:val="00D17F99"/>
    <w:rsid w:val="00D33957"/>
    <w:rsid w:val="00D4539A"/>
    <w:rsid w:val="00D61955"/>
    <w:rsid w:val="00D7268E"/>
    <w:rsid w:val="00DA5561"/>
    <w:rsid w:val="00DB71C4"/>
    <w:rsid w:val="00DD0FD8"/>
    <w:rsid w:val="00DD2B52"/>
    <w:rsid w:val="00DD482B"/>
    <w:rsid w:val="00DF5A01"/>
    <w:rsid w:val="00E206FC"/>
    <w:rsid w:val="00E32AAE"/>
    <w:rsid w:val="00E3475B"/>
    <w:rsid w:val="00E42076"/>
    <w:rsid w:val="00E4490F"/>
    <w:rsid w:val="00E5003B"/>
    <w:rsid w:val="00E6002C"/>
    <w:rsid w:val="00E64F02"/>
    <w:rsid w:val="00E82837"/>
    <w:rsid w:val="00E832A1"/>
    <w:rsid w:val="00E96F9C"/>
    <w:rsid w:val="00EA4A75"/>
    <w:rsid w:val="00EB7849"/>
    <w:rsid w:val="00EC3EE6"/>
    <w:rsid w:val="00ED229B"/>
    <w:rsid w:val="00ED4238"/>
    <w:rsid w:val="00EF3FFA"/>
    <w:rsid w:val="00EF4A1C"/>
    <w:rsid w:val="00F36CAC"/>
    <w:rsid w:val="00F41B4E"/>
    <w:rsid w:val="00F5536B"/>
    <w:rsid w:val="00F715BA"/>
    <w:rsid w:val="00F77990"/>
    <w:rsid w:val="00F961DF"/>
    <w:rsid w:val="00FC53F6"/>
    <w:rsid w:val="00FE2305"/>
    <w:rsid w:val="00FE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71014090">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355228305">
      <w:bodyDiv w:val="1"/>
      <w:marLeft w:val="0"/>
      <w:marRight w:val="0"/>
      <w:marTop w:val="0"/>
      <w:marBottom w:val="0"/>
      <w:divBdr>
        <w:top w:val="none" w:sz="0" w:space="0" w:color="auto"/>
        <w:left w:val="none" w:sz="0" w:space="0" w:color="auto"/>
        <w:bottom w:val="none" w:sz="0" w:space="0" w:color="auto"/>
        <w:right w:val="none" w:sz="0" w:space="0" w:color="auto"/>
      </w:divBdr>
    </w:div>
    <w:div w:id="143281672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959947869">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192C326A9F04F71BB2F34B08746259A"/>
        <w:category>
          <w:name w:val="General"/>
          <w:gallery w:val="placeholder"/>
        </w:category>
        <w:types>
          <w:type w:val="bbPlcHdr"/>
        </w:types>
        <w:behaviors>
          <w:behavior w:val="content"/>
        </w:behaviors>
        <w:guid w:val="{DDE3855B-DAEB-4CF9-93E1-17AEB1F102A6}"/>
      </w:docPartPr>
      <w:docPartBody>
        <w:p w:rsidR="0076734A" w:rsidRDefault="00D234E9" w:rsidP="00D234E9">
          <w:pPr>
            <w:pStyle w:val="F192C326A9F04F71BB2F34B08746259A"/>
          </w:pPr>
          <w:r w:rsidRPr="00C6081B">
            <w:rPr>
              <w:rStyle w:val="PlaceholderText"/>
            </w:rPr>
            <w:t>Click or tap here to enter text.</w:t>
          </w:r>
        </w:p>
      </w:docPartBody>
    </w:docPart>
    <w:docPart>
      <w:docPartPr>
        <w:name w:val="457153A9E93443F6A87AF090C269D924"/>
        <w:category>
          <w:name w:val="General"/>
          <w:gallery w:val="placeholder"/>
        </w:category>
        <w:types>
          <w:type w:val="bbPlcHdr"/>
        </w:types>
        <w:behaviors>
          <w:behavior w:val="content"/>
        </w:behaviors>
        <w:guid w:val="{5AF93F90-2C9A-4294-9015-1E958B7E1018}"/>
      </w:docPartPr>
      <w:docPartBody>
        <w:p w:rsidR="0076734A" w:rsidRDefault="00D234E9" w:rsidP="00D234E9">
          <w:pPr>
            <w:pStyle w:val="457153A9E93443F6A87AF090C269D924"/>
          </w:pPr>
          <w:r w:rsidRPr="00C6081B">
            <w:rPr>
              <w:rStyle w:val="PlaceholderText"/>
            </w:rPr>
            <w:t>Click or tap here to enter text.</w:t>
          </w:r>
        </w:p>
      </w:docPartBody>
    </w:docPart>
    <w:docPart>
      <w:docPartPr>
        <w:name w:val="7F8DD980485743DB935FB69E3A79EA8E"/>
        <w:category>
          <w:name w:val="General"/>
          <w:gallery w:val="placeholder"/>
        </w:category>
        <w:types>
          <w:type w:val="bbPlcHdr"/>
        </w:types>
        <w:behaviors>
          <w:behavior w:val="content"/>
        </w:behaviors>
        <w:guid w:val="{CC42C20B-7449-4D27-B84B-66A12A9C6C03}"/>
      </w:docPartPr>
      <w:docPartBody>
        <w:p w:rsidR="0076734A" w:rsidRDefault="00D234E9" w:rsidP="00D234E9">
          <w:pPr>
            <w:pStyle w:val="7F8DD980485743DB935FB69E3A79EA8E"/>
          </w:pPr>
          <w:r w:rsidRPr="004C4EA8">
            <w:rPr>
              <w:rStyle w:val="PlaceholderText"/>
            </w:rPr>
            <w:t>Click or tap here to enter text.</w:t>
          </w:r>
        </w:p>
      </w:docPartBody>
    </w:docPart>
    <w:docPart>
      <w:docPartPr>
        <w:name w:val="EE9278D2C1594FEB9082F0F5318F99A7"/>
        <w:category>
          <w:name w:val="General"/>
          <w:gallery w:val="placeholder"/>
        </w:category>
        <w:types>
          <w:type w:val="bbPlcHdr"/>
        </w:types>
        <w:behaviors>
          <w:behavior w:val="content"/>
        </w:behaviors>
        <w:guid w:val="{4E33D81B-6780-4E6A-A36C-6B392C1DB6CD}"/>
      </w:docPartPr>
      <w:docPartBody>
        <w:p w:rsidR="0076734A" w:rsidRDefault="00D234E9" w:rsidP="00D234E9">
          <w:pPr>
            <w:pStyle w:val="EE9278D2C1594FEB9082F0F5318F99A7"/>
          </w:pPr>
          <w:r w:rsidRPr="004C4EA8">
            <w:rPr>
              <w:rStyle w:val="PlaceholderText"/>
            </w:rPr>
            <w:t>Click or tap here to enter text.</w:t>
          </w:r>
        </w:p>
      </w:docPartBody>
    </w:docPart>
    <w:docPart>
      <w:docPartPr>
        <w:name w:val="0C7C8F2919AF4240ABD73ECFA7EB136C"/>
        <w:category>
          <w:name w:val="General"/>
          <w:gallery w:val="placeholder"/>
        </w:category>
        <w:types>
          <w:type w:val="bbPlcHdr"/>
        </w:types>
        <w:behaviors>
          <w:behavior w:val="content"/>
        </w:behaviors>
        <w:guid w:val="{6D8AD836-E3AA-49E0-9A84-E08EF23FB950}"/>
      </w:docPartPr>
      <w:docPartBody>
        <w:p w:rsidR="0076734A" w:rsidRDefault="00D234E9" w:rsidP="00D234E9">
          <w:pPr>
            <w:pStyle w:val="0C7C8F2919AF4240ABD73ECFA7EB136C"/>
          </w:pPr>
          <w:r w:rsidRPr="004C4EA8">
            <w:rPr>
              <w:rStyle w:val="PlaceholderText"/>
            </w:rPr>
            <w:t>Click or tap here to enter text.</w:t>
          </w:r>
        </w:p>
      </w:docPartBody>
    </w:docPart>
    <w:docPart>
      <w:docPartPr>
        <w:name w:val="3A24E198886C467BB2065DADE53FBC04"/>
        <w:category>
          <w:name w:val="General"/>
          <w:gallery w:val="placeholder"/>
        </w:category>
        <w:types>
          <w:type w:val="bbPlcHdr"/>
        </w:types>
        <w:behaviors>
          <w:behavior w:val="content"/>
        </w:behaviors>
        <w:guid w:val="{3086239E-FDBF-4B23-B5C7-0F86EB95C481}"/>
      </w:docPartPr>
      <w:docPartBody>
        <w:p w:rsidR="0076734A" w:rsidRDefault="00D234E9" w:rsidP="00D234E9">
          <w:pPr>
            <w:pStyle w:val="3A24E198886C467BB2065DADE53FBC04"/>
          </w:pPr>
          <w:r w:rsidRPr="004C4EA8">
            <w:rPr>
              <w:rStyle w:val="PlaceholderText"/>
            </w:rPr>
            <w:t>Click or tap here to enter text.</w:t>
          </w:r>
        </w:p>
      </w:docPartBody>
    </w:docPart>
    <w:docPart>
      <w:docPartPr>
        <w:name w:val="FA2AE4DCE7774A059A5DE46E4E5ADB0A"/>
        <w:category>
          <w:name w:val="General"/>
          <w:gallery w:val="placeholder"/>
        </w:category>
        <w:types>
          <w:type w:val="bbPlcHdr"/>
        </w:types>
        <w:behaviors>
          <w:behavior w:val="content"/>
        </w:behaviors>
        <w:guid w:val="{F8465938-BA92-4185-A1DA-444CA8381F93}"/>
      </w:docPartPr>
      <w:docPartBody>
        <w:p w:rsidR="0076734A" w:rsidRDefault="00D234E9" w:rsidP="00D234E9">
          <w:pPr>
            <w:pStyle w:val="FA2AE4DCE7774A059A5DE46E4E5ADB0A"/>
          </w:pPr>
          <w:r w:rsidRPr="004C4EA8">
            <w:rPr>
              <w:rStyle w:val="PlaceholderText"/>
            </w:rPr>
            <w:t>Click or tap here to enter text.</w:t>
          </w:r>
        </w:p>
      </w:docPartBody>
    </w:docPart>
    <w:docPart>
      <w:docPartPr>
        <w:name w:val="C4FDF1F182474B02880F3AFF3E913DCE"/>
        <w:category>
          <w:name w:val="General"/>
          <w:gallery w:val="placeholder"/>
        </w:category>
        <w:types>
          <w:type w:val="bbPlcHdr"/>
        </w:types>
        <w:behaviors>
          <w:behavior w:val="content"/>
        </w:behaviors>
        <w:guid w:val="{31ED363E-688D-47C0-BAC3-4134D8CABC43}"/>
      </w:docPartPr>
      <w:docPartBody>
        <w:p w:rsidR="0076734A" w:rsidRDefault="00D234E9" w:rsidP="00D234E9">
          <w:pPr>
            <w:pStyle w:val="C4FDF1F182474B02880F3AFF3E913DCE"/>
          </w:pPr>
          <w:r w:rsidRPr="004C4EA8">
            <w:rPr>
              <w:rStyle w:val="PlaceholderText"/>
            </w:rPr>
            <w:t>Click or tap here to enter text.</w:t>
          </w:r>
        </w:p>
      </w:docPartBody>
    </w:docPart>
    <w:docPart>
      <w:docPartPr>
        <w:name w:val="2123E130E5FF48E0B9F992A9FAB93DBD"/>
        <w:category>
          <w:name w:val="General"/>
          <w:gallery w:val="placeholder"/>
        </w:category>
        <w:types>
          <w:type w:val="bbPlcHdr"/>
        </w:types>
        <w:behaviors>
          <w:behavior w:val="content"/>
        </w:behaviors>
        <w:guid w:val="{6B14EA53-35F8-41BA-AAC4-29C48B17103A}"/>
      </w:docPartPr>
      <w:docPartBody>
        <w:p w:rsidR="0076734A" w:rsidRDefault="00D234E9" w:rsidP="00D234E9">
          <w:pPr>
            <w:pStyle w:val="2123E130E5FF48E0B9F992A9FAB93DBD"/>
          </w:pPr>
          <w:r w:rsidRPr="004C4EA8">
            <w:rPr>
              <w:rStyle w:val="PlaceholderText"/>
            </w:rPr>
            <w:t>Click or tap here to enter text.</w:t>
          </w:r>
        </w:p>
      </w:docPartBody>
    </w:docPart>
    <w:docPart>
      <w:docPartPr>
        <w:name w:val="44767A4172A143D58A8EAC7850F25D7D"/>
        <w:category>
          <w:name w:val="General"/>
          <w:gallery w:val="placeholder"/>
        </w:category>
        <w:types>
          <w:type w:val="bbPlcHdr"/>
        </w:types>
        <w:behaviors>
          <w:behavior w:val="content"/>
        </w:behaviors>
        <w:guid w:val="{79DBAA5B-0D2C-4903-A222-20B2B3D3FF06}"/>
      </w:docPartPr>
      <w:docPartBody>
        <w:p w:rsidR="0076734A" w:rsidRDefault="00D234E9" w:rsidP="00D234E9">
          <w:pPr>
            <w:pStyle w:val="44767A4172A143D58A8EAC7850F25D7D"/>
          </w:pPr>
          <w:r w:rsidRPr="004C4EA8">
            <w:rPr>
              <w:rStyle w:val="PlaceholderText"/>
            </w:rPr>
            <w:t>Click or tap here to enter text.</w:t>
          </w:r>
        </w:p>
      </w:docPartBody>
    </w:docPart>
    <w:docPart>
      <w:docPartPr>
        <w:name w:val="E83F305136974D4F8331314C544BB561"/>
        <w:category>
          <w:name w:val="General"/>
          <w:gallery w:val="placeholder"/>
        </w:category>
        <w:types>
          <w:type w:val="bbPlcHdr"/>
        </w:types>
        <w:behaviors>
          <w:behavior w:val="content"/>
        </w:behaviors>
        <w:guid w:val="{5D29AEF2-1E2C-4C45-B114-2D313755D7F0}"/>
      </w:docPartPr>
      <w:docPartBody>
        <w:p w:rsidR="0076734A" w:rsidRDefault="00D234E9" w:rsidP="00D234E9">
          <w:pPr>
            <w:pStyle w:val="E83F305136974D4F8331314C544BB561"/>
          </w:pPr>
          <w:r w:rsidRPr="004C4EA8">
            <w:rPr>
              <w:rStyle w:val="PlaceholderText"/>
            </w:rPr>
            <w:t>Click or tap here to enter text.</w:t>
          </w:r>
        </w:p>
      </w:docPartBody>
    </w:docPart>
    <w:docPart>
      <w:docPartPr>
        <w:name w:val="E059ADE432B64C45BF6C82750A6226E7"/>
        <w:category>
          <w:name w:val="General"/>
          <w:gallery w:val="placeholder"/>
        </w:category>
        <w:types>
          <w:type w:val="bbPlcHdr"/>
        </w:types>
        <w:behaviors>
          <w:behavior w:val="content"/>
        </w:behaviors>
        <w:guid w:val="{2BDCCE58-3417-4754-8649-E56DE0E35A6B}"/>
      </w:docPartPr>
      <w:docPartBody>
        <w:p w:rsidR="0076734A" w:rsidRDefault="00D234E9" w:rsidP="00D234E9">
          <w:pPr>
            <w:pStyle w:val="E059ADE432B64C45BF6C82750A6226E7"/>
          </w:pPr>
          <w:r w:rsidRPr="004C4EA8">
            <w:rPr>
              <w:rStyle w:val="PlaceholderText"/>
            </w:rPr>
            <w:t>Click or tap here to enter text.</w:t>
          </w:r>
        </w:p>
      </w:docPartBody>
    </w:docPart>
    <w:docPart>
      <w:docPartPr>
        <w:name w:val="F9A7456769FC488D8F9949B13BBB44B6"/>
        <w:category>
          <w:name w:val="General"/>
          <w:gallery w:val="placeholder"/>
        </w:category>
        <w:types>
          <w:type w:val="bbPlcHdr"/>
        </w:types>
        <w:behaviors>
          <w:behavior w:val="content"/>
        </w:behaviors>
        <w:guid w:val="{C0D434E5-6784-47D4-842E-BE29D7871FD0}"/>
      </w:docPartPr>
      <w:docPartBody>
        <w:p w:rsidR="0076734A" w:rsidRDefault="00D234E9" w:rsidP="00D234E9">
          <w:pPr>
            <w:pStyle w:val="F9A7456769FC488D8F9949B13BBB44B6"/>
          </w:pPr>
          <w:r w:rsidRPr="004C4EA8">
            <w:rPr>
              <w:rStyle w:val="PlaceholderText"/>
            </w:rPr>
            <w:t>Click or tap here to enter text.</w:t>
          </w:r>
        </w:p>
      </w:docPartBody>
    </w:docPart>
    <w:docPart>
      <w:docPartPr>
        <w:name w:val="91B777BC2B4A4E05AD340BC91B0B0E3D"/>
        <w:category>
          <w:name w:val="General"/>
          <w:gallery w:val="placeholder"/>
        </w:category>
        <w:types>
          <w:type w:val="bbPlcHdr"/>
        </w:types>
        <w:behaviors>
          <w:behavior w:val="content"/>
        </w:behaviors>
        <w:guid w:val="{5CF75834-E319-49C7-8283-F1CFA0819B04}"/>
      </w:docPartPr>
      <w:docPartBody>
        <w:p w:rsidR="0076734A" w:rsidRDefault="00D234E9" w:rsidP="00D234E9">
          <w:pPr>
            <w:pStyle w:val="91B777BC2B4A4E05AD340BC91B0B0E3D"/>
          </w:pPr>
          <w:r w:rsidRPr="004C4EA8">
            <w:rPr>
              <w:rStyle w:val="PlaceholderText"/>
            </w:rPr>
            <w:t>Click or tap here to enter text.</w:t>
          </w:r>
        </w:p>
      </w:docPartBody>
    </w:docPart>
    <w:docPart>
      <w:docPartPr>
        <w:name w:val="EE82CCD058F9491B946B25930C4AFB98"/>
        <w:category>
          <w:name w:val="General"/>
          <w:gallery w:val="placeholder"/>
        </w:category>
        <w:types>
          <w:type w:val="bbPlcHdr"/>
        </w:types>
        <w:behaviors>
          <w:behavior w:val="content"/>
        </w:behaviors>
        <w:guid w:val="{5FD29CB9-5828-4221-B148-1FEF8DBC02C2}"/>
      </w:docPartPr>
      <w:docPartBody>
        <w:p w:rsidR="0076734A" w:rsidRDefault="00D234E9" w:rsidP="00D234E9">
          <w:pPr>
            <w:pStyle w:val="EE82CCD058F9491B946B25930C4AFB98"/>
          </w:pPr>
          <w:r w:rsidRPr="004C4EA8">
            <w:rPr>
              <w:rStyle w:val="PlaceholderText"/>
            </w:rPr>
            <w:t>Click or tap here to enter text.</w:t>
          </w:r>
        </w:p>
      </w:docPartBody>
    </w:docPart>
    <w:docPart>
      <w:docPartPr>
        <w:name w:val="846413C9209748EBA9F123B9C04B32E7"/>
        <w:category>
          <w:name w:val="General"/>
          <w:gallery w:val="placeholder"/>
        </w:category>
        <w:types>
          <w:type w:val="bbPlcHdr"/>
        </w:types>
        <w:behaviors>
          <w:behavior w:val="content"/>
        </w:behaviors>
        <w:guid w:val="{66146152-46C3-4B23-AED7-C474FFA28344}"/>
      </w:docPartPr>
      <w:docPartBody>
        <w:p w:rsidR="0076734A" w:rsidRDefault="00D234E9" w:rsidP="00D234E9">
          <w:pPr>
            <w:pStyle w:val="846413C9209748EBA9F123B9C04B32E7"/>
          </w:pPr>
          <w:r w:rsidRPr="004C4EA8">
            <w:rPr>
              <w:rStyle w:val="PlaceholderText"/>
            </w:rPr>
            <w:t>Click or tap here to enter text.</w:t>
          </w:r>
        </w:p>
      </w:docPartBody>
    </w:docPart>
    <w:docPart>
      <w:docPartPr>
        <w:name w:val="08EFE77B20A344CEA34A45AD58BDA99B"/>
        <w:category>
          <w:name w:val="General"/>
          <w:gallery w:val="placeholder"/>
        </w:category>
        <w:types>
          <w:type w:val="bbPlcHdr"/>
        </w:types>
        <w:behaviors>
          <w:behavior w:val="content"/>
        </w:behaviors>
        <w:guid w:val="{28FE7DE7-84EC-416B-AE92-5569F56F220A}"/>
      </w:docPartPr>
      <w:docPartBody>
        <w:p w:rsidR="0076734A" w:rsidRDefault="00D234E9" w:rsidP="00D234E9">
          <w:pPr>
            <w:pStyle w:val="08EFE77B20A344CEA34A45AD58BDA99B"/>
          </w:pPr>
          <w:r w:rsidRPr="004C4EA8">
            <w:rPr>
              <w:rStyle w:val="PlaceholderText"/>
            </w:rPr>
            <w:t>Click or tap here to enter text.</w:t>
          </w:r>
        </w:p>
      </w:docPartBody>
    </w:docPart>
    <w:docPart>
      <w:docPartPr>
        <w:name w:val="DC2264D60E18433F99BA1DA94D3BAFEB"/>
        <w:category>
          <w:name w:val="General"/>
          <w:gallery w:val="placeholder"/>
        </w:category>
        <w:types>
          <w:type w:val="bbPlcHdr"/>
        </w:types>
        <w:behaviors>
          <w:behavior w:val="content"/>
        </w:behaviors>
        <w:guid w:val="{5DB1A45A-E773-453A-B862-205002AF914D}"/>
      </w:docPartPr>
      <w:docPartBody>
        <w:p w:rsidR="0076734A" w:rsidRDefault="00D234E9" w:rsidP="00D234E9">
          <w:pPr>
            <w:pStyle w:val="DC2264D60E18433F99BA1DA94D3BAFEB"/>
          </w:pPr>
          <w:r w:rsidRPr="004C4EA8">
            <w:rPr>
              <w:rStyle w:val="PlaceholderText"/>
            </w:rPr>
            <w:t>Click or tap here to enter text.</w:t>
          </w:r>
        </w:p>
      </w:docPartBody>
    </w:docPart>
    <w:docPart>
      <w:docPartPr>
        <w:name w:val="4072F364924C49449B17418CC27F8281"/>
        <w:category>
          <w:name w:val="General"/>
          <w:gallery w:val="placeholder"/>
        </w:category>
        <w:types>
          <w:type w:val="bbPlcHdr"/>
        </w:types>
        <w:behaviors>
          <w:behavior w:val="content"/>
        </w:behaviors>
        <w:guid w:val="{8C104A71-AB09-4A56-8BB7-B556A333B7B1}"/>
      </w:docPartPr>
      <w:docPartBody>
        <w:p w:rsidR="0076734A" w:rsidRDefault="00D234E9" w:rsidP="00D234E9">
          <w:pPr>
            <w:pStyle w:val="4072F364924C49449B17418CC27F8281"/>
          </w:pPr>
          <w:r w:rsidRPr="004C4EA8">
            <w:rPr>
              <w:rStyle w:val="PlaceholderText"/>
            </w:rPr>
            <w:t>Click or tap here to enter text.</w:t>
          </w:r>
        </w:p>
      </w:docPartBody>
    </w:docPart>
    <w:docPart>
      <w:docPartPr>
        <w:name w:val="07A0139D13FB46AC9B2511F7D13FABAD"/>
        <w:category>
          <w:name w:val="General"/>
          <w:gallery w:val="placeholder"/>
        </w:category>
        <w:types>
          <w:type w:val="bbPlcHdr"/>
        </w:types>
        <w:behaviors>
          <w:behavior w:val="content"/>
        </w:behaviors>
        <w:guid w:val="{2E55E950-C161-4C23-ACB9-C78F343CFB70}"/>
      </w:docPartPr>
      <w:docPartBody>
        <w:p w:rsidR="0076734A" w:rsidRDefault="00D234E9" w:rsidP="00D234E9">
          <w:pPr>
            <w:pStyle w:val="07A0139D13FB46AC9B2511F7D13FABAD"/>
          </w:pPr>
          <w:r w:rsidRPr="004C4EA8">
            <w:rPr>
              <w:rStyle w:val="PlaceholderText"/>
            </w:rPr>
            <w:t>Click or tap here to enter text.</w:t>
          </w:r>
        </w:p>
      </w:docPartBody>
    </w:docPart>
    <w:docPart>
      <w:docPartPr>
        <w:name w:val="8EFA1AD5C9DC477ABE7B167ADB5D71AA"/>
        <w:category>
          <w:name w:val="General"/>
          <w:gallery w:val="placeholder"/>
        </w:category>
        <w:types>
          <w:type w:val="bbPlcHdr"/>
        </w:types>
        <w:behaviors>
          <w:behavior w:val="content"/>
        </w:behaviors>
        <w:guid w:val="{1DE8B128-A784-404C-B608-871844C47D6C}"/>
      </w:docPartPr>
      <w:docPartBody>
        <w:p w:rsidR="0076734A" w:rsidRDefault="00D234E9" w:rsidP="00D234E9">
          <w:pPr>
            <w:pStyle w:val="8EFA1AD5C9DC477ABE7B167ADB5D71AA"/>
          </w:pPr>
          <w:r w:rsidRPr="004C4EA8">
            <w:rPr>
              <w:rStyle w:val="PlaceholderText"/>
            </w:rPr>
            <w:t>Click or tap here to enter text.</w:t>
          </w:r>
        </w:p>
      </w:docPartBody>
    </w:docPart>
    <w:docPart>
      <w:docPartPr>
        <w:name w:val="1B6F9534125046F18A27F6C104C3F8CB"/>
        <w:category>
          <w:name w:val="General"/>
          <w:gallery w:val="placeholder"/>
        </w:category>
        <w:types>
          <w:type w:val="bbPlcHdr"/>
        </w:types>
        <w:behaviors>
          <w:behavior w:val="content"/>
        </w:behaviors>
        <w:guid w:val="{DD68767D-CBD2-47D0-94E0-C75B47B6CA30}"/>
      </w:docPartPr>
      <w:docPartBody>
        <w:p w:rsidR="0076734A" w:rsidRDefault="00D234E9" w:rsidP="00D234E9">
          <w:pPr>
            <w:pStyle w:val="1B6F9534125046F18A27F6C104C3F8CB"/>
          </w:pPr>
          <w:r w:rsidRPr="004C4EA8">
            <w:rPr>
              <w:rStyle w:val="PlaceholderText"/>
            </w:rPr>
            <w:t>Click or tap here to enter text.</w:t>
          </w:r>
        </w:p>
      </w:docPartBody>
    </w:docPart>
    <w:docPart>
      <w:docPartPr>
        <w:name w:val="BC25B022789740B9979F7EBD21A8CAC2"/>
        <w:category>
          <w:name w:val="General"/>
          <w:gallery w:val="placeholder"/>
        </w:category>
        <w:types>
          <w:type w:val="bbPlcHdr"/>
        </w:types>
        <w:behaviors>
          <w:behavior w:val="content"/>
        </w:behaviors>
        <w:guid w:val="{D99A53D1-031A-4BDF-B663-E6BDF5C13C83}"/>
      </w:docPartPr>
      <w:docPartBody>
        <w:p w:rsidR="0076734A" w:rsidRDefault="00D234E9" w:rsidP="00D234E9">
          <w:pPr>
            <w:pStyle w:val="BC25B022789740B9979F7EBD21A8CAC2"/>
          </w:pPr>
          <w:r w:rsidRPr="004C4EA8">
            <w:rPr>
              <w:rStyle w:val="PlaceholderText"/>
            </w:rPr>
            <w:t>Click or tap here to enter text.</w:t>
          </w:r>
        </w:p>
      </w:docPartBody>
    </w:docPart>
    <w:docPart>
      <w:docPartPr>
        <w:name w:val="B68A4946E7B44B5CB074CC91A64A6DDF"/>
        <w:category>
          <w:name w:val="General"/>
          <w:gallery w:val="placeholder"/>
        </w:category>
        <w:types>
          <w:type w:val="bbPlcHdr"/>
        </w:types>
        <w:behaviors>
          <w:behavior w:val="content"/>
        </w:behaviors>
        <w:guid w:val="{24BC08BB-05D3-4123-8ECC-F5FB0395BB0C}"/>
      </w:docPartPr>
      <w:docPartBody>
        <w:p w:rsidR="0076734A" w:rsidRDefault="00D234E9" w:rsidP="00D234E9">
          <w:pPr>
            <w:pStyle w:val="B68A4946E7B44B5CB074CC91A64A6DDF"/>
          </w:pPr>
          <w:r w:rsidRPr="004C4EA8">
            <w:rPr>
              <w:rStyle w:val="PlaceholderText"/>
            </w:rPr>
            <w:t>Click or tap here to enter text.</w:t>
          </w:r>
        </w:p>
      </w:docPartBody>
    </w:docPart>
    <w:docPart>
      <w:docPartPr>
        <w:name w:val="FBF9861A87D8460B8F2E045030023A60"/>
        <w:category>
          <w:name w:val="General"/>
          <w:gallery w:val="placeholder"/>
        </w:category>
        <w:types>
          <w:type w:val="bbPlcHdr"/>
        </w:types>
        <w:behaviors>
          <w:behavior w:val="content"/>
        </w:behaviors>
        <w:guid w:val="{54DD79A9-5DBD-415E-B0F5-D50BE827AA3A}"/>
      </w:docPartPr>
      <w:docPartBody>
        <w:p w:rsidR="0076734A" w:rsidRDefault="00D234E9" w:rsidP="00D234E9">
          <w:pPr>
            <w:pStyle w:val="FBF9861A87D8460B8F2E045030023A60"/>
          </w:pPr>
          <w:r w:rsidRPr="004C4EA8">
            <w:rPr>
              <w:rStyle w:val="PlaceholderText"/>
            </w:rPr>
            <w:t>Click or tap here to enter text.</w:t>
          </w:r>
        </w:p>
      </w:docPartBody>
    </w:docPart>
    <w:docPart>
      <w:docPartPr>
        <w:name w:val="298E8D7BF96C47E9AEE4F877BA2789EB"/>
        <w:category>
          <w:name w:val="General"/>
          <w:gallery w:val="placeholder"/>
        </w:category>
        <w:types>
          <w:type w:val="bbPlcHdr"/>
        </w:types>
        <w:behaviors>
          <w:behavior w:val="content"/>
        </w:behaviors>
        <w:guid w:val="{88F84B4C-F5CA-4E2C-8551-6E09DF734474}"/>
      </w:docPartPr>
      <w:docPartBody>
        <w:p w:rsidR="0076734A" w:rsidRDefault="00D234E9" w:rsidP="00D234E9">
          <w:pPr>
            <w:pStyle w:val="298E8D7BF96C47E9AEE4F877BA2789EB"/>
          </w:pPr>
          <w:r w:rsidRPr="004C4EA8">
            <w:rPr>
              <w:rStyle w:val="PlaceholderText"/>
            </w:rPr>
            <w:t>Click or tap here to enter text.</w:t>
          </w:r>
        </w:p>
      </w:docPartBody>
    </w:docPart>
    <w:docPart>
      <w:docPartPr>
        <w:name w:val="F1F2CE2956D24F759C74BD2F89F2C109"/>
        <w:category>
          <w:name w:val="General"/>
          <w:gallery w:val="placeholder"/>
        </w:category>
        <w:types>
          <w:type w:val="bbPlcHdr"/>
        </w:types>
        <w:behaviors>
          <w:behavior w:val="content"/>
        </w:behaviors>
        <w:guid w:val="{5A49C23E-6B32-40E9-B38D-F8EA93322937}"/>
      </w:docPartPr>
      <w:docPartBody>
        <w:p w:rsidR="0076734A" w:rsidRDefault="00D234E9" w:rsidP="00D234E9">
          <w:pPr>
            <w:pStyle w:val="F1F2CE2956D24F759C74BD2F89F2C109"/>
          </w:pPr>
          <w:r w:rsidRPr="004C4EA8">
            <w:rPr>
              <w:rStyle w:val="PlaceholderText"/>
            </w:rPr>
            <w:t>Click or tap here to enter text.</w:t>
          </w:r>
        </w:p>
      </w:docPartBody>
    </w:docPart>
    <w:docPart>
      <w:docPartPr>
        <w:name w:val="6EE33BE3176C4670903C7696C714F291"/>
        <w:category>
          <w:name w:val="General"/>
          <w:gallery w:val="placeholder"/>
        </w:category>
        <w:types>
          <w:type w:val="bbPlcHdr"/>
        </w:types>
        <w:behaviors>
          <w:behavior w:val="content"/>
        </w:behaviors>
        <w:guid w:val="{38DA421F-0894-4491-A8D2-D10501B4E15C}"/>
      </w:docPartPr>
      <w:docPartBody>
        <w:p w:rsidR="0076734A" w:rsidRDefault="00D234E9" w:rsidP="00D234E9">
          <w:pPr>
            <w:pStyle w:val="6EE33BE3176C4670903C7696C714F291"/>
          </w:pPr>
          <w:r w:rsidRPr="004C4EA8">
            <w:rPr>
              <w:rStyle w:val="PlaceholderText"/>
            </w:rPr>
            <w:t>Click or tap here to enter text.</w:t>
          </w:r>
        </w:p>
      </w:docPartBody>
    </w:docPart>
    <w:docPart>
      <w:docPartPr>
        <w:name w:val="D2950272571645BB8D9845D9E74CBC65"/>
        <w:category>
          <w:name w:val="General"/>
          <w:gallery w:val="placeholder"/>
        </w:category>
        <w:types>
          <w:type w:val="bbPlcHdr"/>
        </w:types>
        <w:behaviors>
          <w:behavior w:val="content"/>
        </w:behaviors>
        <w:guid w:val="{ED7EAD1F-7DC3-48B3-9A83-7393227D6DE8}"/>
      </w:docPartPr>
      <w:docPartBody>
        <w:p w:rsidR="0076734A" w:rsidRDefault="00D234E9" w:rsidP="00D234E9">
          <w:pPr>
            <w:pStyle w:val="D2950272571645BB8D9845D9E74CBC65"/>
          </w:pPr>
          <w:r w:rsidRPr="004C4EA8">
            <w:rPr>
              <w:rStyle w:val="PlaceholderText"/>
            </w:rPr>
            <w:t>Click or tap here to enter text.</w:t>
          </w:r>
        </w:p>
      </w:docPartBody>
    </w:docPart>
    <w:docPart>
      <w:docPartPr>
        <w:name w:val="9709FCB13D4F4BFFADBB288403E4917D"/>
        <w:category>
          <w:name w:val="General"/>
          <w:gallery w:val="placeholder"/>
        </w:category>
        <w:types>
          <w:type w:val="bbPlcHdr"/>
        </w:types>
        <w:behaviors>
          <w:behavior w:val="content"/>
        </w:behaviors>
        <w:guid w:val="{13FFBAA7-4538-4E0F-B661-B5B976A18686}"/>
      </w:docPartPr>
      <w:docPartBody>
        <w:p w:rsidR="0076734A" w:rsidRDefault="00D234E9" w:rsidP="00D234E9">
          <w:pPr>
            <w:pStyle w:val="9709FCB13D4F4BFFADBB288403E4917D"/>
          </w:pPr>
          <w:r w:rsidRPr="004C4EA8">
            <w:rPr>
              <w:rStyle w:val="PlaceholderText"/>
            </w:rPr>
            <w:t>Click or tap here to enter text.</w:t>
          </w:r>
        </w:p>
      </w:docPartBody>
    </w:docPart>
    <w:docPart>
      <w:docPartPr>
        <w:name w:val="EF0FA030D1FB436AA8FB2F95DB2592B4"/>
        <w:category>
          <w:name w:val="General"/>
          <w:gallery w:val="placeholder"/>
        </w:category>
        <w:types>
          <w:type w:val="bbPlcHdr"/>
        </w:types>
        <w:behaviors>
          <w:behavior w:val="content"/>
        </w:behaviors>
        <w:guid w:val="{65C06076-EAA4-49A1-9464-E59C628FA8E7}"/>
      </w:docPartPr>
      <w:docPartBody>
        <w:p w:rsidR="0076734A" w:rsidRDefault="00D234E9" w:rsidP="00D234E9">
          <w:pPr>
            <w:pStyle w:val="EF0FA030D1FB436AA8FB2F95DB2592B4"/>
          </w:pPr>
          <w:r w:rsidRPr="004C4EA8">
            <w:rPr>
              <w:rStyle w:val="PlaceholderText"/>
            </w:rPr>
            <w:t>Click or tap here to enter text.</w:t>
          </w:r>
        </w:p>
      </w:docPartBody>
    </w:docPart>
    <w:docPart>
      <w:docPartPr>
        <w:name w:val="A457B1A24531434BA065A1AA7A5B8BB1"/>
        <w:category>
          <w:name w:val="General"/>
          <w:gallery w:val="placeholder"/>
        </w:category>
        <w:types>
          <w:type w:val="bbPlcHdr"/>
        </w:types>
        <w:behaviors>
          <w:behavior w:val="content"/>
        </w:behaviors>
        <w:guid w:val="{3830D217-A864-4D48-918D-5C257379AE45}"/>
      </w:docPartPr>
      <w:docPartBody>
        <w:p w:rsidR="0076734A" w:rsidRDefault="00D234E9" w:rsidP="00D234E9">
          <w:pPr>
            <w:pStyle w:val="A457B1A24531434BA065A1AA7A5B8BB1"/>
          </w:pPr>
          <w:r w:rsidRPr="004C4EA8">
            <w:rPr>
              <w:rStyle w:val="PlaceholderText"/>
            </w:rPr>
            <w:t>Click or tap here to enter text.</w:t>
          </w:r>
        </w:p>
      </w:docPartBody>
    </w:docPart>
    <w:docPart>
      <w:docPartPr>
        <w:name w:val="36AE46C1BA42429EBC84296838A3F483"/>
        <w:category>
          <w:name w:val="General"/>
          <w:gallery w:val="placeholder"/>
        </w:category>
        <w:types>
          <w:type w:val="bbPlcHdr"/>
        </w:types>
        <w:behaviors>
          <w:behavior w:val="content"/>
        </w:behaviors>
        <w:guid w:val="{55D983A0-1C04-4952-98AD-1F49BD704A81}"/>
      </w:docPartPr>
      <w:docPartBody>
        <w:p w:rsidR="0076734A" w:rsidRDefault="00D234E9" w:rsidP="00D234E9">
          <w:pPr>
            <w:pStyle w:val="36AE46C1BA42429EBC84296838A3F483"/>
          </w:pPr>
          <w:r w:rsidRPr="004C4EA8">
            <w:rPr>
              <w:rStyle w:val="PlaceholderText"/>
            </w:rPr>
            <w:t>Click or tap here to enter text.</w:t>
          </w:r>
        </w:p>
      </w:docPartBody>
    </w:docPart>
    <w:docPart>
      <w:docPartPr>
        <w:name w:val="27DBB89734B84FB78F6431DF03A01917"/>
        <w:category>
          <w:name w:val="General"/>
          <w:gallery w:val="placeholder"/>
        </w:category>
        <w:types>
          <w:type w:val="bbPlcHdr"/>
        </w:types>
        <w:behaviors>
          <w:behavior w:val="content"/>
        </w:behaviors>
        <w:guid w:val="{0863E6DD-75B2-4088-964B-88FF7EB48A31}"/>
      </w:docPartPr>
      <w:docPartBody>
        <w:p w:rsidR="0076734A" w:rsidRDefault="00D234E9" w:rsidP="00D234E9">
          <w:pPr>
            <w:pStyle w:val="27DBB89734B84FB78F6431DF03A01917"/>
          </w:pPr>
          <w:r w:rsidRPr="004C4EA8">
            <w:rPr>
              <w:rStyle w:val="PlaceholderText"/>
            </w:rPr>
            <w:t>Click or tap here to enter text.</w:t>
          </w:r>
        </w:p>
      </w:docPartBody>
    </w:docPart>
    <w:docPart>
      <w:docPartPr>
        <w:name w:val="D83A8F67E34349679A419997C06CF28D"/>
        <w:category>
          <w:name w:val="General"/>
          <w:gallery w:val="placeholder"/>
        </w:category>
        <w:types>
          <w:type w:val="bbPlcHdr"/>
        </w:types>
        <w:behaviors>
          <w:behavior w:val="content"/>
        </w:behaviors>
        <w:guid w:val="{2BD5E462-B22F-4AED-A894-7D808B9D7C34}"/>
      </w:docPartPr>
      <w:docPartBody>
        <w:p w:rsidR="0076734A" w:rsidRDefault="00D234E9" w:rsidP="00D234E9">
          <w:pPr>
            <w:pStyle w:val="D83A8F67E34349679A419997C06CF28D"/>
          </w:pPr>
          <w:r w:rsidRPr="004C4EA8">
            <w:rPr>
              <w:rStyle w:val="PlaceholderText"/>
            </w:rPr>
            <w:t>Click or tap here to enter text.</w:t>
          </w:r>
        </w:p>
      </w:docPartBody>
    </w:docPart>
    <w:docPart>
      <w:docPartPr>
        <w:name w:val="2F4A17E90C0845F889C0B7F17D03A587"/>
        <w:category>
          <w:name w:val="General"/>
          <w:gallery w:val="placeholder"/>
        </w:category>
        <w:types>
          <w:type w:val="bbPlcHdr"/>
        </w:types>
        <w:behaviors>
          <w:behavior w:val="content"/>
        </w:behaviors>
        <w:guid w:val="{46DFC64F-7617-4CF6-9D8B-D1C332CF5326}"/>
      </w:docPartPr>
      <w:docPartBody>
        <w:p w:rsidR="0076734A" w:rsidRDefault="00D234E9" w:rsidP="00D234E9">
          <w:pPr>
            <w:pStyle w:val="2F4A17E90C0845F889C0B7F17D03A587"/>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4583E"/>
    <w:rsid w:val="00204747"/>
    <w:rsid w:val="002B3B80"/>
    <w:rsid w:val="002E3CA3"/>
    <w:rsid w:val="0030729A"/>
    <w:rsid w:val="00335820"/>
    <w:rsid w:val="003E6A2E"/>
    <w:rsid w:val="00493C82"/>
    <w:rsid w:val="004D297F"/>
    <w:rsid w:val="00506B56"/>
    <w:rsid w:val="0052220C"/>
    <w:rsid w:val="00591E17"/>
    <w:rsid w:val="005C64B7"/>
    <w:rsid w:val="005D2019"/>
    <w:rsid w:val="006B723E"/>
    <w:rsid w:val="00742738"/>
    <w:rsid w:val="0076734A"/>
    <w:rsid w:val="007D62D8"/>
    <w:rsid w:val="008427D1"/>
    <w:rsid w:val="00876E51"/>
    <w:rsid w:val="008B3BD1"/>
    <w:rsid w:val="0091570E"/>
    <w:rsid w:val="00971BBC"/>
    <w:rsid w:val="00A27614"/>
    <w:rsid w:val="00A50A79"/>
    <w:rsid w:val="00A74F4A"/>
    <w:rsid w:val="00BA2059"/>
    <w:rsid w:val="00C01E02"/>
    <w:rsid w:val="00C74042"/>
    <w:rsid w:val="00C97311"/>
    <w:rsid w:val="00CA1413"/>
    <w:rsid w:val="00D153FA"/>
    <w:rsid w:val="00D234E9"/>
    <w:rsid w:val="00D33957"/>
    <w:rsid w:val="00DA5561"/>
    <w:rsid w:val="00E42076"/>
    <w:rsid w:val="00E64F02"/>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234E9"/>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21662FE38E4E4B4C9292C5EC87A8CE2A">
    <w:name w:val="21662FE38E4E4B4C9292C5EC87A8CE2A"/>
    <w:rsid w:val="000E157E"/>
  </w:style>
  <w:style w:type="paragraph" w:customStyle="1" w:styleId="7EC51E353F694DA397523220C2E11892">
    <w:name w:val="7EC51E353F694DA397523220C2E11892"/>
    <w:rsid w:val="000E157E"/>
  </w:style>
  <w:style w:type="paragraph" w:customStyle="1" w:styleId="D82CF6191D80441485FC8B89F248367A">
    <w:name w:val="D82CF6191D80441485FC8B89F248367A"/>
    <w:rsid w:val="000E157E"/>
  </w:style>
  <w:style w:type="paragraph" w:customStyle="1" w:styleId="9D1F356DE822441894BED0AC72DEAB83">
    <w:name w:val="9D1F356DE822441894BED0AC72DEAB83"/>
    <w:rsid w:val="000E157E"/>
  </w:style>
  <w:style w:type="paragraph" w:customStyle="1" w:styleId="A99220B9F7EB4780BE637B45B4EE4B38">
    <w:name w:val="A99220B9F7EB4780BE637B45B4EE4B38"/>
    <w:rsid w:val="000E157E"/>
  </w:style>
  <w:style w:type="paragraph" w:customStyle="1" w:styleId="C476B12F989A4DB8AEC08EE2DCEE6877">
    <w:name w:val="C476B12F989A4DB8AEC08EE2DCEE6877"/>
    <w:rsid w:val="000E157E"/>
  </w:style>
  <w:style w:type="paragraph" w:customStyle="1" w:styleId="91CFC82FA288409CBBAE983CC42CC36C">
    <w:name w:val="91CFC82FA288409CBBAE983CC42CC36C"/>
    <w:rsid w:val="000E157E"/>
  </w:style>
  <w:style w:type="paragraph" w:customStyle="1" w:styleId="2EBAA313BB754E57A3589C03F97C8FCB">
    <w:name w:val="2EBAA313BB754E57A3589C03F97C8FCB"/>
    <w:rsid w:val="000E157E"/>
  </w:style>
  <w:style w:type="paragraph" w:customStyle="1" w:styleId="FA96239991D4443C837436EEA296EC6F">
    <w:name w:val="FA96239991D4443C837436EEA296EC6F"/>
    <w:rsid w:val="000E157E"/>
  </w:style>
  <w:style w:type="paragraph" w:customStyle="1" w:styleId="B208934AD4D54D168D7595F8101D9417">
    <w:name w:val="B208934AD4D54D168D7595F8101D9417"/>
    <w:rsid w:val="000E157E"/>
  </w:style>
  <w:style w:type="paragraph" w:customStyle="1" w:styleId="B33197B6A5754E33A133F4E6EDB90AC6">
    <w:name w:val="B33197B6A5754E33A133F4E6EDB90AC6"/>
    <w:rsid w:val="000E157E"/>
  </w:style>
  <w:style w:type="paragraph" w:customStyle="1" w:styleId="8D03A9D99D4F42418FF2FE43C04AB28F">
    <w:name w:val="8D03A9D99D4F42418FF2FE43C04AB28F"/>
    <w:rsid w:val="000E157E"/>
  </w:style>
  <w:style w:type="paragraph" w:customStyle="1" w:styleId="1F41690405CE489F905062125E60C58A">
    <w:name w:val="1F41690405CE489F905062125E60C58A"/>
    <w:rsid w:val="000E157E"/>
  </w:style>
  <w:style w:type="paragraph" w:customStyle="1" w:styleId="2135B369DAC44FC8A3E75D3C1D900814">
    <w:name w:val="2135B369DAC44FC8A3E75D3C1D900814"/>
    <w:rsid w:val="000E157E"/>
  </w:style>
  <w:style w:type="paragraph" w:customStyle="1" w:styleId="1F6FF913AABF480B8AA818FAEF27382E">
    <w:name w:val="1F6FF913AABF480B8AA818FAEF27382E"/>
    <w:rsid w:val="000E157E"/>
  </w:style>
  <w:style w:type="paragraph" w:customStyle="1" w:styleId="868E578A18D544E7A52B4D2C11B42CF0">
    <w:name w:val="868E578A18D544E7A52B4D2C11B42CF0"/>
    <w:rsid w:val="000E157E"/>
  </w:style>
  <w:style w:type="paragraph" w:customStyle="1" w:styleId="4BFE3C9A686142FA8A6849B1D07100DA">
    <w:name w:val="4BFE3C9A686142FA8A6849B1D07100DA"/>
    <w:rsid w:val="000E157E"/>
  </w:style>
  <w:style w:type="paragraph" w:customStyle="1" w:styleId="296259E8AD3747839BBA9CACFBC6BA52">
    <w:name w:val="296259E8AD3747839BBA9CACFBC6BA52"/>
    <w:rsid w:val="000E157E"/>
  </w:style>
  <w:style w:type="paragraph" w:customStyle="1" w:styleId="A88432D81ED94A4F9957547A24AD5C54">
    <w:name w:val="A88432D81ED94A4F9957547A24AD5C54"/>
    <w:rsid w:val="000E157E"/>
  </w:style>
  <w:style w:type="paragraph" w:customStyle="1" w:styleId="69F3420A97A14B62A27A61ACFC676185">
    <w:name w:val="69F3420A97A14B62A27A61ACFC676185"/>
    <w:rsid w:val="000E157E"/>
  </w:style>
  <w:style w:type="paragraph" w:customStyle="1" w:styleId="2D8A0B96541E406CB73F962CBDF087F0">
    <w:name w:val="2D8A0B96541E406CB73F962CBDF087F0"/>
    <w:rsid w:val="000E157E"/>
  </w:style>
  <w:style w:type="paragraph" w:customStyle="1" w:styleId="8EE8A412059E4548BBF0F055B3983EF9">
    <w:name w:val="8EE8A412059E4548BBF0F055B3983EF9"/>
    <w:rsid w:val="000E157E"/>
  </w:style>
  <w:style w:type="paragraph" w:customStyle="1" w:styleId="4E037640367549638A7D580356E3EF96">
    <w:name w:val="4E037640367549638A7D580356E3EF96"/>
    <w:rsid w:val="000E157E"/>
  </w:style>
  <w:style w:type="paragraph" w:customStyle="1" w:styleId="59A16AA6A5D34A0B96E8DDF83D61BC81">
    <w:name w:val="59A16AA6A5D34A0B96E8DDF83D61BC81"/>
    <w:rsid w:val="000E157E"/>
  </w:style>
  <w:style w:type="paragraph" w:customStyle="1" w:styleId="7808D5C91FCC4420A3979441CACECE82">
    <w:name w:val="7808D5C91FCC4420A3979441CACECE82"/>
    <w:rsid w:val="000E157E"/>
  </w:style>
  <w:style w:type="paragraph" w:customStyle="1" w:styleId="EB7AAD02CC3047E28C18B9B318332124">
    <w:name w:val="EB7AAD02CC3047E28C18B9B318332124"/>
    <w:rsid w:val="000E157E"/>
  </w:style>
  <w:style w:type="paragraph" w:customStyle="1" w:styleId="5F238F70842E4BBA84F27D474B47C762">
    <w:name w:val="5F238F70842E4BBA84F27D474B47C762"/>
    <w:rsid w:val="000E157E"/>
  </w:style>
  <w:style w:type="paragraph" w:customStyle="1" w:styleId="0F3300E42B4C40CE8B68550CEF6E7796">
    <w:name w:val="0F3300E42B4C40CE8B68550CEF6E7796"/>
    <w:rsid w:val="000E157E"/>
  </w:style>
  <w:style w:type="paragraph" w:customStyle="1" w:styleId="093465CD927E432889B1FECEA8FCDA5B">
    <w:name w:val="093465CD927E432889B1FECEA8FCDA5B"/>
    <w:rsid w:val="000E157E"/>
  </w:style>
  <w:style w:type="paragraph" w:customStyle="1" w:styleId="23430C762A0F4A75B302E860E5A2BB48">
    <w:name w:val="23430C762A0F4A75B302E860E5A2BB48"/>
    <w:rsid w:val="000E157E"/>
  </w:style>
  <w:style w:type="paragraph" w:customStyle="1" w:styleId="65EAC0158DA746BEB72E4C9191FDAF4F">
    <w:name w:val="65EAC0158DA746BEB72E4C9191FDAF4F"/>
    <w:rsid w:val="002E3CA3"/>
  </w:style>
  <w:style w:type="paragraph" w:customStyle="1" w:styleId="44E48721B1D04A87BA3EBD87B6A521E5">
    <w:name w:val="44E48721B1D04A87BA3EBD87B6A521E5"/>
    <w:rsid w:val="002E3CA3"/>
  </w:style>
  <w:style w:type="paragraph" w:customStyle="1" w:styleId="5BDB431CF2674F428033BABC193B027D">
    <w:name w:val="5BDB431CF2674F428033BABC193B027D"/>
    <w:rsid w:val="002E3CA3"/>
  </w:style>
  <w:style w:type="paragraph" w:customStyle="1" w:styleId="7122F02602674A00B5035C7DDD49E311">
    <w:name w:val="7122F02602674A00B5035C7DDD49E311"/>
    <w:rsid w:val="002E3CA3"/>
  </w:style>
  <w:style w:type="paragraph" w:customStyle="1" w:styleId="B3ABFA127EAC434F991A9A9C8D0406E4">
    <w:name w:val="B3ABFA127EAC434F991A9A9C8D0406E4"/>
    <w:rsid w:val="00C01E02"/>
  </w:style>
  <w:style w:type="paragraph" w:customStyle="1" w:styleId="7EB17F0468494B96AD4ED2446B975A20">
    <w:name w:val="7EB17F0468494B96AD4ED2446B975A20"/>
    <w:rsid w:val="00C01E02"/>
  </w:style>
  <w:style w:type="paragraph" w:customStyle="1" w:styleId="F192C326A9F04F71BB2F34B08746259A">
    <w:name w:val="F192C326A9F04F71BB2F34B08746259A"/>
    <w:rsid w:val="00D234E9"/>
  </w:style>
  <w:style w:type="paragraph" w:customStyle="1" w:styleId="457153A9E93443F6A87AF090C269D924">
    <w:name w:val="457153A9E93443F6A87AF090C269D924"/>
    <w:rsid w:val="00D234E9"/>
  </w:style>
  <w:style w:type="paragraph" w:customStyle="1" w:styleId="7F8DD980485743DB935FB69E3A79EA8E">
    <w:name w:val="7F8DD980485743DB935FB69E3A79EA8E"/>
    <w:rsid w:val="00D234E9"/>
  </w:style>
  <w:style w:type="paragraph" w:customStyle="1" w:styleId="EE9278D2C1594FEB9082F0F5318F99A7">
    <w:name w:val="EE9278D2C1594FEB9082F0F5318F99A7"/>
    <w:rsid w:val="00D234E9"/>
  </w:style>
  <w:style w:type="paragraph" w:customStyle="1" w:styleId="0C7C8F2919AF4240ABD73ECFA7EB136C">
    <w:name w:val="0C7C8F2919AF4240ABD73ECFA7EB136C"/>
    <w:rsid w:val="00D234E9"/>
  </w:style>
  <w:style w:type="paragraph" w:customStyle="1" w:styleId="3A24E198886C467BB2065DADE53FBC04">
    <w:name w:val="3A24E198886C467BB2065DADE53FBC04"/>
    <w:rsid w:val="00D234E9"/>
  </w:style>
  <w:style w:type="paragraph" w:customStyle="1" w:styleId="FA2AE4DCE7774A059A5DE46E4E5ADB0A">
    <w:name w:val="FA2AE4DCE7774A059A5DE46E4E5ADB0A"/>
    <w:rsid w:val="00D234E9"/>
  </w:style>
  <w:style w:type="paragraph" w:customStyle="1" w:styleId="C4FDF1F182474B02880F3AFF3E913DCE">
    <w:name w:val="C4FDF1F182474B02880F3AFF3E913DCE"/>
    <w:rsid w:val="00D234E9"/>
  </w:style>
  <w:style w:type="paragraph" w:customStyle="1" w:styleId="2123E130E5FF48E0B9F992A9FAB93DBD">
    <w:name w:val="2123E130E5FF48E0B9F992A9FAB93DBD"/>
    <w:rsid w:val="00D234E9"/>
  </w:style>
  <w:style w:type="paragraph" w:customStyle="1" w:styleId="44767A4172A143D58A8EAC7850F25D7D">
    <w:name w:val="44767A4172A143D58A8EAC7850F25D7D"/>
    <w:rsid w:val="00D234E9"/>
  </w:style>
  <w:style w:type="paragraph" w:customStyle="1" w:styleId="E83F305136974D4F8331314C544BB561">
    <w:name w:val="E83F305136974D4F8331314C544BB561"/>
    <w:rsid w:val="00D234E9"/>
  </w:style>
  <w:style w:type="paragraph" w:customStyle="1" w:styleId="E059ADE432B64C45BF6C82750A6226E7">
    <w:name w:val="E059ADE432B64C45BF6C82750A6226E7"/>
    <w:rsid w:val="00D234E9"/>
  </w:style>
  <w:style w:type="paragraph" w:customStyle="1" w:styleId="F9A7456769FC488D8F9949B13BBB44B6">
    <w:name w:val="F9A7456769FC488D8F9949B13BBB44B6"/>
    <w:rsid w:val="00D234E9"/>
  </w:style>
  <w:style w:type="paragraph" w:customStyle="1" w:styleId="91B777BC2B4A4E05AD340BC91B0B0E3D">
    <w:name w:val="91B777BC2B4A4E05AD340BC91B0B0E3D"/>
    <w:rsid w:val="00D234E9"/>
  </w:style>
  <w:style w:type="paragraph" w:customStyle="1" w:styleId="EE82CCD058F9491B946B25930C4AFB98">
    <w:name w:val="EE82CCD058F9491B946B25930C4AFB98"/>
    <w:rsid w:val="00D234E9"/>
  </w:style>
  <w:style w:type="paragraph" w:customStyle="1" w:styleId="846413C9209748EBA9F123B9C04B32E7">
    <w:name w:val="846413C9209748EBA9F123B9C04B32E7"/>
    <w:rsid w:val="00D234E9"/>
  </w:style>
  <w:style w:type="paragraph" w:customStyle="1" w:styleId="08EFE77B20A344CEA34A45AD58BDA99B">
    <w:name w:val="08EFE77B20A344CEA34A45AD58BDA99B"/>
    <w:rsid w:val="00D234E9"/>
  </w:style>
  <w:style w:type="paragraph" w:customStyle="1" w:styleId="DC2264D60E18433F99BA1DA94D3BAFEB">
    <w:name w:val="DC2264D60E18433F99BA1DA94D3BAFEB"/>
    <w:rsid w:val="00D234E9"/>
  </w:style>
  <w:style w:type="paragraph" w:customStyle="1" w:styleId="4072F364924C49449B17418CC27F8281">
    <w:name w:val="4072F364924C49449B17418CC27F8281"/>
    <w:rsid w:val="00D234E9"/>
  </w:style>
  <w:style w:type="paragraph" w:customStyle="1" w:styleId="07A0139D13FB46AC9B2511F7D13FABAD">
    <w:name w:val="07A0139D13FB46AC9B2511F7D13FABAD"/>
    <w:rsid w:val="00D234E9"/>
  </w:style>
  <w:style w:type="paragraph" w:customStyle="1" w:styleId="8EFA1AD5C9DC477ABE7B167ADB5D71AA">
    <w:name w:val="8EFA1AD5C9DC477ABE7B167ADB5D71AA"/>
    <w:rsid w:val="00D234E9"/>
  </w:style>
  <w:style w:type="paragraph" w:customStyle="1" w:styleId="1B6F9534125046F18A27F6C104C3F8CB">
    <w:name w:val="1B6F9534125046F18A27F6C104C3F8CB"/>
    <w:rsid w:val="00D234E9"/>
  </w:style>
  <w:style w:type="paragraph" w:customStyle="1" w:styleId="BC25B022789740B9979F7EBD21A8CAC2">
    <w:name w:val="BC25B022789740B9979F7EBD21A8CAC2"/>
    <w:rsid w:val="00D234E9"/>
  </w:style>
  <w:style w:type="paragraph" w:customStyle="1" w:styleId="B68A4946E7B44B5CB074CC91A64A6DDF">
    <w:name w:val="B68A4946E7B44B5CB074CC91A64A6DDF"/>
    <w:rsid w:val="00D234E9"/>
  </w:style>
  <w:style w:type="paragraph" w:customStyle="1" w:styleId="FBF9861A87D8460B8F2E045030023A60">
    <w:name w:val="FBF9861A87D8460B8F2E045030023A60"/>
    <w:rsid w:val="00D234E9"/>
  </w:style>
  <w:style w:type="paragraph" w:customStyle="1" w:styleId="298E8D7BF96C47E9AEE4F877BA2789EB">
    <w:name w:val="298E8D7BF96C47E9AEE4F877BA2789EB"/>
    <w:rsid w:val="00D234E9"/>
  </w:style>
  <w:style w:type="paragraph" w:customStyle="1" w:styleId="F1F2CE2956D24F759C74BD2F89F2C109">
    <w:name w:val="F1F2CE2956D24F759C74BD2F89F2C109"/>
    <w:rsid w:val="00D234E9"/>
  </w:style>
  <w:style w:type="paragraph" w:customStyle="1" w:styleId="6EE33BE3176C4670903C7696C714F291">
    <w:name w:val="6EE33BE3176C4670903C7696C714F291"/>
    <w:rsid w:val="00D234E9"/>
  </w:style>
  <w:style w:type="paragraph" w:customStyle="1" w:styleId="D2950272571645BB8D9845D9E74CBC65">
    <w:name w:val="D2950272571645BB8D9845D9E74CBC65"/>
    <w:rsid w:val="00D234E9"/>
  </w:style>
  <w:style w:type="paragraph" w:customStyle="1" w:styleId="9709FCB13D4F4BFFADBB288403E4917D">
    <w:name w:val="9709FCB13D4F4BFFADBB288403E4917D"/>
    <w:rsid w:val="00D234E9"/>
  </w:style>
  <w:style w:type="paragraph" w:customStyle="1" w:styleId="DC659164F7A345AAA634B38757AFC575">
    <w:name w:val="DC659164F7A345AAA634B38757AFC575"/>
    <w:rsid w:val="00D234E9"/>
  </w:style>
  <w:style w:type="paragraph" w:customStyle="1" w:styleId="270489465B184679B4B66253121F1DDB">
    <w:name w:val="270489465B184679B4B66253121F1DDB"/>
    <w:rsid w:val="00D234E9"/>
  </w:style>
  <w:style w:type="paragraph" w:customStyle="1" w:styleId="F8C95EA4B8F7407B8152F3E06372834D">
    <w:name w:val="F8C95EA4B8F7407B8152F3E06372834D"/>
    <w:rsid w:val="00D234E9"/>
  </w:style>
  <w:style w:type="paragraph" w:customStyle="1" w:styleId="13CF31FF119B4760944F3E1E38489FF2">
    <w:name w:val="13CF31FF119B4760944F3E1E38489FF2"/>
    <w:rsid w:val="00D234E9"/>
  </w:style>
  <w:style w:type="paragraph" w:customStyle="1" w:styleId="EF0FA030D1FB436AA8FB2F95DB2592B4">
    <w:name w:val="EF0FA030D1FB436AA8FB2F95DB2592B4"/>
    <w:rsid w:val="00D234E9"/>
  </w:style>
  <w:style w:type="paragraph" w:customStyle="1" w:styleId="A457B1A24531434BA065A1AA7A5B8BB1">
    <w:name w:val="A457B1A24531434BA065A1AA7A5B8BB1"/>
    <w:rsid w:val="00D234E9"/>
  </w:style>
  <w:style w:type="paragraph" w:customStyle="1" w:styleId="36AE46C1BA42429EBC84296838A3F483">
    <w:name w:val="36AE46C1BA42429EBC84296838A3F483"/>
    <w:rsid w:val="00D234E9"/>
  </w:style>
  <w:style w:type="paragraph" w:customStyle="1" w:styleId="27DBB89734B84FB78F6431DF03A01917">
    <w:name w:val="27DBB89734B84FB78F6431DF03A01917"/>
    <w:rsid w:val="00D234E9"/>
  </w:style>
  <w:style w:type="paragraph" w:customStyle="1" w:styleId="D83A8F67E34349679A419997C06CF28D">
    <w:name w:val="D83A8F67E34349679A419997C06CF28D"/>
    <w:rsid w:val="00D234E9"/>
  </w:style>
  <w:style w:type="paragraph" w:customStyle="1" w:styleId="2F4A17E90C0845F889C0B7F17D03A587">
    <w:name w:val="2F4A17E90C0845F889C0B7F17D03A587"/>
    <w:rsid w:val="00D234E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74</TotalTime>
  <Pages>3</Pages>
  <Words>750</Words>
  <Characters>4281</Characters>
  <Application>Microsoft Office Word</Application>
  <DocSecurity>0</DocSecurity>
  <Lines>35</Lines>
  <Paragraphs>10</Paragraphs>
  <ScaleCrop>false</ScaleCrop>
  <Company/>
  <LinksUpToDate>false</LinksUpToDate>
  <CharactersWithSpaces>5021</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85</cp:revision>
  <cp:lastPrinted>2025-07-14T21:41:00Z</cp:lastPrinted>
  <dcterms:created xsi:type="dcterms:W3CDTF">2025-07-15T18:33:00Z</dcterms:created>
  <dcterms:modified xsi:type="dcterms:W3CDTF">2025-07-30T20:18:00Z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