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F478" w14:textId="40ECA02B" w:rsidR="00AD4726" w:rsidRPr="0015552C" w:rsidRDefault="00CB4237" w:rsidP="0015552C">
      <w:pPr>
        <w:pStyle w:val="Heading1"/>
        <w:jc w:val="center"/>
        <w:rPr>
          <w:rFonts w:ascii="Trebuchet MS" w:eastAsia="Times New Roman" w:hAnsi="Trebuchet MS"/>
          <w:b/>
          <w:bCs/>
          <w:color w:val="auto"/>
          <w:sz w:val="24"/>
          <w:szCs w:val="24"/>
        </w:rPr>
      </w:pPr>
      <w:r w:rsidRPr="0015552C">
        <w:rPr>
          <w:rFonts w:ascii="Trebuchet MS" w:hAnsi="Trebuchet MS"/>
          <w:b/>
          <w:bCs/>
          <w:noProof/>
          <w:color w:val="auto"/>
          <w:sz w:val="24"/>
          <w:szCs w:val="24"/>
          <w:bdr w:val="none" w:sz="0" w:space="0" w:color="auto" w:frame="1"/>
        </w:rPr>
        <w:drawing>
          <wp:anchor distT="0" distB="0" distL="114300" distR="114300" simplePos="0" relativeHeight="251659264" behindDoc="0" locked="0" layoutInCell="1" allowOverlap="1" wp14:anchorId="50C958CD" wp14:editId="65693622">
            <wp:simplePos x="0" y="0"/>
            <wp:positionH relativeFrom="margin">
              <wp:posOffset>-502920</wp:posOffset>
            </wp:positionH>
            <wp:positionV relativeFrom="paragraph">
              <wp:posOffset>-674428</wp:posOffset>
            </wp:positionV>
            <wp:extent cx="6949440" cy="625153"/>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9440" cy="625153"/>
                    </a:xfrm>
                    <a:prstGeom prst="rect">
                      <a:avLst/>
                    </a:prstGeom>
                    <a:noFill/>
                    <a:ln>
                      <a:noFill/>
                    </a:ln>
                  </pic:spPr>
                </pic:pic>
              </a:graphicData>
            </a:graphic>
            <wp14:sizeRelH relativeFrom="page">
              <wp14:pctWidth>0</wp14:pctWidth>
            </wp14:sizeRelH>
            <wp14:sizeRelV relativeFrom="page">
              <wp14:pctHeight>0</wp14:pctHeight>
            </wp14:sizeRelV>
          </wp:anchor>
        </w:drawing>
      </w:r>
      <w:r w:rsidR="0049295E" w:rsidRPr="0015552C">
        <w:rPr>
          <w:rFonts w:ascii="Trebuchet MS" w:eastAsia="Times New Roman" w:hAnsi="Trebuchet MS"/>
          <w:b/>
          <w:bCs/>
          <w:color w:val="auto"/>
          <w:sz w:val="24"/>
          <w:szCs w:val="24"/>
        </w:rPr>
        <w:t>Health</w:t>
      </w:r>
      <w:r w:rsidR="00AD4726" w:rsidRPr="0015552C">
        <w:rPr>
          <w:rFonts w:ascii="Trebuchet MS" w:eastAsia="Times New Roman" w:hAnsi="Trebuchet MS"/>
          <w:b/>
          <w:bCs/>
          <w:color w:val="auto"/>
          <w:sz w:val="24"/>
          <w:szCs w:val="24"/>
        </w:rPr>
        <w:t xml:space="preserve"> </w:t>
      </w:r>
      <w:r w:rsidR="0049295E" w:rsidRPr="0015552C">
        <w:rPr>
          <w:rFonts w:ascii="Trebuchet MS" w:eastAsia="Times New Roman" w:hAnsi="Trebuchet MS"/>
          <w:b/>
          <w:bCs/>
          <w:color w:val="auto"/>
          <w:sz w:val="24"/>
          <w:szCs w:val="24"/>
        </w:rPr>
        <w:t>(K</w:t>
      </w:r>
      <w:r w:rsidR="00AD4726" w:rsidRPr="0015552C">
        <w:rPr>
          <w:rFonts w:ascii="Trebuchet MS" w:eastAsia="Times New Roman" w:hAnsi="Trebuchet MS"/>
          <w:b/>
          <w:bCs/>
          <w:color w:val="auto"/>
          <w:sz w:val="24"/>
          <w:szCs w:val="24"/>
        </w:rPr>
        <w:t>-12) Evaluation Worksheet</w:t>
      </w:r>
    </w:p>
    <w:p w14:paraId="482860A2" w14:textId="68D43939" w:rsidR="00AD4726" w:rsidRPr="0015552C" w:rsidRDefault="00AD4726" w:rsidP="00AD4726">
      <w:pPr>
        <w:spacing w:after="120" w:line="240" w:lineRule="auto"/>
        <w:jc w:val="center"/>
        <w:rPr>
          <w:rFonts w:ascii="Times New Roman" w:eastAsia="Times New Roman" w:hAnsi="Times New Roman" w:cs="Times New Roman"/>
          <w:kern w:val="0"/>
          <w:sz w:val="20"/>
          <w:szCs w:val="20"/>
          <w14:ligatures w14:val="none"/>
        </w:rPr>
      </w:pPr>
      <w:r w:rsidRPr="0015552C">
        <w:rPr>
          <w:rFonts w:ascii="Trebuchet MS" w:eastAsia="Times New Roman" w:hAnsi="Trebuchet MS" w:cs="Times New Roman"/>
          <w:kern w:val="0"/>
          <w:sz w:val="20"/>
          <w:szCs w:val="20"/>
          <w14:ligatures w14:val="none"/>
        </w:rPr>
        <w:t>Demonstration of Professional Competencies and Depth of Content Knowledge</w:t>
      </w:r>
    </w:p>
    <w:p w14:paraId="3967296C" w14:textId="77777777" w:rsidR="007F03F7" w:rsidRPr="009F7A9B" w:rsidRDefault="007F03F7" w:rsidP="007F03F7">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45ACDA84" w14:textId="77777777" w:rsidR="007F03F7" w:rsidRPr="005B61D6" w:rsidRDefault="007F03F7" w:rsidP="007F03F7">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048B537871BE4BE9B22AA48873827009"/>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4EFDECBB9F0C46F4ABDC599628264F5B"/>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4DD95563" w14:textId="766B0213" w:rsidR="00AD4726" w:rsidRPr="007F03F7" w:rsidRDefault="007F03F7" w:rsidP="007F03F7">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662951A2" w14:textId="77777777" w:rsidR="00AA6488" w:rsidRPr="00D64358" w:rsidRDefault="00AA6488" w:rsidP="00AA6488">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w:t>
      </w:r>
      <w:proofErr w:type="gramStart"/>
      <w:r w:rsidRPr="00BF37A5">
        <w:rPr>
          <w:rFonts w:ascii="Trebuchet MS" w:eastAsia="Times New Roman" w:hAnsi="Trebuchet MS" w:cs="Times New Roman"/>
          <w:color w:val="000000"/>
          <w:kern w:val="0"/>
          <w:sz w:val="22"/>
          <w:szCs w:val="22"/>
          <w14:ligatures w14:val="none"/>
        </w:rPr>
        <w:t>competency</w:t>
      </w:r>
      <w:proofErr w:type="gramEnd"/>
      <w:r w:rsidRPr="00BF37A5">
        <w:rPr>
          <w:rFonts w:ascii="Trebuchet MS" w:eastAsia="Times New Roman" w:hAnsi="Trebuchet MS" w:cs="Times New Roman"/>
          <w:color w:val="000000"/>
          <w:kern w:val="0"/>
          <w:sz w:val="22"/>
          <w:szCs w:val="22"/>
          <w14:ligatures w14:val="none"/>
        </w:rPr>
        <w:t xml:space="preserve">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 </w:t>
      </w:r>
      <w:r w:rsidRPr="00D64358">
        <w:rPr>
          <w:rFonts w:ascii="Trebuchet MS" w:eastAsia="Times New Roman" w:hAnsi="Trebuchet MS" w:cs="Times New Roman"/>
          <w:kern w:val="0"/>
          <w:sz w:val="22"/>
          <w:szCs w:val="22"/>
          <w14:ligatures w14:val="none"/>
        </w:rPr>
        <w:t>by at least one of the following measures (see below).  </w:t>
      </w:r>
    </w:p>
    <w:p w14:paraId="5A2DB028" w14:textId="77777777" w:rsidR="00AA6488" w:rsidRPr="00BF37A5" w:rsidRDefault="00AA6488" w:rsidP="00AA6488">
      <w:pPr>
        <w:spacing w:after="0" w:line="240" w:lineRule="auto"/>
        <w:rPr>
          <w:rFonts w:ascii="Times New Roman" w:eastAsia="Times New Roman" w:hAnsi="Times New Roman" w:cs="Times New Roman"/>
          <w:kern w:val="0"/>
          <w14:ligatures w14:val="none"/>
        </w:rPr>
      </w:pPr>
    </w:p>
    <w:p w14:paraId="25CBD57C" w14:textId="77777777" w:rsidR="00AA6488" w:rsidRPr="00BF37A5" w:rsidRDefault="00AA6488" w:rsidP="00AA6488">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17C9BF8E" w14:textId="77777777" w:rsidR="00AA6488" w:rsidRPr="00BF37A5" w:rsidRDefault="00AA6488" w:rsidP="00AA6488">
      <w:pPr>
        <w:spacing w:after="0" w:line="240" w:lineRule="auto"/>
        <w:rPr>
          <w:rFonts w:ascii="Times New Roman" w:eastAsia="Times New Roman" w:hAnsi="Times New Roman" w:cs="Times New Roman"/>
          <w:kern w:val="0"/>
          <w14:ligatures w14:val="none"/>
        </w:rPr>
      </w:pPr>
    </w:p>
    <w:p w14:paraId="31C66555" w14:textId="77777777" w:rsidR="00AA6488" w:rsidRPr="00BF37A5" w:rsidRDefault="00AA6488" w:rsidP="00AA6488">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You may consider supplementing your submission with portfolio artifacts that demonstrate professional competencies and content knowledge, including candidate-created unit plans, teaching videos, demonstrated classroom experience in which a rubric review was utilized, etc. These will be listed in the “Portfolio Artifact(s)” column. All portfolio evidence </w:t>
      </w:r>
      <w:r w:rsidRPr="00BF37A5">
        <w:rPr>
          <w:rFonts w:ascii="Trebuchet MS" w:eastAsia="Times New Roman" w:hAnsi="Trebuchet MS" w:cs="Times New Roman"/>
          <w:i/>
          <w:iCs/>
          <w:color w:val="000000"/>
          <w:kern w:val="0"/>
          <w:sz w:val="22"/>
          <w:szCs w:val="22"/>
          <w14:ligatures w14:val="none"/>
        </w:rPr>
        <w:t xml:space="preserve">must </w:t>
      </w:r>
      <w:r w:rsidRPr="00BF37A5">
        <w:rPr>
          <w:rFonts w:ascii="Trebuchet MS" w:eastAsia="Times New Roman" w:hAnsi="Trebuchet MS" w:cs="Times New Roman"/>
          <w:color w:val="000000"/>
          <w:kern w:val="0"/>
          <w:sz w:val="22"/>
          <w:szCs w:val="22"/>
          <w14:ligatures w14:val="none"/>
        </w:rPr>
        <w:t>be accompanied by written rationale, indicating how each artifact provided shows content competency of the corresponding</w:t>
      </w:r>
      <w:r>
        <w:rPr>
          <w:rFonts w:ascii="Trebuchet MS" w:eastAsia="Times New Roman" w:hAnsi="Trebuchet MS" w:cs="Times New Roman"/>
          <w:color w:val="000000"/>
          <w:kern w:val="0"/>
          <w:sz w:val="22"/>
          <w:szCs w:val="22"/>
          <w14:ligatures w14:val="none"/>
        </w:rPr>
        <w:t xml:space="preserve"> concept</w:t>
      </w:r>
      <w:r w:rsidRPr="00BF37A5">
        <w:rPr>
          <w:rFonts w:ascii="Trebuchet MS" w:eastAsia="Times New Roman" w:hAnsi="Trebuchet MS" w:cs="Times New Roman"/>
          <w:color w:val="000000"/>
          <w:kern w:val="0"/>
          <w:sz w:val="22"/>
          <w:szCs w:val="22"/>
          <w14:ligatures w14:val="none"/>
        </w:rPr>
        <w:t xml:space="preserve">. Please note, portfolio artifacts are meant to show that you know the </w:t>
      </w:r>
      <w:r w:rsidRPr="00BF37A5">
        <w:rPr>
          <w:rFonts w:ascii="Trebuchet MS" w:eastAsia="Times New Roman" w:hAnsi="Trebuchet MS" w:cs="Times New Roman"/>
          <w:i/>
          <w:iCs/>
          <w:color w:val="000000"/>
          <w:kern w:val="0"/>
          <w:sz w:val="22"/>
          <w:szCs w:val="22"/>
          <w14:ligatures w14:val="none"/>
        </w:rPr>
        <w:t>content</w:t>
      </w:r>
      <w:r w:rsidRPr="00BF37A5">
        <w:rPr>
          <w:rFonts w:ascii="Trebuchet MS" w:eastAsia="Times New Roman" w:hAnsi="Trebuchet MS" w:cs="Times New Roman"/>
          <w:color w:val="000000"/>
          <w:kern w:val="0"/>
          <w:sz w:val="22"/>
          <w:szCs w:val="22"/>
          <w14:ligatures w14:val="none"/>
        </w:rPr>
        <w:t>, not pedagogy, of your desired endorsement area.</w:t>
      </w:r>
    </w:p>
    <w:p w14:paraId="232A30F1" w14:textId="77777777" w:rsidR="00AA6488" w:rsidRPr="00BF37A5" w:rsidRDefault="00AA6488" w:rsidP="00AA6488">
      <w:pPr>
        <w:spacing w:after="0" w:line="240" w:lineRule="auto"/>
        <w:rPr>
          <w:rFonts w:ascii="Times New Roman" w:eastAsia="Times New Roman" w:hAnsi="Times New Roman" w:cs="Times New Roman"/>
          <w:kern w:val="0"/>
          <w14:ligatures w14:val="none"/>
        </w:rPr>
      </w:pPr>
    </w:p>
    <w:p w14:paraId="24A456D5" w14:textId="5C28624C" w:rsidR="00AA6488" w:rsidRPr="00BF37A5" w:rsidRDefault="00AA6488" w:rsidP="00AA6488">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addition, 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Nutrition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Nutrition</w:t>
      </w:r>
      <w:r w:rsidRPr="00BF37A5">
        <w:rPr>
          <w:rFonts w:ascii="Trebuchet MS" w:eastAsia="Times New Roman" w:hAnsi="Trebuchet MS" w:cs="Times New Roman"/>
          <w:color w:val="000000"/>
          <w:kern w:val="0"/>
          <w:sz w:val="22"/>
          <w:szCs w:val="22"/>
          <w14:ligatures w14:val="none"/>
        </w:rPr>
        <w:t xml:space="preserve"> Unit Plan” in COOL. </w:t>
      </w:r>
    </w:p>
    <w:p w14:paraId="4FA3F595" w14:textId="77777777" w:rsidR="00AA6488" w:rsidRPr="00BF37A5" w:rsidRDefault="00AA6488" w:rsidP="00AA6488">
      <w:pPr>
        <w:spacing w:after="0" w:line="240" w:lineRule="auto"/>
        <w:rPr>
          <w:rFonts w:ascii="Times New Roman" w:eastAsia="Times New Roman" w:hAnsi="Times New Roman" w:cs="Times New Roman"/>
          <w:kern w:val="0"/>
          <w14:ligatures w14:val="none"/>
        </w:rPr>
      </w:pPr>
    </w:p>
    <w:p w14:paraId="0568A020" w14:textId="6011248D" w:rsidR="00BF7899" w:rsidRPr="00BF7899" w:rsidRDefault="00AA6488" w:rsidP="00AA6488">
      <w:pPr>
        <w:spacing w:after="0" w:line="240" w:lineRule="auto"/>
        <w:rPr>
          <w:rFonts w:ascii="Trebuchet MS" w:eastAsia="Times New Roman" w:hAnsi="Trebuchet MS" w:cs="Times New Roman"/>
          <w:b/>
          <w:bCs/>
          <w:color w:val="000000"/>
          <w:kern w:val="0"/>
          <w:sz w:val="22"/>
          <w:szCs w:val="22"/>
          <w14:ligatures w14:val="none"/>
        </w:rPr>
      </w:pPr>
      <w:r w:rsidRPr="00BF37A5">
        <w:rPr>
          <w:rFonts w:ascii="Trebuchet MS" w:eastAsia="Times New Roman" w:hAnsi="Trebuchet MS" w:cs="Times New Roman"/>
          <w:color w:val="000000"/>
          <w:kern w:val="0"/>
          <w:sz w:val="22"/>
          <w:szCs w:val="22"/>
          <w14:ligatures w14:val="none"/>
        </w:rPr>
        <w:t xml:space="preserve">The same artifact/course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r w:rsidRPr="00BF37A5">
        <w:rPr>
          <w:rFonts w:ascii="Trebuchet MS" w:eastAsia="Times New Roman" w:hAnsi="Trebuchet MS" w:cs="Times New Roman"/>
          <w:color w:val="000000"/>
          <w:kern w:val="0"/>
          <w:sz w:val="22"/>
          <w:szCs w:val="22"/>
          <w14:ligatures w14:val="none"/>
        </w:rPr>
        <w:t xml:space="preserve">; however, the written rationale for portfolio artifacts must be specifically aligned to the </w:t>
      </w:r>
      <w:r>
        <w:rPr>
          <w:rFonts w:ascii="Trebuchet MS" w:eastAsia="Times New Roman" w:hAnsi="Trebuchet MS" w:cs="Times New Roman"/>
          <w:color w:val="000000"/>
          <w:kern w:val="0"/>
          <w:sz w:val="22"/>
          <w:szCs w:val="22"/>
          <w14:ligatures w14:val="none"/>
        </w:rPr>
        <w:t xml:space="preserve">concept </w:t>
      </w:r>
      <w:r w:rsidRPr="00BF37A5">
        <w:rPr>
          <w:rFonts w:ascii="Trebuchet MS" w:eastAsia="Times New Roman" w:hAnsi="Trebuchet MS" w:cs="Times New Roman"/>
          <w:color w:val="000000"/>
          <w:kern w:val="0"/>
          <w:sz w:val="22"/>
          <w:szCs w:val="22"/>
          <w14:ligatures w14:val="none"/>
        </w:rPr>
        <w:t>in that row. If you are submitting a portfolio, multiple pieces of evidence are encouraged per row.</w:t>
      </w:r>
    </w:p>
    <w:p w14:paraId="6A0A4A0F" w14:textId="77777777" w:rsidR="008C2473" w:rsidRPr="008C2473" w:rsidRDefault="008C2473" w:rsidP="008C2473">
      <w:pPr>
        <w:spacing w:after="0" w:line="240" w:lineRule="auto"/>
        <w:rPr>
          <w:rFonts w:ascii="Trebuchet MS" w:eastAsia="Times New Roman" w:hAnsi="Trebuchet MS" w:cs="Times New Roman"/>
          <w:b/>
          <w:bCs/>
          <w:color w:val="000000"/>
          <w:kern w:val="0"/>
          <w:sz w:val="22"/>
          <w:szCs w:val="22"/>
          <w14:ligatures w14:val="none"/>
        </w:rPr>
      </w:pPr>
    </w:p>
    <w:p w14:paraId="27C81DFB" w14:textId="77777777" w:rsidR="008C2473" w:rsidRPr="008C2473" w:rsidRDefault="008C2473" w:rsidP="008C2473">
      <w:pPr>
        <w:spacing w:after="0" w:line="240" w:lineRule="auto"/>
        <w:rPr>
          <w:rFonts w:ascii="Trebuchet MS" w:eastAsia="Times New Roman" w:hAnsi="Trebuchet MS" w:cs="Times New Roman"/>
          <w:b/>
          <w:bCs/>
          <w:color w:val="000000"/>
          <w:kern w:val="0"/>
          <w:sz w:val="22"/>
          <w:szCs w:val="22"/>
          <w14:ligatures w14:val="none"/>
        </w:rPr>
      </w:pPr>
      <w:r w:rsidRPr="008C2473">
        <w:rPr>
          <w:rFonts w:ascii="Trebuchet MS" w:eastAsia="Times New Roman" w:hAnsi="Trebuchet MS" w:cs="Times New Roman"/>
          <w:b/>
          <w:bCs/>
          <w:color w:val="000000"/>
          <w:kern w:val="0"/>
          <w:sz w:val="22"/>
          <w:szCs w:val="22"/>
          <w14:ligatures w14:val="none"/>
        </w:rPr>
        <w:t>Health:</w:t>
      </w:r>
    </w:p>
    <w:p w14:paraId="4332FBAD" w14:textId="02961414" w:rsidR="008C2473" w:rsidRPr="007C22FF" w:rsidRDefault="008C2473" w:rsidP="008C2473">
      <w:pPr>
        <w:numPr>
          <w:ilvl w:val="0"/>
          <w:numId w:val="46"/>
        </w:numPr>
        <w:spacing w:after="0" w:line="240" w:lineRule="auto"/>
        <w:rPr>
          <w:rFonts w:ascii="Trebuchet MS" w:eastAsia="Times New Roman" w:hAnsi="Trebuchet MS" w:cs="Times New Roman"/>
          <w:color w:val="000000"/>
          <w:kern w:val="0"/>
          <w:sz w:val="22"/>
          <w:szCs w:val="22"/>
          <w14:ligatures w14:val="none"/>
        </w:rPr>
      </w:pPr>
      <w:r w:rsidRPr="007C22FF">
        <w:rPr>
          <w:rFonts w:ascii="Trebuchet MS" w:eastAsia="Times New Roman" w:hAnsi="Trebuchet MS" w:cs="Times New Roman"/>
          <w:color w:val="000000"/>
          <w:kern w:val="0"/>
          <w:sz w:val="22"/>
          <w:szCs w:val="22"/>
          <w14:ligatures w14:val="none"/>
        </w:rPr>
        <w:t xml:space="preserve">Coursework: Minimum of B-; syllabi and </w:t>
      </w:r>
      <w:r w:rsidR="007C22FF" w:rsidRPr="007C22FF">
        <w:rPr>
          <w:rFonts w:ascii="Trebuchet MS" w:eastAsia="Times New Roman" w:hAnsi="Trebuchet MS" w:cs="Times New Roman"/>
          <w:color w:val="000000"/>
          <w:kern w:val="0"/>
          <w:sz w:val="22"/>
          <w:szCs w:val="22"/>
          <w14:ligatures w14:val="none"/>
        </w:rPr>
        <w:t>official</w:t>
      </w:r>
      <w:r w:rsidR="007C22FF" w:rsidRPr="007C22FF">
        <w:rPr>
          <w:rFonts w:ascii="Trebuchet MS" w:eastAsia="Times New Roman" w:hAnsi="Trebuchet MS" w:cs="Times New Roman"/>
          <w:b/>
          <w:bCs/>
          <w:color w:val="000000"/>
          <w:kern w:val="0"/>
          <w:sz w:val="22"/>
          <w:szCs w:val="22"/>
          <w14:ligatures w14:val="none"/>
        </w:rPr>
        <w:t xml:space="preserve"> </w:t>
      </w:r>
      <w:r w:rsidRPr="007C22FF">
        <w:rPr>
          <w:rFonts w:ascii="Trebuchet MS" w:eastAsia="Times New Roman" w:hAnsi="Trebuchet MS" w:cs="Times New Roman"/>
          <w:color w:val="000000"/>
          <w:kern w:val="0"/>
          <w:sz w:val="22"/>
          <w:szCs w:val="22"/>
          <w14:ligatures w14:val="none"/>
        </w:rPr>
        <w:t>transcript required</w:t>
      </w:r>
    </w:p>
    <w:p w14:paraId="15EDFF5B" w14:textId="77777777" w:rsidR="008C2473" w:rsidRPr="008C2473" w:rsidRDefault="008C2473" w:rsidP="008C2473">
      <w:pPr>
        <w:numPr>
          <w:ilvl w:val="0"/>
          <w:numId w:val="46"/>
        </w:numPr>
        <w:spacing w:after="0" w:line="240" w:lineRule="auto"/>
        <w:rPr>
          <w:rFonts w:ascii="Trebuchet MS" w:eastAsia="Times New Roman" w:hAnsi="Trebuchet MS" w:cs="Times New Roman"/>
          <w:b/>
          <w:bCs/>
          <w:color w:val="000000"/>
          <w:kern w:val="0"/>
          <w:sz w:val="22"/>
          <w:szCs w:val="22"/>
          <w14:ligatures w14:val="none"/>
        </w:rPr>
      </w:pPr>
      <w:r w:rsidRPr="007C22FF">
        <w:rPr>
          <w:rFonts w:ascii="Trebuchet MS" w:eastAsia="Times New Roman" w:hAnsi="Trebuchet MS" w:cs="Times New Roman"/>
          <w:color w:val="000000"/>
          <w:kern w:val="0"/>
          <w:sz w:val="22"/>
          <w:szCs w:val="22"/>
          <w14:ligatures w14:val="none"/>
        </w:rPr>
        <w:t>Portfolio: Artifacts demonstrating attainment of standards outlined below</w:t>
      </w:r>
      <w:r w:rsidRPr="008C2473">
        <w:rPr>
          <w:rFonts w:ascii="Trebuchet MS" w:eastAsia="Times New Roman" w:hAnsi="Trebuchet MS" w:cs="Times New Roman"/>
          <w:b/>
          <w:bCs/>
          <w:color w:val="000000"/>
          <w:kern w:val="0"/>
          <w:sz w:val="22"/>
          <w:szCs w:val="22"/>
          <w14:ligatures w14:val="none"/>
        </w:rPr>
        <w:t> </w:t>
      </w:r>
    </w:p>
    <w:p w14:paraId="666A01ED" w14:textId="77777777" w:rsidR="008C2473" w:rsidRPr="008C2473" w:rsidRDefault="008C2473" w:rsidP="008C2473">
      <w:pPr>
        <w:spacing w:after="0" w:line="240" w:lineRule="auto"/>
        <w:rPr>
          <w:rFonts w:ascii="Trebuchet MS" w:eastAsia="Times New Roman" w:hAnsi="Trebuchet MS" w:cs="Times New Roman"/>
          <w:b/>
          <w:bCs/>
          <w:color w:val="000000"/>
          <w:kern w:val="0"/>
          <w:sz w:val="22"/>
          <w:szCs w:val="22"/>
          <w14:ligatures w14:val="none"/>
        </w:rPr>
      </w:pPr>
    </w:p>
    <w:p w14:paraId="0BD8BFF6" w14:textId="144FE2D7" w:rsidR="008C2473" w:rsidRPr="00AA6488" w:rsidRDefault="008C2473" w:rsidP="008C2473">
      <w:pPr>
        <w:spacing w:after="0" w:line="240" w:lineRule="auto"/>
        <w:rPr>
          <w:rFonts w:ascii="Trebuchet MS" w:eastAsia="Times New Roman" w:hAnsi="Trebuchet MS" w:cs="Times New Roman"/>
          <w:color w:val="000000"/>
          <w:kern w:val="0"/>
          <w:sz w:val="22"/>
          <w:szCs w:val="22"/>
          <w14:ligatures w14:val="none"/>
        </w:rPr>
      </w:pPr>
      <w:r w:rsidRPr="00AA6488">
        <w:rPr>
          <w:rFonts w:ascii="Trebuchet MS" w:eastAsia="Times New Roman" w:hAnsi="Trebuchet MS" w:cs="Times New Roman"/>
          <w:color w:val="000000"/>
          <w:kern w:val="0"/>
          <w:sz w:val="22"/>
          <w:szCs w:val="22"/>
          <w14:ligatures w14:val="none"/>
        </w:rPr>
        <w:t>*** If you hold a bachelor’s degree or higher in Health, you may submit your application in COOL without doing Multiple Measures</w:t>
      </w:r>
      <w:r w:rsidR="00AA6488">
        <w:rPr>
          <w:rFonts w:ascii="Trebuchet MS" w:eastAsia="Times New Roman" w:hAnsi="Trebuchet MS" w:cs="Times New Roman"/>
          <w:color w:val="000000"/>
          <w:kern w:val="0"/>
          <w:sz w:val="22"/>
          <w:szCs w:val="22"/>
          <w14:ligatures w14:val="none"/>
        </w:rPr>
        <w:t>.</w:t>
      </w:r>
    </w:p>
    <w:p w14:paraId="1548F233" w14:textId="77777777" w:rsidR="008C2473" w:rsidRPr="00AA6488" w:rsidRDefault="008C2473" w:rsidP="008C2473">
      <w:pPr>
        <w:spacing w:after="0" w:line="240" w:lineRule="auto"/>
        <w:rPr>
          <w:rFonts w:ascii="Trebuchet MS" w:eastAsia="Times New Roman" w:hAnsi="Trebuchet MS" w:cs="Times New Roman"/>
          <w:color w:val="000000"/>
          <w:kern w:val="0"/>
          <w:sz w:val="22"/>
          <w:szCs w:val="22"/>
          <w14:ligatures w14:val="none"/>
        </w:rPr>
      </w:pPr>
    </w:p>
    <w:p w14:paraId="2A8039FD" w14:textId="57BE14CA" w:rsidR="008C2473" w:rsidRPr="00AA6488" w:rsidRDefault="008C2473" w:rsidP="008C2473">
      <w:pPr>
        <w:spacing w:after="0" w:line="240" w:lineRule="auto"/>
        <w:rPr>
          <w:rFonts w:ascii="Trebuchet MS" w:eastAsia="Times New Roman" w:hAnsi="Trebuchet MS" w:cs="Times New Roman"/>
          <w:color w:val="000000"/>
          <w:kern w:val="0"/>
          <w:sz w:val="22"/>
          <w:szCs w:val="22"/>
          <w14:ligatures w14:val="none"/>
        </w:rPr>
      </w:pPr>
      <w:r w:rsidRPr="00AA6488">
        <w:rPr>
          <w:rFonts w:ascii="Trebuchet MS" w:eastAsia="Times New Roman" w:hAnsi="Trebuchet MS" w:cs="Times New Roman"/>
          <w:color w:val="000000"/>
          <w:kern w:val="0"/>
          <w:sz w:val="22"/>
          <w:szCs w:val="22"/>
          <w14:ligatures w14:val="none"/>
        </w:rPr>
        <w:t>*** If you have 24 semester hours of coursework as identified on the</w:t>
      </w:r>
      <w:hyperlink r:id="rId8" w:history="1">
        <w:r w:rsidRPr="00AA6488">
          <w:rPr>
            <w:rStyle w:val="Hyperlink"/>
            <w:rFonts w:ascii="Trebuchet MS" w:eastAsia="Times New Roman" w:hAnsi="Trebuchet MS" w:cs="Times New Roman"/>
            <w:kern w:val="0"/>
            <w:sz w:val="22"/>
            <w:szCs w:val="22"/>
            <w14:ligatures w14:val="none"/>
          </w:rPr>
          <w:t xml:space="preserve"> Health Endorsement Worksheet</w:t>
        </w:r>
      </w:hyperlink>
      <w:r w:rsidRPr="00AA6488">
        <w:rPr>
          <w:rFonts w:ascii="Trebuchet MS" w:eastAsia="Times New Roman" w:hAnsi="Trebuchet MS" w:cs="Times New Roman"/>
          <w:color w:val="000000"/>
          <w:kern w:val="0"/>
          <w:sz w:val="22"/>
          <w:szCs w:val="22"/>
          <w14:ligatures w14:val="none"/>
        </w:rPr>
        <w:t>, you may submit your application in COOL without doing Multiple Measures</w:t>
      </w:r>
      <w:r w:rsidR="00AA6488">
        <w:rPr>
          <w:rFonts w:ascii="Trebuchet MS" w:eastAsia="Times New Roman" w:hAnsi="Trebuchet MS" w:cs="Times New Roman"/>
          <w:color w:val="000000"/>
          <w:kern w:val="0"/>
          <w:sz w:val="22"/>
          <w:szCs w:val="22"/>
          <w14:ligatures w14:val="none"/>
        </w:rPr>
        <w:t>.</w:t>
      </w:r>
    </w:p>
    <w:p w14:paraId="0238A1EA" w14:textId="77777777" w:rsidR="00C956B6" w:rsidRDefault="00C956B6" w:rsidP="00AD4726">
      <w:pPr>
        <w:spacing w:after="0" w:line="240" w:lineRule="auto"/>
        <w:rPr>
          <w:rFonts w:ascii="Times New Roman" w:eastAsia="Times New Roman" w:hAnsi="Times New Roman" w:cs="Times New Roman"/>
          <w:kern w:val="0"/>
          <w14:ligatures w14:val="none"/>
        </w:rPr>
      </w:pPr>
    </w:p>
    <w:p w14:paraId="205A9569" w14:textId="77777777" w:rsidR="007F03F7" w:rsidRDefault="007F03F7" w:rsidP="00AD4726">
      <w:pPr>
        <w:spacing w:after="0" w:line="240" w:lineRule="auto"/>
        <w:rPr>
          <w:rFonts w:ascii="Times New Roman" w:eastAsia="Times New Roman" w:hAnsi="Times New Roman" w:cs="Times New Roman"/>
          <w:kern w:val="0"/>
          <w14:ligatures w14:val="none"/>
        </w:rPr>
      </w:pPr>
    </w:p>
    <w:p w14:paraId="22E16998" w14:textId="77777777" w:rsidR="007F03F7" w:rsidRDefault="007F03F7" w:rsidP="00AD4726">
      <w:pPr>
        <w:spacing w:after="0" w:line="240" w:lineRule="auto"/>
        <w:rPr>
          <w:rFonts w:ascii="Times New Roman" w:eastAsia="Times New Roman" w:hAnsi="Times New Roman" w:cs="Times New Roman"/>
          <w:kern w:val="0"/>
          <w14:ligatures w14:val="none"/>
        </w:rPr>
      </w:pPr>
    </w:p>
    <w:p w14:paraId="200D357D" w14:textId="2002B863" w:rsidR="007F03F7" w:rsidRPr="00C641F2" w:rsidRDefault="008F278A" w:rsidP="00C641F2">
      <w:pPr>
        <w:pStyle w:val="Heading2"/>
        <w:rPr>
          <w:rFonts w:ascii="Times New Roman" w:eastAsia="Times New Roman" w:hAnsi="Times New Roman" w:cs="Times New Roman"/>
          <w:b/>
          <w:bCs/>
          <w:color w:val="auto"/>
          <w:kern w:val="0"/>
          <w:sz w:val="26"/>
          <w:szCs w:val="26"/>
          <w:u w:val="single"/>
          <w14:ligatures w14:val="none"/>
        </w:rPr>
      </w:pPr>
      <w:r w:rsidRPr="008F278A">
        <w:rPr>
          <w:b/>
          <w:bCs/>
          <w:color w:val="auto"/>
          <w:sz w:val="26"/>
          <w:szCs w:val="26"/>
          <w:u w:val="single"/>
        </w:rPr>
        <w:lastRenderedPageBreak/>
        <w:t>Health</w:t>
      </w:r>
    </w:p>
    <w:p w14:paraId="2DAED781" w14:textId="0CE199AB" w:rsidR="00C641F2" w:rsidRPr="00C8177F" w:rsidRDefault="00C641F2" w:rsidP="00C641F2">
      <w:pPr>
        <w:pStyle w:val="Heading3"/>
        <w:rPr>
          <w:b/>
          <w:bCs/>
          <w:color w:val="000000" w:themeColor="text1"/>
          <w:sz w:val="24"/>
          <w:szCs w:val="24"/>
        </w:rPr>
      </w:pPr>
      <w:r>
        <w:rPr>
          <w:b/>
          <w:bCs/>
          <w:color w:val="000000" w:themeColor="text1"/>
          <w:sz w:val="24"/>
          <w:szCs w:val="24"/>
        </w:rPr>
        <w:t>Health Education as a Discipline:</w:t>
      </w:r>
    </w:p>
    <w:tbl>
      <w:tblPr>
        <w:tblStyle w:val="TableGrid"/>
        <w:tblW w:w="0" w:type="auto"/>
        <w:tblLook w:val="04A0" w:firstRow="1" w:lastRow="0" w:firstColumn="1" w:lastColumn="0" w:noHBand="0" w:noVBand="1"/>
      </w:tblPr>
      <w:tblGrid>
        <w:gridCol w:w="3116"/>
        <w:gridCol w:w="3117"/>
        <w:gridCol w:w="3117"/>
      </w:tblGrid>
      <w:tr w:rsidR="00C641F2" w14:paraId="0A60F61A" w14:textId="77777777" w:rsidTr="00DF04C6">
        <w:trPr>
          <w:tblHeader/>
        </w:trPr>
        <w:tc>
          <w:tcPr>
            <w:tcW w:w="3116" w:type="dxa"/>
            <w:shd w:val="clear" w:color="auto" w:fill="D9D9D9" w:themeFill="background1" w:themeFillShade="D9"/>
          </w:tcPr>
          <w:p w14:paraId="278E2AE9" w14:textId="77777777" w:rsidR="00C641F2" w:rsidRDefault="00C641F2" w:rsidP="00DF04C6">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1410E538" w14:textId="77777777" w:rsidR="00C641F2" w:rsidRDefault="00C641F2" w:rsidP="00DF04C6">
            <w:r w:rsidRPr="00AD4726">
              <w:rPr>
                <w:b/>
                <w:bCs/>
              </w:rPr>
              <w:t>Course #/Title/Grade</w:t>
            </w:r>
          </w:p>
        </w:tc>
        <w:tc>
          <w:tcPr>
            <w:tcW w:w="3117" w:type="dxa"/>
            <w:shd w:val="clear" w:color="auto" w:fill="D9D9D9" w:themeFill="background1" w:themeFillShade="D9"/>
          </w:tcPr>
          <w:p w14:paraId="67364E23" w14:textId="77777777" w:rsidR="00C641F2" w:rsidRPr="00AD4726" w:rsidRDefault="00C641F2" w:rsidP="00DF04C6">
            <w:r w:rsidRPr="00AD4726">
              <w:rPr>
                <w:b/>
                <w:bCs/>
              </w:rPr>
              <w:t>Portfolio Artifact(s)</w:t>
            </w:r>
          </w:p>
          <w:p w14:paraId="296088C8" w14:textId="77777777" w:rsidR="00C641F2" w:rsidRPr="00AD4726" w:rsidRDefault="00C641F2" w:rsidP="00DF04C6">
            <w:r w:rsidRPr="00AD4726">
              <w:rPr>
                <w:b/>
                <w:bCs/>
              </w:rPr>
              <w:t>AND </w:t>
            </w:r>
          </w:p>
          <w:p w14:paraId="776C21FE" w14:textId="77777777" w:rsidR="00C641F2" w:rsidRDefault="00C641F2" w:rsidP="00DF04C6">
            <w:r w:rsidRPr="00AD4726">
              <w:rPr>
                <w:b/>
                <w:bCs/>
              </w:rPr>
              <w:t>Rationale</w:t>
            </w:r>
          </w:p>
        </w:tc>
      </w:tr>
      <w:tr w:rsidR="00C641F2" w14:paraId="2C065383" w14:textId="77777777" w:rsidTr="00DF04C6">
        <w:tc>
          <w:tcPr>
            <w:tcW w:w="3116" w:type="dxa"/>
          </w:tcPr>
          <w:p w14:paraId="44CDFB6B" w14:textId="11F71AA1" w:rsidR="00C641F2" w:rsidRPr="00AD4726" w:rsidRDefault="00C641F2" w:rsidP="00DF04C6">
            <w:r w:rsidRPr="0068520B">
              <w:t>Health behavior theories and data</w:t>
            </w:r>
          </w:p>
          <w:p w14:paraId="2D3305A6" w14:textId="77777777" w:rsidR="00C641F2" w:rsidRDefault="00C641F2" w:rsidP="00DF04C6"/>
        </w:tc>
        <w:sdt>
          <w:sdtPr>
            <w:id w:val="-1973205878"/>
            <w:placeholder>
              <w:docPart w:val="FDE6B26554E740CBB3259BC1FF520EA4"/>
            </w:placeholder>
            <w:showingPlcHdr/>
          </w:sdtPr>
          <w:sdtEndPr/>
          <w:sdtContent>
            <w:tc>
              <w:tcPr>
                <w:tcW w:w="3117" w:type="dxa"/>
              </w:tcPr>
              <w:p w14:paraId="196C799D" w14:textId="77777777" w:rsidR="00C641F2" w:rsidRDefault="00C641F2" w:rsidP="00DF04C6">
                <w:r w:rsidRPr="004C4EA8">
                  <w:rPr>
                    <w:rStyle w:val="PlaceholderText"/>
                  </w:rPr>
                  <w:t>Click or tap here to enter text.</w:t>
                </w:r>
              </w:p>
            </w:tc>
          </w:sdtContent>
        </w:sdt>
        <w:sdt>
          <w:sdtPr>
            <w:id w:val="1792473151"/>
            <w:placeholder>
              <w:docPart w:val="37738563159C421EBC474F4DF58B369B"/>
            </w:placeholder>
            <w:showingPlcHdr/>
          </w:sdtPr>
          <w:sdtEndPr/>
          <w:sdtContent>
            <w:tc>
              <w:tcPr>
                <w:tcW w:w="3117" w:type="dxa"/>
              </w:tcPr>
              <w:p w14:paraId="71823A5F" w14:textId="77777777" w:rsidR="00C641F2" w:rsidRDefault="00C641F2" w:rsidP="00DF04C6">
                <w:r w:rsidRPr="004C4EA8">
                  <w:rPr>
                    <w:rStyle w:val="PlaceholderText"/>
                  </w:rPr>
                  <w:t>Click or tap here to enter text.</w:t>
                </w:r>
              </w:p>
            </w:tc>
          </w:sdtContent>
        </w:sdt>
      </w:tr>
      <w:tr w:rsidR="00C641F2" w14:paraId="5897A9AC" w14:textId="77777777" w:rsidTr="00DF04C6">
        <w:tc>
          <w:tcPr>
            <w:tcW w:w="3116" w:type="dxa"/>
          </w:tcPr>
          <w:p w14:paraId="09BE8BF4" w14:textId="78C003BA" w:rsidR="00C641F2" w:rsidRPr="00AD4726" w:rsidRDefault="00C641F2" w:rsidP="00DF04C6">
            <w:r w:rsidRPr="0068520B">
              <w:t>Assessment tools and resources for schools</w:t>
            </w:r>
          </w:p>
          <w:p w14:paraId="6E0BCE6E" w14:textId="77777777" w:rsidR="00C641F2" w:rsidRDefault="00C641F2" w:rsidP="00DF04C6"/>
        </w:tc>
        <w:sdt>
          <w:sdtPr>
            <w:id w:val="1836492163"/>
            <w:placeholder>
              <w:docPart w:val="2F96E9D018F048A787DD872265A64749"/>
            </w:placeholder>
            <w:showingPlcHdr/>
          </w:sdtPr>
          <w:sdtEndPr/>
          <w:sdtContent>
            <w:tc>
              <w:tcPr>
                <w:tcW w:w="3117" w:type="dxa"/>
              </w:tcPr>
              <w:p w14:paraId="55FB340B" w14:textId="77777777" w:rsidR="00C641F2" w:rsidRDefault="00C641F2" w:rsidP="00DF04C6">
                <w:r w:rsidRPr="004C4EA8">
                  <w:rPr>
                    <w:rStyle w:val="PlaceholderText"/>
                  </w:rPr>
                  <w:t>Click or tap here to enter text.</w:t>
                </w:r>
              </w:p>
            </w:tc>
          </w:sdtContent>
        </w:sdt>
        <w:sdt>
          <w:sdtPr>
            <w:id w:val="-2130762815"/>
            <w:placeholder>
              <w:docPart w:val="AD6AAE3EB88B4404BE25D508B82C8D41"/>
            </w:placeholder>
            <w:showingPlcHdr/>
          </w:sdtPr>
          <w:sdtEndPr/>
          <w:sdtContent>
            <w:tc>
              <w:tcPr>
                <w:tcW w:w="3117" w:type="dxa"/>
              </w:tcPr>
              <w:p w14:paraId="21085AFF" w14:textId="77777777" w:rsidR="00C641F2" w:rsidRDefault="00C641F2" w:rsidP="00DF04C6">
                <w:r w:rsidRPr="004C4EA8">
                  <w:rPr>
                    <w:rStyle w:val="PlaceholderText"/>
                  </w:rPr>
                  <w:t>Click or tap here to enter text.</w:t>
                </w:r>
              </w:p>
            </w:tc>
          </w:sdtContent>
        </w:sdt>
      </w:tr>
      <w:tr w:rsidR="00C641F2" w14:paraId="4E50FD95" w14:textId="77777777" w:rsidTr="00DF04C6">
        <w:tc>
          <w:tcPr>
            <w:tcW w:w="3116" w:type="dxa"/>
          </w:tcPr>
          <w:p w14:paraId="4A070999" w14:textId="77777777" w:rsidR="00C641F2" w:rsidRDefault="00C641F2" w:rsidP="00DF04C6">
            <w:r w:rsidRPr="00553467">
              <w:t>Legal, ethical, and professional practices</w:t>
            </w:r>
          </w:p>
          <w:p w14:paraId="22D19F7D" w14:textId="3712011E" w:rsidR="00C641F2" w:rsidRPr="0068520B" w:rsidRDefault="00C641F2" w:rsidP="00DF04C6"/>
        </w:tc>
        <w:sdt>
          <w:sdtPr>
            <w:id w:val="-466587810"/>
            <w:placeholder>
              <w:docPart w:val="7D9D72588A13468FAFDCDB92D6D17C37"/>
            </w:placeholder>
            <w:showingPlcHdr/>
          </w:sdtPr>
          <w:sdtEndPr/>
          <w:sdtContent>
            <w:tc>
              <w:tcPr>
                <w:tcW w:w="3117" w:type="dxa"/>
              </w:tcPr>
              <w:p w14:paraId="5EE0461D" w14:textId="64FB2642" w:rsidR="00C641F2" w:rsidRDefault="00C641F2" w:rsidP="00DF04C6">
                <w:r w:rsidRPr="004C4EA8">
                  <w:rPr>
                    <w:rStyle w:val="PlaceholderText"/>
                  </w:rPr>
                  <w:t>Click or tap here to enter text.</w:t>
                </w:r>
              </w:p>
            </w:tc>
          </w:sdtContent>
        </w:sdt>
        <w:sdt>
          <w:sdtPr>
            <w:id w:val="-465278071"/>
            <w:placeholder>
              <w:docPart w:val="94405F8C043A4161AF067FD9A05956B9"/>
            </w:placeholder>
            <w:showingPlcHdr/>
          </w:sdtPr>
          <w:sdtEndPr/>
          <w:sdtContent>
            <w:tc>
              <w:tcPr>
                <w:tcW w:w="3117" w:type="dxa"/>
              </w:tcPr>
              <w:p w14:paraId="5CEEC038" w14:textId="57820F2A" w:rsidR="00C641F2" w:rsidRDefault="00C641F2" w:rsidP="00DF04C6">
                <w:r w:rsidRPr="004C4EA8">
                  <w:rPr>
                    <w:rStyle w:val="PlaceholderText"/>
                  </w:rPr>
                  <w:t>Click or tap here to enter text.</w:t>
                </w:r>
              </w:p>
            </w:tc>
          </w:sdtContent>
        </w:sdt>
      </w:tr>
      <w:tr w:rsidR="00C641F2" w14:paraId="0EF0E8F6" w14:textId="77777777" w:rsidTr="00DF04C6">
        <w:tc>
          <w:tcPr>
            <w:tcW w:w="3116" w:type="dxa"/>
          </w:tcPr>
          <w:p w14:paraId="57B8D3F5" w14:textId="77777777" w:rsidR="00C641F2" w:rsidRDefault="00C641F2" w:rsidP="00DF04C6">
            <w:r w:rsidRPr="00553467">
              <w:t>Decision</w:t>
            </w:r>
            <w:r>
              <w:t>-</w:t>
            </w:r>
            <w:r w:rsidRPr="00553467">
              <w:t>making models and concepts of character education</w:t>
            </w:r>
          </w:p>
          <w:p w14:paraId="286F6111" w14:textId="689CD1CF" w:rsidR="00C641F2" w:rsidRPr="00553467" w:rsidRDefault="00C641F2" w:rsidP="00DF04C6"/>
        </w:tc>
        <w:sdt>
          <w:sdtPr>
            <w:id w:val="965320689"/>
            <w:placeholder>
              <w:docPart w:val="99F6458BBA0A4EB1B1EFCCBF3DD020DF"/>
            </w:placeholder>
            <w:showingPlcHdr/>
          </w:sdtPr>
          <w:sdtEndPr/>
          <w:sdtContent>
            <w:tc>
              <w:tcPr>
                <w:tcW w:w="3117" w:type="dxa"/>
              </w:tcPr>
              <w:p w14:paraId="53EB929B" w14:textId="263E6289" w:rsidR="00C641F2" w:rsidRDefault="00C641F2" w:rsidP="00DF04C6">
                <w:r w:rsidRPr="004C4EA8">
                  <w:rPr>
                    <w:rStyle w:val="PlaceholderText"/>
                  </w:rPr>
                  <w:t>Click or tap here to enter text.</w:t>
                </w:r>
              </w:p>
            </w:tc>
          </w:sdtContent>
        </w:sdt>
        <w:sdt>
          <w:sdtPr>
            <w:id w:val="295188673"/>
            <w:placeholder>
              <w:docPart w:val="06C1FA474C49469F8DC9C2D83691EDB0"/>
            </w:placeholder>
            <w:showingPlcHdr/>
          </w:sdtPr>
          <w:sdtEndPr/>
          <w:sdtContent>
            <w:tc>
              <w:tcPr>
                <w:tcW w:w="3117" w:type="dxa"/>
              </w:tcPr>
              <w:p w14:paraId="0F641E73" w14:textId="53B19205" w:rsidR="00C641F2" w:rsidRDefault="00C641F2" w:rsidP="00DF04C6">
                <w:r w:rsidRPr="004C4EA8">
                  <w:rPr>
                    <w:rStyle w:val="PlaceholderText"/>
                  </w:rPr>
                  <w:t>Click or tap here to enter text.</w:t>
                </w:r>
              </w:p>
            </w:tc>
          </w:sdtContent>
        </w:sdt>
      </w:tr>
      <w:tr w:rsidR="00C641F2" w14:paraId="3955FB6E" w14:textId="77777777" w:rsidTr="00DF04C6">
        <w:tc>
          <w:tcPr>
            <w:tcW w:w="3116" w:type="dxa"/>
          </w:tcPr>
          <w:p w14:paraId="049510DE" w14:textId="77777777" w:rsidR="00C641F2" w:rsidRDefault="00C641F2" w:rsidP="00DF04C6">
            <w:r w:rsidRPr="00553467">
              <w:t>Human growth and development</w:t>
            </w:r>
          </w:p>
          <w:p w14:paraId="77C042B3" w14:textId="7BFAD641" w:rsidR="00C641F2" w:rsidRPr="00553467" w:rsidRDefault="00C641F2" w:rsidP="00DF04C6"/>
        </w:tc>
        <w:sdt>
          <w:sdtPr>
            <w:id w:val="1348136467"/>
            <w:placeholder>
              <w:docPart w:val="ACE5090050924C618F84E594DDE89C28"/>
            </w:placeholder>
            <w:showingPlcHdr/>
          </w:sdtPr>
          <w:sdtEndPr/>
          <w:sdtContent>
            <w:tc>
              <w:tcPr>
                <w:tcW w:w="3117" w:type="dxa"/>
              </w:tcPr>
              <w:p w14:paraId="25CBD3C0" w14:textId="63587BF4" w:rsidR="00C641F2" w:rsidRDefault="00C641F2" w:rsidP="00DF04C6">
                <w:r w:rsidRPr="004C4EA8">
                  <w:rPr>
                    <w:rStyle w:val="PlaceholderText"/>
                  </w:rPr>
                  <w:t>Click or tap here to enter text.</w:t>
                </w:r>
              </w:p>
            </w:tc>
          </w:sdtContent>
        </w:sdt>
        <w:sdt>
          <w:sdtPr>
            <w:id w:val="148796958"/>
            <w:placeholder>
              <w:docPart w:val="53C64B8CF6EE4BD8B59B2DAF4164F7BA"/>
            </w:placeholder>
            <w:showingPlcHdr/>
          </w:sdtPr>
          <w:sdtEndPr/>
          <w:sdtContent>
            <w:tc>
              <w:tcPr>
                <w:tcW w:w="3117" w:type="dxa"/>
              </w:tcPr>
              <w:p w14:paraId="17873702" w14:textId="6265E016" w:rsidR="00C641F2" w:rsidRDefault="00C641F2" w:rsidP="00DF04C6">
                <w:r w:rsidRPr="004C4EA8">
                  <w:rPr>
                    <w:rStyle w:val="PlaceholderText"/>
                  </w:rPr>
                  <w:t>Click or tap here to enter text.</w:t>
                </w:r>
              </w:p>
            </w:tc>
          </w:sdtContent>
        </w:sdt>
      </w:tr>
      <w:tr w:rsidR="00C641F2" w14:paraId="2D1EA2DA" w14:textId="77777777" w:rsidTr="00DF04C6">
        <w:tc>
          <w:tcPr>
            <w:tcW w:w="3116" w:type="dxa"/>
          </w:tcPr>
          <w:p w14:paraId="1382901F" w14:textId="77777777" w:rsidR="00C641F2" w:rsidRDefault="00C641F2" w:rsidP="00DF04C6">
            <w:r w:rsidRPr="00553467">
              <w:t>Physical and mental health</w:t>
            </w:r>
          </w:p>
          <w:p w14:paraId="4D74918D" w14:textId="2C880C11" w:rsidR="00C641F2" w:rsidRPr="00553467" w:rsidRDefault="00C641F2" w:rsidP="00DF04C6"/>
        </w:tc>
        <w:sdt>
          <w:sdtPr>
            <w:id w:val="-2128613196"/>
            <w:placeholder>
              <w:docPart w:val="716492C9BF334DECA316A6790B3B3261"/>
            </w:placeholder>
            <w:showingPlcHdr/>
          </w:sdtPr>
          <w:sdtEndPr/>
          <w:sdtContent>
            <w:tc>
              <w:tcPr>
                <w:tcW w:w="3117" w:type="dxa"/>
              </w:tcPr>
              <w:p w14:paraId="0C00B4CE" w14:textId="4AD2212C" w:rsidR="00C641F2" w:rsidRDefault="00C641F2" w:rsidP="00DF04C6">
                <w:r w:rsidRPr="004C4EA8">
                  <w:rPr>
                    <w:rStyle w:val="PlaceholderText"/>
                  </w:rPr>
                  <w:t>Click or tap here to enter text.</w:t>
                </w:r>
              </w:p>
            </w:tc>
          </w:sdtContent>
        </w:sdt>
        <w:sdt>
          <w:sdtPr>
            <w:id w:val="-961959305"/>
            <w:placeholder>
              <w:docPart w:val="1A2A2B6F01BB46858C7AFEDBAC8A2051"/>
            </w:placeholder>
            <w:showingPlcHdr/>
          </w:sdtPr>
          <w:sdtEndPr/>
          <w:sdtContent>
            <w:tc>
              <w:tcPr>
                <w:tcW w:w="3117" w:type="dxa"/>
              </w:tcPr>
              <w:p w14:paraId="1224E981" w14:textId="045D821F" w:rsidR="00C641F2" w:rsidRDefault="00C641F2" w:rsidP="00DF04C6">
                <w:r w:rsidRPr="004C4EA8">
                  <w:rPr>
                    <w:rStyle w:val="PlaceholderText"/>
                  </w:rPr>
                  <w:t>Click or tap here to enter text.</w:t>
                </w:r>
              </w:p>
            </w:tc>
          </w:sdtContent>
        </w:sdt>
      </w:tr>
    </w:tbl>
    <w:p w14:paraId="19A91862" w14:textId="77777777" w:rsidR="007F03F7" w:rsidRDefault="007F03F7" w:rsidP="00AD4726">
      <w:pPr>
        <w:spacing w:after="0" w:line="240" w:lineRule="auto"/>
        <w:rPr>
          <w:rFonts w:ascii="Times New Roman" w:eastAsia="Times New Roman" w:hAnsi="Times New Roman" w:cs="Times New Roman"/>
          <w:kern w:val="0"/>
          <w14:ligatures w14:val="none"/>
        </w:rPr>
      </w:pPr>
    </w:p>
    <w:p w14:paraId="622E7A41" w14:textId="77777777" w:rsidR="00C641F2" w:rsidRDefault="00C641F2" w:rsidP="00AD4726">
      <w:pPr>
        <w:spacing w:after="0" w:line="240" w:lineRule="auto"/>
        <w:rPr>
          <w:rFonts w:ascii="Times New Roman" w:eastAsia="Times New Roman" w:hAnsi="Times New Roman" w:cs="Times New Roman"/>
          <w:kern w:val="0"/>
          <w14:ligatures w14:val="none"/>
        </w:rPr>
      </w:pPr>
    </w:p>
    <w:p w14:paraId="7544F0AE" w14:textId="1C175D3A" w:rsidR="00C641F2" w:rsidRPr="00C8177F" w:rsidRDefault="00C641F2" w:rsidP="00C641F2">
      <w:pPr>
        <w:pStyle w:val="Heading3"/>
        <w:rPr>
          <w:b/>
          <w:bCs/>
          <w:color w:val="000000" w:themeColor="text1"/>
          <w:sz w:val="24"/>
          <w:szCs w:val="24"/>
        </w:rPr>
      </w:pPr>
      <w:r>
        <w:rPr>
          <w:b/>
          <w:bCs/>
          <w:color w:val="000000" w:themeColor="text1"/>
          <w:sz w:val="24"/>
          <w:szCs w:val="24"/>
        </w:rPr>
        <w:t>Health Promotion and Prevention of Injury and Disease:</w:t>
      </w:r>
    </w:p>
    <w:tbl>
      <w:tblPr>
        <w:tblStyle w:val="TableGrid"/>
        <w:tblW w:w="0" w:type="auto"/>
        <w:tblLook w:val="04A0" w:firstRow="1" w:lastRow="0" w:firstColumn="1" w:lastColumn="0" w:noHBand="0" w:noVBand="1"/>
      </w:tblPr>
      <w:tblGrid>
        <w:gridCol w:w="3116"/>
        <w:gridCol w:w="3117"/>
        <w:gridCol w:w="3117"/>
      </w:tblGrid>
      <w:tr w:rsidR="00C641F2" w14:paraId="0118675E" w14:textId="77777777" w:rsidTr="00DF04C6">
        <w:trPr>
          <w:tblHeader/>
        </w:trPr>
        <w:tc>
          <w:tcPr>
            <w:tcW w:w="3116" w:type="dxa"/>
            <w:shd w:val="clear" w:color="auto" w:fill="D9D9D9" w:themeFill="background1" w:themeFillShade="D9"/>
          </w:tcPr>
          <w:p w14:paraId="70D22BF5" w14:textId="77777777" w:rsidR="00C641F2" w:rsidRDefault="00C641F2" w:rsidP="00DF04C6">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49ED53CF" w14:textId="77777777" w:rsidR="00C641F2" w:rsidRDefault="00C641F2" w:rsidP="00DF04C6">
            <w:r w:rsidRPr="00AD4726">
              <w:rPr>
                <w:b/>
                <w:bCs/>
              </w:rPr>
              <w:t>Course #/Title/Grade</w:t>
            </w:r>
          </w:p>
        </w:tc>
        <w:tc>
          <w:tcPr>
            <w:tcW w:w="3117" w:type="dxa"/>
            <w:shd w:val="clear" w:color="auto" w:fill="D9D9D9" w:themeFill="background1" w:themeFillShade="D9"/>
          </w:tcPr>
          <w:p w14:paraId="30B50524" w14:textId="77777777" w:rsidR="00C641F2" w:rsidRPr="00AD4726" w:rsidRDefault="00C641F2" w:rsidP="00DF04C6">
            <w:r w:rsidRPr="00AD4726">
              <w:rPr>
                <w:b/>
                <w:bCs/>
              </w:rPr>
              <w:t>Portfolio Artifact(s)</w:t>
            </w:r>
          </w:p>
          <w:p w14:paraId="2B9300DC" w14:textId="77777777" w:rsidR="00C641F2" w:rsidRPr="00AD4726" w:rsidRDefault="00C641F2" w:rsidP="00DF04C6">
            <w:r w:rsidRPr="00AD4726">
              <w:rPr>
                <w:b/>
                <w:bCs/>
              </w:rPr>
              <w:t>AND </w:t>
            </w:r>
          </w:p>
          <w:p w14:paraId="4194B60A" w14:textId="77777777" w:rsidR="00C641F2" w:rsidRDefault="00C641F2" w:rsidP="00DF04C6">
            <w:r w:rsidRPr="00AD4726">
              <w:rPr>
                <w:b/>
                <w:bCs/>
              </w:rPr>
              <w:t>Rationale</w:t>
            </w:r>
          </w:p>
        </w:tc>
      </w:tr>
      <w:tr w:rsidR="00C641F2" w14:paraId="1753B952" w14:textId="77777777" w:rsidTr="00DF04C6">
        <w:tc>
          <w:tcPr>
            <w:tcW w:w="3116" w:type="dxa"/>
          </w:tcPr>
          <w:p w14:paraId="20422A70" w14:textId="11A496FF" w:rsidR="00C641F2" w:rsidRPr="00AD4726" w:rsidRDefault="00C641F2" w:rsidP="00DF04C6">
            <w:r w:rsidRPr="00E17639">
              <w:t>Disease and prevention</w:t>
            </w:r>
          </w:p>
          <w:p w14:paraId="2562C163" w14:textId="77777777" w:rsidR="00C641F2" w:rsidRDefault="00C641F2" w:rsidP="00DF04C6"/>
        </w:tc>
        <w:sdt>
          <w:sdtPr>
            <w:id w:val="800041712"/>
            <w:placeholder>
              <w:docPart w:val="C1728E99D8B94BF48BBB691F79955706"/>
            </w:placeholder>
            <w:showingPlcHdr/>
          </w:sdtPr>
          <w:sdtEndPr/>
          <w:sdtContent>
            <w:tc>
              <w:tcPr>
                <w:tcW w:w="3117" w:type="dxa"/>
              </w:tcPr>
              <w:p w14:paraId="58A1C8DE" w14:textId="77777777" w:rsidR="00C641F2" w:rsidRDefault="00C641F2" w:rsidP="00DF04C6">
                <w:r w:rsidRPr="004C4EA8">
                  <w:rPr>
                    <w:rStyle w:val="PlaceholderText"/>
                  </w:rPr>
                  <w:t>Click or tap here to enter text.</w:t>
                </w:r>
              </w:p>
            </w:tc>
          </w:sdtContent>
        </w:sdt>
        <w:sdt>
          <w:sdtPr>
            <w:id w:val="785010585"/>
            <w:placeholder>
              <w:docPart w:val="54BAC62563E74B08A9906CAC2CA27A59"/>
            </w:placeholder>
            <w:showingPlcHdr/>
          </w:sdtPr>
          <w:sdtEndPr/>
          <w:sdtContent>
            <w:tc>
              <w:tcPr>
                <w:tcW w:w="3117" w:type="dxa"/>
              </w:tcPr>
              <w:p w14:paraId="51A3E34C" w14:textId="77777777" w:rsidR="00C641F2" w:rsidRDefault="00C641F2" w:rsidP="00DF04C6">
                <w:r w:rsidRPr="004C4EA8">
                  <w:rPr>
                    <w:rStyle w:val="PlaceholderText"/>
                  </w:rPr>
                  <w:t>Click or tap here to enter text.</w:t>
                </w:r>
              </w:p>
            </w:tc>
          </w:sdtContent>
        </w:sdt>
      </w:tr>
      <w:tr w:rsidR="00C641F2" w14:paraId="2CF1ECB0" w14:textId="77777777" w:rsidTr="00DF04C6">
        <w:tc>
          <w:tcPr>
            <w:tcW w:w="3116" w:type="dxa"/>
          </w:tcPr>
          <w:p w14:paraId="01F9490C" w14:textId="799095C9" w:rsidR="00C641F2" w:rsidRPr="00AD4726" w:rsidRDefault="00C641F2" w:rsidP="00DF04C6">
            <w:r w:rsidRPr="00E17639">
              <w:t>Nutrition</w:t>
            </w:r>
          </w:p>
          <w:p w14:paraId="5374050F" w14:textId="77777777" w:rsidR="00C641F2" w:rsidRDefault="00C641F2" w:rsidP="00DF04C6"/>
        </w:tc>
        <w:sdt>
          <w:sdtPr>
            <w:id w:val="-312804340"/>
            <w:placeholder>
              <w:docPart w:val="362BB101960C406DB99EFF04D4382BFC"/>
            </w:placeholder>
            <w:showingPlcHdr/>
          </w:sdtPr>
          <w:sdtEndPr/>
          <w:sdtContent>
            <w:tc>
              <w:tcPr>
                <w:tcW w:w="3117" w:type="dxa"/>
              </w:tcPr>
              <w:p w14:paraId="24F2F708" w14:textId="77777777" w:rsidR="00C641F2" w:rsidRDefault="00C641F2" w:rsidP="00DF04C6">
                <w:r w:rsidRPr="004C4EA8">
                  <w:rPr>
                    <w:rStyle w:val="PlaceholderText"/>
                  </w:rPr>
                  <w:t>Click or tap here to enter text.</w:t>
                </w:r>
              </w:p>
            </w:tc>
          </w:sdtContent>
        </w:sdt>
        <w:sdt>
          <w:sdtPr>
            <w:id w:val="-1194378079"/>
            <w:placeholder>
              <w:docPart w:val="E49BD90C05E04A518605E4F854069012"/>
            </w:placeholder>
            <w:showingPlcHdr/>
          </w:sdtPr>
          <w:sdtEndPr/>
          <w:sdtContent>
            <w:tc>
              <w:tcPr>
                <w:tcW w:w="3117" w:type="dxa"/>
              </w:tcPr>
              <w:p w14:paraId="17FBAB93" w14:textId="77777777" w:rsidR="00C641F2" w:rsidRDefault="00C641F2" w:rsidP="00DF04C6">
                <w:r w:rsidRPr="004C4EA8">
                  <w:rPr>
                    <w:rStyle w:val="PlaceholderText"/>
                  </w:rPr>
                  <w:t>Click or tap here to enter text.</w:t>
                </w:r>
              </w:p>
            </w:tc>
          </w:sdtContent>
        </w:sdt>
      </w:tr>
      <w:tr w:rsidR="00C641F2" w14:paraId="49757FD2" w14:textId="77777777" w:rsidTr="00DF04C6">
        <w:tc>
          <w:tcPr>
            <w:tcW w:w="3116" w:type="dxa"/>
          </w:tcPr>
          <w:p w14:paraId="5811DDF3" w14:textId="0F6220D2" w:rsidR="00C641F2" w:rsidRDefault="00C641F2" w:rsidP="00DF04C6">
            <w:r w:rsidRPr="00720AE3">
              <w:t>Healthy lifestyles and goal setting</w:t>
            </w:r>
          </w:p>
          <w:p w14:paraId="407C8E17" w14:textId="77777777" w:rsidR="00C641F2" w:rsidRPr="0068520B" w:rsidRDefault="00C641F2" w:rsidP="00DF04C6"/>
        </w:tc>
        <w:sdt>
          <w:sdtPr>
            <w:id w:val="1128434920"/>
            <w:placeholder>
              <w:docPart w:val="5A4AE1250ACF41FDAAF9DE13B5466DF8"/>
            </w:placeholder>
            <w:showingPlcHdr/>
          </w:sdtPr>
          <w:sdtEndPr/>
          <w:sdtContent>
            <w:tc>
              <w:tcPr>
                <w:tcW w:w="3117" w:type="dxa"/>
              </w:tcPr>
              <w:p w14:paraId="0563E7E5" w14:textId="77777777" w:rsidR="00C641F2" w:rsidRDefault="00C641F2" w:rsidP="00DF04C6">
                <w:r w:rsidRPr="004C4EA8">
                  <w:rPr>
                    <w:rStyle w:val="PlaceholderText"/>
                  </w:rPr>
                  <w:t>Click or tap here to enter text.</w:t>
                </w:r>
              </w:p>
            </w:tc>
          </w:sdtContent>
        </w:sdt>
        <w:sdt>
          <w:sdtPr>
            <w:id w:val="-231775204"/>
            <w:placeholder>
              <w:docPart w:val="0F7E7E84414C4B0CABC1B71958751F68"/>
            </w:placeholder>
            <w:showingPlcHdr/>
          </w:sdtPr>
          <w:sdtEndPr/>
          <w:sdtContent>
            <w:tc>
              <w:tcPr>
                <w:tcW w:w="3117" w:type="dxa"/>
              </w:tcPr>
              <w:p w14:paraId="64C3E001" w14:textId="77777777" w:rsidR="00C641F2" w:rsidRDefault="00C641F2" w:rsidP="00DF04C6">
                <w:r w:rsidRPr="004C4EA8">
                  <w:rPr>
                    <w:rStyle w:val="PlaceholderText"/>
                  </w:rPr>
                  <w:t>Click or tap here to enter text.</w:t>
                </w:r>
              </w:p>
            </w:tc>
          </w:sdtContent>
        </w:sdt>
      </w:tr>
      <w:tr w:rsidR="00C641F2" w14:paraId="01967FAB" w14:textId="77777777" w:rsidTr="00DF04C6">
        <w:tc>
          <w:tcPr>
            <w:tcW w:w="3116" w:type="dxa"/>
          </w:tcPr>
          <w:p w14:paraId="3BB585FD" w14:textId="6A2CDA9D" w:rsidR="00C641F2" w:rsidRDefault="00C641F2" w:rsidP="00DF04C6">
            <w:r w:rsidRPr="00720AE3">
              <w:t>Stress management</w:t>
            </w:r>
          </w:p>
          <w:p w14:paraId="3DE20790" w14:textId="77777777" w:rsidR="00C641F2" w:rsidRPr="00553467" w:rsidRDefault="00C641F2" w:rsidP="00DF04C6"/>
        </w:tc>
        <w:sdt>
          <w:sdtPr>
            <w:id w:val="-810940378"/>
            <w:placeholder>
              <w:docPart w:val="A0F5476DDDBE411EBABB96760E5A363B"/>
            </w:placeholder>
            <w:showingPlcHdr/>
          </w:sdtPr>
          <w:sdtEndPr/>
          <w:sdtContent>
            <w:tc>
              <w:tcPr>
                <w:tcW w:w="3117" w:type="dxa"/>
              </w:tcPr>
              <w:p w14:paraId="2348F22F" w14:textId="77777777" w:rsidR="00C641F2" w:rsidRDefault="00C641F2" w:rsidP="00DF04C6">
                <w:r w:rsidRPr="004C4EA8">
                  <w:rPr>
                    <w:rStyle w:val="PlaceholderText"/>
                  </w:rPr>
                  <w:t>Click or tap here to enter text.</w:t>
                </w:r>
              </w:p>
            </w:tc>
          </w:sdtContent>
        </w:sdt>
        <w:sdt>
          <w:sdtPr>
            <w:id w:val="-351792885"/>
            <w:placeholder>
              <w:docPart w:val="FC1B81AABBEF4DA3B2443C48837E1FB6"/>
            </w:placeholder>
            <w:showingPlcHdr/>
          </w:sdtPr>
          <w:sdtEndPr/>
          <w:sdtContent>
            <w:tc>
              <w:tcPr>
                <w:tcW w:w="3117" w:type="dxa"/>
              </w:tcPr>
              <w:p w14:paraId="407FCADE" w14:textId="77777777" w:rsidR="00C641F2" w:rsidRDefault="00C641F2" w:rsidP="00DF04C6">
                <w:r w:rsidRPr="004C4EA8">
                  <w:rPr>
                    <w:rStyle w:val="PlaceholderText"/>
                  </w:rPr>
                  <w:t>Click or tap here to enter text.</w:t>
                </w:r>
              </w:p>
            </w:tc>
          </w:sdtContent>
        </w:sdt>
      </w:tr>
      <w:tr w:rsidR="00C641F2" w14:paraId="69F2D250" w14:textId="77777777" w:rsidTr="00DF04C6">
        <w:tc>
          <w:tcPr>
            <w:tcW w:w="3116" w:type="dxa"/>
          </w:tcPr>
          <w:p w14:paraId="05AC6E82" w14:textId="546C34C2" w:rsidR="00C641F2" w:rsidRDefault="00C641F2" w:rsidP="00DF04C6">
            <w:r w:rsidRPr="00720AE3">
              <w:t>Substance abuse and</w:t>
            </w:r>
            <w:r>
              <w:t xml:space="preserve"> its</w:t>
            </w:r>
            <w:r w:rsidRPr="00720AE3">
              <w:t xml:space="preserve"> impacts</w:t>
            </w:r>
          </w:p>
          <w:p w14:paraId="43182B39" w14:textId="77777777" w:rsidR="00C641F2" w:rsidRPr="00553467" w:rsidRDefault="00C641F2" w:rsidP="00DF04C6"/>
        </w:tc>
        <w:sdt>
          <w:sdtPr>
            <w:id w:val="235219805"/>
            <w:placeholder>
              <w:docPart w:val="54C0909A2117483FBAA7F65AB4F88F50"/>
            </w:placeholder>
            <w:showingPlcHdr/>
          </w:sdtPr>
          <w:sdtEndPr/>
          <w:sdtContent>
            <w:tc>
              <w:tcPr>
                <w:tcW w:w="3117" w:type="dxa"/>
              </w:tcPr>
              <w:p w14:paraId="113EFF50" w14:textId="77777777" w:rsidR="00C641F2" w:rsidRDefault="00C641F2" w:rsidP="00DF04C6">
                <w:r w:rsidRPr="004C4EA8">
                  <w:rPr>
                    <w:rStyle w:val="PlaceholderText"/>
                  </w:rPr>
                  <w:t>Click or tap here to enter text.</w:t>
                </w:r>
              </w:p>
            </w:tc>
          </w:sdtContent>
        </w:sdt>
        <w:sdt>
          <w:sdtPr>
            <w:id w:val="-311643229"/>
            <w:placeholder>
              <w:docPart w:val="660D6007409D44E7B4A34973E11414DB"/>
            </w:placeholder>
            <w:showingPlcHdr/>
          </w:sdtPr>
          <w:sdtEndPr/>
          <w:sdtContent>
            <w:tc>
              <w:tcPr>
                <w:tcW w:w="3117" w:type="dxa"/>
              </w:tcPr>
              <w:p w14:paraId="38D54CDF" w14:textId="77777777" w:rsidR="00C641F2" w:rsidRDefault="00C641F2" w:rsidP="00DF04C6">
                <w:r w:rsidRPr="004C4EA8">
                  <w:rPr>
                    <w:rStyle w:val="PlaceholderText"/>
                  </w:rPr>
                  <w:t>Click or tap here to enter text.</w:t>
                </w:r>
              </w:p>
            </w:tc>
          </w:sdtContent>
        </w:sdt>
      </w:tr>
    </w:tbl>
    <w:p w14:paraId="3B0784E6" w14:textId="77777777" w:rsidR="00C641F2" w:rsidRDefault="00C641F2" w:rsidP="00AD4726">
      <w:pPr>
        <w:spacing w:after="0" w:line="240" w:lineRule="auto"/>
        <w:rPr>
          <w:rFonts w:ascii="Times New Roman" w:eastAsia="Times New Roman" w:hAnsi="Times New Roman" w:cs="Times New Roman"/>
          <w:kern w:val="0"/>
          <w14:ligatures w14:val="none"/>
        </w:rPr>
      </w:pPr>
    </w:p>
    <w:p w14:paraId="0D6F3EF3" w14:textId="43467BA5" w:rsidR="00C641F2" w:rsidRPr="00C8177F" w:rsidRDefault="00C641F2" w:rsidP="00C641F2">
      <w:pPr>
        <w:pStyle w:val="Heading3"/>
        <w:rPr>
          <w:b/>
          <w:bCs/>
          <w:color w:val="000000" w:themeColor="text1"/>
          <w:sz w:val="24"/>
          <w:szCs w:val="24"/>
        </w:rPr>
      </w:pPr>
      <w:r>
        <w:rPr>
          <w:b/>
          <w:bCs/>
          <w:color w:val="000000" w:themeColor="text1"/>
          <w:sz w:val="24"/>
          <w:szCs w:val="24"/>
        </w:rPr>
        <w:lastRenderedPageBreak/>
        <w:t>Healthy Relationships and Mental and Emotional Health:</w:t>
      </w:r>
    </w:p>
    <w:tbl>
      <w:tblPr>
        <w:tblStyle w:val="TableGrid"/>
        <w:tblW w:w="0" w:type="auto"/>
        <w:tblLook w:val="04A0" w:firstRow="1" w:lastRow="0" w:firstColumn="1" w:lastColumn="0" w:noHBand="0" w:noVBand="1"/>
      </w:tblPr>
      <w:tblGrid>
        <w:gridCol w:w="3116"/>
        <w:gridCol w:w="3117"/>
        <w:gridCol w:w="3117"/>
      </w:tblGrid>
      <w:tr w:rsidR="00C641F2" w14:paraId="2444D854" w14:textId="77777777" w:rsidTr="00DF04C6">
        <w:trPr>
          <w:tblHeader/>
        </w:trPr>
        <w:tc>
          <w:tcPr>
            <w:tcW w:w="3116" w:type="dxa"/>
            <w:shd w:val="clear" w:color="auto" w:fill="D9D9D9" w:themeFill="background1" w:themeFillShade="D9"/>
          </w:tcPr>
          <w:p w14:paraId="7FCE99C9" w14:textId="77777777" w:rsidR="00C641F2" w:rsidRDefault="00C641F2" w:rsidP="00DF04C6">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33EEA5FD" w14:textId="77777777" w:rsidR="00C641F2" w:rsidRDefault="00C641F2" w:rsidP="00DF04C6">
            <w:r w:rsidRPr="00AD4726">
              <w:rPr>
                <w:b/>
                <w:bCs/>
              </w:rPr>
              <w:t>Course #/Title/Grade</w:t>
            </w:r>
          </w:p>
        </w:tc>
        <w:tc>
          <w:tcPr>
            <w:tcW w:w="3117" w:type="dxa"/>
            <w:shd w:val="clear" w:color="auto" w:fill="D9D9D9" w:themeFill="background1" w:themeFillShade="D9"/>
          </w:tcPr>
          <w:p w14:paraId="65629906" w14:textId="77777777" w:rsidR="00C641F2" w:rsidRPr="00AD4726" w:rsidRDefault="00C641F2" w:rsidP="00DF04C6">
            <w:r w:rsidRPr="00AD4726">
              <w:rPr>
                <w:b/>
                <w:bCs/>
              </w:rPr>
              <w:t>Portfolio Artifact(s)</w:t>
            </w:r>
          </w:p>
          <w:p w14:paraId="12956B47" w14:textId="77777777" w:rsidR="00C641F2" w:rsidRPr="00AD4726" w:rsidRDefault="00C641F2" w:rsidP="00DF04C6">
            <w:r w:rsidRPr="00AD4726">
              <w:rPr>
                <w:b/>
                <w:bCs/>
              </w:rPr>
              <w:t>AND </w:t>
            </w:r>
          </w:p>
          <w:p w14:paraId="09412C15" w14:textId="77777777" w:rsidR="00C641F2" w:rsidRDefault="00C641F2" w:rsidP="00DF04C6">
            <w:r w:rsidRPr="00AD4726">
              <w:rPr>
                <w:b/>
                <w:bCs/>
              </w:rPr>
              <w:t>Rationale</w:t>
            </w:r>
          </w:p>
        </w:tc>
      </w:tr>
      <w:tr w:rsidR="00C641F2" w14:paraId="5C443725" w14:textId="77777777" w:rsidTr="00DF04C6">
        <w:tc>
          <w:tcPr>
            <w:tcW w:w="3116" w:type="dxa"/>
          </w:tcPr>
          <w:p w14:paraId="002BD8EC" w14:textId="64E489C4" w:rsidR="00C641F2" w:rsidRPr="00AD4726" w:rsidRDefault="00C641F2" w:rsidP="00DF04C6">
            <w:r w:rsidRPr="005F7FAE">
              <w:t>Factors affecting healthy and unhealthy relationships</w:t>
            </w:r>
          </w:p>
          <w:p w14:paraId="2D2D975F" w14:textId="77777777" w:rsidR="00C641F2" w:rsidRDefault="00C641F2" w:rsidP="00DF04C6"/>
        </w:tc>
        <w:sdt>
          <w:sdtPr>
            <w:id w:val="1072242822"/>
            <w:placeholder>
              <w:docPart w:val="E44A4C6428C24D67A77F547BC3A49967"/>
            </w:placeholder>
            <w:showingPlcHdr/>
          </w:sdtPr>
          <w:sdtEndPr/>
          <w:sdtContent>
            <w:tc>
              <w:tcPr>
                <w:tcW w:w="3117" w:type="dxa"/>
              </w:tcPr>
              <w:p w14:paraId="4914F5D9" w14:textId="77777777" w:rsidR="00C641F2" w:rsidRDefault="00C641F2" w:rsidP="00DF04C6">
                <w:r w:rsidRPr="004C4EA8">
                  <w:rPr>
                    <w:rStyle w:val="PlaceholderText"/>
                  </w:rPr>
                  <w:t>Click or tap here to enter text.</w:t>
                </w:r>
              </w:p>
            </w:tc>
          </w:sdtContent>
        </w:sdt>
        <w:sdt>
          <w:sdtPr>
            <w:id w:val="-14232613"/>
            <w:placeholder>
              <w:docPart w:val="BFA744DEFECA468492A84F8FCE68BCB8"/>
            </w:placeholder>
            <w:showingPlcHdr/>
          </w:sdtPr>
          <w:sdtEndPr/>
          <w:sdtContent>
            <w:tc>
              <w:tcPr>
                <w:tcW w:w="3117" w:type="dxa"/>
              </w:tcPr>
              <w:p w14:paraId="442861FE" w14:textId="77777777" w:rsidR="00C641F2" w:rsidRDefault="00C641F2" w:rsidP="00DF04C6">
                <w:r w:rsidRPr="004C4EA8">
                  <w:rPr>
                    <w:rStyle w:val="PlaceholderText"/>
                  </w:rPr>
                  <w:t>Click or tap here to enter text.</w:t>
                </w:r>
              </w:p>
            </w:tc>
          </w:sdtContent>
        </w:sdt>
      </w:tr>
      <w:tr w:rsidR="00C641F2" w14:paraId="4D5F64D5" w14:textId="77777777" w:rsidTr="00DF04C6">
        <w:tc>
          <w:tcPr>
            <w:tcW w:w="3116" w:type="dxa"/>
          </w:tcPr>
          <w:p w14:paraId="40047988" w14:textId="7CFDC366" w:rsidR="00C641F2" w:rsidRPr="00AD4726" w:rsidRDefault="00C641F2" w:rsidP="00DF04C6">
            <w:r w:rsidRPr="005F7FAE">
              <w:t>Interpersonal communication</w:t>
            </w:r>
          </w:p>
          <w:p w14:paraId="06B73040" w14:textId="77777777" w:rsidR="00C641F2" w:rsidRDefault="00C641F2" w:rsidP="00DF04C6"/>
        </w:tc>
        <w:sdt>
          <w:sdtPr>
            <w:id w:val="-815029389"/>
            <w:placeholder>
              <w:docPart w:val="74C7E51E126B45148B30109EA5E9914F"/>
            </w:placeholder>
            <w:showingPlcHdr/>
          </w:sdtPr>
          <w:sdtEndPr/>
          <w:sdtContent>
            <w:tc>
              <w:tcPr>
                <w:tcW w:w="3117" w:type="dxa"/>
              </w:tcPr>
              <w:p w14:paraId="3CC2B28F" w14:textId="77777777" w:rsidR="00C641F2" w:rsidRDefault="00C641F2" w:rsidP="00DF04C6">
                <w:r w:rsidRPr="004C4EA8">
                  <w:rPr>
                    <w:rStyle w:val="PlaceholderText"/>
                  </w:rPr>
                  <w:t>Click or tap here to enter text.</w:t>
                </w:r>
              </w:p>
            </w:tc>
          </w:sdtContent>
        </w:sdt>
        <w:sdt>
          <w:sdtPr>
            <w:id w:val="-623154587"/>
            <w:placeholder>
              <w:docPart w:val="CEF77BC1EC50476BA0A3059B41F3D9F0"/>
            </w:placeholder>
            <w:showingPlcHdr/>
          </w:sdtPr>
          <w:sdtEndPr/>
          <w:sdtContent>
            <w:tc>
              <w:tcPr>
                <w:tcW w:w="3117" w:type="dxa"/>
              </w:tcPr>
              <w:p w14:paraId="1448F157" w14:textId="77777777" w:rsidR="00C641F2" w:rsidRDefault="00C641F2" w:rsidP="00DF04C6">
                <w:r w:rsidRPr="004C4EA8">
                  <w:rPr>
                    <w:rStyle w:val="PlaceholderText"/>
                  </w:rPr>
                  <w:t>Click or tap here to enter text.</w:t>
                </w:r>
              </w:p>
            </w:tc>
          </w:sdtContent>
        </w:sdt>
      </w:tr>
      <w:tr w:rsidR="00C641F2" w14:paraId="1EDC440C" w14:textId="77777777" w:rsidTr="00DF04C6">
        <w:tc>
          <w:tcPr>
            <w:tcW w:w="3116" w:type="dxa"/>
          </w:tcPr>
          <w:p w14:paraId="6633E354" w14:textId="007DA95D" w:rsidR="00C641F2" w:rsidRPr="0068520B" w:rsidRDefault="00C641F2" w:rsidP="00C641F2">
            <w:r w:rsidRPr="005F7FAE">
              <w:t>Human sexuality</w:t>
            </w:r>
          </w:p>
        </w:tc>
        <w:sdt>
          <w:sdtPr>
            <w:id w:val="-206570181"/>
            <w:placeholder>
              <w:docPart w:val="157644AD1D904F8EA1F2427361B47500"/>
            </w:placeholder>
            <w:showingPlcHdr/>
          </w:sdtPr>
          <w:sdtEndPr/>
          <w:sdtContent>
            <w:tc>
              <w:tcPr>
                <w:tcW w:w="3117" w:type="dxa"/>
              </w:tcPr>
              <w:p w14:paraId="6FA4EE65" w14:textId="77777777" w:rsidR="00C641F2" w:rsidRDefault="00C641F2" w:rsidP="00DF04C6">
                <w:r w:rsidRPr="004C4EA8">
                  <w:rPr>
                    <w:rStyle w:val="PlaceholderText"/>
                  </w:rPr>
                  <w:t>Click or tap here to enter text.</w:t>
                </w:r>
              </w:p>
            </w:tc>
          </w:sdtContent>
        </w:sdt>
        <w:sdt>
          <w:sdtPr>
            <w:id w:val="490688249"/>
            <w:placeholder>
              <w:docPart w:val="C5F9C0D2CDE74358B47D801EC4A9EC61"/>
            </w:placeholder>
            <w:showingPlcHdr/>
          </w:sdtPr>
          <w:sdtEndPr/>
          <w:sdtContent>
            <w:tc>
              <w:tcPr>
                <w:tcW w:w="3117" w:type="dxa"/>
              </w:tcPr>
              <w:p w14:paraId="255A9393" w14:textId="77777777" w:rsidR="00C641F2" w:rsidRDefault="00C641F2" w:rsidP="00DF04C6">
                <w:r w:rsidRPr="004C4EA8">
                  <w:rPr>
                    <w:rStyle w:val="PlaceholderText"/>
                  </w:rPr>
                  <w:t>Click or tap here to enter text.</w:t>
                </w:r>
              </w:p>
            </w:tc>
          </w:sdtContent>
        </w:sdt>
      </w:tr>
      <w:tr w:rsidR="00C641F2" w14:paraId="399033F1" w14:textId="77777777" w:rsidTr="00DF04C6">
        <w:tc>
          <w:tcPr>
            <w:tcW w:w="3116" w:type="dxa"/>
          </w:tcPr>
          <w:p w14:paraId="032B4B71" w14:textId="53182E27" w:rsidR="00C641F2" w:rsidRDefault="00C641F2" w:rsidP="00DF04C6">
            <w:r w:rsidRPr="00B85DCB">
              <w:t>Psychosocial development</w:t>
            </w:r>
          </w:p>
          <w:p w14:paraId="2EF9E1AE" w14:textId="77777777" w:rsidR="00C641F2" w:rsidRPr="00553467" w:rsidRDefault="00C641F2" w:rsidP="00DF04C6"/>
        </w:tc>
        <w:sdt>
          <w:sdtPr>
            <w:id w:val="189725101"/>
            <w:placeholder>
              <w:docPart w:val="A9CB3D1169C441738032A093D7CE5637"/>
            </w:placeholder>
            <w:showingPlcHdr/>
          </w:sdtPr>
          <w:sdtEndPr/>
          <w:sdtContent>
            <w:tc>
              <w:tcPr>
                <w:tcW w:w="3117" w:type="dxa"/>
              </w:tcPr>
              <w:p w14:paraId="43538975" w14:textId="77777777" w:rsidR="00C641F2" w:rsidRDefault="00C641F2" w:rsidP="00DF04C6">
                <w:r w:rsidRPr="004C4EA8">
                  <w:rPr>
                    <w:rStyle w:val="PlaceholderText"/>
                  </w:rPr>
                  <w:t>Click or tap here to enter text.</w:t>
                </w:r>
              </w:p>
            </w:tc>
          </w:sdtContent>
        </w:sdt>
        <w:sdt>
          <w:sdtPr>
            <w:id w:val="-729454973"/>
            <w:placeholder>
              <w:docPart w:val="CD0139367ECA452BB6FA6CB3737C66B0"/>
            </w:placeholder>
            <w:showingPlcHdr/>
          </w:sdtPr>
          <w:sdtEndPr/>
          <w:sdtContent>
            <w:tc>
              <w:tcPr>
                <w:tcW w:w="3117" w:type="dxa"/>
              </w:tcPr>
              <w:p w14:paraId="76CD35A7" w14:textId="77777777" w:rsidR="00C641F2" w:rsidRDefault="00C641F2" w:rsidP="00DF04C6">
                <w:r w:rsidRPr="004C4EA8">
                  <w:rPr>
                    <w:rStyle w:val="PlaceholderText"/>
                  </w:rPr>
                  <w:t>Click or tap here to enter text.</w:t>
                </w:r>
              </w:p>
            </w:tc>
          </w:sdtContent>
        </w:sdt>
      </w:tr>
      <w:tr w:rsidR="00C641F2" w14:paraId="61AA7494" w14:textId="77777777" w:rsidTr="00DF04C6">
        <w:tc>
          <w:tcPr>
            <w:tcW w:w="3116" w:type="dxa"/>
          </w:tcPr>
          <w:p w14:paraId="6C256A28" w14:textId="5DF8F753" w:rsidR="00C641F2" w:rsidRDefault="00C641F2" w:rsidP="00DF04C6">
            <w:r w:rsidRPr="00B85DCB">
              <w:t>Mental and emotional health issues and prevention strategies</w:t>
            </w:r>
          </w:p>
          <w:p w14:paraId="726676EA" w14:textId="77777777" w:rsidR="00C641F2" w:rsidRPr="00553467" w:rsidRDefault="00C641F2" w:rsidP="00DF04C6"/>
        </w:tc>
        <w:sdt>
          <w:sdtPr>
            <w:id w:val="136999698"/>
            <w:placeholder>
              <w:docPart w:val="EC6B5DF144F44C4ABE71F60B056469AC"/>
            </w:placeholder>
            <w:showingPlcHdr/>
          </w:sdtPr>
          <w:sdtEndPr/>
          <w:sdtContent>
            <w:tc>
              <w:tcPr>
                <w:tcW w:w="3117" w:type="dxa"/>
              </w:tcPr>
              <w:p w14:paraId="5FECEEE9" w14:textId="77777777" w:rsidR="00C641F2" w:rsidRDefault="00C641F2" w:rsidP="00DF04C6">
                <w:r w:rsidRPr="004C4EA8">
                  <w:rPr>
                    <w:rStyle w:val="PlaceholderText"/>
                  </w:rPr>
                  <w:t>Click or tap here to enter text.</w:t>
                </w:r>
              </w:p>
            </w:tc>
          </w:sdtContent>
        </w:sdt>
        <w:sdt>
          <w:sdtPr>
            <w:id w:val="-620923266"/>
            <w:placeholder>
              <w:docPart w:val="6E60B87EB5EC4E3BB1F5213A0C74FD8E"/>
            </w:placeholder>
            <w:showingPlcHdr/>
          </w:sdtPr>
          <w:sdtEndPr/>
          <w:sdtContent>
            <w:tc>
              <w:tcPr>
                <w:tcW w:w="3117" w:type="dxa"/>
              </w:tcPr>
              <w:p w14:paraId="1F963CE2" w14:textId="77777777" w:rsidR="00C641F2" w:rsidRDefault="00C641F2" w:rsidP="00DF04C6">
                <w:r w:rsidRPr="004C4EA8">
                  <w:rPr>
                    <w:rStyle w:val="PlaceholderText"/>
                  </w:rPr>
                  <w:t>Click or tap here to enter text.</w:t>
                </w:r>
              </w:p>
            </w:tc>
          </w:sdtContent>
        </w:sdt>
      </w:tr>
    </w:tbl>
    <w:p w14:paraId="5F7CAA17" w14:textId="77777777" w:rsidR="00C641F2" w:rsidRDefault="00C641F2" w:rsidP="00AD4726">
      <w:pPr>
        <w:spacing w:after="0" w:line="240" w:lineRule="auto"/>
        <w:rPr>
          <w:rFonts w:ascii="Times New Roman" w:eastAsia="Times New Roman" w:hAnsi="Times New Roman" w:cs="Times New Roman"/>
          <w:kern w:val="0"/>
          <w14:ligatures w14:val="none"/>
        </w:rPr>
      </w:pPr>
    </w:p>
    <w:p w14:paraId="368584FD" w14:textId="77777777" w:rsidR="00C641F2" w:rsidRDefault="00C641F2" w:rsidP="00AD4726">
      <w:pPr>
        <w:spacing w:after="0" w:line="240" w:lineRule="auto"/>
        <w:rPr>
          <w:rFonts w:ascii="Times New Roman" w:eastAsia="Times New Roman" w:hAnsi="Times New Roman" w:cs="Times New Roman"/>
          <w:kern w:val="0"/>
          <w14:ligatures w14:val="none"/>
        </w:rPr>
      </w:pPr>
    </w:p>
    <w:p w14:paraId="14CD768C" w14:textId="13E1D585" w:rsidR="001F2178" w:rsidRPr="00C8177F" w:rsidRDefault="001F2178" w:rsidP="001F2178">
      <w:pPr>
        <w:pStyle w:val="Heading3"/>
        <w:rPr>
          <w:b/>
          <w:bCs/>
          <w:color w:val="000000" w:themeColor="text1"/>
          <w:sz w:val="24"/>
          <w:szCs w:val="24"/>
        </w:rPr>
      </w:pPr>
      <w:r>
        <w:rPr>
          <w:b/>
          <w:bCs/>
          <w:color w:val="000000" w:themeColor="text1"/>
          <w:sz w:val="24"/>
          <w:szCs w:val="24"/>
        </w:rPr>
        <w:t>Community Health and Advocacy:</w:t>
      </w:r>
    </w:p>
    <w:tbl>
      <w:tblPr>
        <w:tblStyle w:val="TableGrid"/>
        <w:tblW w:w="0" w:type="auto"/>
        <w:tblLook w:val="04A0" w:firstRow="1" w:lastRow="0" w:firstColumn="1" w:lastColumn="0" w:noHBand="0" w:noVBand="1"/>
      </w:tblPr>
      <w:tblGrid>
        <w:gridCol w:w="3116"/>
        <w:gridCol w:w="3117"/>
        <w:gridCol w:w="3117"/>
      </w:tblGrid>
      <w:tr w:rsidR="001F2178" w14:paraId="3248E26E" w14:textId="77777777" w:rsidTr="00DF04C6">
        <w:trPr>
          <w:tblHeader/>
        </w:trPr>
        <w:tc>
          <w:tcPr>
            <w:tcW w:w="3116" w:type="dxa"/>
            <w:shd w:val="clear" w:color="auto" w:fill="D9D9D9" w:themeFill="background1" w:themeFillShade="D9"/>
          </w:tcPr>
          <w:p w14:paraId="294996E7" w14:textId="77777777" w:rsidR="001F2178" w:rsidRDefault="001F2178" w:rsidP="00DF04C6">
            <w:r w:rsidRPr="00AD4726">
              <w:rPr>
                <w:b/>
                <w:bCs/>
              </w:rPr>
              <w:t>Candidates must</w:t>
            </w:r>
            <w:r>
              <w:rPr>
                <w:b/>
                <w:bCs/>
              </w:rPr>
              <w:t xml:space="preserve"> demonstrate</w:t>
            </w:r>
            <w:ins w:id="3"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072EDEAF" w14:textId="77777777" w:rsidR="001F2178" w:rsidRDefault="001F2178" w:rsidP="00DF04C6">
            <w:r w:rsidRPr="00AD4726">
              <w:rPr>
                <w:b/>
                <w:bCs/>
              </w:rPr>
              <w:t>Course #/Title/Grade</w:t>
            </w:r>
          </w:p>
        </w:tc>
        <w:tc>
          <w:tcPr>
            <w:tcW w:w="3117" w:type="dxa"/>
            <w:shd w:val="clear" w:color="auto" w:fill="D9D9D9" w:themeFill="background1" w:themeFillShade="D9"/>
          </w:tcPr>
          <w:p w14:paraId="2C218CFB" w14:textId="77777777" w:rsidR="001F2178" w:rsidRPr="00AD4726" w:rsidRDefault="001F2178" w:rsidP="00DF04C6">
            <w:r w:rsidRPr="00AD4726">
              <w:rPr>
                <w:b/>
                <w:bCs/>
              </w:rPr>
              <w:t>Portfolio Artifact(s)</w:t>
            </w:r>
          </w:p>
          <w:p w14:paraId="1E2A55DF" w14:textId="77777777" w:rsidR="001F2178" w:rsidRPr="00AD4726" w:rsidRDefault="001F2178" w:rsidP="00DF04C6">
            <w:r w:rsidRPr="00AD4726">
              <w:rPr>
                <w:b/>
                <w:bCs/>
              </w:rPr>
              <w:t>AND </w:t>
            </w:r>
          </w:p>
          <w:p w14:paraId="592D19F0" w14:textId="77777777" w:rsidR="001F2178" w:rsidRDefault="001F2178" w:rsidP="00DF04C6">
            <w:r w:rsidRPr="00AD4726">
              <w:rPr>
                <w:b/>
                <w:bCs/>
              </w:rPr>
              <w:t>Rationale</w:t>
            </w:r>
          </w:p>
        </w:tc>
      </w:tr>
      <w:tr w:rsidR="001F2178" w14:paraId="005B81FB" w14:textId="77777777" w:rsidTr="00DF04C6">
        <w:tc>
          <w:tcPr>
            <w:tcW w:w="3116" w:type="dxa"/>
          </w:tcPr>
          <w:p w14:paraId="00C72F8F" w14:textId="77777777" w:rsidR="001F2178" w:rsidRDefault="001F2178" w:rsidP="001F2178">
            <w:r w:rsidRPr="00202380">
              <w:t>Health and safety</w:t>
            </w:r>
            <w:r>
              <w:t>;</w:t>
            </w:r>
            <w:r w:rsidRPr="00202380">
              <w:t xml:space="preserve"> related laws and regulations</w:t>
            </w:r>
          </w:p>
          <w:p w14:paraId="37E9789E" w14:textId="0F8A728A" w:rsidR="001F2178" w:rsidRDefault="001F2178" w:rsidP="001F2178"/>
        </w:tc>
        <w:sdt>
          <w:sdtPr>
            <w:id w:val="1436950151"/>
            <w:placeholder>
              <w:docPart w:val="E8552E4DE131479791D6711AFEC5E236"/>
            </w:placeholder>
            <w:showingPlcHdr/>
          </w:sdtPr>
          <w:sdtEndPr/>
          <w:sdtContent>
            <w:tc>
              <w:tcPr>
                <w:tcW w:w="3117" w:type="dxa"/>
              </w:tcPr>
              <w:p w14:paraId="12C52802" w14:textId="77777777" w:rsidR="001F2178" w:rsidRDefault="001F2178" w:rsidP="001F2178">
                <w:r w:rsidRPr="004C4EA8">
                  <w:rPr>
                    <w:rStyle w:val="PlaceholderText"/>
                  </w:rPr>
                  <w:t>Click or tap here to enter text.</w:t>
                </w:r>
              </w:p>
            </w:tc>
          </w:sdtContent>
        </w:sdt>
        <w:sdt>
          <w:sdtPr>
            <w:id w:val="1756083459"/>
            <w:placeholder>
              <w:docPart w:val="CB538F186A3942A68C99DE7948AFA53B"/>
            </w:placeholder>
            <w:showingPlcHdr/>
          </w:sdtPr>
          <w:sdtEndPr/>
          <w:sdtContent>
            <w:tc>
              <w:tcPr>
                <w:tcW w:w="3117" w:type="dxa"/>
              </w:tcPr>
              <w:p w14:paraId="309C89B4" w14:textId="77777777" w:rsidR="001F2178" w:rsidRDefault="001F2178" w:rsidP="001F2178">
                <w:r w:rsidRPr="004C4EA8">
                  <w:rPr>
                    <w:rStyle w:val="PlaceholderText"/>
                  </w:rPr>
                  <w:t>Click or tap here to enter text.</w:t>
                </w:r>
              </w:p>
            </w:tc>
          </w:sdtContent>
        </w:sdt>
      </w:tr>
      <w:tr w:rsidR="001F2178" w14:paraId="1F39036C" w14:textId="77777777" w:rsidTr="00DF04C6">
        <w:tc>
          <w:tcPr>
            <w:tcW w:w="3116" w:type="dxa"/>
          </w:tcPr>
          <w:p w14:paraId="51962784" w14:textId="5329090D" w:rsidR="001F2178" w:rsidRPr="00AD4726" w:rsidRDefault="001F2178" w:rsidP="001F2178">
            <w:r w:rsidRPr="00202380">
              <w:t>Available community health agencies</w:t>
            </w:r>
          </w:p>
          <w:p w14:paraId="0876C8AD" w14:textId="77777777" w:rsidR="001F2178" w:rsidRDefault="001F2178" w:rsidP="001F2178"/>
        </w:tc>
        <w:sdt>
          <w:sdtPr>
            <w:id w:val="-1460949768"/>
            <w:placeholder>
              <w:docPart w:val="30AA3001893A45D7B41F1D55A63247B7"/>
            </w:placeholder>
            <w:showingPlcHdr/>
          </w:sdtPr>
          <w:sdtEndPr/>
          <w:sdtContent>
            <w:tc>
              <w:tcPr>
                <w:tcW w:w="3117" w:type="dxa"/>
              </w:tcPr>
              <w:p w14:paraId="4FFD4EEB" w14:textId="77777777" w:rsidR="001F2178" w:rsidRDefault="001F2178" w:rsidP="001F2178">
                <w:r w:rsidRPr="004C4EA8">
                  <w:rPr>
                    <w:rStyle w:val="PlaceholderText"/>
                  </w:rPr>
                  <w:t>Click or tap here to enter text.</w:t>
                </w:r>
              </w:p>
            </w:tc>
          </w:sdtContent>
        </w:sdt>
        <w:sdt>
          <w:sdtPr>
            <w:id w:val="329951897"/>
            <w:placeholder>
              <w:docPart w:val="49A9F973A261483E9A3ABFB3E5EE48BC"/>
            </w:placeholder>
            <w:showingPlcHdr/>
          </w:sdtPr>
          <w:sdtEndPr/>
          <w:sdtContent>
            <w:tc>
              <w:tcPr>
                <w:tcW w:w="3117" w:type="dxa"/>
              </w:tcPr>
              <w:p w14:paraId="43C95E72" w14:textId="77777777" w:rsidR="001F2178" w:rsidRDefault="001F2178" w:rsidP="001F2178">
                <w:r w:rsidRPr="004C4EA8">
                  <w:rPr>
                    <w:rStyle w:val="PlaceholderText"/>
                  </w:rPr>
                  <w:t>Click or tap here to enter text.</w:t>
                </w:r>
              </w:p>
            </w:tc>
          </w:sdtContent>
        </w:sdt>
      </w:tr>
      <w:tr w:rsidR="001F2178" w14:paraId="4C9395F1" w14:textId="77777777" w:rsidTr="00DF04C6">
        <w:tc>
          <w:tcPr>
            <w:tcW w:w="3116" w:type="dxa"/>
          </w:tcPr>
          <w:p w14:paraId="69450F10" w14:textId="394151CF" w:rsidR="001F2178" w:rsidRPr="0068520B" w:rsidRDefault="001F2178" w:rsidP="001F2178">
            <w:r w:rsidRPr="00202380">
              <w:t>Health education advocacy</w:t>
            </w:r>
          </w:p>
        </w:tc>
        <w:sdt>
          <w:sdtPr>
            <w:id w:val="494308145"/>
            <w:placeholder>
              <w:docPart w:val="0C2091D59BA44AC88047495B48C69BB7"/>
            </w:placeholder>
            <w:showingPlcHdr/>
          </w:sdtPr>
          <w:sdtEndPr/>
          <w:sdtContent>
            <w:tc>
              <w:tcPr>
                <w:tcW w:w="3117" w:type="dxa"/>
              </w:tcPr>
              <w:p w14:paraId="195FC7EF" w14:textId="77777777" w:rsidR="001F2178" w:rsidRDefault="001F2178" w:rsidP="001F2178">
                <w:r w:rsidRPr="004C4EA8">
                  <w:rPr>
                    <w:rStyle w:val="PlaceholderText"/>
                  </w:rPr>
                  <w:t>Click or tap here to enter text.</w:t>
                </w:r>
              </w:p>
            </w:tc>
          </w:sdtContent>
        </w:sdt>
        <w:sdt>
          <w:sdtPr>
            <w:id w:val="971871916"/>
            <w:placeholder>
              <w:docPart w:val="961CA24B9F2A435D8042E549DEB97027"/>
            </w:placeholder>
            <w:showingPlcHdr/>
          </w:sdtPr>
          <w:sdtEndPr/>
          <w:sdtContent>
            <w:tc>
              <w:tcPr>
                <w:tcW w:w="3117" w:type="dxa"/>
              </w:tcPr>
              <w:p w14:paraId="0A85DD9D" w14:textId="77777777" w:rsidR="001F2178" w:rsidRDefault="001F2178" w:rsidP="001F2178">
                <w:r w:rsidRPr="004C4EA8">
                  <w:rPr>
                    <w:rStyle w:val="PlaceholderText"/>
                  </w:rPr>
                  <w:t>Click or tap here to enter text.</w:t>
                </w:r>
              </w:p>
            </w:tc>
          </w:sdtContent>
        </w:sdt>
      </w:tr>
      <w:tr w:rsidR="001F2178" w14:paraId="4ECF4B45" w14:textId="77777777" w:rsidTr="00DF04C6">
        <w:tc>
          <w:tcPr>
            <w:tcW w:w="3116" w:type="dxa"/>
          </w:tcPr>
          <w:p w14:paraId="54EC2A72" w14:textId="5A0703C2" w:rsidR="001F2178" w:rsidRDefault="001F2178" w:rsidP="001F2178">
            <w:r>
              <w:t>Individual responsibility to society and the environment</w:t>
            </w:r>
          </w:p>
          <w:p w14:paraId="032546D6" w14:textId="77777777" w:rsidR="001F2178" w:rsidRPr="00553467" w:rsidRDefault="001F2178" w:rsidP="001F2178"/>
        </w:tc>
        <w:sdt>
          <w:sdtPr>
            <w:id w:val="-1673410776"/>
            <w:placeholder>
              <w:docPart w:val="C7925343F1694E89A6F1843C8E7CF144"/>
            </w:placeholder>
            <w:showingPlcHdr/>
          </w:sdtPr>
          <w:sdtEndPr/>
          <w:sdtContent>
            <w:tc>
              <w:tcPr>
                <w:tcW w:w="3117" w:type="dxa"/>
              </w:tcPr>
              <w:p w14:paraId="481B370A" w14:textId="77777777" w:rsidR="001F2178" w:rsidRDefault="001F2178" w:rsidP="001F2178">
                <w:r w:rsidRPr="004C4EA8">
                  <w:rPr>
                    <w:rStyle w:val="PlaceholderText"/>
                  </w:rPr>
                  <w:t>Click or tap here to enter text.</w:t>
                </w:r>
              </w:p>
            </w:tc>
          </w:sdtContent>
        </w:sdt>
        <w:sdt>
          <w:sdtPr>
            <w:id w:val="-1608191889"/>
            <w:placeholder>
              <w:docPart w:val="07409013DCE94BCDB98F09101526D802"/>
            </w:placeholder>
            <w:showingPlcHdr/>
          </w:sdtPr>
          <w:sdtEndPr/>
          <w:sdtContent>
            <w:tc>
              <w:tcPr>
                <w:tcW w:w="3117" w:type="dxa"/>
              </w:tcPr>
              <w:p w14:paraId="571B566C" w14:textId="77777777" w:rsidR="001F2178" w:rsidRDefault="001F2178" w:rsidP="001F2178">
                <w:r w:rsidRPr="004C4EA8">
                  <w:rPr>
                    <w:rStyle w:val="PlaceholderText"/>
                  </w:rPr>
                  <w:t>Click or tap here to enter text.</w:t>
                </w:r>
              </w:p>
            </w:tc>
          </w:sdtContent>
        </w:sdt>
      </w:tr>
    </w:tbl>
    <w:p w14:paraId="61202614" w14:textId="77777777" w:rsidR="00C641F2" w:rsidRDefault="00C641F2" w:rsidP="00AD4726">
      <w:pPr>
        <w:spacing w:after="0" w:line="240" w:lineRule="auto"/>
        <w:rPr>
          <w:rFonts w:ascii="Times New Roman" w:eastAsia="Times New Roman" w:hAnsi="Times New Roman" w:cs="Times New Roman"/>
          <w:kern w:val="0"/>
          <w14:ligatures w14:val="none"/>
        </w:rPr>
      </w:pPr>
    </w:p>
    <w:p w14:paraId="69E27B79" w14:textId="77777777" w:rsidR="00025C67" w:rsidRDefault="00025C67" w:rsidP="00AD4726">
      <w:pPr>
        <w:spacing w:after="0" w:line="240" w:lineRule="auto"/>
        <w:rPr>
          <w:rFonts w:ascii="Times New Roman" w:eastAsia="Times New Roman" w:hAnsi="Times New Roman" w:cs="Times New Roman"/>
          <w:kern w:val="0"/>
          <w14:ligatures w14:val="none"/>
        </w:rPr>
      </w:pPr>
    </w:p>
    <w:p w14:paraId="2F18DA33" w14:textId="77777777" w:rsidR="00025C67" w:rsidRDefault="00025C67" w:rsidP="00AD4726">
      <w:pPr>
        <w:spacing w:after="0" w:line="240" w:lineRule="auto"/>
        <w:rPr>
          <w:rFonts w:ascii="Times New Roman" w:eastAsia="Times New Roman" w:hAnsi="Times New Roman" w:cs="Times New Roman"/>
          <w:kern w:val="0"/>
          <w14:ligatures w14:val="none"/>
        </w:rPr>
      </w:pPr>
    </w:p>
    <w:p w14:paraId="747C85EA" w14:textId="77777777" w:rsidR="00025C67" w:rsidRDefault="00025C67" w:rsidP="00AD4726">
      <w:pPr>
        <w:spacing w:after="0" w:line="240" w:lineRule="auto"/>
        <w:rPr>
          <w:rFonts w:ascii="Times New Roman" w:eastAsia="Times New Roman" w:hAnsi="Times New Roman" w:cs="Times New Roman"/>
          <w:kern w:val="0"/>
          <w14:ligatures w14:val="none"/>
        </w:rPr>
      </w:pPr>
    </w:p>
    <w:p w14:paraId="3B48F756" w14:textId="77777777" w:rsidR="00025C67" w:rsidRDefault="00025C67" w:rsidP="00AD4726">
      <w:pPr>
        <w:spacing w:after="0" w:line="240" w:lineRule="auto"/>
        <w:rPr>
          <w:rFonts w:ascii="Times New Roman" w:eastAsia="Times New Roman" w:hAnsi="Times New Roman" w:cs="Times New Roman"/>
          <w:kern w:val="0"/>
          <w14:ligatures w14:val="none"/>
        </w:rPr>
      </w:pPr>
    </w:p>
    <w:p w14:paraId="7708C739" w14:textId="77777777" w:rsidR="00025C67" w:rsidRDefault="00025C67" w:rsidP="00AD4726">
      <w:pPr>
        <w:spacing w:after="0" w:line="240" w:lineRule="auto"/>
        <w:rPr>
          <w:rFonts w:ascii="Times New Roman" w:eastAsia="Times New Roman" w:hAnsi="Times New Roman" w:cs="Times New Roman"/>
          <w:kern w:val="0"/>
          <w14:ligatures w14:val="none"/>
        </w:rPr>
      </w:pPr>
    </w:p>
    <w:p w14:paraId="0D84E673" w14:textId="77777777" w:rsidR="00025C67" w:rsidRDefault="00025C67" w:rsidP="00AD4726">
      <w:pPr>
        <w:spacing w:after="0" w:line="240" w:lineRule="auto"/>
        <w:rPr>
          <w:rFonts w:ascii="Times New Roman" w:eastAsia="Times New Roman" w:hAnsi="Times New Roman" w:cs="Times New Roman"/>
          <w:kern w:val="0"/>
          <w14:ligatures w14:val="none"/>
        </w:rPr>
      </w:pPr>
    </w:p>
    <w:p w14:paraId="75EE4165" w14:textId="4CB401EF" w:rsidR="00025C67" w:rsidRPr="00C8177F" w:rsidRDefault="00025C67" w:rsidP="00025C67">
      <w:pPr>
        <w:pStyle w:val="Heading3"/>
        <w:rPr>
          <w:b/>
          <w:bCs/>
          <w:color w:val="000000" w:themeColor="text1"/>
          <w:sz w:val="24"/>
          <w:szCs w:val="24"/>
        </w:rPr>
      </w:pPr>
      <w:r>
        <w:rPr>
          <w:b/>
          <w:bCs/>
          <w:color w:val="000000" w:themeColor="text1"/>
          <w:sz w:val="24"/>
          <w:szCs w:val="24"/>
        </w:rPr>
        <w:lastRenderedPageBreak/>
        <w:t>Health Education and Pedagogy:</w:t>
      </w:r>
    </w:p>
    <w:tbl>
      <w:tblPr>
        <w:tblStyle w:val="TableGrid"/>
        <w:tblW w:w="0" w:type="auto"/>
        <w:tblLook w:val="04A0" w:firstRow="1" w:lastRow="0" w:firstColumn="1" w:lastColumn="0" w:noHBand="0" w:noVBand="1"/>
      </w:tblPr>
      <w:tblGrid>
        <w:gridCol w:w="3116"/>
        <w:gridCol w:w="3117"/>
        <w:gridCol w:w="3117"/>
      </w:tblGrid>
      <w:tr w:rsidR="00025C67" w14:paraId="3D96EBFF" w14:textId="77777777" w:rsidTr="00DF04C6">
        <w:trPr>
          <w:tblHeader/>
        </w:trPr>
        <w:tc>
          <w:tcPr>
            <w:tcW w:w="3116" w:type="dxa"/>
            <w:shd w:val="clear" w:color="auto" w:fill="D9D9D9" w:themeFill="background1" w:themeFillShade="D9"/>
          </w:tcPr>
          <w:p w14:paraId="504FA42B" w14:textId="77777777" w:rsidR="00025C67" w:rsidRDefault="00025C67" w:rsidP="00DF04C6">
            <w:r w:rsidRPr="00AD4726">
              <w:rPr>
                <w:b/>
                <w:bCs/>
              </w:rPr>
              <w:t>Candidates must</w:t>
            </w:r>
            <w:r>
              <w:rPr>
                <w:b/>
                <w:bCs/>
              </w:rPr>
              <w:t xml:space="preserve"> demonstrate</w:t>
            </w:r>
            <w:ins w:id="4"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1A59F5CB" w14:textId="77777777" w:rsidR="00025C67" w:rsidRDefault="00025C67" w:rsidP="00DF04C6">
            <w:r w:rsidRPr="00AD4726">
              <w:rPr>
                <w:b/>
                <w:bCs/>
              </w:rPr>
              <w:t>Course #/Title/Grade</w:t>
            </w:r>
          </w:p>
        </w:tc>
        <w:tc>
          <w:tcPr>
            <w:tcW w:w="3117" w:type="dxa"/>
            <w:shd w:val="clear" w:color="auto" w:fill="D9D9D9" w:themeFill="background1" w:themeFillShade="D9"/>
          </w:tcPr>
          <w:p w14:paraId="08371D01" w14:textId="77777777" w:rsidR="00025C67" w:rsidRPr="00AD4726" w:rsidRDefault="00025C67" w:rsidP="00DF04C6">
            <w:r w:rsidRPr="00AD4726">
              <w:rPr>
                <w:b/>
                <w:bCs/>
              </w:rPr>
              <w:t>Portfolio Artifact(s)</w:t>
            </w:r>
          </w:p>
          <w:p w14:paraId="456061F1" w14:textId="77777777" w:rsidR="00025C67" w:rsidRPr="00AD4726" w:rsidRDefault="00025C67" w:rsidP="00DF04C6">
            <w:r w:rsidRPr="00AD4726">
              <w:rPr>
                <w:b/>
                <w:bCs/>
              </w:rPr>
              <w:t>AND </w:t>
            </w:r>
          </w:p>
          <w:p w14:paraId="1D9A2555" w14:textId="77777777" w:rsidR="00025C67" w:rsidRDefault="00025C67" w:rsidP="00DF04C6">
            <w:r w:rsidRPr="00AD4726">
              <w:rPr>
                <w:b/>
                <w:bCs/>
              </w:rPr>
              <w:t>Rationale</w:t>
            </w:r>
          </w:p>
        </w:tc>
      </w:tr>
      <w:tr w:rsidR="00025C67" w14:paraId="1F1C86F8" w14:textId="77777777" w:rsidTr="00DF04C6">
        <w:tc>
          <w:tcPr>
            <w:tcW w:w="3116" w:type="dxa"/>
          </w:tcPr>
          <w:p w14:paraId="61E85F5D" w14:textId="31132378" w:rsidR="00025C67" w:rsidRDefault="00025C67" w:rsidP="00DF04C6">
            <w:r w:rsidRPr="00C27187">
              <w:t>Assessment, curriculum development, and planning</w:t>
            </w:r>
          </w:p>
          <w:p w14:paraId="2A9F68CD" w14:textId="77777777" w:rsidR="00025C67" w:rsidRDefault="00025C67" w:rsidP="00DF04C6"/>
        </w:tc>
        <w:sdt>
          <w:sdtPr>
            <w:id w:val="-695229187"/>
            <w:placeholder>
              <w:docPart w:val="A70AEC67A8334DDD91306A6263C433F4"/>
            </w:placeholder>
            <w:showingPlcHdr/>
          </w:sdtPr>
          <w:sdtEndPr/>
          <w:sdtContent>
            <w:tc>
              <w:tcPr>
                <w:tcW w:w="3117" w:type="dxa"/>
              </w:tcPr>
              <w:p w14:paraId="4084372C" w14:textId="77777777" w:rsidR="00025C67" w:rsidRDefault="00025C67" w:rsidP="00DF04C6">
                <w:r w:rsidRPr="004C4EA8">
                  <w:rPr>
                    <w:rStyle w:val="PlaceholderText"/>
                  </w:rPr>
                  <w:t>Click or tap here to enter text.</w:t>
                </w:r>
              </w:p>
            </w:tc>
          </w:sdtContent>
        </w:sdt>
        <w:sdt>
          <w:sdtPr>
            <w:id w:val="-406151246"/>
            <w:placeholder>
              <w:docPart w:val="A96C5FE552364598AD10FCE01D199B13"/>
            </w:placeholder>
            <w:showingPlcHdr/>
          </w:sdtPr>
          <w:sdtEndPr/>
          <w:sdtContent>
            <w:tc>
              <w:tcPr>
                <w:tcW w:w="3117" w:type="dxa"/>
              </w:tcPr>
              <w:p w14:paraId="2B455D64" w14:textId="77777777" w:rsidR="00025C67" w:rsidRDefault="00025C67" w:rsidP="00DF04C6">
                <w:r w:rsidRPr="004C4EA8">
                  <w:rPr>
                    <w:rStyle w:val="PlaceholderText"/>
                  </w:rPr>
                  <w:t>Click or tap here to enter text.</w:t>
                </w:r>
              </w:p>
            </w:tc>
          </w:sdtContent>
        </w:sdt>
      </w:tr>
      <w:tr w:rsidR="00025C67" w14:paraId="70F27908" w14:textId="77777777" w:rsidTr="00DF04C6">
        <w:tc>
          <w:tcPr>
            <w:tcW w:w="3116" w:type="dxa"/>
          </w:tcPr>
          <w:p w14:paraId="24729011" w14:textId="23B94120" w:rsidR="00025C67" w:rsidRPr="00AD4726" w:rsidRDefault="00025C67" w:rsidP="00DF04C6">
            <w:r w:rsidRPr="00C27187">
              <w:t>Cultural, societal, and familial sensitivity with controversial subject matter</w:t>
            </w:r>
          </w:p>
          <w:p w14:paraId="5A0DA9F3" w14:textId="77777777" w:rsidR="00025C67" w:rsidRDefault="00025C67" w:rsidP="00DF04C6"/>
        </w:tc>
        <w:sdt>
          <w:sdtPr>
            <w:id w:val="-494717091"/>
            <w:placeholder>
              <w:docPart w:val="66F139E6A0354EE797494C2CEBDA036D"/>
            </w:placeholder>
            <w:showingPlcHdr/>
          </w:sdtPr>
          <w:sdtEndPr/>
          <w:sdtContent>
            <w:tc>
              <w:tcPr>
                <w:tcW w:w="3117" w:type="dxa"/>
              </w:tcPr>
              <w:p w14:paraId="593DBDF2" w14:textId="77777777" w:rsidR="00025C67" w:rsidRDefault="00025C67" w:rsidP="00DF04C6">
                <w:r w:rsidRPr="004C4EA8">
                  <w:rPr>
                    <w:rStyle w:val="PlaceholderText"/>
                  </w:rPr>
                  <w:t>Click or tap here to enter text.</w:t>
                </w:r>
              </w:p>
            </w:tc>
          </w:sdtContent>
        </w:sdt>
        <w:sdt>
          <w:sdtPr>
            <w:id w:val="1284076342"/>
            <w:placeholder>
              <w:docPart w:val="777AAE8C9A2C41A68FE530D1057CD397"/>
            </w:placeholder>
            <w:showingPlcHdr/>
          </w:sdtPr>
          <w:sdtEndPr/>
          <w:sdtContent>
            <w:tc>
              <w:tcPr>
                <w:tcW w:w="3117" w:type="dxa"/>
              </w:tcPr>
              <w:p w14:paraId="30ACD19E" w14:textId="77777777" w:rsidR="00025C67" w:rsidRDefault="00025C67" w:rsidP="00DF04C6">
                <w:r w:rsidRPr="004C4EA8">
                  <w:rPr>
                    <w:rStyle w:val="PlaceholderText"/>
                  </w:rPr>
                  <w:t>Click or tap here to enter text.</w:t>
                </w:r>
              </w:p>
            </w:tc>
          </w:sdtContent>
        </w:sdt>
      </w:tr>
    </w:tbl>
    <w:p w14:paraId="39CDECD9" w14:textId="77777777" w:rsidR="00025C67" w:rsidRDefault="00025C67" w:rsidP="00AD4726">
      <w:pPr>
        <w:spacing w:after="0" w:line="240" w:lineRule="auto"/>
        <w:rPr>
          <w:rFonts w:ascii="Times New Roman" w:eastAsia="Times New Roman" w:hAnsi="Times New Roman" w:cs="Times New Roman"/>
          <w:kern w:val="0"/>
          <w14:ligatures w14:val="none"/>
        </w:rPr>
      </w:pPr>
    </w:p>
    <w:p w14:paraId="236F49CD" w14:textId="789E1673" w:rsidR="00F715BA" w:rsidRDefault="00F715BA" w:rsidP="00AD4726"/>
    <w:p w14:paraId="453395B4" w14:textId="77777777" w:rsidR="00BB21FC" w:rsidRPr="00A845FC" w:rsidRDefault="00BB21FC" w:rsidP="00BB21FC">
      <w:pPr>
        <w:jc w:val="center"/>
        <w:rPr>
          <w:rFonts w:ascii="Calibri" w:hAnsi="Calibri" w:cs="Calibri"/>
          <w:sz w:val="20"/>
          <w:szCs w:val="20"/>
        </w:rPr>
      </w:pPr>
      <w:r w:rsidRPr="00A845FC">
        <w:rPr>
          <w:rFonts w:ascii="Calibri" w:hAnsi="Calibri" w:cs="Calibri"/>
          <w:sz w:val="20"/>
          <w:szCs w:val="20"/>
        </w:rPr>
        <w:t>08.01.2025 | Determination of qualification will be made by CDE upon evaluation of a complete submission</w:t>
      </w:r>
    </w:p>
    <w:p w14:paraId="6D7920FD" w14:textId="77777777" w:rsidR="00C956B6" w:rsidRDefault="00C956B6" w:rsidP="00AD4726"/>
    <w:p w14:paraId="4893D3E9" w14:textId="77777777" w:rsidR="00C956B6" w:rsidRDefault="00C956B6" w:rsidP="00AD4726"/>
    <w:p w14:paraId="1E3867EB" w14:textId="77777777" w:rsidR="00C956B6" w:rsidRDefault="00C956B6" w:rsidP="00AD4726"/>
    <w:p w14:paraId="02773104" w14:textId="77777777" w:rsidR="00C956B6" w:rsidRDefault="00C956B6" w:rsidP="00AD4726"/>
    <w:sectPr w:rsidR="00C956B6" w:rsidSect="0015552C">
      <w:pgSz w:w="12240" w:h="15840"/>
      <w:pgMar w:top="1080" w:right="1440" w:bottom="108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479EBA" w14:textId="77777777" w:rsidR="0015500B" w:rsidRDefault="0015500B" w:rsidP="00247CB5">
      <w:pPr>
        <w:spacing w:after="0" w:line="240" w:lineRule="auto"/>
      </w:pPr>
      <w:r>
        <w:separator/>
      </w:r>
    </w:p>
  </w:endnote>
  <w:endnote w:type="continuationSeparator" w:id="0">
    <w:p w14:paraId="4E751757" w14:textId="77777777" w:rsidR="0015500B" w:rsidRDefault="0015500B"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7200C" w14:textId="77777777" w:rsidR="0015500B" w:rsidRDefault="0015500B" w:rsidP="00247CB5">
      <w:pPr>
        <w:spacing w:after="0" w:line="240" w:lineRule="auto"/>
      </w:pPr>
      <w:r>
        <w:separator/>
      </w:r>
    </w:p>
  </w:footnote>
  <w:footnote w:type="continuationSeparator" w:id="0">
    <w:p w14:paraId="61DEEA9D" w14:textId="77777777" w:rsidR="0015500B" w:rsidRDefault="0015500B"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E779DF"/>
    <w:multiLevelType w:val="multilevel"/>
    <w:tmpl w:val="6D1427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7095B15"/>
    <w:multiLevelType w:val="multilevel"/>
    <w:tmpl w:val="0E12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D311AC"/>
    <w:multiLevelType w:val="multilevel"/>
    <w:tmpl w:val="429A6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533741"/>
    <w:multiLevelType w:val="hybridMultilevel"/>
    <w:tmpl w:val="E8A21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3"/>
  </w:num>
  <w:num w:numId="2" w16cid:durableId="1287931480">
    <w:abstractNumId w:val="22"/>
  </w:num>
  <w:num w:numId="3" w16cid:durableId="709914026">
    <w:abstractNumId w:val="27"/>
  </w:num>
  <w:num w:numId="4" w16cid:durableId="1934049431">
    <w:abstractNumId w:val="37"/>
  </w:num>
  <w:num w:numId="5" w16cid:durableId="1597401095">
    <w:abstractNumId w:val="8"/>
  </w:num>
  <w:num w:numId="6" w16cid:durableId="1972515934">
    <w:abstractNumId w:val="14"/>
  </w:num>
  <w:num w:numId="7" w16cid:durableId="1072657260">
    <w:abstractNumId w:val="21"/>
  </w:num>
  <w:num w:numId="8" w16cid:durableId="1300568501">
    <w:abstractNumId w:val="28"/>
  </w:num>
  <w:num w:numId="9" w16cid:durableId="287468638">
    <w:abstractNumId w:val="41"/>
  </w:num>
  <w:num w:numId="10" w16cid:durableId="1435515279">
    <w:abstractNumId w:val="17"/>
  </w:num>
  <w:num w:numId="11" w16cid:durableId="414671710">
    <w:abstractNumId w:val="36"/>
  </w:num>
  <w:num w:numId="12" w16cid:durableId="312950467">
    <w:abstractNumId w:val="26"/>
  </w:num>
  <w:num w:numId="13" w16cid:durableId="92433943">
    <w:abstractNumId w:val="43"/>
  </w:num>
  <w:num w:numId="14" w16cid:durableId="686951336">
    <w:abstractNumId w:val="15"/>
  </w:num>
  <w:num w:numId="15" w16cid:durableId="1958098054">
    <w:abstractNumId w:val="24"/>
  </w:num>
  <w:num w:numId="16" w16cid:durableId="1418794979">
    <w:abstractNumId w:val="13"/>
  </w:num>
  <w:num w:numId="17" w16cid:durableId="1693996720">
    <w:abstractNumId w:val="7"/>
  </w:num>
  <w:num w:numId="18" w16cid:durableId="184177575">
    <w:abstractNumId w:val="31"/>
  </w:num>
  <w:num w:numId="19" w16cid:durableId="1106923685">
    <w:abstractNumId w:val="45"/>
  </w:num>
  <w:num w:numId="20" w16cid:durableId="1052190357">
    <w:abstractNumId w:val="6"/>
  </w:num>
  <w:num w:numId="21" w16cid:durableId="310865930">
    <w:abstractNumId w:val="29"/>
  </w:num>
  <w:num w:numId="22" w16cid:durableId="1462184247">
    <w:abstractNumId w:val="25"/>
  </w:num>
  <w:num w:numId="23" w16cid:durableId="1615019806">
    <w:abstractNumId w:val="32"/>
  </w:num>
  <w:num w:numId="24" w16cid:durableId="587421105">
    <w:abstractNumId w:val="10"/>
  </w:num>
  <w:num w:numId="25" w16cid:durableId="546379856">
    <w:abstractNumId w:val="18"/>
  </w:num>
  <w:num w:numId="26" w16cid:durableId="154227323">
    <w:abstractNumId w:val="34"/>
  </w:num>
  <w:num w:numId="27" w16cid:durableId="761680375">
    <w:abstractNumId w:val="39"/>
  </w:num>
  <w:num w:numId="28" w16cid:durableId="1725061471">
    <w:abstractNumId w:val="16"/>
  </w:num>
  <w:num w:numId="29" w16cid:durableId="859003082">
    <w:abstractNumId w:val="23"/>
  </w:num>
  <w:num w:numId="30" w16cid:durableId="360740766">
    <w:abstractNumId w:val="40"/>
  </w:num>
  <w:num w:numId="31" w16cid:durableId="1336683912">
    <w:abstractNumId w:val="20"/>
  </w:num>
  <w:num w:numId="32" w16cid:durableId="756749512">
    <w:abstractNumId w:val="2"/>
  </w:num>
  <w:num w:numId="33" w16cid:durableId="606084597">
    <w:abstractNumId w:val="1"/>
  </w:num>
  <w:num w:numId="34" w16cid:durableId="1364595449">
    <w:abstractNumId w:val="38"/>
  </w:num>
  <w:num w:numId="35" w16cid:durableId="821893191">
    <w:abstractNumId w:val="4"/>
  </w:num>
  <w:num w:numId="36" w16cid:durableId="1053850141">
    <w:abstractNumId w:val="0"/>
  </w:num>
  <w:num w:numId="37" w16cid:durableId="545023216">
    <w:abstractNumId w:val="5"/>
  </w:num>
  <w:num w:numId="38" w16cid:durableId="272514943">
    <w:abstractNumId w:val="12"/>
  </w:num>
  <w:num w:numId="39" w16cid:durableId="1897157504">
    <w:abstractNumId w:val="19"/>
  </w:num>
  <w:num w:numId="40" w16cid:durableId="585724008">
    <w:abstractNumId w:val="11"/>
  </w:num>
  <w:num w:numId="41" w16cid:durableId="262961182">
    <w:abstractNumId w:val="44"/>
  </w:num>
  <w:num w:numId="42" w16cid:durableId="953286815">
    <w:abstractNumId w:val="35"/>
  </w:num>
  <w:num w:numId="43" w16cid:durableId="1357778685">
    <w:abstractNumId w:val="30"/>
  </w:num>
  <w:num w:numId="44" w16cid:durableId="987130052">
    <w:abstractNumId w:val="42"/>
  </w:num>
  <w:num w:numId="45" w16cid:durableId="1884438667">
    <w:abstractNumId w:val="9"/>
  </w:num>
  <w:num w:numId="46" w16cid:durableId="2120098936">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12523"/>
    <w:rsid w:val="00025755"/>
    <w:rsid w:val="00025C67"/>
    <w:rsid w:val="0003175B"/>
    <w:rsid w:val="0003574E"/>
    <w:rsid w:val="00073057"/>
    <w:rsid w:val="00076DE2"/>
    <w:rsid w:val="000934EA"/>
    <w:rsid w:val="000A3873"/>
    <w:rsid w:val="000E0699"/>
    <w:rsid w:val="000F575E"/>
    <w:rsid w:val="00123239"/>
    <w:rsid w:val="0014583E"/>
    <w:rsid w:val="0015500B"/>
    <w:rsid w:val="0015552C"/>
    <w:rsid w:val="001811F9"/>
    <w:rsid w:val="001A0F69"/>
    <w:rsid w:val="001B154B"/>
    <w:rsid w:val="001B2BD2"/>
    <w:rsid w:val="001B2C55"/>
    <w:rsid w:val="001C2684"/>
    <w:rsid w:val="001C6ED4"/>
    <w:rsid w:val="001E39F3"/>
    <w:rsid w:val="001F0822"/>
    <w:rsid w:val="001F2178"/>
    <w:rsid w:val="00202380"/>
    <w:rsid w:val="00204747"/>
    <w:rsid w:val="0023345E"/>
    <w:rsid w:val="00247CB5"/>
    <w:rsid w:val="00250BDE"/>
    <w:rsid w:val="00257E18"/>
    <w:rsid w:val="00264168"/>
    <w:rsid w:val="002764C9"/>
    <w:rsid w:val="00291414"/>
    <w:rsid w:val="002C3B65"/>
    <w:rsid w:val="002F04F1"/>
    <w:rsid w:val="0030151B"/>
    <w:rsid w:val="0030729A"/>
    <w:rsid w:val="0031031C"/>
    <w:rsid w:val="00332741"/>
    <w:rsid w:val="00353080"/>
    <w:rsid w:val="003540EB"/>
    <w:rsid w:val="003574C8"/>
    <w:rsid w:val="00370FFC"/>
    <w:rsid w:val="00381775"/>
    <w:rsid w:val="003913A8"/>
    <w:rsid w:val="003B2FF3"/>
    <w:rsid w:val="003B712C"/>
    <w:rsid w:val="003C4BBA"/>
    <w:rsid w:val="003C69BC"/>
    <w:rsid w:val="003E6A2E"/>
    <w:rsid w:val="003F6E42"/>
    <w:rsid w:val="0043360E"/>
    <w:rsid w:val="00443E68"/>
    <w:rsid w:val="0049295E"/>
    <w:rsid w:val="00493C82"/>
    <w:rsid w:val="004A635D"/>
    <w:rsid w:val="004B0D6A"/>
    <w:rsid w:val="004B7A0B"/>
    <w:rsid w:val="0052220C"/>
    <w:rsid w:val="00533551"/>
    <w:rsid w:val="00553467"/>
    <w:rsid w:val="005554F8"/>
    <w:rsid w:val="00591C65"/>
    <w:rsid w:val="00593ADB"/>
    <w:rsid w:val="005A7583"/>
    <w:rsid w:val="005C709F"/>
    <w:rsid w:val="005F7FAE"/>
    <w:rsid w:val="0062061F"/>
    <w:rsid w:val="0068520B"/>
    <w:rsid w:val="00696699"/>
    <w:rsid w:val="006A139A"/>
    <w:rsid w:val="006D367B"/>
    <w:rsid w:val="006D4924"/>
    <w:rsid w:val="006F5948"/>
    <w:rsid w:val="00704A5D"/>
    <w:rsid w:val="00720AE3"/>
    <w:rsid w:val="00733BB9"/>
    <w:rsid w:val="00742738"/>
    <w:rsid w:val="00755B63"/>
    <w:rsid w:val="00770AA9"/>
    <w:rsid w:val="00775B23"/>
    <w:rsid w:val="0079788A"/>
    <w:rsid w:val="007C22FF"/>
    <w:rsid w:val="007D6329"/>
    <w:rsid w:val="007F03F7"/>
    <w:rsid w:val="007F0E4D"/>
    <w:rsid w:val="007F79D7"/>
    <w:rsid w:val="008210A2"/>
    <w:rsid w:val="0085756F"/>
    <w:rsid w:val="008B3BD1"/>
    <w:rsid w:val="008C2473"/>
    <w:rsid w:val="008E11CC"/>
    <w:rsid w:val="008F278A"/>
    <w:rsid w:val="0090478D"/>
    <w:rsid w:val="0091570E"/>
    <w:rsid w:val="009378D1"/>
    <w:rsid w:val="00944FCC"/>
    <w:rsid w:val="00947E00"/>
    <w:rsid w:val="00961B67"/>
    <w:rsid w:val="00973F1D"/>
    <w:rsid w:val="00975B63"/>
    <w:rsid w:val="00991047"/>
    <w:rsid w:val="009A6448"/>
    <w:rsid w:val="009A772B"/>
    <w:rsid w:val="009C67F3"/>
    <w:rsid w:val="009E518D"/>
    <w:rsid w:val="009E5D2E"/>
    <w:rsid w:val="00A004A4"/>
    <w:rsid w:val="00A115AE"/>
    <w:rsid w:val="00A27614"/>
    <w:rsid w:val="00A30F8D"/>
    <w:rsid w:val="00A50A79"/>
    <w:rsid w:val="00A55DE8"/>
    <w:rsid w:val="00A74F4A"/>
    <w:rsid w:val="00A841C2"/>
    <w:rsid w:val="00AA6488"/>
    <w:rsid w:val="00AD4726"/>
    <w:rsid w:val="00AF146B"/>
    <w:rsid w:val="00B02704"/>
    <w:rsid w:val="00B33583"/>
    <w:rsid w:val="00B40C13"/>
    <w:rsid w:val="00B55E61"/>
    <w:rsid w:val="00B63044"/>
    <w:rsid w:val="00B85DCB"/>
    <w:rsid w:val="00BA3C51"/>
    <w:rsid w:val="00BB21FC"/>
    <w:rsid w:val="00BD0802"/>
    <w:rsid w:val="00BF51CE"/>
    <w:rsid w:val="00BF7899"/>
    <w:rsid w:val="00C15FBE"/>
    <w:rsid w:val="00C24A1A"/>
    <w:rsid w:val="00C27187"/>
    <w:rsid w:val="00C439EE"/>
    <w:rsid w:val="00C45D5C"/>
    <w:rsid w:val="00C62433"/>
    <w:rsid w:val="00C641F2"/>
    <w:rsid w:val="00C93B5A"/>
    <w:rsid w:val="00C948E0"/>
    <w:rsid w:val="00C956B6"/>
    <w:rsid w:val="00C97311"/>
    <w:rsid w:val="00CB4237"/>
    <w:rsid w:val="00D1700B"/>
    <w:rsid w:val="00D17F99"/>
    <w:rsid w:val="00D40715"/>
    <w:rsid w:val="00D4539A"/>
    <w:rsid w:val="00DA5561"/>
    <w:rsid w:val="00DB71C4"/>
    <w:rsid w:val="00DD0FD8"/>
    <w:rsid w:val="00DD2B52"/>
    <w:rsid w:val="00DF5A01"/>
    <w:rsid w:val="00E17639"/>
    <w:rsid w:val="00E206FC"/>
    <w:rsid w:val="00E32AAE"/>
    <w:rsid w:val="00E3475B"/>
    <w:rsid w:val="00E42076"/>
    <w:rsid w:val="00E4490F"/>
    <w:rsid w:val="00E5003B"/>
    <w:rsid w:val="00E6002C"/>
    <w:rsid w:val="00E64F02"/>
    <w:rsid w:val="00E82837"/>
    <w:rsid w:val="00E832A1"/>
    <w:rsid w:val="00EA4A75"/>
    <w:rsid w:val="00EB7849"/>
    <w:rsid w:val="00EC3EE6"/>
    <w:rsid w:val="00ED229B"/>
    <w:rsid w:val="00ED4238"/>
    <w:rsid w:val="00EE02A0"/>
    <w:rsid w:val="00EF3FFA"/>
    <w:rsid w:val="00EF4A1C"/>
    <w:rsid w:val="00F41B4E"/>
    <w:rsid w:val="00F5536B"/>
    <w:rsid w:val="00F715BA"/>
    <w:rsid w:val="00F77990"/>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168853">
      <w:bodyDiv w:val="1"/>
      <w:marLeft w:val="0"/>
      <w:marRight w:val="0"/>
      <w:marTop w:val="0"/>
      <w:marBottom w:val="0"/>
      <w:divBdr>
        <w:top w:val="none" w:sz="0" w:space="0" w:color="auto"/>
        <w:left w:val="none" w:sz="0" w:space="0" w:color="auto"/>
        <w:bottom w:val="none" w:sz="0" w:space="0" w:color="auto"/>
        <w:right w:val="none" w:sz="0" w:space="0" w:color="auto"/>
      </w:divBdr>
    </w:div>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356002970">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591010930">
      <w:bodyDiv w:val="1"/>
      <w:marLeft w:val="0"/>
      <w:marRight w:val="0"/>
      <w:marTop w:val="0"/>
      <w:marBottom w:val="0"/>
      <w:divBdr>
        <w:top w:val="none" w:sz="0" w:space="0" w:color="auto"/>
        <w:left w:val="none" w:sz="0" w:space="0" w:color="auto"/>
        <w:bottom w:val="none" w:sz="0" w:space="0" w:color="auto"/>
        <w:right w:val="none" w:sz="0" w:space="0" w:color="auto"/>
      </w:divBdr>
    </w:div>
    <w:div w:id="610665643">
      <w:bodyDiv w:val="1"/>
      <w:marLeft w:val="0"/>
      <w:marRight w:val="0"/>
      <w:marTop w:val="0"/>
      <w:marBottom w:val="0"/>
      <w:divBdr>
        <w:top w:val="none" w:sz="0" w:space="0" w:color="auto"/>
        <w:left w:val="none" w:sz="0" w:space="0" w:color="auto"/>
        <w:bottom w:val="none" w:sz="0" w:space="0" w:color="auto"/>
        <w:right w:val="none" w:sz="0" w:space="0" w:color="auto"/>
      </w:divBdr>
    </w:div>
    <w:div w:id="775254885">
      <w:bodyDiv w:val="1"/>
      <w:marLeft w:val="0"/>
      <w:marRight w:val="0"/>
      <w:marTop w:val="0"/>
      <w:marBottom w:val="0"/>
      <w:divBdr>
        <w:top w:val="none" w:sz="0" w:space="0" w:color="auto"/>
        <w:left w:val="none" w:sz="0" w:space="0" w:color="auto"/>
        <w:bottom w:val="none" w:sz="0" w:space="0" w:color="auto"/>
        <w:right w:val="none" w:sz="0" w:space="0" w:color="auto"/>
      </w:divBdr>
    </w:div>
    <w:div w:id="844246201">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13266912">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240939352">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664157705">
      <w:bodyDiv w:val="1"/>
      <w:marLeft w:val="0"/>
      <w:marRight w:val="0"/>
      <w:marTop w:val="0"/>
      <w:marBottom w:val="0"/>
      <w:divBdr>
        <w:top w:val="none" w:sz="0" w:space="0" w:color="auto"/>
        <w:left w:val="none" w:sz="0" w:space="0" w:color="auto"/>
        <w:bottom w:val="none" w:sz="0" w:space="0" w:color="auto"/>
        <w:right w:val="none" w:sz="0" w:space="0" w:color="auto"/>
      </w:divBdr>
    </w:div>
    <w:div w:id="1827894406">
      <w:bodyDiv w:val="1"/>
      <w:marLeft w:val="0"/>
      <w:marRight w:val="0"/>
      <w:marTop w:val="0"/>
      <w:marBottom w:val="0"/>
      <w:divBdr>
        <w:top w:val="none" w:sz="0" w:space="0" w:color="auto"/>
        <w:left w:val="none" w:sz="0" w:space="0" w:color="auto"/>
        <w:bottom w:val="none" w:sz="0" w:space="0" w:color="auto"/>
        <w:right w:val="none" w:sz="0" w:space="0" w:color="auto"/>
      </w:divBdr>
    </w:div>
    <w:div w:id="1855413995">
      <w:bodyDiv w:val="1"/>
      <w:marLeft w:val="0"/>
      <w:marRight w:val="0"/>
      <w:marTop w:val="0"/>
      <w:marBottom w:val="0"/>
      <w:divBdr>
        <w:top w:val="none" w:sz="0" w:space="0" w:color="auto"/>
        <w:left w:val="none" w:sz="0" w:space="0" w:color="auto"/>
        <w:bottom w:val="none" w:sz="0" w:space="0" w:color="auto"/>
        <w:right w:val="none" w:sz="0" w:space="0" w:color="auto"/>
      </w:divBdr>
    </w:div>
    <w:div w:id="1872065584">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state.co.us/cdeprof/endorsementrequirement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48B537871BE4BE9B22AA48873827009"/>
        <w:category>
          <w:name w:val="General"/>
          <w:gallery w:val="placeholder"/>
        </w:category>
        <w:types>
          <w:type w:val="bbPlcHdr"/>
        </w:types>
        <w:behaviors>
          <w:behavior w:val="content"/>
        </w:behaviors>
        <w:guid w:val="{8D4F50A7-1EC3-44F3-A00F-7BBC2F791B50}"/>
      </w:docPartPr>
      <w:docPartBody>
        <w:p w:rsidR="0024339A" w:rsidRDefault="00E20F80" w:rsidP="00E20F80">
          <w:pPr>
            <w:pStyle w:val="048B537871BE4BE9B22AA48873827009"/>
          </w:pPr>
          <w:r w:rsidRPr="00C6081B">
            <w:rPr>
              <w:rStyle w:val="PlaceholderText"/>
            </w:rPr>
            <w:t>Click or tap here to enter text.</w:t>
          </w:r>
        </w:p>
      </w:docPartBody>
    </w:docPart>
    <w:docPart>
      <w:docPartPr>
        <w:name w:val="4EFDECBB9F0C46F4ABDC599628264F5B"/>
        <w:category>
          <w:name w:val="General"/>
          <w:gallery w:val="placeholder"/>
        </w:category>
        <w:types>
          <w:type w:val="bbPlcHdr"/>
        </w:types>
        <w:behaviors>
          <w:behavior w:val="content"/>
        </w:behaviors>
        <w:guid w:val="{8654BDBD-F30F-43FE-AB0F-2BFE1F9317DB}"/>
      </w:docPartPr>
      <w:docPartBody>
        <w:p w:rsidR="0024339A" w:rsidRDefault="00E20F80" w:rsidP="00E20F80">
          <w:pPr>
            <w:pStyle w:val="4EFDECBB9F0C46F4ABDC599628264F5B"/>
          </w:pPr>
          <w:r w:rsidRPr="00C6081B">
            <w:rPr>
              <w:rStyle w:val="PlaceholderText"/>
            </w:rPr>
            <w:t>Click or tap here to enter text.</w:t>
          </w:r>
        </w:p>
      </w:docPartBody>
    </w:docPart>
    <w:docPart>
      <w:docPartPr>
        <w:name w:val="FDE6B26554E740CBB3259BC1FF520EA4"/>
        <w:category>
          <w:name w:val="General"/>
          <w:gallery w:val="placeholder"/>
        </w:category>
        <w:types>
          <w:type w:val="bbPlcHdr"/>
        </w:types>
        <w:behaviors>
          <w:behavior w:val="content"/>
        </w:behaviors>
        <w:guid w:val="{A8228433-9BD3-4C18-8795-4A7982C656A1}"/>
      </w:docPartPr>
      <w:docPartBody>
        <w:p w:rsidR="0024339A" w:rsidRDefault="00E20F80" w:rsidP="00E20F80">
          <w:pPr>
            <w:pStyle w:val="FDE6B26554E740CBB3259BC1FF520EA4"/>
          </w:pPr>
          <w:r w:rsidRPr="004C4EA8">
            <w:rPr>
              <w:rStyle w:val="PlaceholderText"/>
            </w:rPr>
            <w:t>Click or tap here to enter text.</w:t>
          </w:r>
        </w:p>
      </w:docPartBody>
    </w:docPart>
    <w:docPart>
      <w:docPartPr>
        <w:name w:val="37738563159C421EBC474F4DF58B369B"/>
        <w:category>
          <w:name w:val="General"/>
          <w:gallery w:val="placeholder"/>
        </w:category>
        <w:types>
          <w:type w:val="bbPlcHdr"/>
        </w:types>
        <w:behaviors>
          <w:behavior w:val="content"/>
        </w:behaviors>
        <w:guid w:val="{16262DFF-3895-4708-80E2-9362995E2DE5}"/>
      </w:docPartPr>
      <w:docPartBody>
        <w:p w:rsidR="0024339A" w:rsidRDefault="00E20F80" w:rsidP="00E20F80">
          <w:pPr>
            <w:pStyle w:val="37738563159C421EBC474F4DF58B369B"/>
          </w:pPr>
          <w:r w:rsidRPr="004C4EA8">
            <w:rPr>
              <w:rStyle w:val="PlaceholderText"/>
            </w:rPr>
            <w:t>Click or tap here to enter text.</w:t>
          </w:r>
        </w:p>
      </w:docPartBody>
    </w:docPart>
    <w:docPart>
      <w:docPartPr>
        <w:name w:val="2F96E9D018F048A787DD872265A64749"/>
        <w:category>
          <w:name w:val="General"/>
          <w:gallery w:val="placeholder"/>
        </w:category>
        <w:types>
          <w:type w:val="bbPlcHdr"/>
        </w:types>
        <w:behaviors>
          <w:behavior w:val="content"/>
        </w:behaviors>
        <w:guid w:val="{088F0A9A-ED55-42C1-BBBB-74C9E399C79F}"/>
      </w:docPartPr>
      <w:docPartBody>
        <w:p w:rsidR="0024339A" w:rsidRDefault="00E20F80" w:rsidP="00E20F80">
          <w:pPr>
            <w:pStyle w:val="2F96E9D018F048A787DD872265A64749"/>
          </w:pPr>
          <w:r w:rsidRPr="004C4EA8">
            <w:rPr>
              <w:rStyle w:val="PlaceholderText"/>
            </w:rPr>
            <w:t>Click or tap here to enter text.</w:t>
          </w:r>
        </w:p>
      </w:docPartBody>
    </w:docPart>
    <w:docPart>
      <w:docPartPr>
        <w:name w:val="AD6AAE3EB88B4404BE25D508B82C8D41"/>
        <w:category>
          <w:name w:val="General"/>
          <w:gallery w:val="placeholder"/>
        </w:category>
        <w:types>
          <w:type w:val="bbPlcHdr"/>
        </w:types>
        <w:behaviors>
          <w:behavior w:val="content"/>
        </w:behaviors>
        <w:guid w:val="{098DE056-CE98-45A5-86AF-67053273EC92}"/>
      </w:docPartPr>
      <w:docPartBody>
        <w:p w:rsidR="0024339A" w:rsidRDefault="00E20F80" w:rsidP="00E20F80">
          <w:pPr>
            <w:pStyle w:val="AD6AAE3EB88B4404BE25D508B82C8D41"/>
          </w:pPr>
          <w:r w:rsidRPr="004C4EA8">
            <w:rPr>
              <w:rStyle w:val="PlaceholderText"/>
            </w:rPr>
            <w:t>Click or tap here to enter text.</w:t>
          </w:r>
        </w:p>
      </w:docPartBody>
    </w:docPart>
    <w:docPart>
      <w:docPartPr>
        <w:name w:val="7D9D72588A13468FAFDCDB92D6D17C37"/>
        <w:category>
          <w:name w:val="General"/>
          <w:gallery w:val="placeholder"/>
        </w:category>
        <w:types>
          <w:type w:val="bbPlcHdr"/>
        </w:types>
        <w:behaviors>
          <w:behavior w:val="content"/>
        </w:behaviors>
        <w:guid w:val="{E66EAA38-64AE-45CB-AE2C-C6B5E11FD09B}"/>
      </w:docPartPr>
      <w:docPartBody>
        <w:p w:rsidR="0024339A" w:rsidRDefault="00E20F80" w:rsidP="00E20F80">
          <w:pPr>
            <w:pStyle w:val="7D9D72588A13468FAFDCDB92D6D17C37"/>
          </w:pPr>
          <w:r w:rsidRPr="004C4EA8">
            <w:rPr>
              <w:rStyle w:val="PlaceholderText"/>
            </w:rPr>
            <w:t>Click or tap here to enter text.</w:t>
          </w:r>
        </w:p>
      </w:docPartBody>
    </w:docPart>
    <w:docPart>
      <w:docPartPr>
        <w:name w:val="99F6458BBA0A4EB1B1EFCCBF3DD020DF"/>
        <w:category>
          <w:name w:val="General"/>
          <w:gallery w:val="placeholder"/>
        </w:category>
        <w:types>
          <w:type w:val="bbPlcHdr"/>
        </w:types>
        <w:behaviors>
          <w:behavior w:val="content"/>
        </w:behaviors>
        <w:guid w:val="{A17B027E-9A83-4702-9CF4-657CEE5D77C6}"/>
      </w:docPartPr>
      <w:docPartBody>
        <w:p w:rsidR="0024339A" w:rsidRDefault="00E20F80" w:rsidP="00E20F80">
          <w:pPr>
            <w:pStyle w:val="99F6458BBA0A4EB1B1EFCCBF3DD020DF"/>
          </w:pPr>
          <w:r w:rsidRPr="004C4EA8">
            <w:rPr>
              <w:rStyle w:val="PlaceholderText"/>
            </w:rPr>
            <w:t>Click or tap here to enter text.</w:t>
          </w:r>
        </w:p>
      </w:docPartBody>
    </w:docPart>
    <w:docPart>
      <w:docPartPr>
        <w:name w:val="ACE5090050924C618F84E594DDE89C28"/>
        <w:category>
          <w:name w:val="General"/>
          <w:gallery w:val="placeholder"/>
        </w:category>
        <w:types>
          <w:type w:val="bbPlcHdr"/>
        </w:types>
        <w:behaviors>
          <w:behavior w:val="content"/>
        </w:behaviors>
        <w:guid w:val="{10A2AC1B-F9B1-4D48-88AD-1625A8EE60AC}"/>
      </w:docPartPr>
      <w:docPartBody>
        <w:p w:rsidR="0024339A" w:rsidRDefault="00E20F80" w:rsidP="00E20F80">
          <w:pPr>
            <w:pStyle w:val="ACE5090050924C618F84E594DDE89C28"/>
          </w:pPr>
          <w:r w:rsidRPr="004C4EA8">
            <w:rPr>
              <w:rStyle w:val="PlaceholderText"/>
            </w:rPr>
            <w:t>Click or tap here to enter text.</w:t>
          </w:r>
        </w:p>
      </w:docPartBody>
    </w:docPart>
    <w:docPart>
      <w:docPartPr>
        <w:name w:val="716492C9BF334DECA316A6790B3B3261"/>
        <w:category>
          <w:name w:val="General"/>
          <w:gallery w:val="placeholder"/>
        </w:category>
        <w:types>
          <w:type w:val="bbPlcHdr"/>
        </w:types>
        <w:behaviors>
          <w:behavior w:val="content"/>
        </w:behaviors>
        <w:guid w:val="{3F406FCE-738A-4797-B60C-D3A2514DE2B5}"/>
      </w:docPartPr>
      <w:docPartBody>
        <w:p w:rsidR="0024339A" w:rsidRDefault="00E20F80" w:rsidP="00E20F80">
          <w:pPr>
            <w:pStyle w:val="716492C9BF334DECA316A6790B3B3261"/>
          </w:pPr>
          <w:r w:rsidRPr="004C4EA8">
            <w:rPr>
              <w:rStyle w:val="PlaceholderText"/>
            </w:rPr>
            <w:t>Click or tap here to enter text.</w:t>
          </w:r>
        </w:p>
      </w:docPartBody>
    </w:docPart>
    <w:docPart>
      <w:docPartPr>
        <w:name w:val="94405F8C043A4161AF067FD9A05956B9"/>
        <w:category>
          <w:name w:val="General"/>
          <w:gallery w:val="placeholder"/>
        </w:category>
        <w:types>
          <w:type w:val="bbPlcHdr"/>
        </w:types>
        <w:behaviors>
          <w:behavior w:val="content"/>
        </w:behaviors>
        <w:guid w:val="{BA87EB1A-F705-416A-B3AF-F6ACD5093695}"/>
      </w:docPartPr>
      <w:docPartBody>
        <w:p w:rsidR="0024339A" w:rsidRDefault="00E20F80" w:rsidP="00E20F80">
          <w:pPr>
            <w:pStyle w:val="94405F8C043A4161AF067FD9A05956B9"/>
          </w:pPr>
          <w:r w:rsidRPr="004C4EA8">
            <w:rPr>
              <w:rStyle w:val="PlaceholderText"/>
            </w:rPr>
            <w:t>Click or tap here to enter text.</w:t>
          </w:r>
        </w:p>
      </w:docPartBody>
    </w:docPart>
    <w:docPart>
      <w:docPartPr>
        <w:name w:val="06C1FA474C49469F8DC9C2D83691EDB0"/>
        <w:category>
          <w:name w:val="General"/>
          <w:gallery w:val="placeholder"/>
        </w:category>
        <w:types>
          <w:type w:val="bbPlcHdr"/>
        </w:types>
        <w:behaviors>
          <w:behavior w:val="content"/>
        </w:behaviors>
        <w:guid w:val="{5DBF6DDE-DFDB-45E6-877E-8587A77A86C8}"/>
      </w:docPartPr>
      <w:docPartBody>
        <w:p w:rsidR="0024339A" w:rsidRDefault="00E20F80" w:rsidP="00E20F80">
          <w:pPr>
            <w:pStyle w:val="06C1FA474C49469F8DC9C2D83691EDB0"/>
          </w:pPr>
          <w:r w:rsidRPr="004C4EA8">
            <w:rPr>
              <w:rStyle w:val="PlaceholderText"/>
            </w:rPr>
            <w:t>Click or tap here to enter text.</w:t>
          </w:r>
        </w:p>
      </w:docPartBody>
    </w:docPart>
    <w:docPart>
      <w:docPartPr>
        <w:name w:val="53C64B8CF6EE4BD8B59B2DAF4164F7BA"/>
        <w:category>
          <w:name w:val="General"/>
          <w:gallery w:val="placeholder"/>
        </w:category>
        <w:types>
          <w:type w:val="bbPlcHdr"/>
        </w:types>
        <w:behaviors>
          <w:behavior w:val="content"/>
        </w:behaviors>
        <w:guid w:val="{34095441-507A-4D14-888B-7F1071777064}"/>
      </w:docPartPr>
      <w:docPartBody>
        <w:p w:rsidR="0024339A" w:rsidRDefault="00E20F80" w:rsidP="00E20F80">
          <w:pPr>
            <w:pStyle w:val="53C64B8CF6EE4BD8B59B2DAF4164F7BA"/>
          </w:pPr>
          <w:r w:rsidRPr="004C4EA8">
            <w:rPr>
              <w:rStyle w:val="PlaceholderText"/>
            </w:rPr>
            <w:t>Click or tap here to enter text.</w:t>
          </w:r>
        </w:p>
      </w:docPartBody>
    </w:docPart>
    <w:docPart>
      <w:docPartPr>
        <w:name w:val="1A2A2B6F01BB46858C7AFEDBAC8A2051"/>
        <w:category>
          <w:name w:val="General"/>
          <w:gallery w:val="placeholder"/>
        </w:category>
        <w:types>
          <w:type w:val="bbPlcHdr"/>
        </w:types>
        <w:behaviors>
          <w:behavior w:val="content"/>
        </w:behaviors>
        <w:guid w:val="{DEE8C46F-C2DD-4AAE-8692-5FEE2083B178}"/>
      </w:docPartPr>
      <w:docPartBody>
        <w:p w:rsidR="0024339A" w:rsidRDefault="00E20F80" w:rsidP="00E20F80">
          <w:pPr>
            <w:pStyle w:val="1A2A2B6F01BB46858C7AFEDBAC8A2051"/>
          </w:pPr>
          <w:r w:rsidRPr="004C4EA8">
            <w:rPr>
              <w:rStyle w:val="PlaceholderText"/>
            </w:rPr>
            <w:t>Click or tap here to enter text.</w:t>
          </w:r>
        </w:p>
      </w:docPartBody>
    </w:docPart>
    <w:docPart>
      <w:docPartPr>
        <w:name w:val="C1728E99D8B94BF48BBB691F79955706"/>
        <w:category>
          <w:name w:val="General"/>
          <w:gallery w:val="placeholder"/>
        </w:category>
        <w:types>
          <w:type w:val="bbPlcHdr"/>
        </w:types>
        <w:behaviors>
          <w:behavior w:val="content"/>
        </w:behaviors>
        <w:guid w:val="{F454AC32-853F-46A6-9E36-76C74B080116}"/>
      </w:docPartPr>
      <w:docPartBody>
        <w:p w:rsidR="0024339A" w:rsidRDefault="00E20F80" w:rsidP="00E20F80">
          <w:pPr>
            <w:pStyle w:val="C1728E99D8B94BF48BBB691F79955706"/>
          </w:pPr>
          <w:r w:rsidRPr="004C4EA8">
            <w:rPr>
              <w:rStyle w:val="PlaceholderText"/>
            </w:rPr>
            <w:t>Click or tap here to enter text.</w:t>
          </w:r>
        </w:p>
      </w:docPartBody>
    </w:docPart>
    <w:docPart>
      <w:docPartPr>
        <w:name w:val="54BAC62563E74B08A9906CAC2CA27A59"/>
        <w:category>
          <w:name w:val="General"/>
          <w:gallery w:val="placeholder"/>
        </w:category>
        <w:types>
          <w:type w:val="bbPlcHdr"/>
        </w:types>
        <w:behaviors>
          <w:behavior w:val="content"/>
        </w:behaviors>
        <w:guid w:val="{2CDD7232-F2BE-42D0-A547-ABA9D3FBF364}"/>
      </w:docPartPr>
      <w:docPartBody>
        <w:p w:rsidR="0024339A" w:rsidRDefault="00E20F80" w:rsidP="00E20F80">
          <w:pPr>
            <w:pStyle w:val="54BAC62563E74B08A9906CAC2CA27A59"/>
          </w:pPr>
          <w:r w:rsidRPr="004C4EA8">
            <w:rPr>
              <w:rStyle w:val="PlaceholderText"/>
            </w:rPr>
            <w:t>Click or tap here to enter text.</w:t>
          </w:r>
        </w:p>
      </w:docPartBody>
    </w:docPart>
    <w:docPart>
      <w:docPartPr>
        <w:name w:val="362BB101960C406DB99EFF04D4382BFC"/>
        <w:category>
          <w:name w:val="General"/>
          <w:gallery w:val="placeholder"/>
        </w:category>
        <w:types>
          <w:type w:val="bbPlcHdr"/>
        </w:types>
        <w:behaviors>
          <w:behavior w:val="content"/>
        </w:behaviors>
        <w:guid w:val="{2FFC0456-F9F6-4B3C-979B-84C13F79AD65}"/>
      </w:docPartPr>
      <w:docPartBody>
        <w:p w:rsidR="0024339A" w:rsidRDefault="00E20F80" w:rsidP="00E20F80">
          <w:pPr>
            <w:pStyle w:val="362BB101960C406DB99EFF04D4382BFC"/>
          </w:pPr>
          <w:r w:rsidRPr="004C4EA8">
            <w:rPr>
              <w:rStyle w:val="PlaceholderText"/>
            </w:rPr>
            <w:t>Click or tap here to enter text.</w:t>
          </w:r>
        </w:p>
      </w:docPartBody>
    </w:docPart>
    <w:docPart>
      <w:docPartPr>
        <w:name w:val="E49BD90C05E04A518605E4F854069012"/>
        <w:category>
          <w:name w:val="General"/>
          <w:gallery w:val="placeholder"/>
        </w:category>
        <w:types>
          <w:type w:val="bbPlcHdr"/>
        </w:types>
        <w:behaviors>
          <w:behavior w:val="content"/>
        </w:behaviors>
        <w:guid w:val="{CD3747BE-C314-40AA-B6B7-ACEDD5A4D39A}"/>
      </w:docPartPr>
      <w:docPartBody>
        <w:p w:rsidR="0024339A" w:rsidRDefault="00E20F80" w:rsidP="00E20F80">
          <w:pPr>
            <w:pStyle w:val="E49BD90C05E04A518605E4F854069012"/>
          </w:pPr>
          <w:r w:rsidRPr="004C4EA8">
            <w:rPr>
              <w:rStyle w:val="PlaceholderText"/>
            </w:rPr>
            <w:t>Click or tap here to enter text.</w:t>
          </w:r>
        </w:p>
      </w:docPartBody>
    </w:docPart>
    <w:docPart>
      <w:docPartPr>
        <w:name w:val="5A4AE1250ACF41FDAAF9DE13B5466DF8"/>
        <w:category>
          <w:name w:val="General"/>
          <w:gallery w:val="placeholder"/>
        </w:category>
        <w:types>
          <w:type w:val="bbPlcHdr"/>
        </w:types>
        <w:behaviors>
          <w:behavior w:val="content"/>
        </w:behaviors>
        <w:guid w:val="{22081C4B-A973-4E24-AC91-AD593FE7B35C}"/>
      </w:docPartPr>
      <w:docPartBody>
        <w:p w:rsidR="0024339A" w:rsidRDefault="00E20F80" w:rsidP="00E20F80">
          <w:pPr>
            <w:pStyle w:val="5A4AE1250ACF41FDAAF9DE13B5466DF8"/>
          </w:pPr>
          <w:r w:rsidRPr="004C4EA8">
            <w:rPr>
              <w:rStyle w:val="PlaceholderText"/>
            </w:rPr>
            <w:t>Click or tap here to enter text.</w:t>
          </w:r>
        </w:p>
      </w:docPartBody>
    </w:docPart>
    <w:docPart>
      <w:docPartPr>
        <w:name w:val="0F7E7E84414C4B0CABC1B71958751F68"/>
        <w:category>
          <w:name w:val="General"/>
          <w:gallery w:val="placeholder"/>
        </w:category>
        <w:types>
          <w:type w:val="bbPlcHdr"/>
        </w:types>
        <w:behaviors>
          <w:behavior w:val="content"/>
        </w:behaviors>
        <w:guid w:val="{FE813755-0391-41C1-A0E8-3B36AA6C59BD}"/>
      </w:docPartPr>
      <w:docPartBody>
        <w:p w:rsidR="0024339A" w:rsidRDefault="00E20F80" w:rsidP="00E20F80">
          <w:pPr>
            <w:pStyle w:val="0F7E7E84414C4B0CABC1B71958751F68"/>
          </w:pPr>
          <w:r w:rsidRPr="004C4EA8">
            <w:rPr>
              <w:rStyle w:val="PlaceholderText"/>
            </w:rPr>
            <w:t>Click or tap here to enter text.</w:t>
          </w:r>
        </w:p>
      </w:docPartBody>
    </w:docPart>
    <w:docPart>
      <w:docPartPr>
        <w:name w:val="A0F5476DDDBE411EBABB96760E5A363B"/>
        <w:category>
          <w:name w:val="General"/>
          <w:gallery w:val="placeholder"/>
        </w:category>
        <w:types>
          <w:type w:val="bbPlcHdr"/>
        </w:types>
        <w:behaviors>
          <w:behavior w:val="content"/>
        </w:behaviors>
        <w:guid w:val="{B42087D3-8AEF-43EF-86AE-5DD5667A7792}"/>
      </w:docPartPr>
      <w:docPartBody>
        <w:p w:rsidR="0024339A" w:rsidRDefault="00E20F80" w:rsidP="00E20F80">
          <w:pPr>
            <w:pStyle w:val="A0F5476DDDBE411EBABB96760E5A363B"/>
          </w:pPr>
          <w:r w:rsidRPr="004C4EA8">
            <w:rPr>
              <w:rStyle w:val="PlaceholderText"/>
            </w:rPr>
            <w:t>Click or tap here to enter text.</w:t>
          </w:r>
        </w:p>
      </w:docPartBody>
    </w:docPart>
    <w:docPart>
      <w:docPartPr>
        <w:name w:val="FC1B81AABBEF4DA3B2443C48837E1FB6"/>
        <w:category>
          <w:name w:val="General"/>
          <w:gallery w:val="placeholder"/>
        </w:category>
        <w:types>
          <w:type w:val="bbPlcHdr"/>
        </w:types>
        <w:behaviors>
          <w:behavior w:val="content"/>
        </w:behaviors>
        <w:guid w:val="{16E6B438-6168-4C48-9491-02FEA05C524A}"/>
      </w:docPartPr>
      <w:docPartBody>
        <w:p w:rsidR="0024339A" w:rsidRDefault="00E20F80" w:rsidP="00E20F80">
          <w:pPr>
            <w:pStyle w:val="FC1B81AABBEF4DA3B2443C48837E1FB6"/>
          </w:pPr>
          <w:r w:rsidRPr="004C4EA8">
            <w:rPr>
              <w:rStyle w:val="PlaceholderText"/>
            </w:rPr>
            <w:t>Click or tap here to enter text.</w:t>
          </w:r>
        </w:p>
      </w:docPartBody>
    </w:docPart>
    <w:docPart>
      <w:docPartPr>
        <w:name w:val="54C0909A2117483FBAA7F65AB4F88F50"/>
        <w:category>
          <w:name w:val="General"/>
          <w:gallery w:val="placeholder"/>
        </w:category>
        <w:types>
          <w:type w:val="bbPlcHdr"/>
        </w:types>
        <w:behaviors>
          <w:behavior w:val="content"/>
        </w:behaviors>
        <w:guid w:val="{1B5DEA69-4FB3-413B-824A-C48096390A66}"/>
      </w:docPartPr>
      <w:docPartBody>
        <w:p w:rsidR="0024339A" w:rsidRDefault="00E20F80" w:rsidP="00E20F80">
          <w:pPr>
            <w:pStyle w:val="54C0909A2117483FBAA7F65AB4F88F50"/>
          </w:pPr>
          <w:r w:rsidRPr="004C4EA8">
            <w:rPr>
              <w:rStyle w:val="PlaceholderText"/>
            </w:rPr>
            <w:t>Click or tap here to enter text.</w:t>
          </w:r>
        </w:p>
      </w:docPartBody>
    </w:docPart>
    <w:docPart>
      <w:docPartPr>
        <w:name w:val="660D6007409D44E7B4A34973E11414DB"/>
        <w:category>
          <w:name w:val="General"/>
          <w:gallery w:val="placeholder"/>
        </w:category>
        <w:types>
          <w:type w:val="bbPlcHdr"/>
        </w:types>
        <w:behaviors>
          <w:behavior w:val="content"/>
        </w:behaviors>
        <w:guid w:val="{17962476-A4F4-48E9-8222-8FBEFFB28C1E}"/>
      </w:docPartPr>
      <w:docPartBody>
        <w:p w:rsidR="0024339A" w:rsidRDefault="00E20F80" w:rsidP="00E20F80">
          <w:pPr>
            <w:pStyle w:val="660D6007409D44E7B4A34973E11414DB"/>
          </w:pPr>
          <w:r w:rsidRPr="004C4EA8">
            <w:rPr>
              <w:rStyle w:val="PlaceholderText"/>
            </w:rPr>
            <w:t>Click or tap here to enter text.</w:t>
          </w:r>
        </w:p>
      </w:docPartBody>
    </w:docPart>
    <w:docPart>
      <w:docPartPr>
        <w:name w:val="E44A4C6428C24D67A77F547BC3A49967"/>
        <w:category>
          <w:name w:val="General"/>
          <w:gallery w:val="placeholder"/>
        </w:category>
        <w:types>
          <w:type w:val="bbPlcHdr"/>
        </w:types>
        <w:behaviors>
          <w:behavior w:val="content"/>
        </w:behaviors>
        <w:guid w:val="{FD44B4B9-F302-404E-BB2D-102D99562B28}"/>
      </w:docPartPr>
      <w:docPartBody>
        <w:p w:rsidR="0024339A" w:rsidRDefault="00E20F80" w:rsidP="00E20F80">
          <w:pPr>
            <w:pStyle w:val="E44A4C6428C24D67A77F547BC3A49967"/>
          </w:pPr>
          <w:r w:rsidRPr="004C4EA8">
            <w:rPr>
              <w:rStyle w:val="PlaceholderText"/>
            </w:rPr>
            <w:t>Click or tap here to enter text.</w:t>
          </w:r>
        </w:p>
      </w:docPartBody>
    </w:docPart>
    <w:docPart>
      <w:docPartPr>
        <w:name w:val="BFA744DEFECA468492A84F8FCE68BCB8"/>
        <w:category>
          <w:name w:val="General"/>
          <w:gallery w:val="placeholder"/>
        </w:category>
        <w:types>
          <w:type w:val="bbPlcHdr"/>
        </w:types>
        <w:behaviors>
          <w:behavior w:val="content"/>
        </w:behaviors>
        <w:guid w:val="{5E13FD20-5D90-4541-98F0-4358051D4AB4}"/>
      </w:docPartPr>
      <w:docPartBody>
        <w:p w:rsidR="0024339A" w:rsidRDefault="00E20F80" w:rsidP="00E20F80">
          <w:pPr>
            <w:pStyle w:val="BFA744DEFECA468492A84F8FCE68BCB8"/>
          </w:pPr>
          <w:r w:rsidRPr="004C4EA8">
            <w:rPr>
              <w:rStyle w:val="PlaceholderText"/>
            </w:rPr>
            <w:t>Click or tap here to enter text.</w:t>
          </w:r>
        </w:p>
      </w:docPartBody>
    </w:docPart>
    <w:docPart>
      <w:docPartPr>
        <w:name w:val="74C7E51E126B45148B30109EA5E9914F"/>
        <w:category>
          <w:name w:val="General"/>
          <w:gallery w:val="placeholder"/>
        </w:category>
        <w:types>
          <w:type w:val="bbPlcHdr"/>
        </w:types>
        <w:behaviors>
          <w:behavior w:val="content"/>
        </w:behaviors>
        <w:guid w:val="{BD3323BE-14D0-443A-BA0E-9B1C38723AF5}"/>
      </w:docPartPr>
      <w:docPartBody>
        <w:p w:rsidR="0024339A" w:rsidRDefault="00E20F80" w:rsidP="00E20F80">
          <w:pPr>
            <w:pStyle w:val="74C7E51E126B45148B30109EA5E9914F"/>
          </w:pPr>
          <w:r w:rsidRPr="004C4EA8">
            <w:rPr>
              <w:rStyle w:val="PlaceholderText"/>
            </w:rPr>
            <w:t>Click or tap here to enter text.</w:t>
          </w:r>
        </w:p>
      </w:docPartBody>
    </w:docPart>
    <w:docPart>
      <w:docPartPr>
        <w:name w:val="CEF77BC1EC50476BA0A3059B41F3D9F0"/>
        <w:category>
          <w:name w:val="General"/>
          <w:gallery w:val="placeholder"/>
        </w:category>
        <w:types>
          <w:type w:val="bbPlcHdr"/>
        </w:types>
        <w:behaviors>
          <w:behavior w:val="content"/>
        </w:behaviors>
        <w:guid w:val="{7C07C534-489E-49A5-AD41-1033ACF66FDB}"/>
      </w:docPartPr>
      <w:docPartBody>
        <w:p w:rsidR="0024339A" w:rsidRDefault="00E20F80" w:rsidP="00E20F80">
          <w:pPr>
            <w:pStyle w:val="CEF77BC1EC50476BA0A3059B41F3D9F0"/>
          </w:pPr>
          <w:r w:rsidRPr="004C4EA8">
            <w:rPr>
              <w:rStyle w:val="PlaceholderText"/>
            </w:rPr>
            <w:t>Click or tap here to enter text.</w:t>
          </w:r>
        </w:p>
      </w:docPartBody>
    </w:docPart>
    <w:docPart>
      <w:docPartPr>
        <w:name w:val="157644AD1D904F8EA1F2427361B47500"/>
        <w:category>
          <w:name w:val="General"/>
          <w:gallery w:val="placeholder"/>
        </w:category>
        <w:types>
          <w:type w:val="bbPlcHdr"/>
        </w:types>
        <w:behaviors>
          <w:behavior w:val="content"/>
        </w:behaviors>
        <w:guid w:val="{7E4F66FB-A625-4D6C-A9D1-B6E5467B068C}"/>
      </w:docPartPr>
      <w:docPartBody>
        <w:p w:rsidR="0024339A" w:rsidRDefault="00E20F80" w:rsidP="00E20F80">
          <w:pPr>
            <w:pStyle w:val="157644AD1D904F8EA1F2427361B47500"/>
          </w:pPr>
          <w:r w:rsidRPr="004C4EA8">
            <w:rPr>
              <w:rStyle w:val="PlaceholderText"/>
            </w:rPr>
            <w:t>Click or tap here to enter text.</w:t>
          </w:r>
        </w:p>
      </w:docPartBody>
    </w:docPart>
    <w:docPart>
      <w:docPartPr>
        <w:name w:val="C5F9C0D2CDE74358B47D801EC4A9EC61"/>
        <w:category>
          <w:name w:val="General"/>
          <w:gallery w:val="placeholder"/>
        </w:category>
        <w:types>
          <w:type w:val="bbPlcHdr"/>
        </w:types>
        <w:behaviors>
          <w:behavior w:val="content"/>
        </w:behaviors>
        <w:guid w:val="{B6ABDBA6-CDEA-4A30-8603-04860D3E2460}"/>
      </w:docPartPr>
      <w:docPartBody>
        <w:p w:rsidR="0024339A" w:rsidRDefault="00E20F80" w:rsidP="00E20F80">
          <w:pPr>
            <w:pStyle w:val="C5F9C0D2CDE74358B47D801EC4A9EC61"/>
          </w:pPr>
          <w:r w:rsidRPr="004C4EA8">
            <w:rPr>
              <w:rStyle w:val="PlaceholderText"/>
            </w:rPr>
            <w:t>Click or tap here to enter text.</w:t>
          </w:r>
        </w:p>
      </w:docPartBody>
    </w:docPart>
    <w:docPart>
      <w:docPartPr>
        <w:name w:val="A9CB3D1169C441738032A093D7CE5637"/>
        <w:category>
          <w:name w:val="General"/>
          <w:gallery w:val="placeholder"/>
        </w:category>
        <w:types>
          <w:type w:val="bbPlcHdr"/>
        </w:types>
        <w:behaviors>
          <w:behavior w:val="content"/>
        </w:behaviors>
        <w:guid w:val="{9D7ABB0E-1BE8-432B-9CB3-D6CD7FD90751}"/>
      </w:docPartPr>
      <w:docPartBody>
        <w:p w:rsidR="0024339A" w:rsidRDefault="00E20F80" w:rsidP="00E20F80">
          <w:pPr>
            <w:pStyle w:val="A9CB3D1169C441738032A093D7CE5637"/>
          </w:pPr>
          <w:r w:rsidRPr="004C4EA8">
            <w:rPr>
              <w:rStyle w:val="PlaceholderText"/>
            </w:rPr>
            <w:t>Click or tap here to enter text.</w:t>
          </w:r>
        </w:p>
      </w:docPartBody>
    </w:docPart>
    <w:docPart>
      <w:docPartPr>
        <w:name w:val="CD0139367ECA452BB6FA6CB3737C66B0"/>
        <w:category>
          <w:name w:val="General"/>
          <w:gallery w:val="placeholder"/>
        </w:category>
        <w:types>
          <w:type w:val="bbPlcHdr"/>
        </w:types>
        <w:behaviors>
          <w:behavior w:val="content"/>
        </w:behaviors>
        <w:guid w:val="{DC150D61-1A5D-4B6C-B1DC-86E6C3FC5B34}"/>
      </w:docPartPr>
      <w:docPartBody>
        <w:p w:rsidR="0024339A" w:rsidRDefault="00E20F80" w:rsidP="00E20F80">
          <w:pPr>
            <w:pStyle w:val="CD0139367ECA452BB6FA6CB3737C66B0"/>
          </w:pPr>
          <w:r w:rsidRPr="004C4EA8">
            <w:rPr>
              <w:rStyle w:val="PlaceholderText"/>
            </w:rPr>
            <w:t>Click or tap here to enter text.</w:t>
          </w:r>
        </w:p>
      </w:docPartBody>
    </w:docPart>
    <w:docPart>
      <w:docPartPr>
        <w:name w:val="EC6B5DF144F44C4ABE71F60B056469AC"/>
        <w:category>
          <w:name w:val="General"/>
          <w:gallery w:val="placeholder"/>
        </w:category>
        <w:types>
          <w:type w:val="bbPlcHdr"/>
        </w:types>
        <w:behaviors>
          <w:behavior w:val="content"/>
        </w:behaviors>
        <w:guid w:val="{CFCBC274-449A-4B3E-974F-CF57EA71F899}"/>
      </w:docPartPr>
      <w:docPartBody>
        <w:p w:rsidR="0024339A" w:rsidRDefault="00E20F80" w:rsidP="00E20F80">
          <w:pPr>
            <w:pStyle w:val="EC6B5DF144F44C4ABE71F60B056469AC"/>
          </w:pPr>
          <w:r w:rsidRPr="004C4EA8">
            <w:rPr>
              <w:rStyle w:val="PlaceholderText"/>
            </w:rPr>
            <w:t>Click or tap here to enter text.</w:t>
          </w:r>
        </w:p>
      </w:docPartBody>
    </w:docPart>
    <w:docPart>
      <w:docPartPr>
        <w:name w:val="6E60B87EB5EC4E3BB1F5213A0C74FD8E"/>
        <w:category>
          <w:name w:val="General"/>
          <w:gallery w:val="placeholder"/>
        </w:category>
        <w:types>
          <w:type w:val="bbPlcHdr"/>
        </w:types>
        <w:behaviors>
          <w:behavior w:val="content"/>
        </w:behaviors>
        <w:guid w:val="{90C6ABD1-F855-4590-B191-B517274EC3C7}"/>
      </w:docPartPr>
      <w:docPartBody>
        <w:p w:rsidR="0024339A" w:rsidRDefault="00E20F80" w:rsidP="00E20F80">
          <w:pPr>
            <w:pStyle w:val="6E60B87EB5EC4E3BB1F5213A0C74FD8E"/>
          </w:pPr>
          <w:r w:rsidRPr="004C4EA8">
            <w:rPr>
              <w:rStyle w:val="PlaceholderText"/>
            </w:rPr>
            <w:t>Click or tap here to enter text.</w:t>
          </w:r>
        </w:p>
      </w:docPartBody>
    </w:docPart>
    <w:docPart>
      <w:docPartPr>
        <w:name w:val="E8552E4DE131479791D6711AFEC5E236"/>
        <w:category>
          <w:name w:val="General"/>
          <w:gallery w:val="placeholder"/>
        </w:category>
        <w:types>
          <w:type w:val="bbPlcHdr"/>
        </w:types>
        <w:behaviors>
          <w:behavior w:val="content"/>
        </w:behaviors>
        <w:guid w:val="{7F7B782D-456C-488D-AB6C-71E3D3AAFC68}"/>
      </w:docPartPr>
      <w:docPartBody>
        <w:p w:rsidR="0024339A" w:rsidRDefault="00E20F80" w:rsidP="00E20F80">
          <w:pPr>
            <w:pStyle w:val="E8552E4DE131479791D6711AFEC5E236"/>
          </w:pPr>
          <w:r w:rsidRPr="004C4EA8">
            <w:rPr>
              <w:rStyle w:val="PlaceholderText"/>
            </w:rPr>
            <w:t>Click or tap here to enter text.</w:t>
          </w:r>
        </w:p>
      </w:docPartBody>
    </w:docPart>
    <w:docPart>
      <w:docPartPr>
        <w:name w:val="CB538F186A3942A68C99DE7948AFA53B"/>
        <w:category>
          <w:name w:val="General"/>
          <w:gallery w:val="placeholder"/>
        </w:category>
        <w:types>
          <w:type w:val="bbPlcHdr"/>
        </w:types>
        <w:behaviors>
          <w:behavior w:val="content"/>
        </w:behaviors>
        <w:guid w:val="{67E3638F-749F-4DA1-875F-1F115839B572}"/>
      </w:docPartPr>
      <w:docPartBody>
        <w:p w:rsidR="0024339A" w:rsidRDefault="00E20F80" w:rsidP="00E20F80">
          <w:pPr>
            <w:pStyle w:val="CB538F186A3942A68C99DE7948AFA53B"/>
          </w:pPr>
          <w:r w:rsidRPr="004C4EA8">
            <w:rPr>
              <w:rStyle w:val="PlaceholderText"/>
            </w:rPr>
            <w:t>Click or tap here to enter text.</w:t>
          </w:r>
        </w:p>
      </w:docPartBody>
    </w:docPart>
    <w:docPart>
      <w:docPartPr>
        <w:name w:val="30AA3001893A45D7B41F1D55A63247B7"/>
        <w:category>
          <w:name w:val="General"/>
          <w:gallery w:val="placeholder"/>
        </w:category>
        <w:types>
          <w:type w:val="bbPlcHdr"/>
        </w:types>
        <w:behaviors>
          <w:behavior w:val="content"/>
        </w:behaviors>
        <w:guid w:val="{5738E001-6D30-4087-9CC9-49707E3555D9}"/>
      </w:docPartPr>
      <w:docPartBody>
        <w:p w:rsidR="0024339A" w:rsidRDefault="00E20F80" w:rsidP="00E20F80">
          <w:pPr>
            <w:pStyle w:val="30AA3001893A45D7B41F1D55A63247B7"/>
          </w:pPr>
          <w:r w:rsidRPr="004C4EA8">
            <w:rPr>
              <w:rStyle w:val="PlaceholderText"/>
            </w:rPr>
            <w:t>Click or tap here to enter text.</w:t>
          </w:r>
        </w:p>
      </w:docPartBody>
    </w:docPart>
    <w:docPart>
      <w:docPartPr>
        <w:name w:val="49A9F973A261483E9A3ABFB3E5EE48BC"/>
        <w:category>
          <w:name w:val="General"/>
          <w:gallery w:val="placeholder"/>
        </w:category>
        <w:types>
          <w:type w:val="bbPlcHdr"/>
        </w:types>
        <w:behaviors>
          <w:behavior w:val="content"/>
        </w:behaviors>
        <w:guid w:val="{1297BBCF-8ECC-466D-AA91-888A5A8BE487}"/>
      </w:docPartPr>
      <w:docPartBody>
        <w:p w:rsidR="0024339A" w:rsidRDefault="00E20F80" w:rsidP="00E20F80">
          <w:pPr>
            <w:pStyle w:val="49A9F973A261483E9A3ABFB3E5EE48BC"/>
          </w:pPr>
          <w:r w:rsidRPr="004C4EA8">
            <w:rPr>
              <w:rStyle w:val="PlaceholderText"/>
            </w:rPr>
            <w:t>Click or tap here to enter text.</w:t>
          </w:r>
        </w:p>
      </w:docPartBody>
    </w:docPart>
    <w:docPart>
      <w:docPartPr>
        <w:name w:val="0C2091D59BA44AC88047495B48C69BB7"/>
        <w:category>
          <w:name w:val="General"/>
          <w:gallery w:val="placeholder"/>
        </w:category>
        <w:types>
          <w:type w:val="bbPlcHdr"/>
        </w:types>
        <w:behaviors>
          <w:behavior w:val="content"/>
        </w:behaviors>
        <w:guid w:val="{DA97EB46-F020-468B-A164-A2AC79AF7EC2}"/>
      </w:docPartPr>
      <w:docPartBody>
        <w:p w:rsidR="0024339A" w:rsidRDefault="00E20F80" w:rsidP="00E20F80">
          <w:pPr>
            <w:pStyle w:val="0C2091D59BA44AC88047495B48C69BB7"/>
          </w:pPr>
          <w:r w:rsidRPr="004C4EA8">
            <w:rPr>
              <w:rStyle w:val="PlaceholderText"/>
            </w:rPr>
            <w:t>Click or tap here to enter text.</w:t>
          </w:r>
        </w:p>
      </w:docPartBody>
    </w:docPart>
    <w:docPart>
      <w:docPartPr>
        <w:name w:val="961CA24B9F2A435D8042E549DEB97027"/>
        <w:category>
          <w:name w:val="General"/>
          <w:gallery w:val="placeholder"/>
        </w:category>
        <w:types>
          <w:type w:val="bbPlcHdr"/>
        </w:types>
        <w:behaviors>
          <w:behavior w:val="content"/>
        </w:behaviors>
        <w:guid w:val="{E2C50DEC-5C45-4F8F-93F6-C90050505791}"/>
      </w:docPartPr>
      <w:docPartBody>
        <w:p w:rsidR="0024339A" w:rsidRDefault="00E20F80" w:rsidP="00E20F80">
          <w:pPr>
            <w:pStyle w:val="961CA24B9F2A435D8042E549DEB97027"/>
          </w:pPr>
          <w:r w:rsidRPr="004C4EA8">
            <w:rPr>
              <w:rStyle w:val="PlaceholderText"/>
            </w:rPr>
            <w:t>Click or tap here to enter text.</w:t>
          </w:r>
        </w:p>
      </w:docPartBody>
    </w:docPart>
    <w:docPart>
      <w:docPartPr>
        <w:name w:val="C7925343F1694E89A6F1843C8E7CF144"/>
        <w:category>
          <w:name w:val="General"/>
          <w:gallery w:val="placeholder"/>
        </w:category>
        <w:types>
          <w:type w:val="bbPlcHdr"/>
        </w:types>
        <w:behaviors>
          <w:behavior w:val="content"/>
        </w:behaviors>
        <w:guid w:val="{A86447AC-6D78-45B9-97D7-FA0EE8A748C6}"/>
      </w:docPartPr>
      <w:docPartBody>
        <w:p w:rsidR="0024339A" w:rsidRDefault="00E20F80" w:rsidP="00E20F80">
          <w:pPr>
            <w:pStyle w:val="C7925343F1694E89A6F1843C8E7CF144"/>
          </w:pPr>
          <w:r w:rsidRPr="004C4EA8">
            <w:rPr>
              <w:rStyle w:val="PlaceholderText"/>
            </w:rPr>
            <w:t>Click or tap here to enter text.</w:t>
          </w:r>
        </w:p>
      </w:docPartBody>
    </w:docPart>
    <w:docPart>
      <w:docPartPr>
        <w:name w:val="07409013DCE94BCDB98F09101526D802"/>
        <w:category>
          <w:name w:val="General"/>
          <w:gallery w:val="placeholder"/>
        </w:category>
        <w:types>
          <w:type w:val="bbPlcHdr"/>
        </w:types>
        <w:behaviors>
          <w:behavior w:val="content"/>
        </w:behaviors>
        <w:guid w:val="{4D1DB027-F20E-43F7-B64A-9C0AABA9491D}"/>
      </w:docPartPr>
      <w:docPartBody>
        <w:p w:rsidR="0024339A" w:rsidRDefault="00E20F80" w:rsidP="00E20F80">
          <w:pPr>
            <w:pStyle w:val="07409013DCE94BCDB98F09101526D802"/>
          </w:pPr>
          <w:r w:rsidRPr="004C4EA8">
            <w:rPr>
              <w:rStyle w:val="PlaceholderText"/>
            </w:rPr>
            <w:t>Click or tap here to enter text.</w:t>
          </w:r>
        </w:p>
      </w:docPartBody>
    </w:docPart>
    <w:docPart>
      <w:docPartPr>
        <w:name w:val="A70AEC67A8334DDD91306A6263C433F4"/>
        <w:category>
          <w:name w:val="General"/>
          <w:gallery w:val="placeholder"/>
        </w:category>
        <w:types>
          <w:type w:val="bbPlcHdr"/>
        </w:types>
        <w:behaviors>
          <w:behavior w:val="content"/>
        </w:behaviors>
        <w:guid w:val="{A6B275CA-1C74-4146-A1F1-36FB8FB91592}"/>
      </w:docPartPr>
      <w:docPartBody>
        <w:p w:rsidR="0024339A" w:rsidRDefault="00E20F80" w:rsidP="00E20F80">
          <w:pPr>
            <w:pStyle w:val="A70AEC67A8334DDD91306A6263C433F4"/>
          </w:pPr>
          <w:r w:rsidRPr="004C4EA8">
            <w:rPr>
              <w:rStyle w:val="PlaceholderText"/>
            </w:rPr>
            <w:t>Click or tap here to enter text.</w:t>
          </w:r>
        </w:p>
      </w:docPartBody>
    </w:docPart>
    <w:docPart>
      <w:docPartPr>
        <w:name w:val="A96C5FE552364598AD10FCE01D199B13"/>
        <w:category>
          <w:name w:val="General"/>
          <w:gallery w:val="placeholder"/>
        </w:category>
        <w:types>
          <w:type w:val="bbPlcHdr"/>
        </w:types>
        <w:behaviors>
          <w:behavior w:val="content"/>
        </w:behaviors>
        <w:guid w:val="{1CC7B8DB-89F4-496F-A9A6-D3C200F10415}"/>
      </w:docPartPr>
      <w:docPartBody>
        <w:p w:rsidR="0024339A" w:rsidRDefault="00E20F80" w:rsidP="00E20F80">
          <w:pPr>
            <w:pStyle w:val="A96C5FE552364598AD10FCE01D199B13"/>
          </w:pPr>
          <w:r w:rsidRPr="004C4EA8">
            <w:rPr>
              <w:rStyle w:val="PlaceholderText"/>
            </w:rPr>
            <w:t>Click or tap here to enter text.</w:t>
          </w:r>
        </w:p>
      </w:docPartBody>
    </w:docPart>
    <w:docPart>
      <w:docPartPr>
        <w:name w:val="66F139E6A0354EE797494C2CEBDA036D"/>
        <w:category>
          <w:name w:val="General"/>
          <w:gallery w:val="placeholder"/>
        </w:category>
        <w:types>
          <w:type w:val="bbPlcHdr"/>
        </w:types>
        <w:behaviors>
          <w:behavior w:val="content"/>
        </w:behaviors>
        <w:guid w:val="{D7CB2C6C-A8C9-402E-A1DC-278FACC7EB8D}"/>
      </w:docPartPr>
      <w:docPartBody>
        <w:p w:rsidR="0024339A" w:rsidRDefault="00E20F80" w:rsidP="00E20F80">
          <w:pPr>
            <w:pStyle w:val="66F139E6A0354EE797494C2CEBDA036D"/>
          </w:pPr>
          <w:r w:rsidRPr="004C4EA8">
            <w:rPr>
              <w:rStyle w:val="PlaceholderText"/>
            </w:rPr>
            <w:t>Click or tap here to enter text.</w:t>
          </w:r>
        </w:p>
      </w:docPartBody>
    </w:docPart>
    <w:docPart>
      <w:docPartPr>
        <w:name w:val="777AAE8C9A2C41A68FE530D1057CD397"/>
        <w:category>
          <w:name w:val="General"/>
          <w:gallery w:val="placeholder"/>
        </w:category>
        <w:types>
          <w:type w:val="bbPlcHdr"/>
        </w:types>
        <w:behaviors>
          <w:behavior w:val="content"/>
        </w:behaviors>
        <w:guid w:val="{36F82F61-D981-461D-A43C-D479A62DB5A6}"/>
      </w:docPartPr>
      <w:docPartBody>
        <w:p w:rsidR="0024339A" w:rsidRDefault="00E20F80" w:rsidP="00E20F80">
          <w:pPr>
            <w:pStyle w:val="777AAE8C9A2C41A68FE530D1057CD397"/>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44F1D"/>
    <w:rsid w:val="00073057"/>
    <w:rsid w:val="000934EA"/>
    <w:rsid w:val="0014583E"/>
    <w:rsid w:val="00204747"/>
    <w:rsid w:val="0023352D"/>
    <w:rsid w:val="00242BCC"/>
    <w:rsid w:val="0024339A"/>
    <w:rsid w:val="00250BDE"/>
    <w:rsid w:val="002764C9"/>
    <w:rsid w:val="002A02BD"/>
    <w:rsid w:val="0030729A"/>
    <w:rsid w:val="003C4BBA"/>
    <w:rsid w:val="003E6A2E"/>
    <w:rsid w:val="00493C82"/>
    <w:rsid w:val="004D297F"/>
    <w:rsid w:val="00506B56"/>
    <w:rsid w:val="0052220C"/>
    <w:rsid w:val="00591E17"/>
    <w:rsid w:val="005D2019"/>
    <w:rsid w:val="00683A4E"/>
    <w:rsid w:val="006B723E"/>
    <w:rsid w:val="00742738"/>
    <w:rsid w:val="007D62D8"/>
    <w:rsid w:val="008427D1"/>
    <w:rsid w:val="00876E51"/>
    <w:rsid w:val="008B3BD1"/>
    <w:rsid w:val="0091570E"/>
    <w:rsid w:val="009378D1"/>
    <w:rsid w:val="00971BBC"/>
    <w:rsid w:val="009A6448"/>
    <w:rsid w:val="00A27614"/>
    <w:rsid w:val="00A50A79"/>
    <w:rsid w:val="00A74F4A"/>
    <w:rsid w:val="00C97311"/>
    <w:rsid w:val="00CA1413"/>
    <w:rsid w:val="00D40715"/>
    <w:rsid w:val="00DA5561"/>
    <w:rsid w:val="00E20F80"/>
    <w:rsid w:val="00E32C56"/>
    <w:rsid w:val="00E42076"/>
    <w:rsid w:val="00E64F02"/>
    <w:rsid w:val="00EA4A75"/>
    <w:rsid w:val="00EB49E3"/>
    <w:rsid w:val="00ED229B"/>
    <w:rsid w:val="00F005BC"/>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20F80"/>
    <w:rPr>
      <w:color w:val="666666"/>
    </w:rPr>
  </w:style>
  <w:style w:type="paragraph" w:customStyle="1" w:styleId="EB76FC5461C24C819B8948DA4CCE29061">
    <w:name w:val="EB76FC5461C24C819B8948DA4CCE29061"/>
    <w:rsid w:val="00F005BC"/>
    <w:rPr>
      <w:rFonts w:eastAsiaTheme="minorHAnsi"/>
    </w:rPr>
  </w:style>
  <w:style w:type="paragraph" w:customStyle="1" w:styleId="3B57EA295A2D49A79F1A2B1D8F2170341">
    <w:name w:val="3B57EA295A2D49A79F1A2B1D8F2170341"/>
    <w:rsid w:val="00F005BC"/>
    <w:rPr>
      <w:rFonts w:eastAsiaTheme="minorHAnsi"/>
    </w:rPr>
  </w:style>
  <w:style w:type="paragraph" w:customStyle="1" w:styleId="65208E2A346648B2B4F8949EB99A6F261">
    <w:name w:val="65208E2A346648B2B4F8949EB99A6F261"/>
    <w:rsid w:val="00F005BC"/>
    <w:rPr>
      <w:rFonts w:eastAsiaTheme="minorHAnsi"/>
    </w:rPr>
  </w:style>
  <w:style w:type="paragraph" w:customStyle="1" w:styleId="E304CA362BB748629572E1D0A31727B5">
    <w:name w:val="E304CA362BB748629572E1D0A31727B5"/>
    <w:rsid w:val="00F005BC"/>
    <w:rPr>
      <w:rFonts w:eastAsiaTheme="minorHAnsi"/>
    </w:rPr>
  </w:style>
  <w:style w:type="paragraph" w:customStyle="1" w:styleId="0638793A966E40C4BCE55EDBB94B0DD51">
    <w:name w:val="0638793A966E40C4BCE55EDBB94B0DD51"/>
    <w:rsid w:val="00F005BC"/>
    <w:rPr>
      <w:rFonts w:eastAsiaTheme="minorHAnsi"/>
    </w:rPr>
  </w:style>
  <w:style w:type="paragraph" w:customStyle="1" w:styleId="A34DAD66A58B49A6AB8E85AE9D3D2F491">
    <w:name w:val="A34DAD66A58B49A6AB8E85AE9D3D2F491"/>
    <w:rsid w:val="00F005BC"/>
    <w:rPr>
      <w:rFonts w:eastAsiaTheme="minorHAnsi"/>
    </w:rPr>
  </w:style>
  <w:style w:type="paragraph" w:customStyle="1" w:styleId="AC7FA0B87FE147E79196FC82CC6C9FDC1">
    <w:name w:val="AC7FA0B87FE147E79196FC82CC6C9FDC1"/>
    <w:rsid w:val="00F005BC"/>
    <w:rPr>
      <w:rFonts w:eastAsiaTheme="minorHAnsi"/>
    </w:rPr>
  </w:style>
  <w:style w:type="paragraph" w:customStyle="1" w:styleId="57560252AA544609BC0239F67E9A2BEC1">
    <w:name w:val="57560252AA544609BC0239F67E9A2BEC1"/>
    <w:rsid w:val="00F005BC"/>
    <w:rPr>
      <w:rFonts w:eastAsiaTheme="minorHAnsi"/>
    </w:rPr>
  </w:style>
  <w:style w:type="paragraph" w:customStyle="1" w:styleId="B6D1A519760D46F19FD3F2B4DE683A231">
    <w:name w:val="B6D1A519760D46F19FD3F2B4DE683A231"/>
    <w:rsid w:val="00F005BC"/>
    <w:rPr>
      <w:rFonts w:eastAsiaTheme="minorHAnsi"/>
    </w:rPr>
  </w:style>
  <w:style w:type="paragraph" w:customStyle="1" w:styleId="C56F0B1A1B5E446D8D1F5A876344AD23">
    <w:name w:val="C56F0B1A1B5E446D8D1F5A876344AD23"/>
    <w:rsid w:val="00F005BC"/>
    <w:rPr>
      <w:rFonts w:eastAsiaTheme="minorHAnsi"/>
    </w:rPr>
  </w:style>
  <w:style w:type="paragraph" w:customStyle="1" w:styleId="F5AD50AB28FF414A89CCCCC91E51C8BC">
    <w:name w:val="F5AD50AB28FF414A89CCCCC91E51C8BC"/>
    <w:rsid w:val="00F005BC"/>
    <w:rPr>
      <w:rFonts w:eastAsiaTheme="minorHAnsi"/>
    </w:rPr>
  </w:style>
  <w:style w:type="paragraph" w:customStyle="1" w:styleId="ECBA03E608DA43E9A4CBDCAB2BA4F4F6">
    <w:name w:val="ECBA03E608DA43E9A4CBDCAB2BA4F4F6"/>
    <w:rsid w:val="00F005BC"/>
    <w:rPr>
      <w:rFonts w:eastAsiaTheme="minorHAnsi"/>
    </w:rPr>
  </w:style>
  <w:style w:type="paragraph" w:customStyle="1" w:styleId="94AD8F61F53D4774A0248F718B27CEC2">
    <w:name w:val="94AD8F61F53D4774A0248F718B27CEC2"/>
    <w:rsid w:val="00F005BC"/>
    <w:rPr>
      <w:rFonts w:eastAsiaTheme="minorHAnsi"/>
    </w:rPr>
  </w:style>
  <w:style w:type="paragraph" w:customStyle="1" w:styleId="59EA4FD84F3C46048A8B24D0FCA9F33D">
    <w:name w:val="59EA4FD84F3C46048A8B24D0FCA9F33D"/>
    <w:rsid w:val="00F005BC"/>
    <w:rPr>
      <w:rFonts w:eastAsiaTheme="minorHAnsi"/>
    </w:rPr>
  </w:style>
  <w:style w:type="paragraph" w:customStyle="1" w:styleId="F3DF6324E74247F9B22D7E81CF4B812E">
    <w:name w:val="F3DF6324E74247F9B22D7E81CF4B812E"/>
    <w:rsid w:val="00971BBC"/>
  </w:style>
  <w:style w:type="paragraph" w:customStyle="1" w:styleId="E1925C46CE324FC892ADB1CB556CB07F">
    <w:name w:val="E1925C46CE324FC892ADB1CB556CB07F"/>
    <w:rsid w:val="00971BBC"/>
  </w:style>
  <w:style w:type="paragraph" w:customStyle="1" w:styleId="61352083E6D347CEA7D4155BE8E721BB">
    <w:name w:val="61352083E6D347CEA7D4155BE8E721BB"/>
    <w:rsid w:val="00F005BC"/>
    <w:rPr>
      <w:rFonts w:eastAsiaTheme="minorHAnsi"/>
    </w:rPr>
  </w:style>
  <w:style w:type="paragraph" w:customStyle="1" w:styleId="E8EA77CD24044F7CAF3A2EC0C31B4DC2">
    <w:name w:val="E8EA77CD24044F7CAF3A2EC0C31B4DC2"/>
    <w:rsid w:val="00F005BC"/>
    <w:rPr>
      <w:rFonts w:eastAsiaTheme="minorHAnsi"/>
    </w:rPr>
  </w:style>
  <w:style w:type="paragraph" w:customStyle="1" w:styleId="F6633EAA21304FFC8E0F801EFEE9C517">
    <w:name w:val="F6633EAA21304FFC8E0F801EFEE9C517"/>
    <w:rsid w:val="00F005BC"/>
    <w:rPr>
      <w:rFonts w:eastAsiaTheme="minorHAnsi"/>
    </w:rPr>
  </w:style>
  <w:style w:type="paragraph" w:customStyle="1" w:styleId="B83B58649D4B42F7A8C7527DF748940F">
    <w:name w:val="B83B58649D4B42F7A8C7527DF748940F"/>
    <w:rsid w:val="00F005BC"/>
    <w:rPr>
      <w:rFonts w:eastAsiaTheme="minorHAnsi"/>
    </w:rPr>
  </w:style>
  <w:style w:type="paragraph" w:customStyle="1" w:styleId="CD1FA2C7778340B79A31E4E5A1B78648">
    <w:name w:val="CD1FA2C7778340B79A31E4E5A1B78648"/>
    <w:rsid w:val="00F005BC"/>
    <w:rPr>
      <w:rFonts w:eastAsiaTheme="minorHAnsi"/>
    </w:rPr>
  </w:style>
  <w:style w:type="paragraph" w:customStyle="1" w:styleId="83979E396FAC4E589502E7EC66E7D055">
    <w:name w:val="83979E396FAC4E589502E7EC66E7D055"/>
    <w:rsid w:val="00F005BC"/>
    <w:rPr>
      <w:rFonts w:eastAsiaTheme="minorHAnsi"/>
    </w:rPr>
  </w:style>
  <w:style w:type="paragraph" w:customStyle="1" w:styleId="0EC94AF2C6A2464995205713E74EFFF1">
    <w:name w:val="0EC94AF2C6A2464995205713E74EFFF1"/>
    <w:rsid w:val="00971BBC"/>
  </w:style>
  <w:style w:type="paragraph" w:customStyle="1" w:styleId="33EDA4AF87C740DD90FCFB42A0ED5E74">
    <w:name w:val="33EDA4AF87C740DD90FCFB42A0ED5E74"/>
    <w:rsid w:val="00971BBC"/>
  </w:style>
  <w:style w:type="paragraph" w:customStyle="1" w:styleId="C250F0634FB44A60A9EE993218AF7ED2">
    <w:name w:val="C250F0634FB44A60A9EE993218AF7ED2"/>
    <w:rsid w:val="00F005BC"/>
    <w:rPr>
      <w:rFonts w:eastAsiaTheme="minorHAnsi"/>
    </w:rPr>
  </w:style>
  <w:style w:type="paragraph" w:customStyle="1" w:styleId="2F4B2CBCBD974AE19BF7327A9D5F921C">
    <w:name w:val="2F4B2CBCBD974AE19BF7327A9D5F921C"/>
    <w:rsid w:val="00F005BC"/>
    <w:rPr>
      <w:rFonts w:eastAsiaTheme="minorHAnsi"/>
    </w:rPr>
  </w:style>
  <w:style w:type="paragraph" w:customStyle="1" w:styleId="27E3908AD7934017952A085F0A95B309">
    <w:name w:val="27E3908AD7934017952A085F0A95B309"/>
    <w:rsid w:val="00971BBC"/>
  </w:style>
  <w:style w:type="paragraph" w:customStyle="1" w:styleId="E08C657E4F3B48EF848A9EFD209B961C">
    <w:name w:val="E08C657E4F3B48EF848A9EFD209B961C"/>
    <w:rsid w:val="00971BBC"/>
  </w:style>
  <w:style w:type="paragraph" w:customStyle="1" w:styleId="7CB75D9617104BF99D726F8EC502A3E3">
    <w:name w:val="7CB75D9617104BF99D726F8EC502A3E3"/>
    <w:rsid w:val="00F005BC"/>
    <w:rPr>
      <w:rFonts w:eastAsiaTheme="minorHAnsi"/>
    </w:rPr>
  </w:style>
  <w:style w:type="paragraph" w:customStyle="1" w:styleId="2060C5FAAAE1452DAD156FF4DCF690F6">
    <w:name w:val="2060C5FAAAE1452DAD156FF4DCF690F6"/>
    <w:rsid w:val="00F005BC"/>
    <w:rPr>
      <w:rFonts w:eastAsiaTheme="minorHAnsi"/>
    </w:rPr>
  </w:style>
  <w:style w:type="paragraph" w:customStyle="1" w:styleId="7365931D797B45C6BF1DB3862042BF2C">
    <w:name w:val="7365931D797B45C6BF1DB3862042BF2C"/>
    <w:rsid w:val="00591E17"/>
  </w:style>
  <w:style w:type="paragraph" w:customStyle="1" w:styleId="06FA31D9FA734AE8A8EC8CAF75E098F4">
    <w:name w:val="06FA31D9FA734AE8A8EC8CAF75E098F4"/>
    <w:rsid w:val="00591E17"/>
  </w:style>
  <w:style w:type="paragraph" w:customStyle="1" w:styleId="6994CA6BC4CF46FE9B523EF22542D46C">
    <w:name w:val="6994CA6BC4CF46FE9B523EF22542D46C"/>
    <w:rsid w:val="00971BBC"/>
  </w:style>
  <w:style w:type="paragraph" w:customStyle="1" w:styleId="2A334FD83E0B42C4BFA8D6747F2C6408">
    <w:name w:val="2A334FD83E0B42C4BFA8D6747F2C6408"/>
    <w:rsid w:val="00971BBC"/>
  </w:style>
  <w:style w:type="paragraph" w:customStyle="1" w:styleId="DD9B72A3915343F9AA6FAA59CD68378D">
    <w:name w:val="DD9B72A3915343F9AA6FAA59CD68378D"/>
    <w:rsid w:val="00E32C56"/>
  </w:style>
  <w:style w:type="paragraph" w:customStyle="1" w:styleId="76846C385ADB498EAF6C7EDFBFA6280B">
    <w:name w:val="76846C385ADB498EAF6C7EDFBFA6280B"/>
    <w:rsid w:val="00E32C56"/>
  </w:style>
  <w:style w:type="paragraph" w:customStyle="1" w:styleId="3BA2B90BF4664B6A8590BB59854CB4A2">
    <w:name w:val="3BA2B90BF4664B6A8590BB59854CB4A2"/>
    <w:rsid w:val="00E32C56"/>
  </w:style>
  <w:style w:type="paragraph" w:customStyle="1" w:styleId="B5CA085EF21A4B9E86B573833B32D03F">
    <w:name w:val="B5CA085EF21A4B9E86B573833B32D03F"/>
    <w:rsid w:val="00E32C56"/>
  </w:style>
  <w:style w:type="paragraph" w:customStyle="1" w:styleId="334F1573AE6D41468CD5028AF20797E0">
    <w:name w:val="334F1573AE6D41468CD5028AF20797E0"/>
    <w:rsid w:val="00E32C56"/>
  </w:style>
  <w:style w:type="paragraph" w:customStyle="1" w:styleId="C326150752A74CD59DD4CE9975290388">
    <w:name w:val="C326150752A74CD59DD4CE9975290388"/>
    <w:rsid w:val="00E32C56"/>
  </w:style>
  <w:style w:type="paragraph" w:customStyle="1" w:styleId="7BAB9F9AE33141B1BFFCA1470154AA0B">
    <w:name w:val="7BAB9F9AE33141B1BFFCA1470154AA0B"/>
    <w:rsid w:val="00E32C56"/>
  </w:style>
  <w:style w:type="paragraph" w:customStyle="1" w:styleId="003AFD7554C44F208C104C12A15C3AF8">
    <w:name w:val="003AFD7554C44F208C104C12A15C3AF8"/>
    <w:rsid w:val="00E32C56"/>
  </w:style>
  <w:style w:type="paragraph" w:customStyle="1" w:styleId="55B01FB4F8E74104AB067D9EF33E68A8">
    <w:name w:val="55B01FB4F8E74104AB067D9EF33E68A8"/>
    <w:rsid w:val="00E32C56"/>
  </w:style>
  <w:style w:type="paragraph" w:customStyle="1" w:styleId="F31EC43863C54027B6910C045F9FECED">
    <w:name w:val="F31EC43863C54027B6910C045F9FECED"/>
    <w:rsid w:val="00E32C56"/>
  </w:style>
  <w:style w:type="paragraph" w:customStyle="1" w:styleId="2AE8E8FC388E470D9330330DD1F62D46">
    <w:name w:val="2AE8E8FC388E470D9330330DD1F62D46"/>
    <w:rsid w:val="00E32C56"/>
  </w:style>
  <w:style w:type="paragraph" w:customStyle="1" w:styleId="BFDA90D6839A4C7CB3449FAF23306CB1">
    <w:name w:val="BFDA90D6839A4C7CB3449FAF23306CB1"/>
    <w:rsid w:val="00E32C56"/>
  </w:style>
  <w:style w:type="paragraph" w:customStyle="1" w:styleId="F4F591291A674B299BCFAFD726084552">
    <w:name w:val="F4F591291A674B299BCFAFD726084552"/>
    <w:rsid w:val="00E32C56"/>
  </w:style>
  <w:style w:type="paragraph" w:customStyle="1" w:styleId="361E3DBC701B4CD6B1AFDC97104A680D">
    <w:name w:val="361E3DBC701B4CD6B1AFDC97104A680D"/>
    <w:rsid w:val="00E32C56"/>
  </w:style>
  <w:style w:type="paragraph" w:customStyle="1" w:styleId="9C5EC892A55B44F0BFAB95AD32A9DDEE">
    <w:name w:val="9C5EC892A55B44F0BFAB95AD32A9DDEE"/>
    <w:rsid w:val="00242BCC"/>
  </w:style>
  <w:style w:type="paragraph" w:customStyle="1" w:styleId="0CDD459B34DB49F9AE0EBC6FAAA519E6">
    <w:name w:val="0CDD459B34DB49F9AE0EBC6FAAA519E6"/>
    <w:rsid w:val="00242BCC"/>
  </w:style>
  <w:style w:type="paragraph" w:customStyle="1" w:styleId="9AFFC622C93F42FB8F3EF2954856F98B">
    <w:name w:val="9AFFC622C93F42FB8F3EF2954856F98B"/>
    <w:rsid w:val="00683A4E"/>
  </w:style>
  <w:style w:type="paragraph" w:customStyle="1" w:styleId="9BBD53B92E2E4800A071260C3FAC16E1">
    <w:name w:val="9BBD53B92E2E4800A071260C3FAC16E1"/>
    <w:rsid w:val="00683A4E"/>
  </w:style>
  <w:style w:type="paragraph" w:customStyle="1" w:styleId="048B537871BE4BE9B22AA48873827009">
    <w:name w:val="048B537871BE4BE9B22AA48873827009"/>
    <w:rsid w:val="00E20F80"/>
  </w:style>
  <w:style w:type="paragraph" w:customStyle="1" w:styleId="4EFDECBB9F0C46F4ABDC599628264F5B">
    <w:name w:val="4EFDECBB9F0C46F4ABDC599628264F5B"/>
    <w:rsid w:val="00E20F80"/>
  </w:style>
  <w:style w:type="paragraph" w:customStyle="1" w:styleId="FDE6B26554E740CBB3259BC1FF520EA4">
    <w:name w:val="FDE6B26554E740CBB3259BC1FF520EA4"/>
    <w:rsid w:val="00E20F80"/>
  </w:style>
  <w:style w:type="paragraph" w:customStyle="1" w:styleId="37738563159C421EBC474F4DF58B369B">
    <w:name w:val="37738563159C421EBC474F4DF58B369B"/>
    <w:rsid w:val="00E20F80"/>
  </w:style>
  <w:style w:type="paragraph" w:customStyle="1" w:styleId="2F96E9D018F048A787DD872265A64749">
    <w:name w:val="2F96E9D018F048A787DD872265A64749"/>
    <w:rsid w:val="00E20F80"/>
  </w:style>
  <w:style w:type="paragraph" w:customStyle="1" w:styleId="AD6AAE3EB88B4404BE25D508B82C8D41">
    <w:name w:val="AD6AAE3EB88B4404BE25D508B82C8D41"/>
    <w:rsid w:val="00E20F80"/>
  </w:style>
  <w:style w:type="paragraph" w:customStyle="1" w:styleId="7D9D72588A13468FAFDCDB92D6D17C37">
    <w:name w:val="7D9D72588A13468FAFDCDB92D6D17C37"/>
    <w:rsid w:val="00E20F80"/>
  </w:style>
  <w:style w:type="paragraph" w:customStyle="1" w:styleId="99F6458BBA0A4EB1B1EFCCBF3DD020DF">
    <w:name w:val="99F6458BBA0A4EB1B1EFCCBF3DD020DF"/>
    <w:rsid w:val="00E20F80"/>
  </w:style>
  <w:style w:type="paragraph" w:customStyle="1" w:styleId="4CEFA12AB9EC435E9DED7B6B4E24413A">
    <w:name w:val="4CEFA12AB9EC435E9DED7B6B4E24413A"/>
    <w:rsid w:val="00E20F80"/>
  </w:style>
  <w:style w:type="paragraph" w:customStyle="1" w:styleId="ACE5090050924C618F84E594DDE89C28">
    <w:name w:val="ACE5090050924C618F84E594DDE89C28"/>
    <w:rsid w:val="00E20F80"/>
  </w:style>
  <w:style w:type="paragraph" w:customStyle="1" w:styleId="716492C9BF334DECA316A6790B3B3261">
    <w:name w:val="716492C9BF334DECA316A6790B3B3261"/>
    <w:rsid w:val="00E20F80"/>
  </w:style>
  <w:style w:type="paragraph" w:customStyle="1" w:styleId="94405F8C043A4161AF067FD9A05956B9">
    <w:name w:val="94405F8C043A4161AF067FD9A05956B9"/>
    <w:rsid w:val="00E20F80"/>
  </w:style>
  <w:style w:type="paragraph" w:customStyle="1" w:styleId="06C1FA474C49469F8DC9C2D83691EDB0">
    <w:name w:val="06C1FA474C49469F8DC9C2D83691EDB0"/>
    <w:rsid w:val="00E20F80"/>
  </w:style>
  <w:style w:type="paragraph" w:customStyle="1" w:styleId="53C64B8CF6EE4BD8B59B2DAF4164F7BA">
    <w:name w:val="53C64B8CF6EE4BD8B59B2DAF4164F7BA"/>
    <w:rsid w:val="00E20F80"/>
  </w:style>
  <w:style w:type="paragraph" w:customStyle="1" w:styleId="1A2A2B6F01BB46858C7AFEDBAC8A2051">
    <w:name w:val="1A2A2B6F01BB46858C7AFEDBAC8A2051"/>
    <w:rsid w:val="00E20F80"/>
  </w:style>
  <w:style w:type="paragraph" w:customStyle="1" w:styleId="C1728E99D8B94BF48BBB691F79955706">
    <w:name w:val="C1728E99D8B94BF48BBB691F79955706"/>
    <w:rsid w:val="00E20F80"/>
  </w:style>
  <w:style w:type="paragraph" w:customStyle="1" w:styleId="54BAC62563E74B08A9906CAC2CA27A59">
    <w:name w:val="54BAC62563E74B08A9906CAC2CA27A59"/>
    <w:rsid w:val="00E20F80"/>
  </w:style>
  <w:style w:type="paragraph" w:customStyle="1" w:styleId="362BB101960C406DB99EFF04D4382BFC">
    <w:name w:val="362BB101960C406DB99EFF04D4382BFC"/>
    <w:rsid w:val="00E20F80"/>
  </w:style>
  <w:style w:type="paragraph" w:customStyle="1" w:styleId="E49BD90C05E04A518605E4F854069012">
    <w:name w:val="E49BD90C05E04A518605E4F854069012"/>
    <w:rsid w:val="00E20F80"/>
  </w:style>
  <w:style w:type="paragraph" w:customStyle="1" w:styleId="5A4AE1250ACF41FDAAF9DE13B5466DF8">
    <w:name w:val="5A4AE1250ACF41FDAAF9DE13B5466DF8"/>
    <w:rsid w:val="00E20F80"/>
  </w:style>
  <w:style w:type="paragraph" w:customStyle="1" w:styleId="0F7E7E84414C4B0CABC1B71958751F68">
    <w:name w:val="0F7E7E84414C4B0CABC1B71958751F68"/>
    <w:rsid w:val="00E20F80"/>
  </w:style>
  <w:style w:type="paragraph" w:customStyle="1" w:styleId="A0F5476DDDBE411EBABB96760E5A363B">
    <w:name w:val="A0F5476DDDBE411EBABB96760E5A363B"/>
    <w:rsid w:val="00E20F80"/>
  </w:style>
  <w:style w:type="paragraph" w:customStyle="1" w:styleId="FC1B81AABBEF4DA3B2443C48837E1FB6">
    <w:name w:val="FC1B81AABBEF4DA3B2443C48837E1FB6"/>
    <w:rsid w:val="00E20F80"/>
  </w:style>
  <w:style w:type="paragraph" w:customStyle="1" w:styleId="54C0909A2117483FBAA7F65AB4F88F50">
    <w:name w:val="54C0909A2117483FBAA7F65AB4F88F50"/>
    <w:rsid w:val="00E20F80"/>
  </w:style>
  <w:style w:type="paragraph" w:customStyle="1" w:styleId="660D6007409D44E7B4A34973E11414DB">
    <w:name w:val="660D6007409D44E7B4A34973E11414DB"/>
    <w:rsid w:val="00E20F80"/>
  </w:style>
  <w:style w:type="paragraph" w:customStyle="1" w:styleId="E44A4C6428C24D67A77F547BC3A49967">
    <w:name w:val="E44A4C6428C24D67A77F547BC3A49967"/>
    <w:rsid w:val="00E20F80"/>
  </w:style>
  <w:style w:type="paragraph" w:customStyle="1" w:styleId="BFA744DEFECA468492A84F8FCE68BCB8">
    <w:name w:val="BFA744DEFECA468492A84F8FCE68BCB8"/>
    <w:rsid w:val="00E20F80"/>
  </w:style>
  <w:style w:type="paragraph" w:customStyle="1" w:styleId="74C7E51E126B45148B30109EA5E9914F">
    <w:name w:val="74C7E51E126B45148B30109EA5E9914F"/>
    <w:rsid w:val="00E20F80"/>
  </w:style>
  <w:style w:type="paragraph" w:customStyle="1" w:styleId="CEF77BC1EC50476BA0A3059B41F3D9F0">
    <w:name w:val="CEF77BC1EC50476BA0A3059B41F3D9F0"/>
    <w:rsid w:val="00E20F80"/>
  </w:style>
  <w:style w:type="paragraph" w:customStyle="1" w:styleId="157644AD1D904F8EA1F2427361B47500">
    <w:name w:val="157644AD1D904F8EA1F2427361B47500"/>
    <w:rsid w:val="00E20F80"/>
  </w:style>
  <w:style w:type="paragraph" w:customStyle="1" w:styleId="C5F9C0D2CDE74358B47D801EC4A9EC61">
    <w:name w:val="C5F9C0D2CDE74358B47D801EC4A9EC61"/>
    <w:rsid w:val="00E20F80"/>
  </w:style>
  <w:style w:type="paragraph" w:customStyle="1" w:styleId="A9CB3D1169C441738032A093D7CE5637">
    <w:name w:val="A9CB3D1169C441738032A093D7CE5637"/>
    <w:rsid w:val="00E20F80"/>
  </w:style>
  <w:style w:type="paragraph" w:customStyle="1" w:styleId="CD0139367ECA452BB6FA6CB3737C66B0">
    <w:name w:val="CD0139367ECA452BB6FA6CB3737C66B0"/>
    <w:rsid w:val="00E20F80"/>
  </w:style>
  <w:style w:type="paragraph" w:customStyle="1" w:styleId="EC6B5DF144F44C4ABE71F60B056469AC">
    <w:name w:val="EC6B5DF144F44C4ABE71F60B056469AC"/>
    <w:rsid w:val="00E20F80"/>
  </w:style>
  <w:style w:type="paragraph" w:customStyle="1" w:styleId="6E60B87EB5EC4E3BB1F5213A0C74FD8E">
    <w:name w:val="6E60B87EB5EC4E3BB1F5213A0C74FD8E"/>
    <w:rsid w:val="00E20F80"/>
  </w:style>
  <w:style w:type="paragraph" w:customStyle="1" w:styleId="29CA7494F68B46C1B651E05CBCFE82C0">
    <w:name w:val="29CA7494F68B46C1B651E05CBCFE82C0"/>
    <w:rsid w:val="00E20F80"/>
  </w:style>
  <w:style w:type="paragraph" w:customStyle="1" w:styleId="82C10D2E05A44661915E769308501395">
    <w:name w:val="82C10D2E05A44661915E769308501395"/>
    <w:rsid w:val="00E20F80"/>
  </w:style>
  <w:style w:type="paragraph" w:customStyle="1" w:styleId="949FBB7C0BB74AA49643E3C2BBD14B53">
    <w:name w:val="949FBB7C0BB74AA49643E3C2BBD14B53"/>
    <w:rsid w:val="00E20F80"/>
  </w:style>
  <w:style w:type="paragraph" w:customStyle="1" w:styleId="3275B6699E69490DB6EAEE608D1FB1C4">
    <w:name w:val="3275B6699E69490DB6EAEE608D1FB1C4"/>
    <w:rsid w:val="00E20F80"/>
  </w:style>
  <w:style w:type="paragraph" w:customStyle="1" w:styleId="2F5E5DB806E04C7B92A454365399E464">
    <w:name w:val="2F5E5DB806E04C7B92A454365399E464"/>
    <w:rsid w:val="00E20F80"/>
  </w:style>
  <w:style w:type="paragraph" w:customStyle="1" w:styleId="83DF60CE2DDA40B69D7D804F5CD3A142">
    <w:name w:val="83DF60CE2DDA40B69D7D804F5CD3A142"/>
    <w:rsid w:val="00E20F80"/>
  </w:style>
  <w:style w:type="paragraph" w:customStyle="1" w:styleId="8A3B1F8534704926A0B8FFE7F7B8CF30">
    <w:name w:val="8A3B1F8534704926A0B8FFE7F7B8CF30"/>
    <w:rsid w:val="00E20F80"/>
  </w:style>
  <w:style w:type="paragraph" w:customStyle="1" w:styleId="3389A0CC25FD4FE985668580877A86DA">
    <w:name w:val="3389A0CC25FD4FE985668580877A86DA"/>
    <w:rsid w:val="00E20F80"/>
  </w:style>
  <w:style w:type="paragraph" w:customStyle="1" w:styleId="1DB1D26473704302B8571110CAA39391">
    <w:name w:val="1DB1D26473704302B8571110CAA39391"/>
    <w:rsid w:val="00E20F80"/>
  </w:style>
  <w:style w:type="paragraph" w:customStyle="1" w:styleId="BF2CCFF0A9014EF1A6D8BC4D09DD0836">
    <w:name w:val="BF2CCFF0A9014EF1A6D8BC4D09DD0836"/>
    <w:rsid w:val="00E20F80"/>
  </w:style>
  <w:style w:type="paragraph" w:customStyle="1" w:styleId="E8552E4DE131479791D6711AFEC5E236">
    <w:name w:val="E8552E4DE131479791D6711AFEC5E236"/>
    <w:rsid w:val="00E20F80"/>
  </w:style>
  <w:style w:type="paragraph" w:customStyle="1" w:styleId="CB538F186A3942A68C99DE7948AFA53B">
    <w:name w:val="CB538F186A3942A68C99DE7948AFA53B"/>
    <w:rsid w:val="00E20F80"/>
  </w:style>
  <w:style w:type="paragraph" w:customStyle="1" w:styleId="30AA3001893A45D7B41F1D55A63247B7">
    <w:name w:val="30AA3001893A45D7B41F1D55A63247B7"/>
    <w:rsid w:val="00E20F80"/>
  </w:style>
  <w:style w:type="paragraph" w:customStyle="1" w:styleId="49A9F973A261483E9A3ABFB3E5EE48BC">
    <w:name w:val="49A9F973A261483E9A3ABFB3E5EE48BC"/>
    <w:rsid w:val="00E20F80"/>
  </w:style>
  <w:style w:type="paragraph" w:customStyle="1" w:styleId="0C2091D59BA44AC88047495B48C69BB7">
    <w:name w:val="0C2091D59BA44AC88047495B48C69BB7"/>
    <w:rsid w:val="00E20F80"/>
  </w:style>
  <w:style w:type="paragraph" w:customStyle="1" w:styleId="961CA24B9F2A435D8042E549DEB97027">
    <w:name w:val="961CA24B9F2A435D8042E549DEB97027"/>
    <w:rsid w:val="00E20F80"/>
  </w:style>
  <w:style w:type="paragraph" w:customStyle="1" w:styleId="C7925343F1694E89A6F1843C8E7CF144">
    <w:name w:val="C7925343F1694E89A6F1843C8E7CF144"/>
    <w:rsid w:val="00E20F80"/>
  </w:style>
  <w:style w:type="paragraph" w:customStyle="1" w:styleId="07409013DCE94BCDB98F09101526D802">
    <w:name w:val="07409013DCE94BCDB98F09101526D802"/>
    <w:rsid w:val="00E20F80"/>
  </w:style>
  <w:style w:type="paragraph" w:customStyle="1" w:styleId="7E28C2B5FC534DD2907C93E13D6F3966">
    <w:name w:val="7E28C2B5FC534DD2907C93E13D6F3966"/>
    <w:rsid w:val="00E20F80"/>
  </w:style>
  <w:style w:type="paragraph" w:customStyle="1" w:styleId="8DF60D10720648A4B79632C62F6CEE92">
    <w:name w:val="8DF60D10720648A4B79632C62F6CEE92"/>
    <w:rsid w:val="00E20F80"/>
  </w:style>
  <w:style w:type="paragraph" w:customStyle="1" w:styleId="A70AEC67A8334DDD91306A6263C433F4">
    <w:name w:val="A70AEC67A8334DDD91306A6263C433F4"/>
    <w:rsid w:val="00E20F80"/>
  </w:style>
  <w:style w:type="paragraph" w:customStyle="1" w:styleId="A96C5FE552364598AD10FCE01D199B13">
    <w:name w:val="A96C5FE552364598AD10FCE01D199B13"/>
    <w:rsid w:val="00E20F80"/>
  </w:style>
  <w:style w:type="paragraph" w:customStyle="1" w:styleId="66F139E6A0354EE797494C2CEBDA036D">
    <w:name w:val="66F139E6A0354EE797494C2CEBDA036D"/>
    <w:rsid w:val="00E20F80"/>
  </w:style>
  <w:style w:type="paragraph" w:customStyle="1" w:styleId="777AAE8C9A2C41A68FE530D1057CD397">
    <w:name w:val="777AAE8C9A2C41A68FE530D1057CD397"/>
    <w:rsid w:val="00E20F80"/>
  </w:style>
  <w:style w:type="paragraph" w:customStyle="1" w:styleId="F0F7DE310B234ADF971D3D098C3D379F">
    <w:name w:val="F0F7DE310B234ADF971D3D098C3D379F"/>
    <w:rsid w:val="00E20F80"/>
  </w:style>
  <w:style w:type="paragraph" w:customStyle="1" w:styleId="3AAF4C96E33F4E4F81885F3BA5321BB6">
    <w:name w:val="3AAF4C96E33F4E4F81885F3BA5321BB6"/>
    <w:rsid w:val="00E20F80"/>
  </w:style>
  <w:style w:type="paragraph" w:customStyle="1" w:styleId="118978B223BB43DC9307EB765D47C9E6">
    <w:name w:val="118978B223BB43DC9307EB765D47C9E6"/>
    <w:rsid w:val="00E20F80"/>
  </w:style>
  <w:style w:type="paragraph" w:customStyle="1" w:styleId="3F5C54F410794F248D1574C42D10881B">
    <w:name w:val="3F5C54F410794F248D1574C42D10881B"/>
    <w:rsid w:val="00E20F8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90</TotalTime>
  <Pages>4</Pages>
  <Words>897</Words>
  <Characters>5002</Characters>
  <Application>Microsoft Office Word</Application>
  <DocSecurity>0</DocSecurity>
  <Lines>41</Lines>
  <Paragraphs>11</Paragraphs>
  <ScaleCrop>false</ScaleCrop>
  <Company/>
  <LinksUpToDate>false</LinksUpToDate>
  <CharactersWithSpaces>5888</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76</cp:revision>
  <cp:lastPrinted>2025-07-14T21:41:00Z</cp:lastPrinted>
  <dcterms:created xsi:type="dcterms:W3CDTF">2025-07-15T18:33:00Z</dcterms:created>
  <dcterms:modified xsi:type="dcterms:W3CDTF">2025-07-30T20:17:00Z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