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146D4319" w:rsidR="00AD4726" w:rsidRPr="007B0134" w:rsidRDefault="00A65F9F" w:rsidP="007B0134">
      <w:pPr>
        <w:pStyle w:val="Heading1"/>
        <w:jc w:val="center"/>
        <w:rPr>
          <w:rFonts w:ascii="Trebuchet MS" w:eastAsia="Times New Roman" w:hAnsi="Trebuchet MS"/>
          <w:b/>
          <w:bCs/>
          <w:sz w:val="24"/>
          <w:szCs w:val="24"/>
        </w:rPr>
      </w:pPr>
      <w:r w:rsidRPr="007B0134">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4044A5C8" wp14:editId="137ECB6E">
            <wp:simplePos x="0" y="0"/>
            <wp:positionH relativeFrom="margin">
              <wp:posOffset>-509270</wp:posOffset>
            </wp:positionH>
            <wp:positionV relativeFrom="paragraph">
              <wp:posOffset>-607637</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02704" w:rsidRPr="007B0134">
        <w:rPr>
          <w:rFonts w:ascii="Trebuchet MS" w:eastAsia="Times New Roman" w:hAnsi="Trebuchet MS"/>
          <w:b/>
          <w:bCs/>
          <w:color w:val="auto"/>
          <w:sz w:val="24"/>
          <w:szCs w:val="24"/>
        </w:rPr>
        <w:t>Family and Consumer Sciences</w:t>
      </w:r>
      <w:r w:rsidR="00AD4726" w:rsidRPr="007B0134">
        <w:rPr>
          <w:rFonts w:ascii="Trebuchet MS" w:eastAsia="Times New Roman" w:hAnsi="Trebuchet MS"/>
          <w:b/>
          <w:bCs/>
          <w:color w:val="auto"/>
          <w:sz w:val="24"/>
          <w:szCs w:val="24"/>
        </w:rPr>
        <w:t xml:space="preserve"> (Grades 6-12) Evaluation Worksheet</w:t>
      </w:r>
    </w:p>
    <w:p w14:paraId="482860A2" w14:textId="68D43939" w:rsidR="00AD4726" w:rsidRPr="007B0134"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7B0134">
        <w:rPr>
          <w:rFonts w:ascii="Trebuchet MS" w:eastAsia="Times New Roman" w:hAnsi="Trebuchet MS" w:cs="Times New Roman"/>
          <w:color w:val="000000"/>
          <w:kern w:val="0"/>
          <w:sz w:val="20"/>
          <w:szCs w:val="20"/>
          <w14:ligatures w14:val="none"/>
        </w:rPr>
        <w:t>Demonstration of Professional Competencies and Depth of Content Knowledge</w:t>
      </w:r>
    </w:p>
    <w:p w14:paraId="5EC7439D" w14:textId="77777777" w:rsidR="009A3B7F" w:rsidRPr="009F7A9B" w:rsidRDefault="009A3B7F" w:rsidP="009A3B7F">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1D79C8CF" w14:textId="77777777" w:rsidR="009A3B7F" w:rsidRPr="005B61D6" w:rsidRDefault="009A3B7F" w:rsidP="009A3B7F">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76C368234F0B4C45892B0C21EDD0A015"/>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D6EB8EF6ACF8432B969FCC271384F919"/>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7D2FBF91" w:rsidR="00AD4726" w:rsidRPr="009A3B7F" w:rsidRDefault="009A3B7F" w:rsidP="009A3B7F">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296C419F" w14:textId="77777777" w:rsidR="00C83D6F" w:rsidRPr="00D64358" w:rsidRDefault="00C83D6F" w:rsidP="00C83D6F">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391E2AD5" w14:textId="77777777" w:rsidR="00C83D6F" w:rsidRPr="00BF37A5" w:rsidRDefault="00C83D6F" w:rsidP="00C83D6F">
      <w:pPr>
        <w:spacing w:after="0" w:line="240" w:lineRule="auto"/>
        <w:rPr>
          <w:rFonts w:ascii="Times New Roman" w:eastAsia="Times New Roman" w:hAnsi="Times New Roman" w:cs="Times New Roman"/>
          <w:kern w:val="0"/>
          <w14:ligatures w14:val="none"/>
        </w:rPr>
      </w:pPr>
    </w:p>
    <w:p w14:paraId="555DFE73" w14:textId="77777777" w:rsidR="00C83D6F" w:rsidRPr="00BF37A5" w:rsidRDefault="00C83D6F" w:rsidP="00C83D6F">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11F77026" w14:textId="77777777" w:rsidR="00C83D6F" w:rsidRPr="00BF37A5" w:rsidRDefault="00C83D6F" w:rsidP="00C83D6F">
      <w:pPr>
        <w:spacing w:after="0" w:line="240" w:lineRule="auto"/>
        <w:rPr>
          <w:rFonts w:ascii="Times New Roman" w:eastAsia="Times New Roman" w:hAnsi="Times New Roman" w:cs="Times New Roman"/>
          <w:kern w:val="0"/>
          <w14:ligatures w14:val="none"/>
        </w:rPr>
      </w:pPr>
    </w:p>
    <w:p w14:paraId="5C962AA2" w14:textId="77777777" w:rsidR="00C83D6F" w:rsidRPr="00BF37A5" w:rsidRDefault="00C83D6F" w:rsidP="00C83D6F">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07EE77F9" w14:textId="77777777" w:rsidR="00C83D6F" w:rsidRPr="00BF37A5" w:rsidRDefault="00C83D6F" w:rsidP="00C83D6F">
      <w:pPr>
        <w:spacing w:after="0" w:line="240" w:lineRule="auto"/>
        <w:rPr>
          <w:rFonts w:ascii="Times New Roman" w:eastAsia="Times New Roman" w:hAnsi="Times New Roman" w:cs="Times New Roman"/>
          <w:kern w:val="0"/>
          <w14:ligatures w14:val="none"/>
        </w:rPr>
      </w:pPr>
    </w:p>
    <w:p w14:paraId="627D4D3E" w14:textId="7A694D55" w:rsidR="00C83D6F" w:rsidRPr="00BF37A5" w:rsidRDefault="00C83D6F" w:rsidP="00C83D6F">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Nutrition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Nutrition</w:t>
      </w:r>
      <w:r w:rsidRPr="00BF37A5">
        <w:rPr>
          <w:rFonts w:ascii="Trebuchet MS" w:eastAsia="Times New Roman" w:hAnsi="Trebuchet MS" w:cs="Times New Roman"/>
          <w:color w:val="000000"/>
          <w:kern w:val="0"/>
          <w:sz w:val="22"/>
          <w:szCs w:val="22"/>
          <w14:ligatures w14:val="none"/>
        </w:rPr>
        <w:t xml:space="preserve"> Unit Plan” in COOL. </w:t>
      </w:r>
    </w:p>
    <w:p w14:paraId="7C092FCB" w14:textId="77777777" w:rsidR="00C83D6F" w:rsidRPr="00BF37A5" w:rsidRDefault="00C83D6F" w:rsidP="00C83D6F">
      <w:pPr>
        <w:spacing w:after="0" w:line="240" w:lineRule="auto"/>
        <w:rPr>
          <w:rFonts w:ascii="Times New Roman" w:eastAsia="Times New Roman" w:hAnsi="Times New Roman" w:cs="Times New Roman"/>
          <w:kern w:val="0"/>
          <w14:ligatures w14:val="none"/>
        </w:rPr>
      </w:pPr>
    </w:p>
    <w:p w14:paraId="694F3327" w14:textId="077B6AA6" w:rsidR="008E3583" w:rsidRPr="008E3583" w:rsidRDefault="00C83D6F" w:rsidP="00C83D6F">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7DB10E97" w14:textId="77777777" w:rsidR="00973F1D" w:rsidRPr="00973F1D" w:rsidRDefault="00973F1D" w:rsidP="00973F1D">
      <w:pPr>
        <w:spacing w:after="0" w:line="240" w:lineRule="auto"/>
        <w:rPr>
          <w:rFonts w:ascii="Trebuchet MS" w:eastAsia="Times New Roman" w:hAnsi="Trebuchet MS" w:cs="Times New Roman"/>
          <w:b/>
          <w:bCs/>
          <w:color w:val="000000"/>
          <w:kern w:val="0"/>
          <w:sz w:val="22"/>
          <w:szCs w:val="22"/>
          <w14:ligatures w14:val="none"/>
        </w:rPr>
      </w:pPr>
    </w:p>
    <w:p w14:paraId="0C89BCAE" w14:textId="77777777" w:rsidR="00973F1D" w:rsidRPr="00973F1D" w:rsidRDefault="00973F1D" w:rsidP="00973F1D">
      <w:pPr>
        <w:spacing w:after="0" w:line="240" w:lineRule="auto"/>
        <w:rPr>
          <w:rFonts w:ascii="Trebuchet MS" w:eastAsia="Times New Roman" w:hAnsi="Trebuchet MS" w:cs="Times New Roman"/>
          <w:b/>
          <w:bCs/>
          <w:color w:val="000000"/>
          <w:kern w:val="0"/>
          <w:sz w:val="22"/>
          <w:szCs w:val="22"/>
          <w14:ligatures w14:val="none"/>
        </w:rPr>
      </w:pPr>
      <w:r w:rsidRPr="00973F1D">
        <w:rPr>
          <w:rFonts w:ascii="Trebuchet MS" w:eastAsia="Times New Roman" w:hAnsi="Trebuchet MS" w:cs="Times New Roman"/>
          <w:b/>
          <w:bCs/>
          <w:color w:val="000000"/>
          <w:kern w:val="0"/>
          <w:sz w:val="22"/>
          <w:szCs w:val="22"/>
          <w14:ligatures w14:val="none"/>
        </w:rPr>
        <w:t>Family and Consumer Science:</w:t>
      </w:r>
    </w:p>
    <w:p w14:paraId="1B182293" w14:textId="487EBB7E" w:rsidR="00973F1D" w:rsidRPr="00973F1D" w:rsidRDefault="00973F1D" w:rsidP="00973F1D">
      <w:pPr>
        <w:numPr>
          <w:ilvl w:val="0"/>
          <w:numId w:val="45"/>
        </w:numPr>
        <w:spacing w:after="0" w:line="240" w:lineRule="auto"/>
        <w:rPr>
          <w:rFonts w:ascii="Trebuchet MS" w:eastAsia="Times New Roman" w:hAnsi="Trebuchet MS" w:cs="Times New Roman"/>
          <w:color w:val="000000"/>
          <w:kern w:val="0"/>
          <w:sz w:val="22"/>
          <w:szCs w:val="22"/>
          <w14:ligatures w14:val="none"/>
        </w:rPr>
      </w:pPr>
      <w:r w:rsidRPr="00973F1D">
        <w:rPr>
          <w:rFonts w:ascii="Trebuchet MS" w:eastAsia="Times New Roman" w:hAnsi="Trebuchet MS" w:cs="Times New Roman"/>
          <w:color w:val="000000"/>
          <w:kern w:val="0"/>
          <w:sz w:val="22"/>
          <w:szCs w:val="22"/>
          <w14:ligatures w14:val="none"/>
        </w:rPr>
        <w:t xml:space="preserve">Coursework: Minimum of B-; syllabi and </w:t>
      </w:r>
      <w:r w:rsidR="003B59E1" w:rsidRPr="003B59E1">
        <w:rPr>
          <w:rFonts w:ascii="Trebuchet MS" w:eastAsia="Times New Roman" w:hAnsi="Trebuchet MS" w:cs="Times New Roman"/>
          <w:color w:val="000000"/>
          <w:kern w:val="0"/>
          <w:sz w:val="22"/>
          <w:szCs w:val="22"/>
          <w14:ligatures w14:val="none"/>
        </w:rPr>
        <w:t>official</w:t>
      </w:r>
      <w:r w:rsidR="003B59E1" w:rsidRPr="003B59E1">
        <w:rPr>
          <w:rFonts w:ascii="Trebuchet MS" w:eastAsia="Times New Roman" w:hAnsi="Trebuchet MS" w:cs="Times New Roman"/>
          <w:b/>
          <w:bCs/>
          <w:color w:val="000000"/>
          <w:kern w:val="0"/>
          <w:sz w:val="22"/>
          <w:szCs w:val="22"/>
          <w14:ligatures w14:val="none"/>
        </w:rPr>
        <w:t xml:space="preserve"> </w:t>
      </w:r>
      <w:r w:rsidRPr="00973F1D">
        <w:rPr>
          <w:rFonts w:ascii="Trebuchet MS" w:eastAsia="Times New Roman" w:hAnsi="Trebuchet MS" w:cs="Times New Roman"/>
          <w:color w:val="000000"/>
          <w:kern w:val="0"/>
          <w:sz w:val="22"/>
          <w:szCs w:val="22"/>
          <w14:ligatures w14:val="none"/>
        </w:rPr>
        <w:t>transcript required</w:t>
      </w:r>
    </w:p>
    <w:p w14:paraId="07F32032" w14:textId="77777777" w:rsidR="00973F1D" w:rsidRPr="00973F1D" w:rsidRDefault="00973F1D" w:rsidP="00973F1D">
      <w:pPr>
        <w:numPr>
          <w:ilvl w:val="0"/>
          <w:numId w:val="45"/>
        </w:numPr>
        <w:spacing w:after="0" w:line="240" w:lineRule="auto"/>
        <w:rPr>
          <w:rFonts w:ascii="Trebuchet MS" w:eastAsia="Times New Roman" w:hAnsi="Trebuchet MS" w:cs="Times New Roman"/>
          <w:b/>
          <w:bCs/>
          <w:color w:val="000000"/>
          <w:kern w:val="0"/>
          <w:sz w:val="22"/>
          <w:szCs w:val="22"/>
          <w14:ligatures w14:val="none"/>
        </w:rPr>
      </w:pPr>
      <w:r w:rsidRPr="00973F1D">
        <w:rPr>
          <w:rFonts w:ascii="Trebuchet MS" w:eastAsia="Times New Roman" w:hAnsi="Trebuchet MS" w:cs="Times New Roman"/>
          <w:color w:val="000000"/>
          <w:kern w:val="0"/>
          <w:sz w:val="22"/>
          <w:szCs w:val="22"/>
          <w14:ligatures w14:val="none"/>
        </w:rPr>
        <w:t>Portfolio: Artifacts demonstrating attainment of standards outlined below</w:t>
      </w:r>
      <w:r w:rsidRPr="00973F1D">
        <w:rPr>
          <w:rFonts w:ascii="Trebuchet MS" w:eastAsia="Times New Roman" w:hAnsi="Trebuchet MS" w:cs="Times New Roman"/>
          <w:b/>
          <w:bCs/>
          <w:color w:val="000000"/>
          <w:kern w:val="0"/>
          <w:sz w:val="22"/>
          <w:szCs w:val="22"/>
          <w14:ligatures w14:val="none"/>
        </w:rPr>
        <w:t> </w:t>
      </w:r>
    </w:p>
    <w:p w14:paraId="1526D9E3" w14:textId="77777777" w:rsidR="00973F1D" w:rsidRPr="00973F1D" w:rsidRDefault="00973F1D" w:rsidP="00973F1D">
      <w:pPr>
        <w:spacing w:after="0" w:line="240" w:lineRule="auto"/>
        <w:rPr>
          <w:rFonts w:ascii="Trebuchet MS" w:eastAsia="Times New Roman" w:hAnsi="Trebuchet MS" w:cs="Times New Roman"/>
          <w:b/>
          <w:bCs/>
          <w:color w:val="000000"/>
          <w:kern w:val="0"/>
          <w:sz w:val="22"/>
          <w:szCs w:val="22"/>
          <w14:ligatures w14:val="none"/>
        </w:rPr>
      </w:pPr>
    </w:p>
    <w:p w14:paraId="0E818407" w14:textId="34C8B4CF" w:rsidR="00973F1D" w:rsidRPr="00C83D6F" w:rsidRDefault="00973F1D" w:rsidP="00973F1D">
      <w:pPr>
        <w:spacing w:after="0" w:line="240" w:lineRule="auto"/>
        <w:rPr>
          <w:rFonts w:ascii="Trebuchet MS" w:eastAsia="Times New Roman" w:hAnsi="Trebuchet MS" w:cs="Times New Roman"/>
          <w:color w:val="000000"/>
          <w:kern w:val="0"/>
          <w:sz w:val="22"/>
          <w:szCs w:val="22"/>
          <w14:ligatures w14:val="none"/>
        </w:rPr>
      </w:pPr>
      <w:r w:rsidRPr="00C83D6F">
        <w:rPr>
          <w:rFonts w:ascii="Trebuchet MS" w:eastAsia="Times New Roman" w:hAnsi="Trebuchet MS" w:cs="Times New Roman"/>
          <w:color w:val="000000"/>
          <w:kern w:val="0"/>
          <w:sz w:val="22"/>
          <w:szCs w:val="22"/>
          <w14:ligatures w14:val="none"/>
        </w:rPr>
        <w:t>*** If you hold a bachelor’s degree or higher in Family and Consumer Sciences, you may submit your application in COOL without doing Multiple Measures</w:t>
      </w:r>
      <w:r w:rsidR="00C83D6F">
        <w:rPr>
          <w:rFonts w:ascii="Trebuchet MS" w:eastAsia="Times New Roman" w:hAnsi="Trebuchet MS" w:cs="Times New Roman"/>
          <w:color w:val="000000"/>
          <w:kern w:val="0"/>
          <w:sz w:val="22"/>
          <w:szCs w:val="22"/>
          <w14:ligatures w14:val="none"/>
        </w:rPr>
        <w:t>.</w:t>
      </w:r>
    </w:p>
    <w:p w14:paraId="4354ADFF" w14:textId="12CD37A7" w:rsidR="00C956B6" w:rsidRPr="00C83D6F" w:rsidRDefault="00973F1D" w:rsidP="00973F1D">
      <w:pPr>
        <w:spacing w:after="0" w:line="240" w:lineRule="auto"/>
        <w:rPr>
          <w:rFonts w:ascii="Times New Roman" w:eastAsia="Times New Roman" w:hAnsi="Times New Roman" w:cs="Times New Roman"/>
          <w:kern w:val="0"/>
          <w14:ligatures w14:val="none"/>
        </w:rPr>
      </w:pPr>
      <w:r w:rsidRPr="00C83D6F">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C83D6F">
          <w:rPr>
            <w:rStyle w:val="Hyperlink"/>
            <w:rFonts w:ascii="Trebuchet MS" w:eastAsia="Times New Roman" w:hAnsi="Trebuchet MS" w:cs="Times New Roman"/>
            <w:kern w:val="0"/>
            <w:sz w:val="22"/>
            <w:szCs w:val="22"/>
            <w14:ligatures w14:val="none"/>
          </w:rPr>
          <w:t xml:space="preserve"> Family and Consumer Sciences Endorsement Worksheet</w:t>
        </w:r>
      </w:hyperlink>
      <w:r w:rsidRPr="00C83D6F">
        <w:rPr>
          <w:rFonts w:ascii="Trebuchet MS" w:eastAsia="Times New Roman" w:hAnsi="Trebuchet MS" w:cs="Times New Roman"/>
          <w:color w:val="000000"/>
          <w:kern w:val="0"/>
          <w:sz w:val="22"/>
          <w:szCs w:val="22"/>
          <w14:ligatures w14:val="none"/>
        </w:rPr>
        <w:t>, you may submit your application in COOL without doing Multiple Measures</w:t>
      </w:r>
      <w:r w:rsidR="00C83D6F">
        <w:rPr>
          <w:rFonts w:ascii="Trebuchet MS" w:eastAsia="Times New Roman" w:hAnsi="Trebuchet MS" w:cs="Times New Roman"/>
          <w:color w:val="000000"/>
          <w:kern w:val="0"/>
          <w:sz w:val="22"/>
          <w:szCs w:val="22"/>
          <w14:ligatures w14:val="none"/>
        </w:rPr>
        <w:t>.</w:t>
      </w:r>
    </w:p>
    <w:p w14:paraId="0238A1EA" w14:textId="77777777" w:rsidR="00C956B6" w:rsidRDefault="00C956B6" w:rsidP="00AD4726">
      <w:pPr>
        <w:spacing w:after="0" w:line="240" w:lineRule="auto"/>
        <w:rPr>
          <w:rFonts w:ascii="Times New Roman" w:eastAsia="Times New Roman" w:hAnsi="Times New Roman" w:cs="Times New Roman"/>
          <w:kern w:val="0"/>
          <w14:ligatures w14:val="none"/>
        </w:rPr>
      </w:pPr>
    </w:p>
    <w:p w14:paraId="28381AB5" w14:textId="77777777" w:rsidR="009A3B7F" w:rsidRDefault="009A3B7F" w:rsidP="00AD4726">
      <w:pPr>
        <w:spacing w:after="0" w:line="240" w:lineRule="auto"/>
        <w:rPr>
          <w:rFonts w:ascii="Times New Roman" w:eastAsia="Times New Roman" w:hAnsi="Times New Roman" w:cs="Times New Roman"/>
          <w:kern w:val="0"/>
          <w14:ligatures w14:val="none"/>
        </w:rPr>
      </w:pPr>
    </w:p>
    <w:p w14:paraId="4A766A92" w14:textId="4738BEDC" w:rsidR="009A3B7F" w:rsidRPr="00774517" w:rsidRDefault="00774517" w:rsidP="00774517">
      <w:pPr>
        <w:pStyle w:val="Heading2"/>
        <w:rPr>
          <w:rFonts w:ascii="Times New Roman" w:eastAsia="Times New Roman" w:hAnsi="Times New Roman" w:cs="Times New Roman"/>
          <w:b/>
          <w:bCs/>
          <w:color w:val="auto"/>
          <w:kern w:val="0"/>
          <w:sz w:val="26"/>
          <w:szCs w:val="26"/>
          <w:u w:val="single"/>
          <w14:ligatures w14:val="none"/>
        </w:rPr>
      </w:pPr>
      <w:r w:rsidRPr="00774517">
        <w:rPr>
          <w:b/>
          <w:bCs/>
          <w:color w:val="auto"/>
          <w:sz w:val="26"/>
          <w:szCs w:val="26"/>
          <w:u w:val="single"/>
        </w:rPr>
        <w:lastRenderedPageBreak/>
        <w:t>Family and Consumer Sciences</w:t>
      </w:r>
    </w:p>
    <w:p w14:paraId="571D8D50" w14:textId="55BE5C13" w:rsidR="003F2CCC" w:rsidRPr="00C8177F" w:rsidRDefault="003F2CCC" w:rsidP="003F2CCC">
      <w:pPr>
        <w:pStyle w:val="Heading3"/>
        <w:rPr>
          <w:b/>
          <w:bCs/>
          <w:color w:val="000000" w:themeColor="text1"/>
          <w:sz w:val="24"/>
          <w:szCs w:val="24"/>
        </w:rPr>
      </w:pPr>
      <w:r>
        <w:rPr>
          <w:b/>
          <w:bCs/>
          <w:color w:val="000000" w:themeColor="text1"/>
          <w:sz w:val="24"/>
          <w:szCs w:val="24"/>
        </w:rPr>
        <w:t>Food and Nutrition:</w:t>
      </w:r>
    </w:p>
    <w:tbl>
      <w:tblPr>
        <w:tblStyle w:val="TableGrid"/>
        <w:tblW w:w="0" w:type="auto"/>
        <w:tblLook w:val="04A0" w:firstRow="1" w:lastRow="0" w:firstColumn="1" w:lastColumn="0" w:noHBand="0" w:noVBand="1"/>
      </w:tblPr>
      <w:tblGrid>
        <w:gridCol w:w="3116"/>
        <w:gridCol w:w="3117"/>
        <w:gridCol w:w="3117"/>
      </w:tblGrid>
      <w:tr w:rsidR="003F2CCC" w14:paraId="308D374C" w14:textId="77777777" w:rsidTr="00DF04C6">
        <w:trPr>
          <w:tblHeader/>
        </w:trPr>
        <w:tc>
          <w:tcPr>
            <w:tcW w:w="3116" w:type="dxa"/>
            <w:shd w:val="clear" w:color="auto" w:fill="D9D9D9" w:themeFill="background1" w:themeFillShade="D9"/>
          </w:tcPr>
          <w:p w14:paraId="23C31AC5" w14:textId="77777777" w:rsidR="003F2CCC" w:rsidRDefault="003F2CCC"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EE6AFD7" w14:textId="77777777" w:rsidR="003F2CCC" w:rsidRDefault="003F2CCC" w:rsidP="00DF04C6">
            <w:r w:rsidRPr="00AD4726">
              <w:rPr>
                <w:b/>
                <w:bCs/>
              </w:rPr>
              <w:t>Course #/Title/Grade</w:t>
            </w:r>
          </w:p>
        </w:tc>
        <w:tc>
          <w:tcPr>
            <w:tcW w:w="3117" w:type="dxa"/>
            <w:shd w:val="clear" w:color="auto" w:fill="D9D9D9" w:themeFill="background1" w:themeFillShade="D9"/>
          </w:tcPr>
          <w:p w14:paraId="42F48E64" w14:textId="77777777" w:rsidR="003F2CCC" w:rsidRPr="00AD4726" w:rsidRDefault="003F2CCC" w:rsidP="00DF04C6">
            <w:r w:rsidRPr="00AD4726">
              <w:rPr>
                <w:b/>
                <w:bCs/>
              </w:rPr>
              <w:t>Portfolio Artifact(s)</w:t>
            </w:r>
          </w:p>
          <w:p w14:paraId="3B077083" w14:textId="77777777" w:rsidR="003F2CCC" w:rsidRPr="00AD4726" w:rsidRDefault="003F2CCC" w:rsidP="00DF04C6">
            <w:r w:rsidRPr="00AD4726">
              <w:rPr>
                <w:b/>
                <w:bCs/>
              </w:rPr>
              <w:t>AND </w:t>
            </w:r>
          </w:p>
          <w:p w14:paraId="277437CB" w14:textId="77777777" w:rsidR="003F2CCC" w:rsidRDefault="003F2CCC" w:rsidP="00DF04C6">
            <w:r w:rsidRPr="00AD4726">
              <w:rPr>
                <w:b/>
                <w:bCs/>
              </w:rPr>
              <w:t>Rationale</w:t>
            </w:r>
          </w:p>
        </w:tc>
      </w:tr>
      <w:tr w:rsidR="003F2CCC" w14:paraId="75FA7F78" w14:textId="77777777" w:rsidTr="00DF04C6">
        <w:tc>
          <w:tcPr>
            <w:tcW w:w="3116" w:type="dxa"/>
          </w:tcPr>
          <w:p w14:paraId="05722A40" w14:textId="77777777" w:rsidR="003F2CCC" w:rsidRDefault="003F2CCC" w:rsidP="003F2CCC">
            <w:r w:rsidRPr="002F04F1">
              <w:t>Culinary arts and food science</w:t>
            </w:r>
            <w:r>
              <w:t>, including food safety</w:t>
            </w:r>
          </w:p>
          <w:p w14:paraId="7139B634" w14:textId="5B388868" w:rsidR="003F2CCC" w:rsidRDefault="003F2CCC" w:rsidP="003F2CCC"/>
        </w:tc>
        <w:sdt>
          <w:sdtPr>
            <w:id w:val="-1973205878"/>
            <w:placeholder>
              <w:docPart w:val="585CCB87963C4FC7929FD3AFDEA452DA"/>
            </w:placeholder>
            <w:showingPlcHdr/>
          </w:sdtPr>
          <w:sdtEndPr/>
          <w:sdtContent>
            <w:tc>
              <w:tcPr>
                <w:tcW w:w="3117" w:type="dxa"/>
              </w:tcPr>
              <w:p w14:paraId="4E0FD563" w14:textId="77777777" w:rsidR="003F2CCC" w:rsidRDefault="003F2CCC" w:rsidP="00DF04C6">
                <w:r w:rsidRPr="004C4EA8">
                  <w:rPr>
                    <w:rStyle w:val="PlaceholderText"/>
                  </w:rPr>
                  <w:t>Click or tap here to enter text.</w:t>
                </w:r>
              </w:p>
            </w:tc>
          </w:sdtContent>
        </w:sdt>
        <w:sdt>
          <w:sdtPr>
            <w:id w:val="1792473151"/>
            <w:placeholder>
              <w:docPart w:val="028C7A6D84F94CCE88F9E0A4387B14C5"/>
            </w:placeholder>
            <w:showingPlcHdr/>
          </w:sdtPr>
          <w:sdtEndPr/>
          <w:sdtContent>
            <w:tc>
              <w:tcPr>
                <w:tcW w:w="3117" w:type="dxa"/>
              </w:tcPr>
              <w:p w14:paraId="507A1167" w14:textId="77777777" w:rsidR="003F2CCC" w:rsidRDefault="003F2CCC" w:rsidP="00DF04C6">
                <w:r w:rsidRPr="004C4EA8">
                  <w:rPr>
                    <w:rStyle w:val="PlaceholderText"/>
                  </w:rPr>
                  <w:t>Click or tap here to enter text.</w:t>
                </w:r>
              </w:p>
            </w:tc>
          </w:sdtContent>
        </w:sdt>
      </w:tr>
      <w:tr w:rsidR="003F2CCC" w14:paraId="745E5DE0" w14:textId="77777777" w:rsidTr="00DF04C6">
        <w:tc>
          <w:tcPr>
            <w:tcW w:w="3116" w:type="dxa"/>
          </w:tcPr>
          <w:p w14:paraId="25F923BE" w14:textId="141ED901" w:rsidR="003F2CCC" w:rsidRPr="00AD4726" w:rsidRDefault="003F2CCC" w:rsidP="00DF04C6">
            <w:r w:rsidRPr="002F04F1">
              <w:t>Nutrition and wellness</w:t>
            </w:r>
          </w:p>
          <w:p w14:paraId="61DD0152" w14:textId="77777777" w:rsidR="003F2CCC" w:rsidRDefault="003F2CCC" w:rsidP="00DF04C6"/>
        </w:tc>
        <w:sdt>
          <w:sdtPr>
            <w:id w:val="1836492163"/>
            <w:placeholder>
              <w:docPart w:val="BC733C9071FB4D49882F1E76B98EF6E8"/>
            </w:placeholder>
            <w:showingPlcHdr/>
          </w:sdtPr>
          <w:sdtEndPr/>
          <w:sdtContent>
            <w:tc>
              <w:tcPr>
                <w:tcW w:w="3117" w:type="dxa"/>
              </w:tcPr>
              <w:p w14:paraId="768883B2" w14:textId="77777777" w:rsidR="003F2CCC" w:rsidRDefault="003F2CCC" w:rsidP="00DF04C6">
                <w:r w:rsidRPr="004C4EA8">
                  <w:rPr>
                    <w:rStyle w:val="PlaceholderText"/>
                  </w:rPr>
                  <w:t>Click or tap here to enter text.</w:t>
                </w:r>
              </w:p>
            </w:tc>
          </w:sdtContent>
        </w:sdt>
        <w:sdt>
          <w:sdtPr>
            <w:id w:val="-2130762815"/>
            <w:placeholder>
              <w:docPart w:val="80D498DB9AED45A080E4CBCBAAA8687D"/>
            </w:placeholder>
            <w:showingPlcHdr/>
          </w:sdtPr>
          <w:sdtEndPr/>
          <w:sdtContent>
            <w:tc>
              <w:tcPr>
                <w:tcW w:w="3117" w:type="dxa"/>
              </w:tcPr>
              <w:p w14:paraId="6E314CDB" w14:textId="77777777" w:rsidR="003F2CCC" w:rsidRDefault="003F2CCC" w:rsidP="00DF04C6">
                <w:r w:rsidRPr="004C4EA8">
                  <w:rPr>
                    <w:rStyle w:val="PlaceholderText"/>
                  </w:rPr>
                  <w:t>Click or tap here to enter text.</w:t>
                </w:r>
              </w:p>
            </w:tc>
          </w:sdtContent>
        </w:sdt>
      </w:tr>
    </w:tbl>
    <w:p w14:paraId="7B235A3C" w14:textId="77777777" w:rsidR="00774517" w:rsidRDefault="00774517" w:rsidP="00AD4726">
      <w:pPr>
        <w:spacing w:after="0" w:line="240" w:lineRule="auto"/>
        <w:rPr>
          <w:rFonts w:ascii="Times New Roman" w:eastAsia="Times New Roman" w:hAnsi="Times New Roman" w:cs="Times New Roman"/>
          <w:kern w:val="0"/>
          <w14:ligatures w14:val="none"/>
        </w:rPr>
      </w:pPr>
    </w:p>
    <w:p w14:paraId="44DAAD2C" w14:textId="430D7018" w:rsidR="003F2CCC" w:rsidRPr="00C8177F" w:rsidRDefault="003F2CCC" w:rsidP="003F2CCC">
      <w:pPr>
        <w:pStyle w:val="Heading3"/>
        <w:rPr>
          <w:b/>
          <w:bCs/>
          <w:color w:val="000000" w:themeColor="text1"/>
          <w:sz w:val="24"/>
          <w:szCs w:val="24"/>
        </w:rPr>
      </w:pPr>
      <w:r>
        <w:rPr>
          <w:b/>
          <w:bCs/>
          <w:color w:val="000000" w:themeColor="text1"/>
          <w:sz w:val="24"/>
          <w:szCs w:val="24"/>
        </w:rPr>
        <w:t>Housing and Interior Design:</w:t>
      </w:r>
    </w:p>
    <w:tbl>
      <w:tblPr>
        <w:tblStyle w:val="TableGrid"/>
        <w:tblW w:w="0" w:type="auto"/>
        <w:tblLook w:val="04A0" w:firstRow="1" w:lastRow="0" w:firstColumn="1" w:lastColumn="0" w:noHBand="0" w:noVBand="1"/>
      </w:tblPr>
      <w:tblGrid>
        <w:gridCol w:w="3116"/>
        <w:gridCol w:w="3117"/>
        <w:gridCol w:w="3117"/>
      </w:tblGrid>
      <w:tr w:rsidR="003F2CCC" w14:paraId="7CE4B14E" w14:textId="77777777" w:rsidTr="00DF04C6">
        <w:trPr>
          <w:tblHeader/>
        </w:trPr>
        <w:tc>
          <w:tcPr>
            <w:tcW w:w="3116" w:type="dxa"/>
            <w:shd w:val="clear" w:color="auto" w:fill="D9D9D9" w:themeFill="background1" w:themeFillShade="D9"/>
          </w:tcPr>
          <w:p w14:paraId="14324941" w14:textId="77777777" w:rsidR="003F2CCC" w:rsidRDefault="003F2CCC"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830F50A" w14:textId="77777777" w:rsidR="003F2CCC" w:rsidRDefault="003F2CCC" w:rsidP="00DF04C6">
            <w:r w:rsidRPr="00AD4726">
              <w:rPr>
                <w:b/>
                <w:bCs/>
              </w:rPr>
              <w:t>Course #/Title/Grade</w:t>
            </w:r>
          </w:p>
        </w:tc>
        <w:tc>
          <w:tcPr>
            <w:tcW w:w="3117" w:type="dxa"/>
            <w:shd w:val="clear" w:color="auto" w:fill="D9D9D9" w:themeFill="background1" w:themeFillShade="D9"/>
          </w:tcPr>
          <w:p w14:paraId="393563D7" w14:textId="77777777" w:rsidR="003F2CCC" w:rsidRPr="00AD4726" w:rsidRDefault="003F2CCC" w:rsidP="00DF04C6">
            <w:r w:rsidRPr="00AD4726">
              <w:rPr>
                <w:b/>
                <w:bCs/>
              </w:rPr>
              <w:t>Portfolio Artifact(s)</w:t>
            </w:r>
          </w:p>
          <w:p w14:paraId="5043F576" w14:textId="77777777" w:rsidR="003F2CCC" w:rsidRPr="00AD4726" w:rsidRDefault="003F2CCC" w:rsidP="00DF04C6">
            <w:r w:rsidRPr="00AD4726">
              <w:rPr>
                <w:b/>
                <w:bCs/>
              </w:rPr>
              <w:t>AND </w:t>
            </w:r>
          </w:p>
          <w:p w14:paraId="5A2C9F36" w14:textId="77777777" w:rsidR="003F2CCC" w:rsidRDefault="003F2CCC" w:rsidP="00DF04C6">
            <w:r w:rsidRPr="00AD4726">
              <w:rPr>
                <w:b/>
                <w:bCs/>
              </w:rPr>
              <w:t>Rationale</w:t>
            </w:r>
          </w:p>
        </w:tc>
      </w:tr>
      <w:tr w:rsidR="003F2CCC" w14:paraId="5BA26124" w14:textId="77777777" w:rsidTr="00DF04C6">
        <w:tc>
          <w:tcPr>
            <w:tcW w:w="3116" w:type="dxa"/>
          </w:tcPr>
          <w:p w14:paraId="6C73039B" w14:textId="1F4D7849" w:rsidR="003F2CCC" w:rsidRDefault="003F2CCC" w:rsidP="00DF04C6">
            <w:r w:rsidRPr="002F04F1">
              <w:t>Interior and architectural designs</w:t>
            </w:r>
          </w:p>
          <w:p w14:paraId="135E3E55" w14:textId="77777777" w:rsidR="003F2CCC" w:rsidRDefault="003F2CCC" w:rsidP="00DF04C6"/>
        </w:tc>
        <w:sdt>
          <w:sdtPr>
            <w:id w:val="-198166122"/>
            <w:placeholder>
              <w:docPart w:val="2B3915C9EF30433A9A33AF028663D49B"/>
            </w:placeholder>
            <w:showingPlcHdr/>
          </w:sdtPr>
          <w:sdtEndPr/>
          <w:sdtContent>
            <w:tc>
              <w:tcPr>
                <w:tcW w:w="3117" w:type="dxa"/>
              </w:tcPr>
              <w:p w14:paraId="218A0172" w14:textId="77777777" w:rsidR="003F2CCC" w:rsidRDefault="003F2CCC" w:rsidP="00DF04C6">
                <w:r w:rsidRPr="004C4EA8">
                  <w:rPr>
                    <w:rStyle w:val="PlaceholderText"/>
                  </w:rPr>
                  <w:t>Click or tap here to enter text.</w:t>
                </w:r>
              </w:p>
            </w:tc>
          </w:sdtContent>
        </w:sdt>
        <w:sdt>
          <w:sdtPr>
            <w:id w:val="-1831602173"/>
            <w:placeholder>
              <w:docPart w:val="10361385118A4EF6B900FEBD46ED6E81"/>
            </w:placeholder>
            <w:showingPlcHdr/>
          </w:sdtPr>
          <w:sdtEndPr/>
          <w:sdtContent>
            <w:tc>
              <w:tcPr>
                <w:tcW w:w="3117" w:type="dxa"/>
              </w:tcPr>
              <w:p w14:paraId="46663F97" w14:textId="77777777" w:rsidR="003F2CCC" w:rsidRDefault="003F2CCC" w:rsidP="00DF04C6">
                <w:r w:rsidRPr="004C4EA8">
                  <w:rPr>
                    <w:rStyle w:val="PlaceholderText"/>
                  </w:rPr>
                  <w:t>Click or tap here to enter text.</w:t>
                </w:r>
              </w:p>
            </w:tc>
          </w:sdtContent>
        </w:sdt>
      </w:tr>
      <w:tr w:rsidR="003F2CCC" w14:paraId="411DDA62" w14:textId="77777777" w:rsidTr="00DF04C6">
        <w:tc>
          <w:tcPr>
            <w:tcW w:w="3116" w:type="dxa"/>
          </w:tcPr>
          <w:p w14:paraId="7F758162" w14:textId="59FCA9DD" w:rsidR="003F2CCC" w:rsidRPr="00AD4726" w:rsidRDefault="003F2CCC" w:rsidP="00DF04C6">
            <w:r w:rsidRPr="002F04F1">
              <w:t>Historical influence on modern design</w:t>
            </w:r>
          </w:p>
          <w:p w14:paraId="59F18E9A" w14:textId="77777777" w:rsidR="003F2CCC" w:rsidRDefault="003F2CCC" w:rsidP="00DF04C6"/>
        </w:tc>
        <w:sdt>
          <w:sdtPr>
            <w:id w:val="-223912205"/>
            <w:placeholder>
              <w:docPart w:val="EB7778EB5FB94F8D81E41223F9F21BE0"/>
            </w:placeholder>
            <w:showingPlcHdr/>
          </w:sdtPr>
          <w:sdtEndPr/>
          <w:sdtContent>
            <w:tc>
              <w:tcPr>
                <w:tcW w:w="3117" w:type="dxa"/>
              </w:tcPr>
              <w:p w14:paraId="22F8897B" w14:textId="77777777" w:rsidR="003F2CCC" w:rsidRDefault="003F2CCC" w:rsidP="00DF04C6">
                <w:r w:rsidRPr="004C4EA8">
                  <w:rPr>
                    <w:rStyle w:val="PlaceholderText"/>
                  </w:rPr>
                  <w:t>Click or tap here to enter text.</w:t>
                </w:r>
              </w:p>
            </w:tc>
          </w:sdtContent>
        </w:sdt>
        <w:sdt>
          <w:sdtPr>
            <w:id w:val="-229234410"/>
            <w:placeholder>
              <w:docPart w:val="DE413ABE05ED4CEC93AD43828749D37B"/>
            </w:placeholder>
            <w:showingPlcHdr/>
          </w:sdtPr>
          <w:sdtEndPr/>
          <w:sdtContent>
            <w:tc>
              <w:tcPr>
                <w:tcW w:w="3117" w:type="dxa"/>
              </w:tcPr>
              <w:p w14:paraId="33BEFDDD" w14:textId="77777777" w:rsidR="003F2CCC" w:rsidRDefault="003F2CCC" w:rsidP="00DF04C6">
                <w:r w:rsidRPr="004C4EA8">
                  <w:rPr>
                    <w:rStyle w:val="PlaceholderText"/>
                  </w:rPr>
                  <w:t>Click or tap here to enter text.</w:t>
                </w:r>
              </w:p>
            </w:tc>
          </w:sdtContent>
        </w:sdt>
      </w:tr>
      <w:tr w:rsidR="003F2CCC" w14:paraId="74B7A71F" w14:textId="77777777" w:rsidTr="00DF04C6">
        <w:tc>
          <w:tcPr>
            <w:tcW w:w="3116" w:type="dxa"/>
          </w:tcPr>
          <w:p w14:paraId="61499204" w14:textId="77777777" w:rsidR="003F2CCC" w:rsidRDefault="003F2CCC" w:rsidP="00DF04C6">
            <w:r w:rsidRPr="00C948E0">
              <w:t>Environmental impact of interior and exterior housing materials</w:t>
            </w:r>
          </w:p>
          <w:p w14:paraId="49F07023" w14:textId="4FDE194C" w:rsidR="003F2CCC" w:rsidRPr="002F04F1" w:rsidRDefault="003F2CCC" w:rsidP="00DF04C6"/>
        </w:tc>
        <w:sdt>
          <w:sdtPr>
            <w:id w:val="868036822"/>
            <w:placeholder>
              <w:docPart w:val="CD67121169964FBCAC144D876CAB3C8A"/>
            </w:placeholder>
            <w:showingPlcHdr/>
          </w:sdtPr>
          <w:sdtEndPr/>
          <w:sdtContent>
            <w:tc>
              <w:tcPr>
                <w:tcW w:w="3117" w:type="dxa"/>
              </w:tcPr>
              <w:p w14:paraId="280AD5BE" w14:textId="723EBB7E" w:rsidR="003F2CCC" w:rsidRDefault="003F2CCC" w:rsidP="00DF04C6">
                <w:r w:rsidRPr="004C4EA8">
                  <w:rPr>
                    <w:rStyle w:val="PlaceholderText"/>
                  </w:rPr>
                  <w:t>Click or tap here to enter text.</w:t>
                </w:r>
              </w:p>
            </w:tc>
          </w:sdtContent>
        </w:sdt>
        <w:sdt>
          <w:sdtPr>
            <w:id w:val="1814138272"/>
            <w:placeholder>
              <w:docPart w:val="48074BC540A74FAE96DB7C72BC374CC1"/>
            </w:placeholder>
            <w:showingPlcHdr/>
          </w:sdtPr>
          <w:sdtEndPr/>
          <w:sdtContent>
            <w:tc>
              <w:tcPr>
                <w:tcW w:w="3117" w:type="dxa"/>
              </w:tcPr>
              <w:p w14:paraId="42B6AA7F" w14:textId="4FA3A494" w:rsidR="003F2CCC" w:rsidRDefault="003F2CCC" w:rsidP="00DF04C6">
                <w:r w:rsidRPr="004C4EA8">
                  <w:rPr>
                    <w:rStyle w:val="PlaceholderText"/>
                  </w:rPr>
                  <w:t>Click or tap here to enter text.</w:t>
                </w:r>
              </w:p>
            </w:tc>
          </w:sdtContent>
        </w:sdt>
      </w:tr>
    </w:tbl>
    <w:p w14:paraId="0B5CA3E2" w14:textId="77777777" w:rsidR="003F2CCC" w:rsidRDefault="003F2CCC" w:rsidP="00AD4726">
      <w:pPr>
        <w:spacing w:after="0" w:line="240" w:lineRule="auto"/>
        <w:rPr>
          <w:rFonts w:ascii="Times New Roman" w:eastAsia="Times New Roman" w:hAnsi="Times New Roman" w:cs="Times New Roman"/>
          <w:kern w:val="0"/>
          <w14:ligatures w14:val="none"/>
        </w:rPr>
      </w:pPr>
    </w:p>
    <w:p w14:paraId="4F07BEBA" w14:textId="7DBA323F" w:rsidR="003F2CCC" w:rsidRPr="00C8177F" w:rsidRDefault="003F2CCC" w:rsidP="003F2CCC">
      <w:pPr>
        <w:pStyle w:val="Heading3"/>
        <w:rPr>
          <w:b/>
          <w:bCs/>
          <w:color w:val="000000" w:themeColor="text1"/>
          <w:sz w:val="24"/>
          <w:szCs w:val="24"/>
        </w:rPr>
      </w:pPr>
      <w:r>
        <w:rPr>
          <w:b/>
          <w:bCs/>
          <w:color w:val="000000" w:themeColor="text1"/>
          <w:sz w:val="24"/>
          <w:szCs w:val="24"/>
        </w:rPr>
        <w:t>Textiles, Fashion, and Apparel:</w:t>
      </w:r>
    </w:p>
    <w:tbl>
      <w:tblPr>
        <w:tblStyle w:val="TableGrid"/>
        <w:tblW w:w="0" w:type="auto"/>
        <w:tblLook w:val="04A0" w:firstRow="1" w:lastRow="0" w:firstColumn="1" w:lastColumn="0" w:noHBand="0" w:noVBand="1"/>
      </w:tblPr>
      <w:tblGrid>
        <w:gridCol w:w="3116"/>
        <w:gridCol w:w="3117"/>
        <w:gridCol w:w="3117"/>
      </w:tblGrid>
      <w:tr w:rsidR="003F2CCC" w14:paraId="079A29B4" w14:textId="77777777" w:rsidTr="00DF04C6">
        <w:trPr>
          <w:tblHeader/>
        </w:trPr>
        <w:tc>
          <w:tcPr>
            <w:tcW w:w="3116" w:type="dxa"/>
            <w:shd w:val="clear" w:color="auto" w:fill="D9D9D9" w:themeFill="background1" w:themeFillShade="D9"/>
          </w:tcPr>
          <w:p w14:paraId="772CC194" w14:textId="77777777" w:rsidR="003F2CCC" w:rsidRDefault="003F2CCC"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B0B4D12" w14:textId="77777777" w:rsidR="003F2CCC" w:rsidRDefault="003F2CCC" w:rsidP="00DF04C6">
            <w:r w:rsidRPr="00AD4726">
              <w:rPr>
                <w:b/>
                <w:bCs/>
              </w:rPr>
              <w:t>Course #/Title/Grade</w:t>
            </w:r>
          </w:p>
        </w:tc>
        <w:tc>
          <w:tcPr>
            <w:tcW w:w="3117" w:type="dxa"/>
            <w:shd w:val="clear" w:color="auto" w:fill="D9D9D9" w:themeFill="background1" w:themeFillShade="D9"/>
          </w:tcPr>
          <w:p w14:paraId="4B985A38" w14:textId="77777777" w:rsidR="003F2CCC" w:rsidRPr="00AD4726" w:rsidRDefault="003F2CCC" w:rsidP="00DF04C6">
            <w:r w:rsidRPr="00AD4726">
              <w:rPr>
                <w:b/>
                <w:bCs/>
              </w:rPr>
              <w:t>Portfolio Artifact(s)</w:t>
            </w:r>
          </w:p>
          <w:p w14:paraId="2EC9F667" w14:textId="77777777" w:rsidR="003F2CCC" w:rsidRPr="00AD4726" w:rsidRDefault="003F2CCC" w:rsidP="00DF04C6">
            <w:r w:rsidRPr="00AD4726">
              <w:rPr>
                <w:b/>
                <w:bCs/>
              </w:rPr>
              <w:t>AND </w:t>
            </w:r>
          </w:p>
          <w:p w14:paraId="14FEA204" w14:textId="77777777" w:rsidR="003F2CCC" w:rsidRDefault="003F2CCC" w:rsidP="00DF04C6">
            <w:r w:rsidRPr="00AD4726">
              <w:rPr>
                <w:b/>
                <w:bCs/>
              </w:rPr>
              <w:t>Rationale</w:t>
            </w:r>
          </w:p>
        </w:tc>
      </w:tr>
      <w:tr w:rsidR="003F2CCC" w14:paraId="763472E0" w14:textId="77777777" w:rsidTr="00DF04C6">
        <w:tc>
          <w:tcPr>
            <w:tcW w:w="3116" w:type="dxa"/>
          </w:tcPr>
          <w:p w14:paraId="403EA559" w14:textId="6A37535C" w:rsidR="003F2CCC" w:rsidRDefault="003F2CCC" w:rsidP="00DF04C6">
            <w:r w:rsidRPr="00C948E0">
              <w:t>Regulations, safety standards, and ethical issues related to the industry</w:t>
            </w:r>
          </w:p>
          <w:p w14:paraId="3E5A21B2" w14:textId="77777777" w:rsidR="003F2CCC" w:rsidRDefault="003F2CCC" w:rsidP="00DF04C6"/>
        </w:tc>
        <w:sdt>
          <w:sdtPr>
            <w:id w:val="1154719120"/>
            <w:placeholder>
              <w:docPart w:val="CBA5471FBA4248F98C8151668DDCC4B0"/>
            </w:placeholder>
            <w:showingPlcHdr/>
          </w:sdtPr>
          <w:sdtEndPr/>
          <w:sdtContent>
            <w:tc>
              <w:tcPr>
                <w:tcW w:w="3117" w:type="dxa"/>
              </w:tcPr>
              <w:p w14:paraId="22CB85C1" w14:textId="77777777" w:rsidR="003F2CCC" w:rsidRDefault="003F2CCC" w:rsidP="00DF04C6">
                <w:r w:rsidRPr="004C4EA8">
                  <w:rPr>
                    <w:rStyle w:val="PlaceholderText"/>
                  </w:rPr>
                  <w:t>Click or tap here to enter text.</w:t>
                </w:r>
              </w:p>
            </w:tc>
          </w:sdtContent>
        </w:sdt>
        <w:sdt>
          <w:sdtPr>
            <w:id w:val="-174038156"/>
            <w:placeholder>
              <w:docPart w:val="0BFED22C164244F6BF4498F1642BE378"/>
            </w:placeholder>
            <w:showingPlcHdr/>
          </w:sdtPr>
          <w:sdtEndPr/>
          <w:sdtContent>
            <w:tc>
              <w:tcPr>
                <w:tcW w:w="3117" w:type="dxa"/>
              </w:tcPr>
              <w:p w14:paraId="74D6F9A7" w14:textId="77777777" w:rsidR="003F2CCC" w:rsidRDefault="003F2CCC" w:rsidP="00DF04C6">
                <w:r w:rsidRPr="004C4EA8">
                  <w:rPr>
                    <w:rStyle w:val="PlaceholderText"/>
                  </w:rPr>
                  <w:t>Click or tap here to enter text.</w:t>
                </w:r>
              </w:p>
            </w:tc>
          </w:sdtContent>
        </w:sdt>
      </w:tr>
      <w:tr w:rsidR="003F2CCC" w14:paraId="417FF0FF" w14:textId="77777777" w:rsidTr="00DF04C6">
        <w:tc>
          <w:tcPr>
            <w:tcW w:w="3116" w:type="dxa"/>
          </w:tcPr>
          <w:p w14:paraId="79DFAF07" w14:textId="0A1824D9" w:rsidR="003F2CCC" w:rsidRDefault="003F2CCC" w:rsidP="00DF04C6">
            <w:r w:rsidRPr="00291414">
              <w:t xml:space="preserve">Principles of design, methods of </w:t>
            </w:r>
            <w:r>
              <w:t>evaluation</w:t>
            </w:r>
            <w:r w:rsidRPr="00291414">
              <w:t>, history, equipment, and factors</w:t>
            </w:r>
          </w:p>
        </w:tc>
        <w:sdt>
          <w:sdtPr>
            <w:id w:val="-1281097657"/>
            <w:placeholder>
              <w:docPart w:val="75F812C034654AA183EE96F5FE395BC4"/>
            </w:placeholder>
            <w:showingPlcHdr/>
          </w:sdtPr>
          <w:sdtEndPr/>
          <w:sdtContent>
            <w:tc>
              <w:tcPr>
                <w:tcW w:w="3117" w:type="dxa"/>
              </w:tcPr>
              <w:p w14:paraId="154A9063" w14:textId="77777777" w:rsidR="003F2CCC" w:rsidRDefault="003F2CCC" w:rsidP="00DF04C6">
                <w:r w:rsidRPr="004C4EA8">
                  <w:rPr>
                    <w:rStyle w:val="PlaceholderText"/>
                  </w:rPr>
                  <w:t>Click or tap here to enter text.</w:t>
                </w:r>
              </w:p>
            </w:tc>
          </w:sdtContent>
        </w:sdt>
        <w:sdt>
          <w:sdtPr>
            <w:id w:val="-875314170"/>
            <w:placeholder>
              <w:docPart w:val="73D2C60785CB41E1BAD83944B3CBD6B4"/>
            </w:placeholder>
            <w:showingPlcHdr/>
          </w:sdtPr>
          <w:sdtEndPr/>
          <w:sdtContent>
            <w:tc>
              <w:tcPr>
                <w:tcW w:w="3117" w:type="dxa"/>
              </w:tcPr>
              <w:p w14:paraId="6891EEB8" w14:textId="77777777" w:rsidR="003F2CCC" w:rsidRDefault="003F2CCC" w:rsidP="00DF04C6">
                <w:r w:rsidRPr="004C4EA8">
                  <w:rPr>
                    <w:rStyle w:val="PlaceholderText"/>
                  </w:rPr>
                  <w:t>Click or tap here to enter text.</w:t>
                </w:r>
              </w:p>
            </w:tc>
          </w:sdtContent>
        </w:sdt>
      </w:tr>
    </w:tbl>
    <w:p w14:paraId="34C165C3" w14:textId="00DF872D" w:rsidR="003F2CCC" w:rsidRPr="00C8177F" w:rsidRDefault="003F2CCC" w:rsidP="003F2CCC">
      <w:pPr>
        <w:pStyle w:val="Heading3"/>
        <w:rPr>
          <w:b/>
          <w:bCs/>
          <w:color w:val="000000" w:themeColor="text1"/>
          <w:sz w:val="24"/>
          <w:szCs w:val="24"/>
        </w:rPr>
      </w:pPr>
      <w:r>
        <w:rPr>
          <w:b/>
          <w:bCs/>
          <w:color w:val="000000" w:themeColor="text1"/>
          <w:sz w:val="24"/>
          <w:szCs w:val="24"/>
        </w:rPr>
        <w:lastRenderedPageBreak/>
        <w:t>Human Development and Interpersonal Relationships:</w:t>
      </w:r>
    </w:p>
    <w:tbl>
      <w:tblPr>
        <w:tblStyle w:val="TableGrid"/>
        <w:tblW w:w="0" w:type="auto"/>
        <w:tblLook w:val="04A0" w:firstRow="1" w:lastRow="0" w:firstColumn="1" w:lastColumn="0" w:noHBand="0" w:noVBand="1"/>
      </w:tblPr>
      <w:tblGrid>
        <w:gridCol w:w="3116"/>
        <w:gridCol w:w="3117"/>
        <w:gridCol w:w="3117"/>
      </w:tblGrid>
      <w:tr w:rsidR="003F2CCC" w14:paraId="1F0EF8DC" w14:textId="77777777" w:rsidTr="00DF04C6">
        <w:trPr>
          <w:tblHeader/>
        </w:trPr>
        <w:tc>
          <w:tcPr>
            <w:tcW w:w="3116" w:type="dxa"/>
            <w:shd w:val="clear" w:color="auto" w:fill="D9D9D9" w:themeFill="background1" w:themeFillShade="D9"/>
          </w:tcPr>
          <w:p w14:paraId="7A69B344" w14:textId="77777777" w:rsidR="003F2CCC" w:rsidRDefault="003F2CCC"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40F3835" w14:textId="77777777" w:rsidR="003F2CCC" w:rsidRDefault="003F2CCC" w:rsidP="00DF04C6">
            <w:r w:rsidRPr="00AD4726">
              <w:rPr>
                <w:b/>
                <w:bCs/>
              </w:rPr>
              <w:t>Course #/Title/Grade</w:t>
            </w:r>
          </w:p>
        </w:tc>
        <w:tc>
          <w:tcPr>
            <w:tcW w:w="3117" w:type="dxa"/>
            <w:shd w:val="clear" w:color="auto" w:fill="D9D9D9" w:themeFill="background1" w:themeFillShade="D9"/>
          </w:tcPr>
          <w:p w14:paraId="16EC1083" w14:textId="77777777" w:rsidR="003F2CCC" w:rsidRPr="00AD4726" w:rsidRDefault="003F2CCC" w:rsidP="00DF04C6">
            <w:r w:rsidRPr="00AD4726">
              <w:rPr>
                <w:b/>
                <w:bCs/>
              </w:rPr>
              <w:t>Portfolio Artifact(s)</w:t>
            </w:r>
          </w:p>
          <w:p w14:paraId="79424176" w14:textId="77777777" w:rsidR="003F2CCC" w:rsidRPr="00AD4726" w:rsidRDefault="003F2CCC" w:rsidP="00DF04C6">
            <w:r w:rsidRPr="00AD4726">
              <w:rPr>
                <w:b/>
                <w:bCs/>
              </w:rPr>
              <w:t>AND </w:t>
            </w:r>
          </w:p>
          <w:p w14:paraId="7DD63DD4" w14:textId="77777777" w:rsidR="003F2CCC" w:rsidRDefault="003F2CCC" w:rsidP="00DF04C6">
            <w:r w:rsidRPr="00AD4726">
              <w:rPr>
                <w:b/>
                <w:bCs/>
              </w:rPr>
              <w:t>Rationale</w:t>
            </w:r>
          </w:p>
        </w:tc>
      </w:tr>
      <w:tr w:rsidR="003F2CCC" w14:paraId="668992EE" w14:textId="77777777" w:rsidTr="00DF04C6">
        <w:tc>
          <w:tcPr>
            <w:tcW w:w="3116" w:type="dxa"/>
          </w:tcPr>
          <w:p w14:paraId="1C6DD9BB" w14:textId="59A57D0F" w:rsidR="003F2CCC" w:rsidRDefault="003F2CCC" w:rsidP="00DF04C6">
            <w:r w:rsidRPr="00291414">
              <w:t>Factors affecting interpersonal, family, community, and professional relationships</w:t>
            </w:r>
          </w:p>
          <w:p w14:paraId="3D468B30" w14:textId="77777777" w:rsidR="003F2CCC" w:rsidRDefault="003F2CCC" w:rsidP="00DF04C6"/>
        </w:tc>
        <w:sdt>
          <w:sdtPr>
            <w:id w:val="-400756983"/>
            <w:placeholder>
              <w:docPart w:val="3C660C931E5440249053CCFBAB4A9201"/>
            </w:placeholder>
            <w:showingPlcHdr/>
          </w:sdtPr>
          <w:sdtEndPr/>
          <w:sdtContent>
            <w:tc>
              <w:tcPr>
                <w:tcW w:w="3117" w:type="dxa"/>
              </w:tcPr>
              <w:p w14:paraId="56568960" w14:textId="77777777" w:rsidR="003F2CCC" w:rsidRDefault="003F2CCC" w:rsidP="00DF04C6">
                <w:r w:rsidRPr="004C4EA8">
                  <w:rPr>
                    <w:rStyle w:val="PlaceholderText"/>
                  </w:rPr>
                  <w:t>Click or tap here to enter text.</w:t>
                </w:r>
              </w:p>
            </w:tc>
          </w:sdtContent>
        </w:sdt>
        <w:sdt>
          <w:sdtPr>
            <w:id w:val="-1417170574"/>
            <w:placeholder>
              <w:docPart w:val="26EDC3FDB21C47849CF17942509D7AB2"/>
            </w:placeholder>
            <w:showingPlcHdr/>
          </w:sdtPr>
          <w:sdtEndPr/>
          <w:sdtContent>
            <w:tc>
              <w:tcPr>
                <w:tcW w:w="3117" w:type="dxa"/>
              </w:tcPr>
              <w:p w14:paraId="50E11904" w14:textId="77777777" w:rsidR="003F2CCC" w:rsidRDefault="003F2CCC" w:rsidP="00DF04C6">
                <w:r w:rsidRPr="004C4EA8">
                  <w:rPr>
                    <w:rStyle w:val="PlaceholderText"/>
                  </w:rPr>
                  <w:t>Click or tap here to enter text.</w:t>
                </w:r>
              </w:p>
            </w:tc>
          </w:sdtContent>
        </w:sdt>
      </w:tr>
      <w:tr w:rsidR="003F2CCC" w14:paraId="108A3754" w14:textId="77777777" w:rsidTr="00DF04C6">
        <w:tc>
          <w:tcPr>
            <w:tcW w:w="3116" w:type="dxa"/>
          </w:tcPr>
          <w:p w14:paraId="3DDA0D0E" w14:textId="77777777" w:rsidR="003F2CCC" w:rsidRDefault="003F2CCC" w:rsidP="00DF04C6">
            <w:r w:rsidRPr="001E39F3">
              <w:t>Human development, early childhood education, and interpersonal relationship impacts</w:t>
            </w:r>
          </w:p>
          <w:p w14:paraId="46D6A48E" w14:textId="2906FF39" w:rsidR="003F2CCC" w:rsidRDefault="003F2CCC" w:rsidP="00DF04C6"/>
        </w:tc>
        <w:sdt>
          <w:sdtPr>
            <w:id w:val="-1229223368"/>
            <w:placeholder>
              <w:docPart w:val="40B90A4EB7F64D82A1F320B0F22667C5"/>
            </w:placeholder>
            <w:showingPlcHdr/>
          </w:sdtPr>
          <w:sdtEndPr/>
          <w:sdtContent>
            <w:tc>
              <w:tcPr>
                <w:tcW w:w="3117" w:type="dxa"/>
              </w:tcPr>
              <w:p w14:paraId="3373AB3C" w14:textId="77777777" w:rsidR="003F2CCC" w:rsidRDefault="003F2CCC" w:rsidP="00DF04C6">
                <w:r w:rsidRPr="004C4EA8">
                  <w:rPr>
                    <w:rStyle w:val="PlaceholderText"/>
                  </w:rPr>
                  <w:t>Click or tap here to enter text.</w:t>
                </w:r>
              </w:p>
            </w:tc>
          </w:sdtContent>
        </w:sdt>
        <w:sdt>
          <w:sdtPr>
            <w:id w:val="-339168779"/>
            <w:placeholder>
              <w:docPart w:val="4C710CC18D4A495AA5F0E1A9E244F418"/>
            </w:placeholder>
            <w:showingPlcHdr/>
          </w:sdtPr>
          <w:sdtEndPr/>
          <w:sdtContent>
            <w:tc>
              <w:tcPr>
                <w:tcW w:w="3117" w:type="dxa"/>
              </w:tcPr>
              <w:p w14:paraId="777CF9DB" w14:textId="77777777" w:rsidR="003F2CCC" w:rsidRDefault="003F2CCC" w:rsidP="00DF04C6">
                <w:r w:rsidRPr="004C4EA8">
                  <w:rPr>
                    <w:rStyle w:val="PlaceholderText"/>
                  </w:rPr>
                  <w:t>Click or tap here to enter text.</w:t>
                </w:r>
              </w:p>
            </w:tc>
          </w:sdtContent>
        </w:sdt>
      </w:tr>
    </w:tbl>
    <w:p w14:paraId="5313B703" w14:textId="77777777" w:rsidR="003F2CCC" w:rsidRDefault="003F2CCC" w:rsidP="00AD4726">
      <w:pPr>
        <w:spacing w:after="0" w:line="240" w:lineRule="auto"/>
        <w:rPr>
          <w:rFonts w:ascii="Times New Roman" w:eastAsia="Times New Roman" w:hAnsi="Times New Roman" w:cs="Times New Roman"/>
          <w:kern w:val="0"/>
          <w14:ligatures w14:val="none"/>
        </w:rPr>
      </w:pPr>
    </w:p>
    <w:p w14:paraId="61E18C6E" w14:textId="77777777" w:rsidR="003F2CCC" w:rsidRDefault="003F2CCC" w:rsidP="00AD4726">
      <w:pPr>
        <w:spacing w:after="0" w:line="240" w:lineRule="auto"/>
        <w:rPr>
          <w:rFonts w:ascii="Times New Roman" w:eastAsia="Times New Roman" w:hAnsi="Times New Roman" w:cs="Times New Roman"/>
          <w:kern w:val="0"/>
          <w14:ligatures w14:val="none"/>
        </w:rPr>
      </w:pPr>
    </w:p>
    <w:p w14:paraId="40605FD4" w14:textId="77777777" w:rsidR="003F2CCC" w:rsidRDefault="003F2CCC" w:rsidP="00AD4726">
      <w:pPr>
        <w:spacing w:after="0" w:line="240" w:lineRule="auto"/>
        <w:rPr>
          <w:rFonts w:ascii="Times New Roman" w:eastAsia="Times New Roman" w:hAnsi="Times New Roman" w:cs="Times New Roman"/>
          <w:kern w:val="0"/>
          <w14:ligatures w14:val="none"/>
        </w:rPr>
      </w:pPr>
    </w:p>
    <w:p w14:paraId="65413BE9" w14:textId="64207168" w:rsidR="003F2CCC" w:rsidRPr="00C8177F" w:rsidRDefault="003F2CCC" w:rsidP="003F2CCC">
      <w:pPr>
        <w:pStyle w:val="Heading3"/>
        <w:rPr>
          <w:b/>
          <w:bCs/>
          <w:color w:val="000000" w:themeColor="text1"/>
          <w:sz w:val="24"/>
          <w:szCs w:val="24"/>
        </w:rPr>
      </w:pPr>
      <w:r>
        <w:rPr>
          <w:b/>
          <w:bCs/>
          <w:color w:val="000000" w:themeColor="text1"/>
          <w:sz w:val="24"/>
          <w:szCs w:val="24"/>
        </w:rPr>
        <w:t>Resource Management:</w:t>
      </w:r>
    </w:p>
    <w:tbl>
      <w:tblPr>
        <w:tblStyle w:val="TableGrid"/>
        <w:tblW w:w="0" w:type="auto"/>
        <w:tblLook w:val="04A0" w:firstRow="1" w:lastRow="0" w:firstColumn="1" w:lastColumn="0" w:noHBand="0" w:noVBand="1"/>
      </w:tblPr>
      <w:tblGrid>
        <w:gridCol w:w="3116"/>
        <w:gridCol w:w="3117"/>
        <w:gridCol w:w="3117"/>
      </w:tblGrid>
      <w:tr w:rsidR="003F2CCC" w14:paraId="6BA41959" w14:textId="77777777" w:rsidTr="00DF04C6">
        <w:trPr>
          <w:tblHeader/>
        </w:trPr>
        <w:tc>
          <w:tcPr>
            <w:tcW w:w="3116" w:type="dxa"/>
            <w:shd w:val="clear" w:color="auto" w:fill="D9D9D9" w:themeFill="background1" w:themeFillShade="D9"/>
          </w:tcPr>
          <w:p w14:paraId="12A45248" w14:textId="77777777" w:rsidR="003F2CCC" w:rsidRDefault="003F2CCC"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4F55891" w14:textId="77777777" w:rsidR="003F2CCC" w:rsidRDefault="003F2CCC" w:rsidP="00DF04C6">
            <w:r w:rsidRPr="00AD4726">
              <w:rPr>
                <w:b/>
                <w:bCs/>
              </w:rPr>
              <w:t>Course #/Title/Grade</w:t>
            </w:r>
          </w:p>
        </w:tc>
        <w:tc>
          <w:tcPr>
            <w:tcW w:w="3117" w:type="dxa"/>
            <w:shd w:val="clear" w:color="auto" w:fill="D9D9D9" w:themeFill="background1" w:themeFillShade="D9"/>
          </w:tcPr>
          <w:p w14:paraId="1353864C" w14:textId="77777777" w:rsidR="003F2CCC" w:rsidRPr="00AD4726" w:rsidRDefault="003F2CCC" w:rsidP="00DF04C6">
            <w:r w:rsidRPr="00AD4726">
              <w:rPr>
                <w:b/>
                <w:bCs/>
              </w:rPr>
              <w:t>Portfolio Artifact(s)</w:t>
            </w:r>
          </w:p>
          <w:p w14:paraId="0653E05D" w14:textId="77777777" w:rsidR="003F2CCC" w:rsidRPr="00AD4726" w:rsidRDefault="003F2CCC" w:rsidP="00DF04C6">
            <w:r w:rsidRPr="00AD4726">
              <w:rPr>
                <w:b/>
                <w:bCs/>
              </w:rPr>
              <w:t>AND </w:t>
            </w:r>
          </w:p>
          <w:p w14:paraId="5AD2FF97" w14:textId="77777777" w:rsidR="003F2CCC" w:rsidRDefault="003F2CCC" w:rsidP="00DF04C6">
            <w:r w:rsidRPr="00AD4726">
              <w:rPr>
                <w:b/>
                <w:bCs/>
              </w:rPr>
              <w:t>Rationale</w:t>
            </w:r>
          </w:p>
        </w:tc>
      </w:tr>
      <w:tr w:rsidR="003F2CCC" w14:paraId="03EB0239" w14:textId="77777777" w:rsidTr="00DF04C6">
        <w:tc>
          <w:tcPr>
            <w:tcW w:w="3116" w:type="dxa"/>
          </w:tcPr>
          <w:p w14:paraId="116D4ED7" w14:textId="17DD76C0" w:rsidR="003F2CCC" w:rsidRDefault="003F2CCC" w:rsidP="00DF04C6">
            <w:r w:rsidRPr="00EC3EE6">
              <w:t>Financial literacy and resource management skills and application</w:t>
            </w:r>
          </w:p>
          <w:p w14:paraId="297649FA" w14:textId="77777777" w:rsidR="003F2CCC" w:rsidRDefault="003F2CCC" w:rsidP="00DF04C6"/>
        </w:tc>
        <w:sdt>
          <w:sdtPr>
            <w:id w:val="1431707506"/>
            <w:placeholder>
              <w:docPart w:val="01D7BB47D5CE4B6A8ACD120CF587FF69"/>
            </w:placeholder>
            <w:showingPlcHdr/>
          </w:sdtPr>
          <w:sdtEndPr/>
          <w:sdtContent>
            <w:tc>
              <w:tcPr>
                <w:tcW w:w="3117" w:type="dxa"/>
              </w:tcPr>
              <w:p w14:paraId="3A00B451" w14:textId="77777777" w:rsidR="003F2CCC" w:rsidRDefault="003F2CCC" w:rsidP="00DF04C6">
                <w:r w:rsidRPr="004C4EA8">
                  <w:rPr>
                    <w:rStyle w:val="PlaceholderText"/>
                  </w:rPr>
                  <w:t>Click or tap here to enter text.</w:t>
                </w:r>
              </w:p>
            </w:tc>
          </w:sdtContent>
        </w:sdt>
        <w:sdt>
          <w:sdtPr>
            <w:id w:val="-1808012042"/>
            <w:placeholder>
              <w:docPart w:val="C7A7A4CB7C7048179FF38A7053939B15"/>
            </w:placeholder>
            <w:showingPlcHdr/>
          </w:sdtPr>
          <w:sdtEndPr/>
          <w:sdtContent>
            <w:tc>
              <w:tcPr>
                <w:tcW w:w="3117" w:type="dxa"/>
              </w:tcPr>
              <w:p w14:paraId="48125F9E" w14:textId="77777777" w:rsidR="003F2CCC" w:rsidRDefault="003F2CCC" w:rsidP="00DF04C6">
                <w:r w:rsidRPr="004C4EA8">
                  <w:rPr>
                    <w:rStyle w:val="PlaceholderText"/>
                  </w:rPr>
                  <w:t>Click or tap here to enter text.</w:t>
                </w:r>
              </w:p>
            </w:tc>
          </w:sdtContent>
        </w:sdt>
      </w:tr>
      <w:tr w:rsidR="003F2CCC" w14:paraId="4931447D" w14:textId="77777777" w:rsidTr="00DF04C6">
        <w:tc>
          <w:tcPr>
            <w:tcW w:w="3116" w:type="dxa"/>
          </w:tcPr>
          <w:p w14:paraId="69C105AB" w14:textId="197544AD" w:rsidR="003F2CCC" w:rsidRDefault="003F2CCC" w:rsidP="00DF04C6">
            <w:r w:rsidRPr="00A55DE8">
              <w:t>Managing family resources, consumer rights, consumerism and associated laws, and decision-making processes</w:t>
            </w:r>
          </w:p>
          <w:p w14:paraId="2D035D78" w14:textId="77777777" w:rsidR="003F2CCC" w:rsidRDefault="003F2CCC" w:rsidP="00DF04C6"/>
        </w:tc>
        <w:sdt>
          <w:sdtPr>
            <w:id w:val="61452388"/>
            <w:placeholder>
              <w:docPart w:val="0B4BEA2F90CD4FF58617798CAC8DAD86"/>
            </w:placeholder>
            <w:showingPlcHdr/>
          </w:sdtPr>
          <w:sdtEndPr/>
          <w:sdtContent>
            <w:tc>
              <w:tcPr>
                <w:tcW w:w="3117" w:type="dxa"/>
              </w:tcPr>
              <w:p w14:paraId="75259118" w14:textId="77777777" w:rsidR="003F2CCC" w:rsidRDefault="003F2CCC" w:rsidP="00DF04C6">
                <w:r w:rsidRPr="004C4EA8">
                  <w:rPr>
                    <w:rStyle w:val="PlaceholderText"/>
                  </w:rPr>
                  <w:t>Click or tap here to enter text.</w:t>
                </w:r>
              </w:p>
            </w:tc>
          </w:sdtContent>
        </w:sdt>
        <w:sdt>
          <w:sdtPr>
            <w:id w:val="1535075229"/>
            <w:placeholder>
              <w:docPart w:val="DC76634DDCED483E9C51A3443C45D8B8"/>
            </w:placeholder>
            <w:showingPlcHdr/>
          </w:sdtPr>
          <w:sdtEndPr/>
          <w:sdtContent>
            <w:tc>
              <w:tcPr>
                <w:tcW w:w="3117" w:type="dxa"/>
              </w:tcPr>
              <w:p w14:paraId="3D3C3104" w14:textId="77777777" w:rsidR="003F2CCC" w:rsidRDefault="003F2CCC" w:rsidP="00DF04C6">
                <w:r w:rsidRPr="004C4EA8">
                  <w:rPr>
                    <w:rStyle w:val="PlaceholderText"/>
                  </w:rPr>
                  <w:t>Click or tap here to enter text.</w:t>
                </w:r>
              </w:p>
            </w:tc>
          </w:sdtContent>
        </w:sdt>
      </w:tr>
    </w:tbl>
    <w:p w14:paraId="7D478AA5" w14:textId="77777777" w:rsidR="003F2CCC" w:rsidRDefault="003F2CCC" w:rsidP="00AD4726">
      <w:pPr>
        <w:spacing w:after="0" w:line="240" w:lineRule="auto"/>
        <w:rPr>
          <w:rFonts w:ascii="Times New Roman" w:eastAsia="Times New Roman" w:hAnsi="Times New Roman" w:cs="Times New Roman"/>
          <w:kern w:val="0"/>
          <w14:ligatures w14:val="none"/>
        </w:rPr>
      </w:pPr>
    </w:p>
    <w:p w14:paraId="1D17E4C9" w14:textId="77777777" w:rsidR="003F2CCC" w:rsidRDefault="003F2CCC" w:rsidP="00AD4726">
      <w:pPr>
        <w:spacing w:after="0" w:line="240" w:lineRule="auto"/>
        <w:rPr>
          <w:rFonts w:ascii="Times New Roman" w:eastAsia="Times New Roman" w:hAnsi="Times New Roman" w:cs="Times New Roman"/>
          <w:kern w:val="0"/>
          <w14:ligatures w14:val="none"/>
        </w:rPr>
      </w:pPr>
    </w:p>
    <w:p w14:paraId="4C755638" w14:textId="77777777" w:rsidR="003F2CCC" w:rsidRDefault="003F2CCC" w:rsidP="00AD4726">
      <w:pPr>
        <w:spacing w:after="0" w:line="240" w:lineRule="auto"/>
        <w:rPr>
          <w:rFonts w:ascii="Times New Roman" w:eastAsia="Times New Roman" w:hAnsi="Times New Roman" w:cs="Times New Roman"/>
          <w:kern w:val="0"/>
          <w14:ligatures w14:val="none"/>
        </w:rPr>
      </w:pPr>
    </w:p>
    <w:p w14:paraId="2C8501A8" w14:textId="77777777" w:rsidR="003F2CCC" w:rsidRDefault="003F2CCC" w:rsidP="00AD4726">
      <w:pPr>
        <w:spacing w:after="0" w:line="240" w:lineRule="auto"/>
        <w:rPr>
          <w:rFonts w:ascii="Times New Roman" w:eastAsia="Times New Roman" w:hAnsi="Times New Roman" w:cs="Times New Roman"/>
          <w:kern w:val="0"/>
          <w14:ligatures w14:val="none"/>
        </w:rPr>
      </w:pPr>
    </w:p>
    <w:p w14:paraId="67F79957" w14:textId="6B7400F7" w:rsidR="003F2CCC" w:rsidRPr="00C8177F" w:rsidRDefault="003F2CCC" w:rsidP="003F2CCC">
      <w:pPr>
        <w:pStyle w:val="Heading3"/>
        <w:rPr>
          <w:b/>
          <w:bCs/>
          <w:color w:val="000000" w:themeColor="text1"/>
          <w:sz w:val="24"/>
          <w:szCs w:val="24"/>
        </w:rPr>
      </w:pPr>
      <w:r>
        <w:rPr>
          <w:b/>
          <w:bCs/>
          <w:color w:val="000000" w:themeColor="text1"/>
          <w:sz w:val="24"/>
          <w:szCs w:val="24"/>
        </w:rPr>
        <w:lastRenderedPageBreak/>
        <w:t>Foundations of Family and Consumer Sciences Education:</w:t>
      </w:r>
    </w:p>
    <w:tbl>
      <w:tblPr>
        <w:tblStyle w:val="TableGrid"/>
        <w:tblW w:w="0" w:type="auto"/>
        <w:tblLook w:val="04A0" w:firstRow="1" w:lastRow="0" w:firstColumn="1" w:lastColumn="0" w:noHBand="0" w:noVBand="1"/>
      </w:tblPr>
      <w:tblGrid>
        <w:gridCol w:w="3116"/>
        <w:gridCol w:w="3117"/>
        <w:gridCol w:w="3117"/>
      </w:tblGrid>
      <w:tr w:rsidR="003F2CCC" w14:paraId="39B059F7" w14:textId="77777777" w:rsidTr="00DF04C6">
        <w:trPr>
          <w:tblHeader/>
        </w:trPr>
        <w:tc>
          <w:tcPr>
            <w:tcW w:w="3116" w:type="dxa"/>
            <w:shd w:val="clear" w:color="auto" w:fill="D9D9D9" w:themeFill="background1" w:themeFillShade="D9"/>
          </w:tcPr>
          <w:p w14:paraId="20C27E84" w14:textId="77777777" w:rsidR="003F2CCC" w:rsidRDefault="003F2CCC" w:rsidP="00DF04C6">
            <w:r w:rsidRPr="00AD4726">
              <w:rPr>
                <w:b/>
                <w:bCs/>
              </w:rPr>
              <w:t>Candidates must</w:t>
            </w:r>
            <w:r>
              <w:rPr>
                <w:b/>
                <w:bCs/>
              </w:rPr>
              <w:t xml:space="preserve"> demonstrate</w:t>
            </w:r>
            <w:ins w:id="5"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07C549C" w14:textId="77777777" w:rsidR="003F2CCC" w:rsidRDefault="003F2CCC" w:rsidP="00DF04C6">
            <w:r w:rsidRPr="00AD4726">
              <w:rPr>
                <w:b/>
                <w:bCs/>
              </w:rPr>
              <w:t>Course #/Title/Grade</w:t>
            </w:r>
          </w:p>
        </w:tc>
        <w:tc>
          <w:tcPr>
            <w:tcW w:w="3117" w:type="dxa"/>
            <w:shd w:val="clear" w:color="auto" w:fill="D9D9D9" w:themeFill="background1" w:themeFillShade="D9"/>
          </w:tcPr>
          <w:p w14:paraId="1CC6C987" w14:textId="77777777" w:rsidR="003F2CCC" w:rsidRPr="00AD4726" w:rsidRDefault="003F2CCC" w:rsidP="00DF04C6">
            <w:r w:rsidRPr="00AD4726">
              <w:rPr>
                <w:b/>
                <w:bCs/>
              </w:rPr>
              <w:t>Portfolio Artifact(s)</w:t>
            </w:r>
          </w:p>
          <w:p w14:paraId="112E0641" w14:textId="77777777" w:rsidR="003F2CCC" w:rsidRPr="00AD4726" w:rsidRDefault="003F2CCC" w:rsidP="00DF04C6">
            <w:r w:rsidRPr="00AD4726">
              <w:rPr>
                <w:b/>
                <w:bCs/>
              </w:rPr>
              <w:t>AND </w:t>
            </w:r>
          </w:p>
          <w:p w14:paraId="2DB2A6A9" w14:textId="77777777" w:rsidR="003F2CCC" w:rsidRDefault="003F2CCC" w:rsidP="00DF04C6">
            <w:r w:rsidRPr="00AD4726">
              <w:rPr>
                <w:b/>
                <w:bCs/>
              </w:rPr>
              <w:t>Rationale</w:t>
            </w:r>
          </w:p>
        </w:tc>
      </w:tr>
      <w:tr w:rsidR="003F2CCC" w14:paraId="4DAA1118" w14:textId="77777777" w:rsidTr="00DF04C6">
        <w:tc>
          <w:tcPr>
            <w:tcW w:w="3116" w:type="dxa"/>
          </w:tcPr>
          <w:p w14:paraId="3D7837E4" w14:textId="13A3379B" w:rsidR="003F2CCC" w:rsidRDefault="003F2CCC" w:rsidP="00DF04C6">
            <w:r>
              <w:t>F</w:t>
            </w:r>
            <w:r w:rsidRPr="001E39F3">
              <w:t>oundation of and the social, economic, political, and ethical issues in FACS</w:t>
            </w:r>
          </w:p>
          <w:p w14:paraId="4804F387" w14:textId="77777777" w:rsidR="003F2CCC" w:rsidRDefault="003F2CCC" w:rsidP="00DF04C6"/>
        </w:tc>
        <w:sdt>
          <w:sdtPr>
            <w:id w:val="546193856"/>
            <w:placeholder>
              <w:docPart w:val="1373EB1C671149D4BEA731C44B4AB8BF"/>
            </w:placeholder>
            <w:showingPlcHdr/>
          </w:sdtPr>
          <w:sdtEndPr/>
          <w:sdtContent>
            <w:tc>
              <w:tcPr>
                <w:tcW w:w="3117" w:type="dxa"/>
              </w:tcPr>
              <w:p w14:paraId="00FF69BF" w14:textId="77777777" w:rsidR="003F2CCC" w:rsidRDefault="003F2CCC" w:rsidP="00DF04C6">
                <w:r w:rsidRPr="004C4EA8">
                  <w:rPr>
                    <w:rStyle w:val="PlaceholderText"/>
                  </w:rPr>
                  <w:t>Click or tap here to enter text.</w:t>
                </w:r>
              </w:p>
            </w:tc>
          </w:sdtContent>
        </w:sdt>
        <w:sdt>
          <w:sdtPr>
            <w:id w:val="-1108353857"/>
            <w:placeholder>
              <w:docPart w:val="E4B7AB70AC5A4613937D94BF49B940D2"/>
            </w:placeholder>
            <w:showingPlcHdr/>
          </w:sdtPr>
          <w:sdtEndPr/>
          <w:sdtContent>
            <w:tc>
              <w:tcPr>
                <w:tcW w:w="3117" w:type="dxa"/>
              </w:tcPr>
              <w:p w14:paraId="618886D9" w14:textId="77777777" w:rsidR="003F2CCC" w:rsidRDefault="003F2CCC" w:rsidP="00DF04C6">
                <w:r w:rsidRPr="004C4EA8">
                  <w:rPr>
                    <w:rStyle w:val="PlaceholderText"/>
                  </w:rPr>
                  <w:t>Click or tap here to enter text.</w:t>
                </w:r>
              </w:p>
            </w:tc>
          </w:sdtContent>
        </w:sdt>
      </w:tr>
      <w:tr w:rsidR="003F2CCC" w14:paraId="13B2232E" w14:textId="77777777" w:rsidTr="00DF04C6">
        <w:tc>
          <w:tcPr>
            <w:tcW w:w="3116" w:type="dxa"/>
          </w:tcPr>
          <w:p w14:paraId="105E97FE" w14:textId="59F6AE91" w:rsidR="003F2CCC" w:rsidRDefault="003F2CCC" w:rsidP="00DF04C6">
            <w:r w:rsidRPr="00EC3EE6">
              <w:t>Resources for professional development and continuing education, including local, state, and national professional family and consumer sciences organizations</w:t>
            </w:r>
          </w:p>
          <w:p w14:paraId="17F9AFB0" w14:textId="77777777" w:rsidR="003F2CCC" w:rsidRDefault="003F2CCC" w:rsidP="00DF04C6"/>
        </w:tc>
        <w:sdt>
          <w:sdtPr>
            <w:id w:val="-28412402"/>
            <w:placeholder>
              <w:docPart w:val="FDD2AF71E15948E584F0A1730B8CFD99"/>
            </w:placeholder>
            <w:showingPlcHdr/>
          </w:sdtPr>
          <w:sdtEndPr/>
          <w:sdtContent>
            <w:tc>
              <w:tcPr>
                <w:tcW w:w="3117" w:type="dxa"/>
              </w:tcPr>
              <w:p w14:paraId="60D5A031" w14:textId="77777777" w:rsidR="003F2CCC" w:rsidRDefault="003F2CCC" w:rsidP="00DF04C6">
                <w:r w:rsidRPr="004C4EA8">
                  <w:rPr>
                    <w:rStyle w:val="PlaceholderText"/>
                  </w:rPr>
                  <w:t>Click or tap here to enter text.</w:t>
                </w:r>
              </w:p>
            </w:tc>
          </w:sdtContent>
        </w:sdt>
        <w:sdt>
          <w:sdtPr>
            <w:id w:val="1171609910"/>
            <w:placeholder>
              <w:docPart w:val="1E565A5F154A4D8F98511EE831446E1E"/>
            </w:placeholder>
            <w:showingPlcHdr/>
          </w:sdtPr>
          <w:sdtEndPr/>
          <w:sdtContent>
            <w:tc>
              <w:tcPr>
                <w:tcW w:w="3117" w:type="dxa"/>
              </w:tcPr>
              <w:p w14:paraId="7E6F6CE9" w14:textId="77777777" w:rsidR="003F2CCC" w:rsidRDefault="003F2CCC" w:rsidP="00DF04C6">
                <w:r w:rsidRPr="004C4EA8">
                  <w:rPr>
                    <w:rStyle w:val="PlaceholderText"/>
                  </w:rPr>
                  <w:t>Click or tap here to enter text.</w:t>
                </w:r>
              </w:p>
            </w:tc>
          </w:sdtContent>
        </w:sdt>
      </w:tr>
      <w:tr w:rsidR="003F2CCC" w14:paraId="4E8A1AE0" w14:textId="77777777" w:rsidTr="00DF04C6">
        <w:tc>
          <w:tcPr>
            <w:tcW w:w="3116" w:type="dxa"/>
          </w:tcPr>
          <w:p w14:paraId="031187DD" w14:textId="77777777" w:rsidR="003F2CCC" w:rsidRDefault="003F2CCC" w:rsidP="00DF04C6">
            <w:r w:rsidRPr="00EC3EE6">
              <w:t>Student-centered learning and laboratory experiences related to family, careers, and community</w:t>
            </w:r>
          </w:p>
          <w:p w14:paraId="67BB1F96" w14:textId="626763A5" w:rsidR="003F2CCC" w:rsidRPr="00EC3EE6" w:rsidRDefault="003F2CCC" w:rsidP="00DF04C6"/>
        </w:tc>
        <w:sdt>
          <w:sdtPr>
            <w:id w:val="-973758245"/>
            <w:placeholder>
              <w:docPart w:val="222EB02822F24051B74760178ADA206B"/>
            </w:placeholder>
            <w:showingPlcHdr/>
          </w:sdtPr>
          <w:sdtEndPr/>
          <w:sdtContent>
            <w:tc>
              <w:tcPr>
                <w:tcW w:w="3117" w:type="dxa"/>
              </w:tcPr>
              <w:p w14:paraId="10B7B083" w14:textId="20887072" w:rsidR="003F2CCC" w:rsidRDefault="003F2CCC" w:rsidP="00DF04C6">
                <w:r w:rsidRPr="004C4EA8">
                  <w:rPr>
                    <w:rStyle w:val="PlaceholderText"/>
                  </w:rPr>
                  <w:t>Click or tap here to enter text.</w:t>
                </w:r>
              </w:p>
            </w:tc>
          </w:sdtContent>
        </w:sdt>
        <w:sdt>
          <w:sdtPr>
            <w:id w:val="-2057700255"/>
            <w:placeholder>
              <w:docPart w:val="52B08CB728CE45BBB81215346A4DB70E"/>
            </w:placeholder>
            <w:showingPlcHdr/>
          </w:sdtPr>
          <w:sdtEndPr/>
          <w:sdtContent>
            <w:tc>
              <w:tcPr>
                <w:tcW w:w="3117" w:type="dxa"/>
              </w:tcPr>
              <w:p w14:paraId="71FB3E18" w14:textId="419D3030" w:rsidR="003F2CCC" w:rsidRDefault="003F2CCC" w:rsidP="00DF04C6">
                <w:r w:rsidRPr="004C4EA8">
                  <w:rPr>
                    <w:rStyle w:val="PlaceholderText"/>
                  </w:rPr>
                  <w:t>Click or tap here to enter text.</w:t>
                </w:r>
              </w:p>
            </w:tc>
          </w:sdtContent>
        </w:sdt>
      </w:tr>
      <w:tr w:rsidR="003F2CCC" w14:paraId="0760357B" w14:textId="77777777" w:rsidTr="00DF04C6">
        <w:tc>
          <w:tcPr>
            <w:tcW w:w="3116" w:type="dxa"/>
          </w:tcPr>
          <w:p w14:paraId="780F4A32" w14:textId="77777777" w:rsidR="003F2CCC" w:rsidRDefault="003F2CCC" w:rsidP="00DF04C6">
            <w:r w:rsidRPr="00EC3EE6">
              <w:t>Family and consumer studies core components such as student organizations, vocational/technical education, employment skills and careers</w:t>
            </w:r>
          </w:p>
          <w:p w14:paraId="213D7C14" w14:textId="702D46E6" w:rsidR="003F2CCC" w:rsidRPr="00EC3EE6" w:rsidRDefault="003F2CCC" w:rsidP="00DF04C6"/>
        </w:tc>
        <w:sdt>
          <w:sdtPr>
            <w:id w:val="-198550974"/>
            <w:placeholder>
              <w:docPart w:val="7BB4A6E37A7C4838B2EF6D6E72EC350A"/>
            </w:placeholder>
            <w:showingPlcHdr/>
          </w:sdtPr>
          <w:sdtEndPr/>
          <w:sdtContent>
            <w:tc>
              <w:tcPr>
                <w:tcW w:w="3117" w:type="dxa"/>
              </w:tcPr>
              <w:p w14:paraId="4ECDBDC4" w14:textId="76A766C1" w:rsidR="003F2CCC" w:rsidRDefault="003F2CCC" w:rsidP="00DF04C6">
                <w:r w:rsidRPr="004C4EA8">
                  <w:rPr>
                    <w:rStyle w:val="PlaceholderText"/>
                  </w:rPr>
                  <w:t>Click or tap here to enter text.</w:t>
                </w:r>
              </w:p>
            </w:tc>
          </w:sdtContent>
        </w:sdt>
        <w:sdt>
          <w:sdtPr>
            <w:id w:val="-1902353042"/>
            <w:placeholder>
              <w:docPart w:val="10A88487FB9A4E9092613BB7FAA70CB2"/>
            </w:placeholder>
            <w:showingPlcHdr/>
          </w:sdtPr>
          <w:sdtEndPr/>
          <w:sdtContent>
            <w:tc>
              <w:tcPr>
                <w:tcW w:w="3117" w:type="dxa"/>
              </w:tcPr>
              <w:p w14:paraId="45F5F260" w14:textId="471119D9" w:rsidR="003F2CCC" w:rsidRDefault="003F2CCC" w:rsidP="00DF04C6">
                <w:r w:rsidRPr="004C4EA8">
                  <w:rPr>
                    <w:rStyle w:val="PlaceholderText"/>
                  </w:rPr>
                  <w:t>Click or tap here to enter text.</w:t>
                </w:r>
              </w:p>
            </w:tc>
          </w:sdtContent>
        </w:sdt>
      </w:tr>
    </w:tbl>
    <w:p w14:paraId="36AB9985" w14:textId="77777777" w:rsidR="003F2CCC" w:rsidRPr="00AD4726" w:rsidRDefault="003F2CCC" w:rsidP="00AD4726">
      <w:pPr>
        <w:spacing w:after="0" w:line="240" w:lineRule="auto"/>
        <w:rPr>
          <w:rFonts w:ascii="Times New Roman" w:eastAsia="Times New Roman" w:hAnsi="Times New Roman" w:cs="Times New Roman"/>
          <w:kern w:val="0"/>
          <w14:ligatures w14:val="none"/>
        </w:rPr>
      </w:pPr>
    </w:p>
    <w:p w14:paraId="0D146919" w14:textId="77777777" w:rsidR="00DA0D02" w:rsidRDefault="00DA0D02" w:rsidP="00DA0D02">
      <w:pPr>
        <w:jc w:val="center"/>
        <w:rPr>
          <w:rFonts w:ascii="Calibri" w:hAnsi="Calibri" w:cs="Calibri"/>
          <w:sz w:val="20"/>
          <w:szCs w:val="20"/>
        </w:rPr>
      </w:pPr>
    </w:p>
    <w:p w14:paraId="0F791047" w14:textId="77777777" w:rsidR="00DA0D02" w:rsidRDefault="00DA0D02" w:rsidP="00DA0D02">
      <w:pPr>
        <w:jc w:val="center"/>
        <w:rPr>
          <w:rFonts w:ascii="Calibri" w:hAnsi="Calibri" w:cs="Calibri"/>
          <w:sz w:val="20"/>
          <w:szCs w:val="20"/>
        </w:rPr>
      </w:pPr>
    </w:p>
    <w:p w14:paraId="0A19AA08" w14:textId="63109D8D" w:rsidR="00DA0D02" w:rsidRPr="00A845FC" w:rsidRDefault="00DA0D02" w:rsidP="00DA0D02">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236F49CD" w14:textId="789E1673" w:rsidR="00F715BA" w:rsidRDefault="00F715BA" w:rsidP="00AD4726"/>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5453E193" w14:textId="77777777" w:rsidR="00C956B6" w:rsidRDefault="00C956B6" w:rsidP="00AD4726"/>
    <w:p w14:paraId="02773104" w14:textId="77777777" w:rsidR="00C956B6" w:rsidRDefault="00C956B6" w:rsidP="00AD4726"/>
    <w:sectPr w:rsidR="00C956B6" w:rsidSect="009A3B7F">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89B33" w14:textId="77777777" w:rsidR="006C6323" w:rsidRDefault="006C6323" w:rsidP="00247CB5">
      <w:pPr>
        <w:spacing w:after="0" w:line="240" w:lineRule="auto"/>
      </w:pPr>
      <w:r>
        <w:separator/>
      </w:r>
    </w:p>
  </w:endnote>
  <w:endnote w:type="continuationSeparator" w:id="0">
    <w:p w14:paraId="61BBE34B" w14:textId="77777777" w:rsidR="006C6323" w:rsidRDefault="006C6323"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DDE0A" w14:textId="77777777" w:rsidR="006C6323" w:rsidRDefault="006C6323" w:rsidP="00247CB5">
      <w:pPr>
        <w:spacing w:after="0" w:line="240" w:lineRule="auto"/>
      </w:pPr>
      <w:r>
        <w:separator/>
      </w:r>
    </w:p>
  </w:footnote>
  <w:footnote w:type="continuationSeparator" w:id="0">
    <w:p w14:paraId="1DB1E86D" w14:textId="77777777" w:rsidR="006C6323" w:rsidRDefault="006C6323"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2"/>
  </w:num>
  <w:num w:numId="2" w16cid:durableId="1287931480">
    <w:abstractNumId w:val="21"/>
  </w:num>
  <w:num w:numId="3" w16cid:durableId="709914026">
    <w:abstractNumId w:val="26"/>
  </w:num>
  <w:num w:numId="4" w16cid:durableId="1934049431">
    <w:abstractNumId w:val="36"/>
  </w:num>
  <w:num w:numId="5" w16cid:durableId="1597401095">
    <w:abstractNumId w:val="7"/>
  </w:num>
  <w:num w:numId="6" w16cid:durableId="1972515934">
    <w:abstractNumId w:val="13"/>
  </w:num>
  <w:num w:numId="7" w16cid:durableId="1072657260">
    <w:abstractNumId w:val="20"/>
  </w:num>
  <w:num w:numId="8" w16cid:durableId="1300568501">
    <w:abstractNumId w:val="27"/>
  </w:num>
  <w:num w:numId="9" w16cid:durableId="287468638">
    <w:abstractNumId w:val="40"/>
  </w:num>
  <w:num w:numId="10" w16cid:durableId="1435515279">
    <w:abstractNumId w:val="16"/>
  </w:num>
  <w:num w:numId="11" w16cid:durableId="414671710">
    <w:abstractNumId w:val="35"/>
  </w:num>
  <w:num w:numId="12" w16cid:durableId="312950467">
    <w:abstractNumId w:val="25"/>
  </w:num>
  <w:num w:numId="13" w16cid:durableId="92433943">
    <w:abstractNumId w:val="42"/>
  </w:num>
  <w:num w:numId="14" w16cid:durableId="686951336">
    <w:abstractNumId w:val="14"/>
  </w:num>
  <w:num w:numId="15" w16cid:durableId="1958098054">
    <w:abstractNumId w:val="23"/>
  </w:num>
  <w:num w:numId="16" w16cid:durableId="1418794979">
    <w:abstractNumId w:val="12"/>
  </w:num>
  <w:num w:numId="17" w16cid:durableId="1693996720">
    <w:abstractNumId w:val="6"/>
  </w:num>
  <w:num w:numId="18" w16cid:durableId="184177575">
    <w:abstractNumId w:val="30"/>
  </w:num>
  <w:num w:numId="19" w16cid:durableId="1106923685">
    <w:abstractNumId w:val="44"/>
  </w:num>
  <w:num w:numId="20" w16cid:durableId="1052190357">
    <w:abstractNumId w:val="5"/>
  </w:num>
  <w:num w:numId="21" w16cid:durableId="310865930">
    <w:abstractNumId w:val="28"/>
  </w:num>
  <w:num w:numId="22" w16cid:durableId="1462184247">
    <w:abstractNumId w:val="24"/>
  </w:num>
  <w:num w:numId="23" w16cid:durableId="1615019806">
    <w:abstractNumId w:val="31"/>
  </w:num>
  <w:num w:numId="24" w16cid:durableId="587421105">
    <w:abstractNumId w:val="9"/>
  </w:num>
  <w:num w:numId="25" w16cid:durableId="546379856">
    <w:abstractNumId w:val="17"/>
  </w:num>
  <w:num w:numId="26" w16cid:durableId="154227323">
    <w:abstractNumId w:val="33"/>
  </w:num>
  <w:num w:numId="27" w16cid:durableId="761680375">
    <w:abstractNumId w:val="38"/>
  </w:num>
  <w:num w:numId="28" w16cid:durableId="1725061471">
    <w:abstractNumId w:val="15"/>
  </w:num>
  <w:num w:numId="29" w16cid:durableId="859003082">
    <w:abstractNumId w:val="22"/>
  </w:num>
  <w:num w:numId="30" w16cid:durableId="360740766">
    <w:abstractNumId w:val="39"/>
  </w:num>
  <w:num w:numId="31" w16cid:durableId="1336683912">
    <w:abstractNumId w:val="19"/>
  </w:num>
  <w:num w:numId="32" w16cid:durableId="756749512">
    <w:abstractNumId w:val="2"/>
  </w:num>
  <w:num w:numId="33" w16cid:durableId="606084597">
    <w:abstractNumId w:val="1"/>
  </w:num>
  <w:num w:numId="34" w16cid:durableId="1364595449">
    <w:abstractNumId w:val="37"/>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8"/>
  </w:num>
  <w:num w:numId="40" w16cid:durableId="585724008">
    <w:abstractNumId w:val="10"/>
  </w:num>
  <w:num w:numId="41" w16cid:durableId="262961182">
    <w:abstractNumId w:val="43"/>
  </w:num>
  <w:num w:numId="42" w16cid:durableId="953286815">
    <w:abstractNumId w:val="34"/>
  </w:num>
  <w:num w:numId="43" w16cid:durableId="1357778685">
    <w:abstractNumId w:val="29"/>
  </w:num>
  <w:num w:numId="44" w16cid:durableId="987130052">
    <w:abstractNumId w:val="41"/>
  </w:num>
  <w:num w:numId="45" w16cid:durableId="18844386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55623"/>
    <w:rsid w:val="00073057"/>
    <w:rsid w:val="00076DE2"/>
    <w:rsid w:val="000934EA"/>
    <w:rsid w:val="000A3873"/>
    <w:rsid w:val="000D44DD"/>
    <w:rsid w:val="000E0699"/>
    <w:rsid w:val="000F575E"/>
    <w:rsid w:val="0014583E"/>
    <w:rsid w:val="001811F9"/>
    <w:rsid w:val="001A0F69"/>
    <w:rsid w:val="001B154B"/>
    <w:rsid w:val="001B2BD2"/>
    <w:rsid w:val="001C2684"/>
    <w:rsid w:val="001C6ED4"/>
    <w:rsid w:val="001E39F3"/>
    <w:rsid w:val="001F0822"/>
    <w:rsid w:val="00204747"/>
    <w:rsid w:val="0023345E"/>
    <w:rsid w:val="00247CB5"/>
    <w:rsid w:val="00264168"/>
    <w:rsid w:val="00291414"/>
    <w:rsid w:val="00295DF7"/>
    <w:rsid w:val="002F04F1"/>
    <w:rsid w:val="0030151B"/>
    <w:rsid w:val="00301B88"/>
    <w:rsid w:val="0030729A"/>
    <w:rsid w:val="0031031C"/>
    <w:rsid w:val="00332741"/>
    <w:rsid w:val="00353080"/>
    <w:rsid w:val="003540EB"/>
    <w:rsid w:val="003574C8"/>
    <w:rsid w:val="00370FFC"/>
    <w:rsid w:val="003913A8"/>
    <w:rsid w:val="003B59E1"/>
    <w:rsid w:val="003B712C"/>
    <w:rsid w:val="003C69BC"/>
    <w:rsid w:val="003E6A2E"/>
    <w:rsid w:val="003F2CCC"/>
    <w:rsid w:val="003F6E42"/>
    <w:rsid w:val="0043360E"/>
    <w:rsid w:val="00443E68"/>
    <w:rsid w:val="00464098"/>
    <w:rsid w:val="00493C82"/>
    <w:rsid w:val="004B0D6A"/>
    <w:rsid w:val="004B7A0B"/>
    <w:rsid w:val="0052220C"/>
    <w:rsid w:val="00533551"/>
    <w:rsid w:val="00591C65"/>
    <w:rsid w:val="00593ADB"/>
    <w:rsid w:val="005A7583"/>
    <w:rsid w:val="005B6344"/>
    <w:rsid w:val="005C709F"/>
    <w:rsid w:val="0062061F"/>
    <w:rsid w:val="006350A7"/>
    <w:rsid w:val="00696699"/>
    <w:rsid w:val="006C6323"/>
    <w:rsid w:val="006D4924"/>
    <w:rsid w:val="006F5948"/>
    <w:rsid w:val="00704A5D"/>
    <w:rsid w:val="00733BB9"/>
    <w:rsid w:val="00742738"/>
    <w:rsid w:val="00755B63"/>
    <w:rsid w:val="00770AA9"/>
    <w:rsid w:val="00774517"/>
    <w:rsid w:val="00775B23"/>
    <w:rsid w:val="007B0134"/>
    <w:rsid w:val="007D6329"/>
    <w:rsid w:val="007F0E4D"/>
    <w:rsid w:val="007F79D7"/>
    <w:rsid w:val="008210A2"/>
    <w:rsid w:val="0085756F"/>
    <w:rsid w:val="008762D5"/>
    <w:rsid w:val="008A6453"/>
    <w:rsid w:val="008B3BD1"/>
    <w:rsid w:val="008D5622"/>
    <w:rsid w:val="008E11CC"/>
    <w:rsid w:val="008E3583"/>
    <w:rsid w:val="0090478D"/>
    <w:rsid w:val="0091570E"/>
    <w:rsid w:val="00944FCC"/>
    <w:rsid w:val="00947E00"/>
    <w:rsid w:val="00961B67"/>
    <w:rsid w:val="00973F1D"/>
    <w:rsid w:val="00975B63"/>
    <w:rsid w:val="00991047"/>
    <w:rsid w:val="009A3B7F"/>
    <w:rsid w:val="009A772B"/>
    <w:rsid w:val="009C67F3"/>
    <w:rsid w:val="009E0D14"/>
    <w:rsid w:val="009E518D"/>
    <w:rsid w:val="009E5D2E"/>
    <w:rsid w:val="00A004A4"/>
    <w:rsid w:val="00A115AE"/>
    <w:rsid w:val="00A27614"/>
    <w:rsid w:val="00A50A79"/>
    <w:rsid w:val="00A55DE8"/>
    <w:rsid w:val="00A65F9F"/>
    <w:rsid w:val="00A74F4A"/>
    <w:rsid w:val="00A841C2"/>
    <w:rsid w:val="00AD4726"/>
    <w:rsid w:val="00AF146B"/>
    <w:rsid w:val="00B02704"/>
    <w:rsid w:val="00B33583"/>
    <w:rsid w:val="00B40C13"/>
    <w:rsid w:val="00B55E61"/>
    <w:rsid w:val="00B63044"/>
    <w:rsid w:val="00BA3C51"/>
    <w:rsid w:val="00BD0802"/>
    <w:rsid w:val="00BF51CE"/>
    <w:rsid w:val="00C15FBE"/>
    <w:rsid w:val="00C24A1A"/>
    <w:rsid w:val="00C439EE"/>
    <w:rsid w:val="00C45D5C"/>
    <w:rsid w:val="00C62433"/>
    <w:rsid w:val="00C83D6F"/>
    <w:rsid w:val="00C93B5A"/>
    <w:rsid w:val="00C948E0"/>
    <w:rsid w:val="00C956B6"/>
    <w:rsid w:val="00C97311"/>
    <w:rsid w:val="00D1700B"/>
    <w:rsid w:val="00D17F99"/>
    <w:rsid w:val="00D4539A"/>
    <w:rsid w:val="00DA0D02"/>
    <w:rsid w:val="00DA5561"/>
    <w:rsid w:val="00DB71C4"/>
    <w:rsid w:val="00DD0FD8"/>
    <w:rsid w:val="00DD2B52"/>
    <w:rsid w:val="00DF5A01"/>
    <w:rsid w:val="00E206FC"/>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F3FFA"/>
    <w:rsid w:val="00EF4A1C"/>
    <w:rsid w:val="00F41B4E"/>
    <w:rsid w:val="00F5219D"/>
    <w:rsid w:val="00F5536B"/>
    <w:rsid w:val="00F715BA"/>
    <w:rsid w:val="00F77990"/>
    <w:rsid w:val="00FB3B55"/>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675809928">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417943267">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81053696">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6C368234F0B4C45892B0C21EDD0A015"/>
        <w:category>
          <w:name w:val="General"/>
          <w:gallery w:val="placeholder"/>
        </w:category>
        <w:types>
          <w:type w:val="bbPlcHdr"/>
        </w:types>
        <w:behaviors>
          <w:behavior w:val="content"/>
        </w:behaviors>
        <w:guid w:val="{4B7B8650-8DEF-4157-9F5A-A491704C715C}"/>
      </w:docPartPr>
      <w:docPartBody>
        <w:p w:rsidR="00513474" w:rsidRDefault="00513474" w:rsidP="00513474">
          <w:pPr>
            <w:pStyle w:val="76C368234F0B4C45892B0C21EDD0A015"/>
          </w:pPr>
          <w:r w:rsidRPr="00C6081B">
            <w:rPr>
              <w:rStyle w:val="PlaceholderText"/>
            </w:rPr>
            <w:t>Click or tap here to enter text.</w:t>
          </w:r>
        </w:p>
      </w:docPartBody>
    </w:docPart>
    <w:docPart>
      <w:docPartPr>
        <w:name w:val="D6EB8EF6ACF8432B969FCC271384F919"/>
        <w:category>
          <w:name w:val="General"/>
          <w:gallery w:val="placeholder"/>
        </w:category>
        <w:types>
          <w:type w:val="bbPlcHdr"/>
        </w:types>
        <w:behaviors>
          <w:behavior w:val="content"/>
        </w:behaviors>
        <w:guid w:val="{08E0E90D-C20F-4426-BF61-BAF002BBD32F}"/>
      </w:docPartPr>
      <w:docPartBody>
        <w:p w:rsidR="00513474" w:rsidRDefault="00513474" w:rsidP="00513474">
          <w:pPr>
            <w:pStyle w:val="D6EB8EF6ACF8432B969FCC271384F919"/>
          </w:pPr>
          <w:r w:rsidRPr="00C6081B">
            <w:rPr>
              <w:rStyle w:val="PlaceholderText"/>
            </w:rPr>
            <w:t>Click or tap here to enter text.</w:t>
          </w:r>
        </w:p>
      </w:docPartBody>
    </w:docPart>
    <w:docPart>
      <w:docPartPr>
        <w:name w:val="585CCB87963C4FC7929FD3AFDEA452DA"/>
        <w:category>
          <w:name w:val="General"/>
          <w:gallery w:val="placeholder"/>
        </w:category>
        <w:types>
          <w:type w:val="bbPlcHdr"/>
        </w:types>
        <w:behaviors>
          <w:behavior w:val="content"/>
        </w:behaviors>
        <w:guid w:val="{1737B287-F262-49FE-96BB-2806F2350C13}"/>
      </w:docPartPr>
      <w:docPartBody>
        <w:p w:rsidR="00513474" w:rsidRDefault="00513474" w:rsidP="00513474">
          <w:pPr>
            <w:pStyle w:val="585CCB87963C4FC7929FD3AFDEA452DA"/>
          </w:pPr>
          <w:r w:rsidRPr="004C4EA8">
            <w:rPr>
              <w:rStyle w:val="PlaceholderText"/>
            </w:rPr>
            <w:t>Click or tap here to enter text.</w:t>
          </w:r>
        </w:p>
      </w:docPartBody>
    </w:docPart>
    <w:docPart>
      <w:docPartPr>
        <w:name w:val="028C7A6D84F94CCE88F9E0A4387B14C5"/>
        <w:category>
          <w:name w:val="General"/>
          <w:gallery w:val="placeholder"/>
        </w:category>
        <w:types>
          <w:type w:val="bbPlcHdr"/>
        </w:types>
        <w:behaviors>
          <w:behavior w:val="content"/>
        </w:behaviors>
        <w:guid w:val="{1F55F502-C47F-4413-8C10-25CD3C9AADF8}"/>
      </w:docPartPr>
      <w:docPartBody>
        <w:p w:rsidR="00513474" w:rsidRDefault="00513474" w:rsidP="00513474">
          <w:pPr>
            <w:pStyle w:val="028C7A6D84F94CCE88F9E0A4387B14C5"/>
          </w:pPr>
          <w:r w:rsidRPr="004C4EA8">
            <w:rPr>
              <w:rStyle w:val="PlaceholderText"/>
            </w:rPr>
            <w:t>Click or tap here to enter text.</w:t>
          </w:r>
        </w:p>
      </w:docPartBody>
    </w:docPart>
    <w:docPart>
      <w:docPartPr>
        <w:name w:val="BC733C9071FB4D49882F1E76B98EF6E8"/>
        <w:category>
          <w:name w:val="General"/>
          <w:gallery w:val="placeholder"/>
        </w:category>
        <w:types>
          <w:type w:val="bbPlcHdr"/>
        </w:types>
        <w:behaviors>
          <w:behavior w:val="content"/>
        </w:behaviors>
        <w:guid w:val="{980FE199-8166-4D61-AAA5-86AB36C38271}"/>
      </w:docPartPr>
      <w:docPartBody>
        <w:p w:rsidR="00513474" w:rsidRDefault="00513474" w:rsidP="00513474">
          <w:pPr>
            <w:pStyle w:val="BC733C9071FB4D49882F1E76B98EF6E8"/>
          </w:pPr>
          <w:r w:rsidRPr="004C4EA8">
            <w:rPr>
              <w:rStyle w:val="PlaceholderText"/>
            </w:rPr>
            <w:t>Click or tap here to enter text.</w:t>
          </w:r>
        </w:p>
      </w:docPartBody>
    </w:docPart>
    <w:docPart>
      <w:docPartPr>
        <w:name w:val="80D498DB9AED45A080E4CBCBAAA8687D"/>
        <w:category>
          <w:name w:val="General"/>
          <w:gallery w:val="placeholder"/>
        </w:category>
        <w:types>
          <w:type w:val="bbPlcHdr"/>
        </w:types>
        <w:behaviors>
          <w:behavior w:val="content"/>
        </w:behaviors>
        <w:guid w:val="{3836B1DF-4E51-4712-8B5B-54C2E4CF2238}"/>
      </w:docPartPr>
      <w:docPartBody>
        <w:p w:rsidR="00513474" w:rsidRDefault="00513474" w:rsidP="00513474">
          <w:pPr>
            <w:pStyle w:val="80D498DB9AED45A080E4CBCBAAA8687D"/>
          </w:pPr>
          <w:r w:rsidRPr="004C4EA8">
            <w:rPr>
              <w:rStyle w:val="PlaceholderText"/>
            </w:rPr>
            <w:t>Click or tap here to enter text.</w:t>
          </w:r>
        </w:p>
      </w:docPartBody>
    </w:docPart>
    <w:docPart>
      <w:docPartPr>
        <w:name w:val="2B3915C9EF30433A9A33AF028663D49B"/>
        <w:category>
          <w:name w:val="General"/>
          <w:gallery w:val="placeholder"/>
        </w:category>
        <w:types>
          <w:type w:val="bbPlcHdr"/>
        </w:types>
        <w:behaviors>
          <w:behavior w:val="content"/>
        </w:behaviors>
        <w:guid w:val="{8525A427-CEE0-4E17-8292-5085D3B570BF}"/>
      </w:docPartPr>
      <w:docPartBody>
        <w:p w:rsidR="00513474" w:rsidRDefault="00513474" w:rsidP="00513474">
          <w:pPr>
            <w:pStyle w:val="2B3915C9EF30433A9A33AF028663D49B"/>
          </w:pPr>
          <w:r w:rsidRPr="004C4EA8">
            <w:rPr>
              <w:rStyle w:val="PlaceholderText"/>
            </w:rPr>
            <w:t>Click or tap here to enter text.</w:t>
          </w:r>
        </w:p>
      </w:docPartBody>
    </w:docPart>
    <w:docPart>
      <w:docPartPr>
        <w:name w:val="10361385118A4EF6B900FEBD46ED6E81"/>
        <w:category>
          <w:name w:val="General"/>
          <w:gallery w:val="placeholder"/>
        </w:category>
        <w:types>
          <w:type w:val="bbPlcHdr"/>
        </w:types>
        <w:behaviors>
          <w:behavior w:val="content"/>
        </w:behaviors>
        <w:guid w:val="{D0796DDE-40AF-46E3-AA9E-D3A0E39AAC64}"/>
      </w:docPartPr>
      <w:docPartBody>
        <w:p w:rsidR="00513474" w:rsidRDefault="00513474" w:rsidP="00513474">
          <w:pPr>
            <w:pStyle w:val="10361385118A4EF6B900FEBD46ED6E81"/>
          </w:pPr>
          <w:r w:rsidRPr="004C4EA8">
            <w:rPr>
              <w:rStyle w:val="PlaceholderText"/>
            </w:rPr>
            <w:t>Click or tap here to enter text.</w:t>
          </w:r>
        </w:p>
      </w:docPartBody>
    </w:docPart>
    <w:docPart>
      <w:docPartPr>
        <w:name w:val="EB7778EB5FB94F8D81E41223F9F21BE0"/>
        <w:category>
          <w:name w:val="General"/>
          <w:gallery w:val="placeholder"/>
        </w:category>
        <w:types>
          <w:type w:val="bbPlcHdr"/>
        </w:types>
        <w:behaviors>
          <w:behavior w:val="content"/>
        </w:behaviors>
        <w:guid w:val="{49DF554A-C171-48F8-9DEC-248ED127BE80}"/>
      </w:docPartPr>
      <w:docPartBody>
        <w:p w:rsidR="00513474" w:rsidRDefault="00513474" w:rsidP="00513474">
          <w:pPr>
            <w:pStyle w:val="EB7778EB5FB94F8D81E41223F9F21BE0"/>
          </w:pPr>
          <w:r w:rsidRPr="004C4EA8">
            <w:rPr>
              <w:rStyle w:val="PlaceholderText"/>
            </w:rPr>
            <w:t>Click or tap here to enter text.</w:t>
          </w:r>
        </w:p>
      </w:docPartBody>
    </w:docPart>
    <w:docPart>
      <w:docPartPr>
        <w:name w:val="DE413ABE05ED4CEC93AD43828749D37B"/>
        <w:category>
          <w:name w:val="General"/>
          <w:gallery w:val="placeholder"/>
        </w:category>
        <w:types>
          <w:type w:val="bbPlcHdr"/>
        </w:types>
        <w:behaviors>
          <w:behavior w:val="content"/>
        </w:behaviors>
        <w:guid w:val="{E9F82749-8195-413D-BBE0-66A084C7245B}"/>
      </w:docPartPr>
      <w:docPartBody>
        <w:p w:rsidR="00513474" w:rsidRDefault="00513474" w:rsidP="00513474">
          <w:pPr>
            <w:pStyle w:val="DE413ABE05ED4CEC93AD43828749D37B"/>
          </w:pPr>
          <w:r w:rsidRPr="004C4EA8">
            <w:rPr>
              <w:rStyle w:val="PlaceholderText"/>
            </w:rPr>
            <w:t>Click or tap here to enter text.</w:t>
          </w:r>
        </w:p>
      </w:docPartBody>
    </w:docPart>
    <w:docPart>
      <w:docPartPr>
        <w:name w:val="CD67121169964FBCAC144D876CAB3C8A"/>
        <w:category>
          <w:name w:val="General"/>
          <w:gallery w:val="placeholder"/>
        </w:category>
        <w:types>
          <w:type w:val="bbPlcHdr"/>
        </w:types>
        <w:behaviors>
          <w:behavior w:val="content"/>
        </w:behaviors>
        <w:guid w:val="{F3EFD3B9-74C7-4224-B3CF-620D51FE11D7}"/>
      </w:docPartPr>
      <w:docPartBody>
        <w:p w:rsidR="00513474" w:rsidRDefault="00513474" w:rsidP="00513474">
          <w:pPr>
            <w:pStyle w:val="CD67121169964FBCAC144D876CAB3C8A"/>
          </w:pPr>
          <w:r w:rsidRPr="004C4EA8">
            <w:rPr>
              <w:rStyle w:val="PlaceholderText"/>
            </w:rPr>
            <w:t>Click or tap here to enter text.</w:t>
          </w:r>
        </w:p>
      </w:docPartBody>
    </w:docPart>
    <w:docPart>
      <w:docPartPr>
        <w:name w:val="48074BC540A74FAE96DB7C72BC374CC1"/>
        <w:category>
          <w:name w:val="General"/>
          <w:gallery w:val="placeholder"/>
        </w:category>
        <w:types>
          <w:type w:val="bbPlcHdr"/>
        </w:types>
        <w:behaviors>
          <w:behavior w:val="content"/>
        </w:behaviors>
        <w:guid w:val="{9EF9DC04-6FFC-4EEE-903D-FADDB0F5A385}"/>
      </w:docPartPr>
      <w:docPartBody>
        <w:p w:rsidR="00513474" w:rsidRDefault="00513474" w:rsidP="00513474">
          <w:pPr>
            <w:pStyle w:val="48074BC540A74FAE96DB7C72BC374CC1"/>
          </w:pPr>
          <w:r w:rsidRPr="004C4EA8">
            <w:rPr>
              <w:rStyle w:val="PlaceholderText"/>
            </w:rPr>
            <w:t>Click or tap here to enter text.</w:t>
          </w:r>
        </w:p>
      </w:docPartBody>
    </w:docPart>
    <w:docPart>
      <w:docPartPr>
        <w:name w:val="CBA5471FBA4248F98C8151668DDCC4B0"/>
        <w:category>
          <w:name w:val="General"/>
          <w:gallery w:val="placeholder"/>
        </w:category>
        <w:types>
          <w:type w:val="bbPlcHdr"/>
        </w:types>
        <w:behaviors>
          <w:behavior w:val="content"/>
        </w:behaviors>
        <w:guid w:val="{41FD20B8-0F97-4475-9F58-D6DE9C8F12B2}"/>
      </w:docPartPr>
      <w:docPartBody>
        <w:p w:rsidR="00513474" w:rsidRDefault="00513474" w:rsidP="00513474">
          <w:pPr>
            <w:pStyle w:val="CBA5471FBA4248F98C8151668DDCC4B0"/>
          </w:pPr>
          <w:r w:rsidRPr="004C4EA8">
            <w:rPr>
              <w:rStyle w:val="PlaceholderText"/>
            </w:rPr>
            <w:t>Click or tap here to enter text.</w:t>
          </w:r>
        </w:p>
      </w:docPartBody>
    </w:docPart>
    <w:docPart>
      <w:docPartPr>
        <w:name w:val="0BFED22C164244F6BF4498F1642BE378"/>
        <w:category>
          <w:name w:val="General"/>
          <w:gallery w:val="placeholder"/>
        </w:category>
        <w:types>
          <w:type w:val="bbPlcHdr"/>
        </w:types>
        <w:behaviors>
          <w:behavior w:val="content"/>
        </w:behaviors>
        <w:guid w:val="{651D1EC5-0B8D-49C0-90A3-32E54CD85813}"/>
      </w:docPartPr>
      <w:docPartBody>
        <w:p w:rsidR="00513474" w:rsidRDefault="00513474" w:rsidP="00513474">
          <w:pPr>
            <w:pStyle w:val="0BFED22C164244F6BF4498F1642BE378"/>
          </w:pPr>
          <w:r w:rsidRPr="004C4EA8">
            <w:rPr>
              <w:rStyle w:val="PlaceholderText"/>
            </w:rPr>
            <w:t>Click or tap here to enter text.</w:t>
          </w:r>
        </w:p>
      </w:docPartBody>
    </w:docPart>
    <w:docPart>
      <w:docPartPr>
        <w:name w:val="75F812C034654AA183EE96F5FE395BC4"/>
        <w:category>
          <w:name w:val="General"/>
          <w:gallery w:val="placeholder"/>
        </w:category>
        <w:types>
          <w:type w:val="bbPlcHdr"/>
        </w:types>
        <w:behaviors>
          <w:behavior w:val="content"/>
        </w:behaviors>
        <w:guid w:val="{569490C5-7562-485A-8EE2-A3981DC56F65}"/>
      </w:docPartPr>
      <w:docPartBody>
        <w:p w:rsidR="00513474" w:rsidRDefault="00513474" w:rsidP="00513474">
          <w:pPr>
            <w:pStyle w:val="75F812C034654AA183EE96F5FE395BC4"/>
          </w:pPr>
          <w:r w:rsidRPr="004C4EA8">
            <w:rPr>
              <w:rStyle w:val="PlaceholderText"/>
            </w:rPr>
            <w:t>Click or tap here to enter text.</w:t>
          </w:r>
        </w:p>
      </w:docPartBody>
    </w:docPart>
    <w:docPart>
      <w:docPartPr>
        <w:name w:val="73D2C60785CB41E1BAD83944B3CBD6B4"/>
        <w:category>
          <w:name w:val="General"/>
          <w:gallery w:val="placeholder"/>
        </w:category>
        <w:types>
          <w:type w:val="bbPlcHdr"/>
        </w:types>
        <w:behaviors>
          <w:behavior w:val="content"/>
        </w:behaviors>
        <w:guid w:val="{28E81B69-C8EC-48F0-8C6F-C87D2B6C6233}"/>
      </w:docPartPr>
      <w:docPartBody>
        <w:p w:rsidR="00513474" w:rsidRDefault="00513474" w:rsidP="00513474">
          <w:pPr>
            <w:pStyle w:val="73D2C60785CB41E1BAD83944B3CBD6B4"/>
          </w:pPr>
          <w:r w:rsidRPr="004C4EA8">
            <w:rPr>
              <w:rStyle w:val="PlaceholderText"/>
            </w:rPr>
            <w:t>Click or tap here to enter text.</w:t>
          </w:r>
        </w:p>
      </w:docPartBody>
    </w:docPart>
    <w:docPart>
      <w:docPartPr>
        <w:name w:val="3C660C931E5440249053CCFBAB4A9201"/>
        <w:category>
          <w:name w:val="General"/>
          <w:gallery w:val="placeholder"/>
        </w:category>
        <w:types>
          <w:type w:val="bbPlcHdr"/>
        </w:types>
        <w:behaviors>
          <w:behavior w:val="content"/>
        </w:behaviors>
        <w:guid w:val="{F8C305B4-9E44-49E5-A285-54B281591174}"/>
      </w:docPartPr>
      <w:docPartBody>
        <w:p w:rsidR="00513474" w:rsidRDefault="00513474" w:rsidP="00513474">
          <w:pPr>
            <w:pStyle w:val="3C660C931E5440249053CCFBAB4A9201"/>
          </w:pPr>
          <w:r w:rsidRPr="004C4EA8">
            <w:rPr>
              <w:rStyle w:val="PlaceholderText"/>
            </w:rPr>
            <w:t>Click or tap here to enter text.</w:t>
          </w:r>
        </w:p>
      </w:docPartBody>
    </w:docPart>
    <w:docPart>
      <w:docPartPr>
        <w:name w:val="26EDC3FDB21C47849CF17942509D7AB2"/>
        <w:category>
          <w:name w:val="General"/>
          <w:gallery w:val="placeholder"/>
        </w:category>
        <w:types>
          <w:type w:val="bbPlcHdr"/>
        </w:types>
        <w:behaviors>
          <w:behavior w:val="content"/>
        </w:behaviors>
        <w:guid w:val="{0319F859-E78D-4247-A6FF-3234DAAD698F}"/>
      </w:docPartPr>
      <w:docPartBody>
        <w:p w:rsidR="00513474" w:rsidRDefault="00513474" w:rsidP="00513474">
          <w:pPr>
            <w:pStyle w:val="26EDC3FDB21C47849CF17942509D7AB2"/>
          </w:pPr>
          <w:r w:rsidRPr="004C4EA8">
            <w:rPr>
              <w:rStyle w:val="PlaceholderText"/>
            </w:rPr>
            <w:t>Click or tap here to enter text.</w:t>
          </w:r>
        </w:p>
      </w:docPartBody>
    </w:docPart>
    <w:docPart>
      <w:docPartPr>
        <w:name w:val="40B90A4EB7F64D82A1F320B0F22667C5"/>
        <w:category>
          <w:name w:val="General"/>
          <w:gallery w:val="placeholder"/>
        </w:category>
        <w:types>
          <w:type w:val="bbPlcHdr"/>
        </w:types>
        <w:behaviors>
          <w:behavior w:val="content"/>
        </w:behaviors>
        <w:guid w:val="{843A9B02-2DE5-4F21-A221-4D773C5BBFDA}"/>
      </w:docPartPr>
      <w:docPartBody>
        <w:p w:rsidR="00513474" w:rsidRDefault="00513474" w:rsidP="00513474">
          <w:pPr>
            <w:pStyle w:val="40B90A4EB7F64D82A1F320B0F22667C5"/>
          </w:pPr>
          <w:r w:rsidRPr="004C4EA8">
            <w:rPr>
              <w:rStyle w:val="PlaceholderText"/>
            </w:rPr>
            <w:t>Click or tap here to enter text.</w:t>
          </w:r>
        </w:p>
      </w:docPartBody>
    </w:docPart>
    <w:docPart>
      <w:docPartPr>
        <w:name w:val="4C710CC18D4A495AA5F0E1A9E244F418"/>
        <w:category>
          <w:name w:val="General"/>
          <w:gallery w:val="placeholder"/>
        </w:category>
        <w:types>
          <w:type w:val="bbPlcHdr"/>
        </w:types>
        <w:behaviors>
          <w:behavior w:val="content"/>
        </w:behaviors>
        <w:guid w:val="{CA518E25-7E70-4361-975F-069C854CCA97}"/>
      </w:docPartPr>
      <w:docPartBody>
        <w:p w:rsidR="00513474" w:rsidRDefault="00513474" w:rsidP="00513474">
          <w:pPr>
            <w:pStyle w:val="4C710CC18D4A495AA5F0E1A9E244F418"/>
          </w:pPr>
          <w:r w:rsidRPr="004C4EA8">
            <w:rPr>
              <w:rStyle w:val="PlaceholderText"/>
            </w:rPr>
            <w:t>Click or tap here to enter text.</w:t>
          </w:r>
        </w:p>
      </w:docPartBody>
    </w:docPart>
    <w:docPart>
      <w:docPartPr>
        <w:name w:val="1373EB1C671149D4BEA731C44B4AB8BF"/>
        <w:category>
          <w:name w:val="General"/>
          <w:gallery w:val="placeholder"/>
        </w:category>
        <w:types>
          <w:type w:val="bbPlcHdr"/>
        </w:types>
        <w:behaviors>
          <w:behavior w:val="content"/>
        </w:behaviors>
        <w:guid w:val="{CB315825-3411-428F-A88A-1BED3EC7E094}"/>
      </w:docPartPr>
      <w:docPartBody>
        <w:p w:rsidR="00513474" w:rsidRDefault="00513474" w:rsidP="00513474">
          <w:pPr>
            <w:pStyle w:val="1373EB1C671149D4BEA731C44B4AB8BF"/>
          </w:pPr>
          <w:r w:rsidRPr="004C4EA8">
            <w:rPr>
              <w:rStyle w:val="PlaceholderText"/>
            </w:rPr>
            <w:t>Click or tap here to enter text.</w:t>
          </w:r>
        </w:p>
      </w:docPartBody>
    </w:docPart>
    <w:docPart>
      <w:docPartPr>
        <w:name w:val="E4B7AB70AC5A4613937D94BF49B940D2"/>
        <w:category>
          <w:name w:val="General"/>
          <w:gallery w:val="placeholder"/>
        </w:category>
        <w:types>
          <w:type w:val="bbPlcHdr"/>
        </w:types>
        <w:behaviors>
          <w:behavior w:val="content"/>
        </w:behaviors>
        <w:guid w:val="{D2F44981-4803-40AC-94CA-369C85D2AF7E}"/>
      </w:docPartPr>
      <w:docPartBody>
        <w:p w:rsidR="00513474" w:rsidRDefault="00513474" w:rsidP="00513474">
          <w:pPr>
            <w:pStyle w:val="E4B7AB70AC5A4613937D94BF49B940D2"/>
          </w:pPr>
          <w:r w:rsidRPr="004C4EA8">
            <w:rPr>
              <w:rStyle w:val="PlaceholderText"/>
            </w:rPr>
            <w:t>Click or tap here to enter text.</w:t>
          </w:r>
        </w:p>
      </w:docPartBody>
    </w:docPart>
    <w:docPart>
      <w:docPartPr>
        <w:name w:val="FDD2AF71E15948E584F0A1730B8CFD99"/>
        <w:category>
          <w:name w:val="General"/>
          <w:gallery w:val="placeholder"/>
        </w:category>
        <w:types>
          <w:type w:val="bbPlcHdr"/>
        </w:types>
        <w:behaviors>
          <w:behavior w:val="content"/>
        </w:behaviors>
        <w:guid w:val="{18EA0D46-822F-4CA9-B778-0139636FC067}"/>
      </w:docPartPr>
      <w:docPartBody>
        <w:p w:rsidR="00513474" w:rsidRDefault="00513474" w:rsidP="00513474">
          <w:pPr>
            <w:pStyle w:val="FDD2AF71E15948E584F0A1730B8CFD99"/>
          </w:pPr>
          <w:r w:rsidRPr="004C4EA8">
            <w:rPr>
              <w:rStyle w:val="PlaceholderText"/>
            </w:rPr>
            <w:t>Click or tap here to enter text.</w:t>
          </w:r>
        </w:p>
      </w:docPartBody>
    </w:docPart>
    <w:docPart>
      <w:docPartPr>
        <w:name w:val="1E565A5F154A4D8F98511EE831446E1E"/>
        <w:category>
          <w:name w:val="General"/>
          <w:gallery w:val="placeholder"/>
        </w:category>
        <w:types>
          <w:type w:val="bbPlcHdr"/>
        </w:types>
        <w:behaviors>
          <w:behavior w:val="content"/>
        </w:behaviors>
        <w:guid w:val="{C7A925D9-6D79-4A69-B749-1DCFCC2939E7}"/>
      </w:docPartPr>
      <w:docPartBody>
        <w:p w:rsidR="00513474" w:rsidRDefault="00513474" w:rsidP="00513474">
          <w:pPr>
            <w:pStyle w:val="1E565A5F154A4D8F98511EE831446E1E"/>
          </w:pPr>
          <w:r w:rsidRPr="004C4EA8">
            <w:rPr>
              <w:rStyle w:val="PlaceholderText"/>
            </w:rPr>
            <w:t>Click or tap here to enter text.</w:t>
          </w:r>
        </w:p>
      </w:docPartBody>
    </w:docPart>
    <w:docPart>
      <w:docPartPr>
        <w:name w:val="01D7BB47D5CE4B6A8ACD120CF587FF69"/>
        <w:category>
          <w:name w:val="General"/>
          <w:gallery w:val="placeholder"/>
        </w:category>
        <w:types>
          <w:type w:val="bbPlcHdr"/>
        </w:types>
        <w:behaviors>
          <w:behavior w:val="content"/>
        </w:behaviors>
        <w:guid w:val="{25E67252-D284-496F-AF05-9286F1A28A4C}"/>
      </w:docPartPr>
      <w:docPartBody>
        <w:p w:rsidR="00513474" w:rsidRDefault="00513474" w:rsidP="00513474">
          <w:pPr>
            <w:pStyle w:val="01D7BB47D5CE4B6A8ACD120CF587FF69"/>
          </w:pPr>
          <w:r w:rsidRPr="004C4EA8">
            <w:rPr>
              <w:rStyle w:val="PlaceholderText"/>
            </w:rPr>
            <w:t>Click or tap here to enter text.</w:t>
          </w:r>
        </w:p>
      </w:docPartBody>
    </w:docPart>
    <w:docPart>
      <w:docPartPr>
        <w:name w:val="C7A7A4CB7C7048179FF38A7053939B15"/>
        <w:category>
          <w:name w:val="General"/>
          <w:gallery w:val="placeholder"/>
        </w:category>
        <w:types>
          <w:type w:val="bbPlcHdr"/>
        </w:types>
        <w:behaviors>
          <w:behavior w:val="content"/>
        </w:behaviors>
        <w:guid w:val="{DF13CC29-15BB-412D-985A-C478A858E3AF}"/>
      </w:docPartPr>
      <w:docPartBody>
        <w:p w:rsidR="00513474" w:rsidRDefault="00513474" w:rsidP="00513474">
          <w:pPr>
            <w:pStyle w:val="C7A7A4CB7C7048179FF38A7053939B15"/>
          </w:pPr>
          <w:r w:rsidRPr="004C4EA8">
            <w:rPr>
              <w:rStyle w:val="PlaceholderText"/>
            </w:rPr>
            <w:t>Click or tap here to enter text.</w:t>
          </w:r>
        </w:p>
      </w:docPartBody>
    </w:docPart>
    <w:docPart>
      <w:docPartPr>
        <w:name w:val="0B4BEA2F90CD4FF58617798CAC8DAD86"/>
        <w:category>
          <w:name w:val="General"/>
          <w:gallery w:val="placeholder"/>
        </w:category>
        <w:types>
          <w:type w:val="bbPlcHdr"/>
        </w:types>
        <w:behaviors>
          <w:behavior w:val="content"/>
        </w:behaviors>
        <w:guid w:val="{641DD25F-83A0-4CCD-880A-F63576779E95}"/>
      </w:docPartPr>
      <w:docPartBody>
        <w:p w:rsidR="00513474" w:rsidRDefault="00513474" w:rsidP="00513474">
          <w:pPr>
            <w:pStyle w:val="0B4BEA2F90CD4FF58617798CAC8DAD86"/>
          </w:pPr>
          <w:r w:rsidRPr="004C4EA8">
            <w:rPr>
              <w:rStyle w:val="PlaceholderText"/>
            </w:rPr>
            <w:t>Click or tap here to enter text.</w:t>
          </w:r>
        </w:p>
      </w:docPartBody>
    </w:docPart>
    <w:docPart>
      <w:docPartPr>
        <w:name w:val="DC76634DDCED483E9C51A3443C45D8B8"/>
        <w:category>
          <w:name w:val="General"/>
          <w:gallery w:val="placeholder"/>
        </w:category>
        <w:types>
          <w:type w:val="bbPlcHdr"/>
        </w:types>
        <w:behaviors>
          <w:behavior w:val="content"/>
        </w:behaviors>
        <w:guid w:val="{8AB90955-84DB-4C99-8B85-EC7C29D89811}"/>
      </w:docPartPr>
      <w:docPartBody>
        <w:p w:rsidR="00513474" w:rsidRDefault="00513474" w:rsidP="00513474">
          <w:pPr>
            <w:pStyle w:val="DC76634DDCED483E9C51A3443C45D8B8"/>
          </w:pPr>
          <w:r w:rsidRPr="004C4EA8">
            <w:rPr>
              <w:rStyle w:val="PlaceholderText"/>
            </w:rPr>
            <w:t>Click or tap here to enter text.</w:t>
          </w:r>
        </w:p>
      </w:docPartBody>
    </w:docPart>
    <w:docPart>
      <w:docPartPr>
        <w:name w:val="222EB02822F24051B74760178ADA206B"/>
        <w:category>
          <w:name w:val="General"/>
          <w:gallery w:val="placeholder"/>
        </w:category>
        <w:types>
          <w:type w:val="bbPlcHdr"/>
        </w:types>
        <w:behaviors>
          <w:behavior w:val="content"/>
        </w:behaviors>
        <w:guid w:val="{1AACEDCF-2D32-4EA8-874C-41DC902D117D}"/>
      </w:docPartPr>
      <w:docPartBody>
        <w:p w:rsidR="00513474" w:rsidRDefault="00513474" w:rsidP="00513474">
          <w:pPr>
            <w:pStyle w:val="222EB02822F24051B74760178ADA206B"/>
          </w:pPr>
          <w:r w:rsidRPr="004C4EA8">
            <w:rPr>
              <w:rStyle w:val="PlaceholderText"/>
            </w:rPr>
            <w:t>Click or tap here to enter text.</w:t>
          </w:r>
        </w:p>
      </w:docPartBody>
    </w:docPart>
    <w:docPart>
      <w:docPartPr>
        <w:name w:val="52B08CB728CE45BBB81215346A4DB70E"/>
        <w:category>
          <w:name w:val="General"/>
          <w:gallery w:val="placeholder"/>
        </w:category>
        <w:types>
          <w:type w:val="bbPlcHdr"/>
        </w:types>
        <w:behaviors>
          <w:behavior w:val="content"/>
        </w:behaviors>
        <w:guid w:val="{7EF3757D-2B08-4AB2-B30D-04AA1A832C06}"/>
      </w:docPartPr>
      <w:docPartBody>
        <w:p w:rsidR="00513474" w:rsidRDefault="00513474" w:rsidP="00513474">
          <w:pPr>
            <w:pStyle w:val="52B08CB728CE45BBB81215346A4DB70E"/>
          </w:pPr>
          <w:r w:rsidRPr="004C4EA8">
            <w:rPr>
              <w:rStyle w:val="PlaceholderText"/>
            </w:rPr>
            <w:t>Click or tap here to enter text.</w:t>
          </w:r>
        </w:p>
      </w:docPartBody>
    </w:docPart>
    <w:docPart>
      <w:docPartPr>
        <w:name w:val="7BB4A6E37A7C4838B2EF6D6E72EC350A"/>
        <w:category>
          <w:name w:val="General"/>
          <w:gallery w:val="placeholder"/>
        </w:category>
        <w:types>
          <w:type w:val="bbPlcHdr"/>
        </w:types>
        <w:behaviors>
          <w:behavior w:val="content"/>
        </w:behaviors>
        <w:guid w:val="{01B89077-2311-47BA-AD30-0D7C6F0D526E}"/>
      </w:docPartPr>
      <w:docPartBody>
        <w:p w:rsidR="00513474" w:rsidRDefault="00513474" w:rsidP="00513474">
          <w:pPr>
            <w:pStyle w:val="7BB4A6E37A7C4838B2EF6D6E72EC350A"/>
          </w:pPr>
          <w:r w:rsidRPr="004C4EA8">
            <w:rPr>
              <w:rStyle w:val="PlaceholderText"/>
            </w:rPr>
            <w:t>Click or tap here to enter text.</w:t>
          </w:r>
        </w:p>
      </w:docPartBody>
    </w:docPart>
    <w:docPart>
      <w:docPartPr>
        <w:name w:val="10A88487FB9A4E9092613BB7FAA70CB2"/>
        <w:category>
          <w:name w:val="General"/>
          <w:gallery w:val="placeholder"/>
        </w:category>
        <w:types>
          <w:type w:val="bbPlcHdr"/>
        </w:types>
        <w:behaviors>
          <w:behavior w:val="content"/>
        </w:behaviors>
        <w:guid w:val="{6391D62D-3FB2-4139-AA94-66A25EBCCFE2}"/>
      </w:docPartPr>
      <w:docPartBody>
        <w:p w:rsidR="00513474" w:rsidRDefault="00513474" w:rsidP="00513474">
          <w:pPr>
            <w:pStyle w:val="10A88487FB9A4E9092613BB7FAA70CB2"/>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55623"/>
    <w:rsid w:val="00073057"/>
    <w:rsid w:val="000934EA"/>
    <w:rsid w:val="000D44DD"/>
    <w:rsid w:val="0014583E"/>
    <w:rsid w:val="00204747"/>
    <w:rsid w:val="0030729A"/>
    <w:rsid w:val="003E6A2E"/>
    <w:rsid w:val="00493C82"/>
    <w:rsid w:val="004D297F"/>
    <w:rsid w:val="00506B56"/>
    <w:rsid w:val="00513474"/>
    <w:rsid w:val="0052220C"/>
    <w:rsid w:val="00591E17"/>
    <w:rsid w:val="005D2019"/>
    <w:rsid w:val="006B723E"/>
    <w:rsid w:val="00742738"/>
    <w:rsid w:val="007D62D8"/>
    <w:rsid w:val="008023D2"/>
    <w:rsid w:val="008427D1"/>
    <w:rsid w:val="00876E51"/>
    <w:rsid w:val="008A6453"/>
    <w:rsid w:val="008B3BD1"/>
    <w:rsid w:val="0091570E"/>
    <w:rsid w:val="00971BBC"/>
    <w:rsid w:val="009E0D14"/>
    <w:rsid w:val="00A27614"/>
    <w:rsid w:val="00A50A79"/>
    <w:rsid w:val="00A74F4A"/>
    <w:rsid w:val="00B073C6"/>
    <w:rsid w:val="00C97311"/>
    <w:rsid w:val="00CA1413"/>
    <w:rsid w:val="00DA5561"/>
    <w:rsid w:val="00E42076"/>
    <w:rsid w:val="00E64F02"/>
    <w:rsid w:val="00EA4A75"/>
    <w:rsid w:val="00EB49E3"/>
    <w:rsid w:val="00ED229B"/>
    <w:rsid w:val="00F005BC"/>
    <w:rsid w:val="00FB3B55"/>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3474"/>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D1AECFB65B794AF1A688C16A244C4479">
    <w:name w:val="D1AECFB65B794AF1A688C16A244C4479"/>
    <w:rsid w:val="00B073C6"/>
  </w:style>
  <w:style w:type="paragraph" w:customStyle="1" w:styleId="212852E405574017B838EC5EB5C87EF7">
    <w:name w:val="212852E405574017B838EC5EB5C87EF7"/>
    <w:rsid w:val="00B073C6"/>
  </w:style>
  <w:style w:type="paragraph" w:customStyle="1" w:styleId="76C368234F0B4C45892B0C21EDD0A015">
    <w:name w:val="76C368234F0B4C45892B0C21EDD0A015"/>
    <w:rsid w:val="00513474"/>
  </w:style>
  <w:style w:type="paragraph" w:customStyle="1" w:styleId="D6EB8EF6ACF8432B969FCC271384F919">
    <w:name w:val="D6EB8EF6ACF8432B969FCC271384F919"/>
    <w:rsid w:val="00513474"/>
  </w:style>
  <w:style w:type="paragraph" w:customStyle="1" w:styleId="585CCB87963C4FC7929FD3AFDEA452DA">
    <w:name w:val="585CCB87963C4FC7929FD3AFDEA452DA"/>
    <w:rsid w:val="00513474"/>
  </w:style>
  <w:style w:type="paragraph" w:customStyle="1" w:styleId="028C7A6D84F94CCE88F9E0A4387B14C5">
    <w:name w:val="028C7A6D84F94CCE88F9E0A4387B14C5"/>
    <w:rsid w:val="00513474"/>
  </w:style>
  <w:style w:type="paragraph" w:customStyle="1" w:styleId="BC733C9071FB4D49882F1E76B98EF6E8">
    <w:name w:val="BC733C9071FB4D49882F1E76B98EF6E8"/>
    <w:rsid w:val="00513474"/>
  </w:style>
  <w:style w:type="paragraph" w:customStyle="1" w:styleId="80D498DB9AED45A080E4CBCBAAA8687D">
    <w:name w:val="80D498DB9AED45A080E4CBCBAAA8687D"/>
    <w:rsid w:val="00513474"/>
  </w:style>
  <w:style w:type="paragraph" w:customStyle="1" w:styleId="2B3915C9EF30433A9A33AF028663D49B">
    <w:name w:val="2B3915C9EF30433A9A33AF028663D49B"/>
    <w:rsid w:val="00513474"/>
  </w:style>
  <w:style w:type="paragraph" w:customStyle="1" w:styleId="10361385118A4EF6B900FEBD46ED6E81">
    <w:name w:val="10361385118A4EF6B900FEBD46ED6E81"/>
    <w:rsid w:val="00513474"/>
  </w:style>
  <w:style w:type="paragraph" w:customStyle="1" w:styleId="EB7778EB5FB94F8D81E41223F9F21BE0">
    <w:name w:val="EB7778EB5FB94F8D81E41223F9F21BE0"/>
    <w:rsid w:val="00513474"/>
  </w:style>
  <w:style w:type="paragraph" w:customStyle="1" w:styleId="DE413ABE05ED4CEC93AD43828749D37B">
    <w:name w:val="DE413ABE05ED4CEC93AD43828749D37B"/>
    <w:rsid w:val="00513474"/>
  </w:style>
  <w:style w:type="paragraph" w:customStyle="1" w:styleId="CD67121169964FBCAC144D876CAB3C8A">
    <w:name w:val="CD67121169964FBCAC144D876CAB3C8A"/>
    <w:rsid w:val="00513474"/>
  </w:style>
  <w:style w:type="paragraph" w:customStyle="1" w:styleId="48074BC540A74FAE96DB7C72BC374CC1">
    <w:name w:val="48074BC540A74FAE96DB7C72BC374CC1"/>
    <w:rsid w:val="00513474"/>
  </w:style>
  <w:style w:type="paragraph" w:customStyle="1" w:styleId="CBA5471FBA4248F98C8151668DDCC4B0">
    <w:name w:val="CBA5471FBA4248F98C8151668DDCC4B0"/>
    <w:rsid w:val="00513474"/>
  </w:style>
  <w:style w:type="paragraph" w:customStyle="1" w:styleId="0BFED22C164244F6BF4498F1642BE378">
    <w:name w:val="0BFED22C164244F6BF4498F1642BE378"/>
    <w:rsid w:val="00513474"/>
  </w:style>
  <w:style w:type="paragraph" w:customStyle="1" w:styleId="75F812C034654AA183EE96F5FE395BC4">
    <w:name w:val="75F812C034654AA183EE96F5FE395BC4"/>
    <w:rsid w:val="00513474"/>
  </w:style>
  <w:style w:type="paragraph" w:customStyle="1" w:styleId="73D2C60785CB41E1BAD83944B3CBD6B4">
    <w:name w:val="73D2C60785CB41E1BAD83944B3CBD6B4"/>
    <w:rsid w:val="00513474"/>
  </w:style>
  <w:style w:type="paragraph" w:customStyle="1" w:styleId="CB2C010DF77F4BDFB6C3151E724B4B67">
    <w:name w:val="CB2C010DF77F4BDFB6C3151E724B4B67"/>
    <w:rsid w:val="00513474"/>
  </w:style>
  <w:style w:type="paragraph" w:customStyle="1" w:styleId="6B0DE5F1683D43ADA6A7991EB29664DA">
    <w:name w:val="6B0DE5F1683D43ADA6A7991EB29664DA"/>
    <w:rsid w:val="00513474"/>
  </w:style>
  <w:style w:type="paragraph" w:customStyle="1" w:styleId="3C660C931E5440249053CCFBAB4A9201">
    <w:name w:val="3C660C931E5440249053CCFBAB4A9201"/>
    <w:rsid w:val="00513474"/>
  </w:style>
  <w:style w:type="paragraph" w:customStyle="1" w:styleId="26EDC3FDB21C47849CF17942509D7AB2">
    <w:name w:val="26EDC3FDB21C47849CF17942509D7AB2"/>
    <w:rsid w:val="00513474"/>
  </w:style>
  <w:style w:type="paragraph" w:customStyle="1" w:styleId="40B90A4EB7F64D82A1F320B0F22667C5">
    <w:name w:val="40B90A4EB7F64D82A1F320B0F22667C5"/>
    <w:rsid w:val="00513474"/>
  </w:style>
  <w:style w:type="paragraph" w:customStyle="1" w:styleId="4C710CC18D4A495AA5F0E1A9E244F418">
    <w:name w:val="4C710CC18D4A495AA5F0E1A9E244F418"/>
    <w:rsid w:val="00513474"/>
  </w:style>
  <w:style w:type="paragraph" w:customStyle="1" w:styleId="1373EB1C671149D4BEA731C44B4AB8BF">
    <w:name w:val="1373EB1C671149D4BEA731C44B4AB8BF"/>
    <w:rsid w:val="00513474"/>
  </w:style>
  <w:style w:type="paragraph" w:customStyle="1" w:styleId="E4B7AB70AC5A4613937D94BF49B940D2">
    <w:name w:val="E4B7AB70AC5A4613937D94BF49B940D2"/>
    <w:rsid w:val="00513474"/>
  </w:style>
  <w:style w:type="paragraph" w:customStyle="1" w:styleId="FDD2AF71E15948E584F0A1730B8CFD99">
    <w:name w:val="FDD2AF71E15948E584F0A1730B8CFD99"/>
    <w:rsid w:val="00513474"/>
  </w:style>
  <w:style w:type="paragraph" w:customStyle="1" w:styleId="1E565A5F154A4D8F98511EE831446E1E">
    <w:name w:val="1E565A5F154A4D8F98511EE831446E1E"/>
    <w:rsid w:val="00513474"/>
  </w:style>
  <w:style w:type="paragraph" w:customStyle="1" w:styleId="688C4F7486354955A71EFF83480A7680">
    <w:name w:val="688C4F7486354955A71EFF83480A7680"/>
    <w:rsid w:val="00513474"/>
  </w:style>
  <w:style w:type="paragraph" w:customStyle="1" w:styleId="F87B1267F84F46AE9699288F2933F33E">
    <w:name w:val="F87B1267F84F46AE9699288F2933F33E"/>
    <w:rsid w:val="00513474"/>
  </w:style>
  <w:style w:type="paragraph" w:customStyle="1" w:styleId="1FF88C1DB35B4625890BB4AAB0ED9CFF">
    <w:name w:val="1FF88C1DB35B4625890BB4AAB0ED9CFF"/>
    <w:rsid w:val="00513474"/>
  </w:style>
  <w:style w:type="paragraph" w:customStyle="1" w:styleId="50D27887649D4A428C99D0F415AF3A1A">
    <w:name w:val="50D27887649D4A428C99D0F415AF3A1A"/>
    <w:rsid w:val="00513474"/>
  </w:style>
  <w:style w:type="paragraph" w:customStyle="1" w:styleId="01D7BB47D5CE4B6A8ACD120CF587FF69">
    <w:name w:val="01D7BB47D5CE4B6A8ACD120CF587FF69"/>
    <w:rsid w:val="00513474"/>
  </w:style>
  <w:style w:type="paragraph" w:customStyle="1" w:styleId="C7A7A4CB7C7048179FF38A7053939B15">
    <w:name w:val="C7A7A4CB7C7048179FF38A7053939B15"/>
    <w:rsid w:val="00513474"/>
  </w:style>
  <w:style w:type="paragraph" w:customStyle="1" w:styleId="0B4BEA2F90CD4FF58617798CAC8DAD86">
    <w:name w:val="0B4BEA2F90CD4FF58617798CAC8DAD86"/>
    <w:rsid w:val="00513474"/>
  </w:style>
  <w:style w:type="paragraph" w:customStyle="1" w:styleId="DC76634DDCED483E9C51A3443C45D8B8">
    <w:name w:val="DC76634DDCED483E9C51A3443C45D8B8"/>
    <w:rsid w:val="00513474"/>
  </w:style>
  <w:style w:type="paragraph" w:customStyle="1" w:styleId="222EB02822F24051B74760178ADA206B">
    <w:name w:val="222EB02822F24051B74760178ADA206B"/>
    <w:rsid w:val="00513474"/>
  </w:style>
  <w:style w:type="paragraph" w:customStyle="1" w:styleId="52B08CB728CE45BBB81215346A4DB70E">
    <w:name w:val="52B08CB728CE45BBB81215346A4DB70E"/>
    <w:rsid w:val="00513474"/>
  </w:style>
  <w:style w:type="paragraph" w:customStyle="1" w:styleId="7BB4A6E37A7C4838B2EF6D6E72EC350A">
    <w:name w:val="7BB4A6E37A7C4838B2EF6D6E72EC350A"/>
    <w:rsid w:val="00513474"/>
  </w:style>
  <w:style w:type="paragraph" w:customStyle="1" w:styleId="10A88487FB9A4E9092613BB7FAA70CB2">
    <w:name w:val="10A88487FB9A4E9092613BB7FAA70CB2"/>
    <w:rsid w:val="00513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868</Words>
  <Characters>5118</Characters>
  <Application>Microsoft Office Word</Application>
  <DocSecurity>0</DocSecurity>
  <Lines>42</Lines>
  <Paragraphs>11</Paragraphs>
  <ScaleCrop>false</ScaleCrop>
  <Company/>
  <LinksUpToDate>false</LinksUpToDate>
  <CharactersWithSpaces>5975</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60</cp:revision>
  <cp:lastPrinted>2025-07-14T21:41:00Z</cp:lastPrinted>
  <dcterms:created xsi:type="dcterms:W3CDTF">2025-07-15T18:33:00Z</dcterms:created>
  <dcterms:modified xsi:type="dcterms:W3CDTF">2025-07-30T20:16:00Z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