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1135F73A" w:rsidR="00AD4726" w:rsidRPr="006E6D24" w:rsidRDefault="00056548" w:rsidP="006E6D24">
      <w:pPr>
        <w:pStyle w:val="Heading1"/>
        <w:jc w:val="center"/>
        <w:rPr>
          <w:rFonts w:ascii="Trebuchet MS" w:eastAsia="Times New Roman" w:hAnsi="Trebuchet MS"/>
          <w:b/>
          <w:bCs/>
          <w:sz w:val="24"/>
          <w:szCs w:val="24"/>
        </w:rPr>
      </w:pPr>
      <w:r w:rsidRPr="006E6D24">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1D101608" wp14:editId="7D776677">
            <wp:simplePos x="0" y="0"/>
            <wp:positionH relativeFrom="margin">
              <wp:posOffset>-502920</wp:posOffset>
            </wp:positionH>
            <wp:positionV relativeFrom="paragraph">
              <wp:posOffset>-607291</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2505C7" w:rsidRPr="006E6D24">
        <w:rPr>
          <w:rFonts w:ascii="Trebuchet MS" w:eastAsia="Times New Roman" w:hAnsi="Trebuchet MS"/>
          <w:b/>
          <w:bCs/>
          <w:color w:val="auto"/>
          <w:sz w:val="24"/>
          <w:szCs w:val="24"/>
        </w:rPr>
        <w:t>English Language Arts</w:t>
      </w:r>
      <w:r w:rsidR="00AD4726" w:rsidRPr="006E6D24">
        <w:rPr>
          <w:rFonts w:ascii="Trebuchet MS" w:eastAsia="Times New Roman" w:hAnsi="Trebuchet MS"/>
          <w:b/>
          <w:bCs/>
          <w:color w:val="auto"/>
          <w:sz w:val="24"/>
          <w:szCs w:val="24"/>
        </w:rPr>
        <w:t xml:space="preserve"> (Grades 6-12) Evaluation Worksheet</w:t>
      </w:r>
    </w:p>
    <w:p w14:paraId="482860A2" w14:textId="5002A9B9" w:rsidR="00AD4726" w:rsidRPr="006E6D24"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6E6D24">
        <w:rPr>
          <w:rFonts w:ascii="Trebuchet MS" w:eastAsia="Times New Roman" w:hAnsi="Trebuchet MS" w:cs="Times New Roman"/>
          <w:color w:val="000000"/>
          <w:kern w:val="0"/>
          <w:sz w:val="20"/>
          <w:szCs w:val="20"/>
          <w14:ligatures w14:val="none"/>
        </w:rPr>
        <w:t>Demonstration of Professional Competencies and Depth of Content Knowledge</w:t>
      </w:r>
    </w:p>
    <w:p w14:paraId="66DF3EC4" w14:textId="77777777" w:rsidR="00EF01FA" w:rsidRPr="009F7A9B" w:rsidRDefault="00EF01FA" w:rsidP="00EF01F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1D77D719" w14:textId="77777777" w:rsidR="00EF01FA" w:rsidRPr="005B61D6" w:rsidRDefault="00EF01FA" w:rsidP="00EF01FA">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6024875F60C64D7E9523F078F7C76422"/>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2E2BCEA74AF14D2BA920874B034B6269"/>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49494165" w:rsidR="00AD4726" w:rsidRPr="00EF01FA" w:rsidRDefault="00EF01FA" w:rsidP="00EF01F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288D2758" w14:textId="77777777" w:rsidR="00EF5CF9" w:rsidRPr="00D64358" w:rsidRDefault="00EF5CF9" w:rsidP="00EF5CF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4A2B13EA" w14:textId="77777777" w:rsidR="00EF5CF9" w:rsidRPr="00BF37A5" w:rsidRDefault="00EF5CF9" w:rsidP="00EF5CF9">
      <w:pPr>
        <w:spacing w:after="0" w:line="240" w:lineRule="auto"/>
        <w:rPr>
          <w:rFonts w:ascii="Times New Roman" w:eastAsia="Times New Roman" w:hAnsi="Times New Roman" w:cs="Times New Roman"/>
          <w:kern w:val="0"/>
          <w14:ligatures w14:val="none"/>
        </w:rPr>
      </w:pPr>
    </w:p>
    <w:p w14:paraId="71A7D3A4" w14:textId="77777777" w:rsidR="00EF5CF9" w:rsidRPr="00BF37A5" w:rsidRDefault="00EF5CF9" w:rsidP="00EF5CF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4E6F4066" w14:textId="77777777" w:rsidR="00EF5CF9" w:rsidRPr="00BF37A5" w:rsidRDefault="00EF5CF9" w:rsidP="00EF5CF9">
      <w:pPr>
        <w:spacing w:after="0" w:line="240" w:lineRule="auto"/>
        <w:rPr>
          <w:rFonts w:ascii="Times New Roman" w:eastAsia="Times New Roman" w:hAnsi="Times New Roman" w:cs="Times New Roman"/>
          <w:kern w:val="0"/>
          <w14:ligatures w14:val="none"/>
        </w:rPr>
      </w:pPr>
    </w:p>
    <w:p w14:paraId="1D0672C8" w14:textId="77777777" w:rsidR="00EF5CF9" w:rsidRPr="00BF37A5" w:rsidRDefault="00EF5CF9" w:rsidP="00EF5CF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1B6E2173" w14:textId="77777777" w:rsidR="00EF5CF9" w:rsidRPr="00BF37A5" w:rsidRDefault="00EF5CF9" w:rsidP="00EF5CF9">
      <w:pPr>
        <w:spacing w:after="0" w:line="240" w:lineRule="auto"/>
        <w:rPr>
          <w:rFonts w:ascii="Times New Roman" w:eastAsia="Times New Roman" w:hAnsi="Times New Roman" w:cs="Times New Roman"/>
          <w:kern w:val="0"/>
          <w14:ligatures w14:val="none"/>
        </w:rPr>
      </w:pPr>
    </w:p>
    <w:p w14:paraId="6B05F47E" w14:textId="6AFE2BD6" w:rsidR="00EF5CF9" w:rsidRPr="00BF37A5" w:rsidRDefault="00EF5CF9" w:rsidP="00EF5CF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Literature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Literature</w:t>
      </w:r>
      <w:r w:rsidRPr="00BF37A5">
        <w:rPr>
          <w:rFonts w:ascii="Trebuchet MS" w:eastAsia="Times New Roman" w:hAnsi="Trebuchet MS" w:cs="Times New Roman"/>
          <w:color w:val="000000"/>
          <w:kern w:val="0"/>
          <w:sz w:val="22"/>
          <w:szCs w:val="22"/>
          <w14:ligatures w14:val="none"/>
        </w:rPr>
        <w:t xml:space="preserve"> Unit Plan” in COOL. </w:t>
      </w:r>
    </w:p>
    <w:p w14:paraId="5E817D0F" w14:textId="77777777" w:rsidR="00EF5CF9" w:rsidRPr="00BF37A5" w:rsidRDefault="00EF5CF9" w:rsidP="00EF5CF9">
      <w:pPr>
        <w:spacing w:after="0" w:line="240" w:lineRule="auto"/>
        <w:rPr>
          <w:rFonts w:ascii="Times New Roman" w:eastAsia="Times New Roman" w:hAnsi="Times New Roman" w:cs="Times New Roman"/>
          <w:kern w:val="0"/>
          <w14:ligatures w14:val="none"/>
        </w:rPr>
      </w:pPr>
    </w:p>
    <w:p w14:paraId="1E548D0F" w14:textId="28A788E2" w:rsidR="00016CC4" w:rsidRPr="00016CC4" w:rsidRDefault="00EF5CF9" w:rsidP="00EF5CF9">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1B2D84EC" w14:textId="77777777" w:rsidR="00016CC4" w:rsidRPr="00016CC4" w:rsidRDefault="00016CC4" w:rsidP="00016CC4">
      <w:pPr>
        <w:spacing w:after="0" w:line="240" w:lineRule="auto"/>
        <w:rPr>
          <w:rFonts w:ascii="Trebuchet MS" w:eastAsia="Times New Roman" w:hAnsi="Trebuchet MS" w:cs="Times New Roman"/>
          <w:b/>
          <w:bCs/>
          <w:color w:val="000000"/>
          <w:kern w:val="0"/>
          <w:sz w:val="22"/>
          <w:szCs w:val="22"/>
          <w14:ligatures w14:val="none"/>
        </w:rPr>
      </w:pPr>
    </w:p>
    <w:p w14:paraId="3C510E80" w14:textId="77777777" w:rsidR="00016CC4" w:rsidRPr="00016CC4" w:rsidRDefault="00016CC4" w:rsidP="00016CC4">
      <w:pPr>
        <w:spacing w:after="0" w:line="240" w:lineRule="auto"/>
        <w:rPr>
          <w:rFonts w:ascii="Trebuchet MS" w:eastAsia="Times New Roman" w:hAnsi="Trebuchet MS" w:cs="Times New Roman"/>
          <w:b/>
          <w:bCs/>
          <w:color w:val="000000"/>
          <w:kern w:val="0"/>
          <w:sz w:val="22"/>
          <w:szCs w:val="22"/>
          <w14:ligatures w14:val="none"/>
        </w:rPr>
      </w:pPr>
      <w:r w:rsidRPr="00016CC4">
        <w:rPr>
          <w:rFonts w:ascii="Trebuchet MS" w:eastAsia="Times New Roman" w:hAnsi="Trebuchet MS" w:cs="Times New Roman"/>
          <w:b/>
          <w:bCs/>
          <w:color w:val="000000"/>
          <w:kern w:val="0"/>
          <w:sz w:val="22"/>
          <w:szCs w:val="22"/>
          <w14:ligatures w14:val="none"/>
        </w:rPr>
        <w:t>English Language Arts:</w:t>
      </w:r>
    </w:p>
    <w:p w14:paraId="0CA62A42" w14:textId="2551CF9E" w:rsidR="00016CC4" w:rsidRPr="00016CC4" w:rsidRDefault="00016CC4" w:rsidP="00016CC4">
      <w:pPr>
        <w:numPr>
          <w:ilvl w:val="0"/>
          <w:numId w:val="44"/>
        </w:numPr>
        <w:spacing w:after="0" w:line="240" w:lineRule="auto"/>
        <w:rPr>
          <w:rFonts w:ascii="Trebuchet MS" w:eastAsia="Times New Roman" w:hAnsi="Trebuchet MS" w:cs="Times New Roman"/>
          <w:color w:val="000000"/>
          <w:kern w:val="0"/>
          <w:sz w:val="22"/>
          <w:szCs w:val="22"/>
          <w14:ligatures w14:val="none"/>
        </w:rPr>
      </w:pPr>
      <w:r w:rsidRPr="00016CC4">
        <w:rPr>
          <w:rFonts w:ascii="Trebuchet MS" w:eastAsia="Times New Roman" w:hAnsi="Trebuchet MS" w:cs="Times New Roman"/>
          <w:color w:val="000000"/>
          <w:kern w:val="0"/>
          <w:sz w:val="22"/>
          <w:szCs w:val="22"/>
          <w14:ligatures w14:val="none"/>
        </w:rPr>
        <w:t xml:space="preserve">Coursework: Minimum of B-; syllabi and </w:t>
      </w:r>
      <w:r w:rsidR="001C7E7B" w:rsidRPr="001C7E7B">
        <w:rPr>
          <w:rFonts w:ascii="Trebuchet MS" w:eastAsia="Times New Roman" w:hAnsi="Trebuchet MS" w:cs="Times New Roman"/>
          <w:color w:val="000000"/>
          <w:kern w:val="0"/>
          <w:sz w:val="22"/>
          <w:szCs w:val="22"/>
          <w14:ligatures w14:val="none"/>
        </w:rPr>
        <w:t>official</w:t>
      </w:r>
      <w:r w:rsidR="001C7E7B" w:rsidRPr="001C7E7B">
        <w:rPr>
          <w:rFonts w:ascii="Trebuchet MS" w:eastAsia="Times New Roman" w:hAnsi="Trebuchet MS" w:cs="Times New Roman"/>
          <w:b/>
          <w:bCs/>
          <w:color w:val="000000"/>
          <w:kern w:val="0"/>
          <w:sz w:val="22"/>
          <w:szCs w:val="22"/>
          <w14:ligatures w14:val="none"/>
        </w:rPr>
        <w:t xml:space="preserve"> </w:t>
      </w:r>
      <w:r w:rsidRPr="00016CC4">
        <w:rPr>
          <w:rFonts w:ascii="Trebuchet MS" w:eastAsia="Times New Roman" w:hAnsi="Trebuchet MS" w:cs="Times New Roman"/>
          <w:color w:val="000000"/>
          <w:kern w:val="0"/>
          <w:sz w:val="22"/>
          <w:szCs w:val="22"/>
          <w14:ligatures w14:val="none"/>
        </w:rPr>
        <w:t>transcript required</w:t>
      </w:r>
    </w:p>
    <w:p w14:paraId="5DAFCCB7" w14:textId="77777777" w:rsidR="00016CC4" w:rsidRPr="00016CC4" w:rsidRDefault="00016CC4" w:rsidP="00016CC4">
      <w:pPr>
        <w:numPr>
          <w:ilvl w:val="0"/>
          <w:numId w:val="44"/>
        </w:numPr>
        <w:spacing w:after="0" w:line="240" w:lineRule="auto"/>
        <w:rPr>
          <w:rFonts w:ascii="Trebuchet MS" w:eastAsia="Times New Roman" w:hAnsi="Trebuchet MS" w:cs="Times New Roman"/>
          <w:b/>
          <w:bCs/>
          <w:color w:val="000000"/>
          <w:kern w:val="0"/>
          <w:sz w:val="22"/>
          <w:szCs w:val="22"/>
          <w14:ligatures w14:val="none"/>
        </w:rPr>
      </w:pPr>
      <w:r w:rsidRPr="00016CC4">
        <w:rPr>
          <w:rFonts w:ascii="Trebuchet MS" w:eastAsia="Times New Roman" w:hAnsi="Trebuchet MS" w:cs="Times New Roman"/>
          <w:color w:val="000000"/>
          <w:kern w:val="0"/>
          <w:sz w:val="22"/>
          <w:szCs w:val="22"/>
          <w14:ligatures w14:val="none"/>
        </w:rPr>
        <w:t>Portfolio: Artifacts demonstrating attainment of standards outlined below </w:t>
      </w:r>
    </w:p>
    <w:p w14:paraId="3C4D5ECC" w14:textId="77777777" w:rsidR="00016CC4" w:rsidRPr="00016CC4" w:rsidRDefault="00016CC4" w:rsidP="00016CC4">
      <w:pPr>
        <w:spacing w:after="0" w:line="240" w:lineRule="auto"/>
        <w:rPr>
          <w:rFonts w:ascii="Trebuchet MS" w:eastAsia="Times New Roman" w:hAnsi="Trebuchet MS" w:cs="Times New Roman"/>
          <w:b/>
          <w:bCs/>
          <w:color w:val="000000"/>
          <w:kern w:val="0"/>
          <w:sz w:val="22"/>
          <w:szCs w:val="22"/>
          <w14:ligatures w14:val="none"/>
        </w:rPr>
      </w:pPr>
    </w:p>
    <w:p w14:paraId="7F3A9B89" w14:textId="574753EE" w:rsidR="00016CC4" w:rsidRPr="00EF5CF9" w:rsidRDefault="00016CC4" w:rsidP="00016CC4">
      <w:pPr>
        <w:spacing w:after="0" w:line="240" w:lineRule="auto"/>
        <w:rPr>
          <w:rFonts w:ascii="Trebuchet MS" w:eastAsia="Times New Roman" w:hAnsi="Trebuchet MS" w:cs="Times New Roman"/>
          <w:color w:val="000000"/>
          <w:kern w:val="0"/>
          <w:sz w:val="22"/>
          <w:szCs w:val="22"/>
          <w14:ligatures w14:val="none"/>
        </w:rPr>
      </w:pPr>
      <w:r w:rsidRPr="00EF5CF9">
        <w:rPr>
          <w:rFonts w:ascii="Trebuchet MS" w:eastAsia="Times New Roman" w:hAnsi="Trebuchet MS" w:cs="Times New Roman"/>
          <w:color w:val="000000"/>
          <w:kern w:val="0"/>
          <w:sz w:val="22"/>
          <w:szCs w:val="22"/>
          <w14:ligatures w14:val="none"/>
        </w:rPr>
        <w:t>*** If you hold a bachelor’s degree or higher in English/English Language Arts, you may submit your application in COOL without doing Multiple Measures</w:t>
      </w:r>
      <w:r w:rsidR="00EF5CF9">
        <w:rPr>
          <w:rFonts w:ascii="Trebuchet MS" w:eastAsia="Times New Roman" w:hAnsi="Trebuchet MS" w:cs="Times New Roman"/>
          <w:color w:val="000000"/>
          <w:kern w:val="0"/>
          <w:sz w:val="22"/>
          <w:szCs w:val="22"/>
          <w14:ligatures w14:val="none"/>
        </w:rPr>
        <w:t>.</w:t>
      </w:r>
    </w:p>
    <w:p w14:paraId="4354ADFF" w14:textId="666BBF3B" w:rsidR="00C956B6" w:rsidRDefault="00016CC4" w:rsidP="00016CC4">
      <w:pPr>
        <w:spacing w:after="0" w:line="240" w:lineRule="auto"/>
        <w:rPr>
          <w:rFonts w:ascii="Trebuchet MS" w:eastAsia="Times New Roman" w:hAnsi="Trebuchet MS" w:cs="Times New Roman"/>
          <w:color w:val="000000"/>
          <w:kern w:val="0"/>
          <w:sz w:val="22"/>
          <w:szCs w:val="22"/>
          <w14:ligatures w14:val="none"/>
        </w:rPr>
      </w:pPr>
      <w:r w:rsidRPr="00EF5CF9">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EF5CF9">
          <w:rPr>
            <w:rStyle w:val="Hyperlink"/>
            <w:rFonts w:ascii="Trebuchet MS" w:eastAsia="Times New Roman" w:hAnsi="Trebuchet MS" w:cs="Times New Roman"/>
            <w:kern w:val="0"/>
            <w:sz w:val="22"/>
            <w:szCs w:val="22"/>
            <w14:ligatures w14:val="none"/>
          </w:rPr>
          <w:t xml:space="preserve"> English Language Arts Endorsement Worksheet</w:t>
        </w:r>
      </w:hyperlink>
      <w:r w:rsidRPr="00EF5CF9">
        <w:rPr>
          <w:rFonts w:ascii="Trebuchet MS" w:eastAsia="Times New Roman" w:hAnsi="Trebuchet MS" w:cs="Times New Roman"/>
          <w:color w:val="000000"/>
          <w:kern w:val="0"/>
          <w:sz w:val="22"/>
          <w:szCs w:val="22"/>
          <w14:ligatures w14:val="none"/>
        </w:rPr>
        <w:t>, you may submit your application in COOL without doing Multiple Measures</w:t>
      </w:r>
      <w:r w:rsidR="00EF5CF9">
        <w:rPr>
          <w:rFonts w:ascii="Trebuchet MS" w:eastAsia="Times New Roman" w:hAnsi="Trebuchet MS" w:cs="Times New Roman"/>
          <w:color w:val="000000"/>
          <w:kern w:val="0"/>
          <w:sz w:val="22"/>
          <w:szCs w:val="22"/>
          <w14:ligatures w14:val="none"/>
        </w:rPr>
        <w:t>.</w:t>
      </w:r>
    </w:p>
    <w:p w14:paraId="0195BCE9" w14:textId="77777777" w:rsidR="00EF01FA" w:rsidRDefault="00EF01FA" w:rsidP="00016CC4">
      <w:pPr>
        <w:spacing w:after="0" w:line="240" w:lineRule="auto"/>
        <w:rPr>
          <w:rFonts w:ascii="Times New Roman" w:eastAsia="Times New Roman" w:hAnsi="Times New Roman" w:cs="Times New Roman"/>
          <w:color w:val="000000"/>
          <w:kern w:val="0"/>
          <w:sz w:val="22"/>
          <w:szCs w:val="22"/>
          <w14:ligatures w14:val="none"/>
        </w:rPr>
      </w:pPr>
    </w:p>
    <w:p w14:paraId="1A6DE19A" w14:textId="77777777" w:rsidR="00EF01FA" w:rsidRDefault="00EF01FA" w:rsidP="00016CC4">
      <w:pPr>
        <w:spacing w:after="0" w:line="240" w:lineRule="auto"/>
        <w:rPr>
          <w:rFonts w:ascii="Times New Roman" w:eastAsia="Times New Roman" w:hAnsi="Times New Roman" w:cs="Times New Roman"/>
          <w:color w:val="000000"/>
          <w:kern w:val="0"/>
          <w:sz w:val="22"/>
          <w:szCs w:val="22"/>
          <w14:ligatures w14:val="none"/>
        </w:rPr>
      </w:pPr>
    </w:p>
    <w:p w14:paraId="07D1D4D6" w14:textId="57FF4CE4" w:rsidR="00EF01FA" w:rsidRPr="00A22C81" w:rsidRDefault="00A22C81" w:rsidP="00A22C81">
      <w:pPr>
        <w:pStyle w:val="Heading2"/>
        <w:rPr>
          <w:rFonts w:ascii="Times New Roman" w:eastAsia="Times New Roman" w:hAnsi="Times New Roman" w:cs="Times New Roman"/>
          <w:b/>
          <w:bCs/>
          <w:color w:val="auto"/>
          <w:kern w:val="0"/>
          <w:sz w:val="26"/>
          <w:szCs w:val="26"/>
          <w:u w:val="single"/>
          <w14:ligatures w14:val="none"/>
        </w:rPr>
      </w:pPr>
      <w:r w:rsidRPr="00A22C81">
        <w:rPr>
          <w:b/>
          <w:bCs/>
          <w:color w:val="auto"/>
          <w:sz w:val="26"/>
          <w:szCs w:val="26"/>
          <w:u w:val="single"/>
        </w:rPr>
        <w:lastRenderedPageBreak/>
        <w:t>English Language Arts</w:t>
      </w:r>
    </w:p>
    <w:p w14:paraId="41854B3A" w14:textId="64C8B62F" w:rsidR="00E15406" w:rsidRPr="00C8177F" w:rsidRDefault="00E15406" w:rsidP="00E15406">
      <w:pPr>
        <w:pStyle w:val="Heading3"/>
        <w:rPr>
          <w:b/>
          <w:bCs/>
          <w:color w:val="000000" w:themeColor="text1"/>
          <w:sz w:val="24"/>
          <w:szCs w:val="24"/>
        </w:rPr>
      </w:pPr>
      <w:r>
        <w:rPr>
          <w:b/>
          <w:bCs/>
          <w:color w:val="000000" w:themeColor="text1"/>
          <w:sz w:val="24"/>
          <w:szCs w:val="24"/>
        </w:rPr>
        <w:t>Reading:</w:t>
      </w:r>
    </w:p>
    <w:tbl>
      <w:tblPr>
        <w:tblStyle w:val="TableGrid"/>
        <w:tblW w:w="0" w:type="auto"/>
        <w:tblLook w:val="04A0" w:firstRow="1" w:lastRow="0" w:firstColumn="1" w:lastColumn="0" w:noHBand="0" w:noVBand="1"/>
      </w:tblPr>
      <w:tblGrid>
        <w:gridCol w:w="3116"/>
        <w:gridCol w:w="3117"/>
        <w:gridCol w:w="3117"/>
      </w:tblGrid>
      <w:tr w:rsidR="00E15406" w14:paraId="1ED733DF" w14:textId="77777777" w:rsidTr="00DF04C6">
        <w:trPr>
          <w:tblHeader/>
        </w:trPr>
        <w:tc>
          <w:tcPr>
            <w:tcW w:w="3116" w:type="dxa"/>
            <w:shd w:val="clear" w:color="auto" w:fill="D9D9D9" w:themeFill="background1" w:themeFillShade="D9"/>
          </w:tcPr>
          <w:p w14:paraId="31A3B814" w14:textId="77777777" w:rsidR="00E15406" w:rsidRDefault="00E15406"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0D9A018" w14:textId="77777777" w:rsidR="00E15406" w:rsidRDefault="00E15406" w:rsidP="00DF04C6">
            <w:r w:rsidRPr="00AD4726">
              <w:rPr>
                <w:b/>
                <w:bCs/>
              </w:rPr>
              <w:t>Course #/Title/Grade</w:t>
            </w:r>
          </w:p>
        </w:tc>
        <w:tc>
          <w:tcPr>
            <w:tcW w:w="3117" w:type="dxa"/>
            <w:shd w:val="clear" w:color="auto" w:fill="D9D9D9" w:themeFill="background1" w:themeFillShade="D9"/>
          </w:tcPr>
          <w:p w14:paraId="67DFA7D6" w14:textId="77777777" w:rsidR="00E15406" w:rsidRPr="00AD4726" w:rsidRDefault="00E15406" w:rsidP="00DF04C6">
            <w:r w:rsidRPr="00AD4726">
              <w:rPr>
                <w:b/>
                <w:bCs/>
              </w:rPr>
              <w:t>Portfolio Artifact(s)</w:t>
            </w:r>
          </w:p>
          <w:p w14:paraId="0A36A4F9" w14:textId="77777777" w:rsidR="00E15406" w:rsidRPr="00AD4726" w:rsidRDefault="00E15406" w:rsidP="00DF04C6">
            <w:r w:rsidRPr="00AD4726">
              <w:rPr>
                <w:b/>
                <w:bCs/>
              </w:rPr>
              <w:t>AND </w:t>
            </w:r>
          </w:p>
          <w:p w14:paraId="6D638AF8" w14:textId="77777777" w:rsidR="00E15406" w:rsidRDefault="00E15406" w:rsidP="00DF04C6">
            <w:r w:rsidRPr="00AD4726">
              <w:rPr>
                <w:b/>
                <w:bCs/>
              </w:rPr>
              <w:t>Rationale</w:t>
            </w:r>
          </w:p>
        </w:tc>
      </w:tr>
      <w:tr w:rsidR="00E15406" w14:paraId="02C7EB1C" w14:textId="77777777" w:rsidTr="00DF04C6">
        <w:tc>
          <w:tcPr>
            <w:tcW w:w="3116" w:type="dxa"/>
          </w:tcPr>
          <w:p w14:paraId="40EDBB84" w14:textId="43EE49FF" w:rsidR="00E15406" w:rsidRPr="00AD4726" w:rsidRDefault="00E15406" w:rsidP="00DF04C6">
            <w:r w:rsidRPr="00B10C60">
              <w:t>Exploring, analyzing, interpreting, and evaluating literature written for adolescents and adults, including a wide range of readings, from fiction and non-fiction print literature to non-print texts; classical literary genres to those in popular culture; and traditional to contemporary work</w:t>
            </w:r>
          </w:p>
          <w:p w14:paraId="7B3F980F" w14:textId="77777777" w:rsidR="00E15406" w:rsidRDefault="00E15406" w:rsidP="00DF04C6"/>
        </w:tc>
        <w:sdt>
          <w:sdtPr>
            <w:id w:val="-1973205878"/>
            <w:placeholder>
              <w:docPart w:val="C5497FD071D24AC4A02067EC6C335011"/>
            </w:placeholder>
            <w:showingPlcHdr/>
          </w:sdtPr>
          <w:sdtEndPr/>
          <w:sdtContent>
            <w:tc>
              <w:tcPr>
                <w:tcW w:w="3117" w:type="dxa"/>
              </w:tcPr>
              <w:p w14:paraId="51B960DF" w14:textId="77777777" w:rsidR="00E15406" w:rsidRDefault="00E15406" w:rsidP="00DF04C6">
                <w:r w:rsidRPr="004C4EA8">
                  <w:rPr>
                    <w:rStyle w:val="PlaceholderText"/>
                  </w:rPr>
                  <w:t>Click or tap here to enter text.</w:t>
                </w:r>
              </w:p>
            </w:tc>
          </w:sdtContent>
        </w:sdt>
        <w:sdt>
          <w:sdtPr>
            <w:id w:val="1792473151"/>
            <w:placeholder>
              <w:docPart w:val="F8808DABB9CC4FD48C6B8AA187DD2550"/>
            </w:placeholder>
            <w:showingPlcHdr/>
          </w:sdtPr>
          <w:sdtEndPr/>
          <w:sdtContent>
            <w:tc>
              <w:tcPr>
                <w:tcW w:w="3117" w:type="dxa"/>
              </w:tcPr>
              <w:p w14:paraId="4FC63ABB" w14:textId="77777777" w:rsidR="00E15406" w:rsidRDefault="00E15406" w:rsidP="00DF04C6">
                <w:r w:rsidRPr="004C4EA8">
                  <w:rPr>
                    <w:rStyle w:val="PlaceholderText"/>
                  </w:rPr>
                  <w:t>Click or tap here to enter text.</w:t>
                </w:r>
              </w:p>
            </w:tc>
          </w:sdtContent>
        </w:sdt>
      </w:tr>
      <w:tr w:rsidR="00E15406" w14:paraId="737BEB11" w14:textId="77777777" w:rsidTr="00DF04C6">
        <w:tc>
          <w:tcPr>
            <w:tcW w:w="3116" w:type="dxa"/>
          </w:tcPr>
          <w:p w14:paraId="4A93361C" w14:textId="5C0766D2" w:rsidR="00E15406" w:rsidRPr="00AD4726" w:rsidRDefault="00E15406" w:rsidP="00DF04C6">
            <w:r w:rsidRPr="007874DC">
              <w:t>Knowledge of literary theory and criticism</w:t>
            </w:r>
          </w:p>
          <w:p w14:paraId="0C8FBF12" w14:textId="77777777" w:rsidR="00E15406" w:rsidRDefault="00E15406" w:rsidP="00DF04C6"/>
        </w:tc>
        <w:sdt>
          <w:sdtPr>
            <w:id w:val="1836492163"/>
            <w:placeholder>
              <w:docPart w:val="63EE4969F1674E92A03173E09B5CBB08"/>
            </w:placeholder>
            <w:showingPlcHdr/>
          </w:sdtPr>
          <w:sdtEndPr/>
          <w:sdtContent>
            <w:tc>
              <w:tcPr>
                <w:tcW w:w="3117" w:type="dxa"/>
              </w:tcPr>
              <w:p w14:paraId="01A1D96E" w14:textId="77777777" w:rsidR="00E15406" w:rsidRDefault="00E15406" w:rsidP="00DF04C6">
                <w:r w:rsidRPr="004C4EA8">
                  <w:rPr>
                    <w:rStyle w:val="PlaceholderText"/>
                  </w:rPr>
                  <w:t>Click or tap here to enter text.</w:t>
                </w:r>
              </w:p>
            </w:tc>
          </w:sdtContent>
        </w:sdt>
        <w:sdt>
          <w:sdtPr>
            <w:id w:val="-2130762815"/>
            <w:placeholder>
              <w:docPart w:val="F1314E9C42B647C6A03F015FC53DE987"/>
            </w:placeholder>
            <w:showingPlcHdr/>
          </w:sdtPr>
          <w:sdtEndPr/>
          <w:sdtContent>
            <w:tc>
              <w:tcPr>
                <w:tcW w:w="3117" w:type="dxa"/>
              </w:tcPr>
              <w:p w14:paraId="391EF3CE" w14:textId="77777777" w:rsidR="00E15406" w:rsidRDefault="00E15406" w:rsidP="00DF04C6">
                <w:r w:rsidRPr="004C4EA8">
                  <w:rPr>
                    <w:rStyle w:val="PlaceholderText"/>
                  </w:rPr>
                  <w:t>Click or tap here to enter text.</w:t>
                </w:r>
              </w:p>
            </w:tc>
          </w:sdtContent>
        </w:sdt>
      </w:tr>
      <w:tr w:rsidR="00E15406" w14:paraId="32F87C97" w14:textId="77777777" w:rsidTr="00DF04C6">
        <w:tc>
          <w:tcPr>
            <w:tcW w:w="3116" w:type="dxa"/>
          </w:tcPr>
          <w:p w14:paraId="4D11A587" w14:textId="77777777" w:rsidR="00E15406" w:rsidRDefault="00E15406" w:rsidP="00DF04C6">
            <w:r w:rsidRPr="00DD0C1D">
              <w:t>Strategies to discern rhetorical strategies, authorial intent, and literary technique, including themes, concepts, and style</w:t>
            </w:r>
          </w:p>
          <w:p w14:paraId="0148794A" w14:textId="59810814" w:rsidR="00E15406" w:rsidRPr="00AD4726" w:rsidRDefault="00E15406" w:rsidP="00DF04C6"/>
        </w:tc>
        <w:sdt>
          <w:sdtPr>
            <w:id w:val="-440063408"/>
            <w:placeholder>
              <w:docPart w:val="D530DDA10BC84D06927820E293008C43"/>
            </w:placeholder>
            <w:showingPlcHdr/>
          </w:sdtPr>
          <w:sdtEndPr/>
          <w:sdtContent>
            <w:tc>
              <w:tcPr>
                <w:tcW w:w="3117" w:type="dxa"/>
              </w:tcPr>
              <w:p w14:paraId="5461C008" w14:textId="466F5D28" w:rsidR="00E15406" w:rsidRDefault="00A11E82" w:rsidP="00DF04C6">
                <w:r w:rsidRPr="004C4EA8">
                  <w:rPr>
                    <w:rStyle w:val="PlaceholderText"/>
                  </w:rPr>
                  <w:t>Click or tap here to enter text.</w:t>
                </w:r>
              </w:p>
            </w:tc>
          </w:sdtContent>
        </w:sdt>
        <w:sdt>
          <w:sdtPr>
            <w:id w:val="-46842288"/>
            <w:placeholder>
              <w:docPart w:val="D527772A987A4B68B51412B8BCB07076"/>
            </w:placeholder>
            <w:showingPlcHdr/>
          </w:sdtPr>
          <w:sdtEndPr/>
          <w:sdtContent>
            <w:tc>
              <w:tcPr>
                <w:tcW w:w="3117" w:type="dxa"/>
              </w:tcPr>
              <w:p w14:paraId="4510DCEE" w14:textId="659C6A0B" w:rsidR="00E15406" w:rsidRDefault="00A11E82" w:rsidP="00DF04C6">
                <w:r w:rsidRPr="004C4EA8">
                  <w:rPr>
                    <w:rStyle w:val="PlaceholderText"/>
                  </w:rPr>
                  <w:t>Click or tap here to enter text.</w:t>
                </w:r>
              </w:p>
            </w:tc>
          </w:sdtContent>
        </w:sdt>
      </w:tr>
      <w:tr w:rsidR="00E15406" w14:paraId="251E69A8" w14:textId="77777777" w:rsidTr="00DF04C6">
        <w:tc>
          <w:tcPr>
            <w:tcW w:w="3116" w:type="dxa"/>
          </w:tcPr>
          <w:p w14:paraId="2466291F" w14:textId="77777777" w:rsidR="00E15406" w:rsidRDefault="00E15406" w:rsidP="00DF04C6">
            <w:r w:rsidRPr="00EE778B">
              <w:t>Familiarity with and understanding of major works and authors, as well as the historical, cultural, and literary contexts of major works and authors of United States, British, and World literature</w:t>
            </w:r>
          </w:p>
          <w:p w14:paraId="06A1E5D9" w14:textId="7E9890AA" w:rsidR="00E15406" w:rsidRPr="00DD0C1D" w:rsidRDefault="00E15406" w:rsidP="00DF04C6"/>
        </w:tc>
        <w:sdt>
          <w:sdtPr>
            <w:id w:val="-1859955165"/>
            <w:placeholder>
              <w:docPart w:val="61DDA10581A54064AA07626858DDFBBF"/>
            </w:placeholder>
            <w:showingPlcHdr/>
          </w:sdtPr>
          <w:sdtEndPr/>
          <w:sdtContent>
            <w:tc>
              <w:tcPr>
                <w:tcW w:w="3117" w:type="dxa"/>
              </w:tcPr>
              <w:p w14:paraId="0BFB6CE8" w14:textId="6EB5C9F4" w:rsidR="00E15406" w:rsidRDefault="00A11E82" w:rsidP="00DF04C6">
                <w:r w:rsidRPr="004C4EA8">
                  <w:rPr>
                    <w:rStyle w:val="PlaceholderText"/>
                  </w:rPr>
                  <w:t>Click or tap here to enter text.</w:t>
                </w:r>
              </w:p>
            </w:tc>
          </w:sdtContent>
        </w:sdt>
        <w:sdt>
          <w:sdtPr>
            <w:id w:val="2030360750"/>
            <w:placeholder>
              <w:docPart w:val="45577736B1184CB9B7D724A3918D7A8F"/>
            </w:placeholder>
            <w:showingPlcHdr/>
          </w:sdtPr>
          <w:sdtEndPr/>
          <w:sdtContent>
            <w:tc>
              <w:tcPr>
                <w:tcW w:w="3117" w:type="dxa"/>
              </w:tcPr>
              <w:p w14:paraId="478DC72A" w14:textId="729CCF96" w:rsidR="00E15406" w:rsidRDefault="00A11E82" w:rsidP="00DF04C6">
                <w:r w:rsidRPr="004C4EA8">
                  <w:rPr>
                    <w:rStyle w:val="PlaceholderText"/>
                  </w:rPr>
                  <w:t>Click or tap here to enter text.</w:t>
                </w:r>
              </w:p>
            </w:tc>
          </w:sdtContent>
        </w:sdt>
      </w:tr>
      <w:tr w:rsidR="00E15406" w14:paraId="4223DE76" w14:textId="77777777" w:rsidTr="00DF04C6">
        <w:tc>
          <w:tcPr>
            <w:tcW w:w="3116" w:type="dxa"/>
          </w:tcPr>
          <w:p w14:paraId="3AD65DFF" w14:textId="15B59CD0" w:rsidR="00E15406" w:rsidRDefault="00E15406" w:rsidP="00DF04C6">
            <w:r w:rsidRPr="00EE778B">
              <w:t xml:space="preserve">Understanding of how organization, structure and word choice affects </w:t>
            </w:r>
            <w:r>
              <w:t>i</w:t>
            </w:r>
            <w:r w:rsidRPr="00EE778B">
              <w:t>nformational text and rhetoric</w:t>
            </w:r>
          </w:p>
          <w:p w14:paraId="258BDBDF" w14:textId="542FE1E4" w:rsidR="00E15406" w:rsidRPr="00EE778B" w:rsidRDefault="00E15406" w:rsidP="00DF04C6"/>
        </w:tc>
        <w:sdt>
          <w:sdtPr>
            <w:id w:val="1657031514"/>
            <w:placeholder>
              <w:docPart w:val="8C3C7CAAE51D4ABBA0FA78CC80A3D2E9"/>
            </w:placeholder>
            <w:showingPlcHdr/>
          </w:sdtPr>
          <w:sdtEndPr/>
          <w:sdtContent>
            <w:tc>
              <w:tcPr>
                <w:tcW w:w="3117" w:type="dxa"/>
              </w:tcPr>
              <w:p w14:paraId="017EB1FD" w14:textId="048EE3E2" w:rsidR="00E15406" w:rsidRDefault="00A11E82" w:rsidP="00DF04C6">
                <w:r w:rsidRPr="004C4EA8">
                  <w:rPr>
                    <w:rStyle w:val="PlaceholderText"/>
                  </w:rPr>
                  <w:t>Click or tap here to enter text.</w:t>
                </w:r>
              </w:p>
            </w:tc>
          </w:sdtContent>
        </w:sdt>
        <w:sdt>
          <w:sdtPr>
            <w:id w:val="-356663908"/>
            <w:placeholder>
              <w:docPart w:val="85B0F7C306E5495CBB11556EE6AB0C32"/>
            </w:placeholder>
            <w:showingPlcHdr/>
          </w:sdtPr>
          <w:sdtEndPr/>
          <w:sdtContent>
            <w:tc>
              <w:tcPr>
                <w:tcW w:w="3117" w:type="dxa"/>
              </w:tcPr>
              <w:p w14:paraId="747EDE52" w14:textId="3AFC00E8" w:rsidR="00E15406" w:rsidRDefault="00A11E82" w:rsidP="00DF04C6">
                <w:r w:rsidRPr="004C4EA8">
                  <w:rPr>
                    <w:rStyle w:val="PlaceholderText"/>
                  </w:rPr>
                  <w:t>Click or tap here to enter text.</w:t>
                </w:r>
              </w:p>
            </w:tc>
          </w:sdtContent>
        </w:sdt>
      </w:tr>
    </w:tbl>
    <w:p w14:paraId="5AD9E3FF" w14:textId="77777777" w:rsidR="00EF01FA" w:rsidRDefault="00EF01FA" w:rsidP="00016CC4">
      <w:pPr>
        <w:spacing w:after="0" w:line="240" w:lineRule="auto"/>
        <w:rPr>
          <w:rFonts w:ascii="Times New Roman" w:eastAsia="Times New Roman" w:hAnsi="Times New Roman" w:cs="Times New Roman"/>
          <w:kern w:val="0"/>
          <w14:ligatures w14:val="none"/>
        </w:rPr>
      </w:pPr>
    </w:p>
    <w:p w14:paraId="4A075558" w14:textId="59FE5634" w:rsidR="00A11E82" w:rsidRPr="00C8177F" w:rsidRDefault="00A11E82" w:rsidP="00A11E82">
      <w:pPr>
        <w:pStyle w:val="Heading3"/>
        <w:rPr>
          <w:b/>
          <w:bCs/>
          <w:color w:val="000000" w:themeColor="text1"/>
          <w:sz w:val="24"/>
          <w:szCs w:val="24"/>
        </w:rPr>
      </w:pPr>
      <w:r>
        <w:rPr>
          <w:b/>
          <w:bCs/>
          <w:color w:val="000000" w:themeColor="text1"/>
          <w:sz w:val="24"/>
          <w:szCs w:val="24"/>
        </w:rPr>
        <w:lastRenderedPageBreak/>
        <w:t>Language Use and Vocabulary:</w:t>
      </w:r>
    </w:p>
    <w:tbl>
      <w:tblPr>
        <w:tblStyle w:val="TableGrid"/>
        <w:tblW w:w="0" w:type="auto"/>
        <w:tblLook w:val="04A0" w:firstRow="1" w:lastRow="0" w:firstColumn="1" w:lastColumn="0" w:noHBand="0" w:noVBand="1"/>
      </w:tblPr>
      <w:tblGrid>
        <w:gridCol w:w="3116"/>
        <w:gridCol w:w="3117"/>
        <w:gridCol w:w="3117"/>
      </w:tblGrid>
      <w:tr w:rsidR="00A11E82" w14:paraId="1427D1FC" w14:textId="77777777" w:rsidTr="00DF04C6">
        <w:trPr>
          <w:tblHeader/>
        </w:trPr>
        <w:tc>
          <w:tcPr>
            <w:tcW w:w="3116" w:type="dxa"/>
            <w:shd w:val="clear" w:color="auto" w:fill="D9D9D9" w:themeFill="background1" w:themeFillShade="D9"/>
          </w:tcPr>
          <w:p w14:paraId="1661E8F0" w14:textId="77777777" w:rsidR="00A11E82" w:rsidRDefault="00A11E82"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531FC1B" w14:textId="77777777" w:rsidR="00A11E82" w:rsidRDefault="00A11E82" w:rsidP="00DF04C6">
            <w:r w:rsidRPr="00AD4726">
              <w:rPr>
                <w:b/>
                <w:bCs/>
              </w:rPr>
              <w:t>Course #/Title/Grade</w:t>
            </w:r>
          </w:p>
        </w:tc>
        <w:tc>
          <w:tcPr>
            <w:tcW w:w="3117" w:type="dxa"/>
            <w:shd w:val="clear" w:color="auto" w:fill="D9D9D9" w:themeFill="background1" w:themeFillShade="D9"/>
          </w:tcPr>
          <w:p w14:paraId="29A16523" w14:textId="77777777" w:rsidR="00A11E82" w:rsidRPr="00AD4726" w:rsidRDefault="00A11E82" w:rsidP="00DF04C6">
            <w:r w:rsidRPr="00AD4726">
              <w:rPr>
                <w:b/>
                <w:bCs/>
              </w:rPr>
              <w:t>Portfolio Artifact(s)</w:t>
            </w:r>
          </w:p>
          <w:p w14:paraId="2FB1B493" w14:textId="77777777" w:rsidR="00A11E82" w:rsidRPr="00AD4726" w:rsidRDefault="00A11E82" w:rsidP="00DF04C6">
            <w:r w:rsidRPr="00AD4726">
              <w:rPr>
                <w:b/>
                <w:bCs/>
              </w:rPr>
              <w:t>AND </w:t>
            </w:r>
          </w:p>
          <w:p w14:paraId="4F694278" w14:textId="77777777" w:rsidR="00A11E82" w:rsidRDefault="00A11E82" w:rsidP="00DF04C6">
            <w:r w:rsidRPr="00AD4726">
              <w:rPr>
                <w:b/>
                <w:bCs/>
              </w:rPr>
              <w:t>Rationale</w:t>
            </w:r>
          </w:p>
        </w:tc>
      </w:tr>
      <w:tr w:rsidR="00A11E82" w14:paraId="0C9365AA" w14:textId="77777777" w:rsidTr="00DF04C6">
        <w:tc>
          <w:tcPr>
            <w:tcW w:w="3116" w:type="dxa"/>
          </w:tcPr>
          <w:p w14:paraId="56AF6299" w14:textId="672ED247" w:rsidR="00A11E82" w:rsidRPr="00AD4726" w:rsidRDefault="00A11E82" w:rsidP="00DF04C6">
            <w:r w:rsidRPr="00E26F24">
              <w:t>Conventions of standard English grammar, usage, syntax, and mechanics</w:t>
            </w:r>
          </w:p>
          <w:p w14:paraId="21666E50" w14:textId="77777777" w:rsidR="00A11E82" w:rsidRDefault="00A11E82" w:rsidP="00DF04C6"/>
        </w:tc>
        <w:sdt>
          <w:sdtPr>
            <w:id w:val="1454602693"/>
            <w:placeholder>
              <w:docPart w:val="9FE5AC8E1CC14695820C02FBAD2E8CFA"/>
            </w:placeholder>
            <w:showingPlcHdr/>
          </w:sdtPr>
          <w:sdtEndPr/>
          <w:sdtContent>
            <w:tc>
              <w:tcPr>
                <w:tcW w:w="3117" w:type="dxa"/>
              </w:tcPr>
              <w:p w14:paraId="71A2A7A9" w14:textId="77777777" w:rsidR="00A11E82" w:rsidRDefault="00A11E82" w:rsidP="00DF04C6">
                <w:r w:rsidRPr="004C4EA8">
                  <w:rPr>
                    <w:rStyle w:val="PlaceholderText"/>
                  </w:rPr>
                  <w:t>Click or tap here to enter text.</w:t>
                </w:r>
              </w:p>
            </w:tc>
          </w:sdtContent>
        </w:sdt>
        <w:sdt>
          <w:sdtPr>
            <w:id w:val="-697619476"/>
            <w:placeholder>
              <w:docPart w:val="EC4AC5CB9F324EC5A022CA1AB886BE19"/>
            </w:placeholder>
            <w:showingPlcHdr/>
          </w:sdtPr>
          <w:sdtEndPr/>
          <w:sdtContent>
            <w:tc>
              <w:tcPr>
                <w:tcW w:w="3117" w:type="dxa"/>
              </w:tcPr>
              <w:p w14:paraId="0806EBDE" w14:textId="77777777" w:rsidR="00A11E82" w:rsidRDefault="00A11E82" w:rsidP="00DF04C6">
                <w:r w:rsidRPr="004C4EA8">
                  <w:rPr>
                    <w:rStyle w:val="PlaceholderText"/>
                  </w:rPr>
                  <w:t>Click or tap here to enter text.</w:t>
                </w:r>
              </w:p>
            </w:tc>
          </w:sdtContent>
        </w:sdt>
      </w:tr>
      <w:tr w:rsidR="00A11E82" w14:paraId="6AFDD17A" w14:textId="77777777" w:rsidTr="00DF04C6">
        <w:tc>
          <w:tcPr>
            <w:tcW w:w="3116" w:type="dxa"/>
          </w:tcPr>
          <w:p w14:paraId="0DAFDF36" w14:textId="23005C62" w:rsidR="00A11E82" w:rsidRPr="00AD4726" w:rsidRDefault="00A11E82" w:rsidP="00DF04C6">
            <w:r>
              <w:t>The history and structure of the English language</w:t>
            </w:r>
          </w:p>
          <w:p w14:paraId="2F12D3CA" w14:textId="77777777" w:rsidR="00A11E82" w:rsidRDefault="00A11E82" w:rsidP="00DF04C6"/>
        </w:tc>
        <w:sdt>
          <w:sdtPr>
            <w:id w:val="1396474481"/>
            <w:placeholder>
              <w:docPart w:val="CC4B413E171443449B99FBD7431B65FB"/>
            </w:placeholder>
            <w:showingPlcHdr/>
          </w:sdtPr>
          <w:sdtEndPr/>
          <w:sdtContent>
            <w:tc>
              <w:tcPr>
                <w:tcW w:w="3117" w:type="dxa"/>
              </w:tcPr>
              <w:p w14:paraId="0053B691" w14:textId="77777777" w:rsidR="00A11E82" w:rsidRDefault="00A11E82" w:rsidP="00DF04C6">
                <w:r w:rsidRPr="004C4EA8">
                  <w:rPr>
                    <w:rStyle w:val="PlaceholderText"/>
                  </w:rPr>
                  <w:t>Click or tap here to enter text.</w:t>
                </w:r>
              </w:p>
            </w:tc>
          </w:sdtContent>
        </w:sdt>
        <w:sdt>
          <w:sdtPr>
            <w:id w:val="-2028390667"/>
            <w:placeholder>
              <w:docPart w:val="2E2A63790B8A4AB282AA0EBF480E90E2"/>
            </w:placeholder>
            <w:showingPlcHdr/>
          </w:sdtPr>
          <w:sdtEndPr/>
          <w:sdtContent>
            <w:tc>
              <w:tcPr>
                <w:tcW w:w="3117" w:type="dxa"/>
              </w:tcPr>
              <w:p w14:paraId="268F8569" w14:textId="77777777" w:rsidR="00A11E82" w:rsidRDefault="00A11E82" w:rsidP="00DF04C6">
                <w:r w:rsidRPr="004C4EA8">
                  <w:rPr>
                    <w:rStyle w:val="PlaceholderText"/>
                  </w:rPr>
                  <w:t>Click or tap here to enter text.</w:t>
                </w:r>
              </w:p>
            </w:tc>
          </w:sdtContent>
        </w:sdt>
      </w:tr>
      <w:tr w:rsidR="00A11E82" w14:paraId="0FB17F60" w14:textId="77777777" w:rsidTr="00DF04C6">
        <w:tc>
          <w:tcPr>
            <w:tcW w:w="3116" w:type="dxa"/>
          </w:tcPr>
          <w:p w14:paraId="617F9F56" w14:textId="77777777" w:rsidR="00A11E82" w:rsidRDefault="00A11E82" w:rsidP="00DF04C6">
            <w:r w:rsidRPr="000E460A">
              <w:t>Impact of literary and psycholinguistic, sociolinguistic, cultural, familial and other relevant factors</w:t>
            </w:r>
          </w:p>
          <w:p w14:paraId="6214D17F" w14:textId="14BE370E" w:rsidR="00A11E82" w:rsidRPr="00AD4726" w:rsidRDefault="00A11E82" w:rsidP="00DF04C6"/>
        </w:tc>
        <w:sdt>
          <w:sdtPr>
            <w:id w:val="1443650107"/>
            <w:placeholder>
              <w:docPart w:val="15E341E5FBD74309A6AFF87EEAC06A76"/>
            </w:placeholder>
            <w:showingPlcHdr/>
          </w:sdtPr>
          <w:sdtEndPr/>
          <w:sdtContent>
            <w:tc>
              <w:tcPr>
                <w:tcW w:w="3117" w:type="dxa"/>
              </w:tcPr>
              <w:p w14:paraId="53B5DC89" w14:textId="6D1111AB" w:rsidR="00A11E82" w:rsidRDefault="00A11E82" w:rsidP="00DF04C6">
                <w:r w:rsidRPr="004C4EA8">
                  <w:rPr>
                    <w:rStyle w:val="PlaceholderText"/>
                  </w:rPr>
                  <w:t>Click or tap here to enter text.</w:t>
                </w:r>
              </w:p>
            </w:tc>
          </w:sdtContent>
        </w:sdt>
        <w:sdt>
          <w:sdtPr>
            <w:id w:val="-918936722"/>
            <w:placeholder>
              <w:docPart w:val="1B990B03969A40729E38260935872CC5"/>
            </w:placeholder>
            <w:showingPlcHdr/>
          </w:sdtPr>
          <w:sdtEndPr/>
          <w:sdtContent>
            <w:tc>
              <w:tcPr>
                <w:tcW w:w="3117" w:type="dxa"/>
              </w:tcPr>
              <w:p w14:paraId="02DA6717" w14:textId="47830B49" w:rsidR="00A11E82" w:rsidRDefault="00A11E82" w:rsidP="00DF04C6">
                <w:r w:rsidRPr="004C4EA8">
                  <w:rPr>
                    <w:rStyle w:val="PlaceholderText"/>
                  </w:rPr>
                  <w:t>Click or tap here to enter text.</w:t>
                </w:r>
              </w:p>
            </w:tc>
          </w:sdtContent>
        </w:sdt>
      </w:tr>
      <w:tr w:rsidR="00A11E82" w14:paraId="21E4F9CD" w14:textId="77777777" w:rsidTr="00DF04C6">
        <w:tc>
          <w:tcPr>
            <w:tcW w:w="3116" w:type="dxa"/>
          </w:tcPr>
          <w:p w14:paraId="2ADC2FEB" w14:textId="77777777" w:rsidR="00A11E82" w:rsidRDefault="00A11E82" w:rsidP="00DF04C6">
            <w:r w:rsidRPr="00461669">
              <w:t>Use of appropriate variations in language depending on purpose and audience</w:t>
            </w:r>
          </w:p>
          <w:p w14:paraId="24185293" w14:textId="3CFA9BBF" w:rsidR="00A11E82" w:rsidRPr="000E460A" w:rsidRDefault="00A11E82" w:rsidP="00DF04C6"/>
        </w:tc>
        <w:sdt>
          <w:sdtPr>
            <w:id w:val="-1980753580"/>
            <w:placeholder>
              <w:docPart w:val="75EDA2CB999949FABEC7820018945029"/>
            </w:placeholder>
            <w:showingPlcHdr/>
          </w:sdtPr>
          <w:sdtEndPr/>
          <w:sdtContent>
            <w:tc>
              <w:tcPr>
                <w:tcW w:w="3117" w:type="dxa"/>
              </w:tcPr>
              <w:p w14:paraId="54249E0E" w14:textId="753D9D6A" w:rsidR="00A11E82" w:rsidRDefault="00A11E82" w:rsidP="00DF04C6">
                <w:r w:rsidRPr="004C4EA8">
                  <w:rPr>
                    <w:rStyle w:val="PlaceholderText"/>
                  </w:rPr>
                  <w:t>Click or tap here to enter text.</w:t>
                </w:r>
              </w:p>
            </w:tc>
          </w:sdtContent>
        </w:sdt>
        <w:sdt>
          <w:sdtPr>
            <w:id w:val="-812331097"/>
            <w:placeholder>
              <w:docPart w:val="D5E70A833FE044AEB0D7B5C5F34449CD"/>
            </w:placeholder>
            <w:showingPlcHdr/>
          </w:sdtPr>
          <w:sdtEndPr/>
          <w:sdtContent>
            <w:tc>
              <w:tcPr>
                <w:tcW w:w="3117" w:type="dxa"/>
              </w:tcPr>
              <w:p w14:paraId="1BD051F6" w14:textId="53D81542" w:rsidR="00A11E82" w:rsidRDefault="00A11E82" w:rsidP="00DF04C6">
                <w:r w:rsidRPr="004C4EA8">
                  <w:rPr>
                    <w:rStyle w:val="PlaceholderText"/>
                  </w:rPr>
                  <w:t>Click or tap here to enter text.</w:t>
                </w:r>
              </w:p>
            </w:tc>
          </w:sdtContent>
        </w:sdt>
      </w:tr>
    </w:tbl>
    <w:p w14:paraId="4F3ADF18" w14:textId="77777777" w:rsidR="00A22C81" w:rsidRDefault="00A22C81" w:rsidP="00016CC4">
      <w:pPr>
        <w:spacing w:after="0" w:line="240" w:lineRule="auto"/>
        <w:rPr>
          <w:rFonts w:ascii="Times New Roman" w:eastAsia="Times New Roman" w:hAnsi="Times New Roman" w:cs="Times New Roman"/>
          <w:kern w:val="0"/>
          <w14:ligatures w14:val="none"/>
        </w:rPr>
      </w:pPr>
    </w:p>
    <w:p w14:paraId="3B860057" w14:textId="77777777" w:rsidR="005D5FC2" w:rsidRDefault="005D5FC2" w:rsidP="00016CC4">
      <w:pPr>
        <w:spacing w:after="0" w:line="240" w:lineRule="auto"/>
        <w:rPr>
          <w:rFonts w:ascii="Times New Roman" w:eastAsia="Times New Roman" w:hAnsi="Times New Roman" w:cs="Times New Roman"/>
          <w:kern w:val="0"/>
          <w14:ligatures w14:val="none"/>
        </w:rPr>
      </w:pPr>
    </w:p>
    <w:p w14:paraId="037528E8" w14:textId="25509B2A" w:rsidR="00A11E82" w:rsidRPr="00C8177F" w:rsidRDefault="00A11E82" w:rsidP="00A11E82">
      <w:pPr>
        <w:pStyle w:val="Heading3"/>
        <w:rPr>
          <w:b/>
          <w:bCs/>
          <w:color w:val="000000" w:themeColor="text1"/>
          <w:sz w:val="24"/>
          <w:szCs w:val="24"/>
        </w:rPr>
      </w:pPr>
      <w:r>
        <w:rPr>
          <w:b/>
          <w:bCs/>
          <w:color w:val="000000" w:themeColor="text1"/>
          <w:sz w:val="24"/>
          <w:szCs w:val="24"/>
        </w:rPr>
        <w:t>Writing, Speaking, and Listening:</w:t>
      </w:r>
    </w:p>
    <w:tbl>
      <w:tblPr>
        <w:tblStyle w:val="TableGrid"/>
        <w:tblW w:w="0" w:type="auto"/>
        <w:tblLook w:val="04A0" w:firstRow="1" w:lastRow="0" w:firstColumn="1" w:lastColumn="0" w:noHBand="0" w:noVBand="1"/>
      </w:tblPr>
      <w:tblGrid>
        <w:gridCol w:w="3116"/>
        <w:gridCol w:w="3117"/>
        <w:gridCol w:w="3117"/>
      </w:tblGrid>
      <w:tr w:rsidR="00A11E82" w14:paraId="0E5B0593" w14:textId="77777777" w:rsidTr="00DF04C6">
        <w:trPr>
          <w:tblHeader/>
        </w:trPr>
        <w:tc>
          <w:tcPr>
            <w:tcW w:w="3116" w:type="dxa"/>
            <w:shd w:val="clear" w:color="auto" w:fill="D9D9D9" w:themeFill="background1" w:themeFillShade="D9"/>
          </w:tcPr>
          <w:p w14:paraId="40AEF15F" w14:textId="77777777" w:rsidR="00A11E82" w:rsidRDefault="00A11E82"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26E9FFB" w14:textId="77777777" w:rsidR="00A11E82" w:rsidRDefault="00A11E82" w:rsidP="00DF04C6">
            <w:r w:rsidRPr="00AD4726">
              <w:rPr>
                <w:b/>
                <w:bCs/>
              </w:rPr>
              <w:t>Course #/Title/Grade</w:t>
            </w:r>
          </w:p>
        </w:tc>
        <w:tc>
          <w:tcPr>
            <w:tcW w:w="3117" w:type="dxa"/>
            <w:shd w:val="clear" w:color="auto" w:fill="D9D9D9" w:themeFill="background1" w:themeFillShade="D9"/>
          </w:tcPr>
          <w:p w14:paraId="38FC2B30" w14:textId="77777777" w:rsidR="00A11E82" w:rsidRPr="00AD4726" w:rsidRDefault="00A11E82" w:rsidP="00DF04C6">
            <w:r w:rsidRPr="00AD4726">
              <w:rPr>
                <w:b/>
                <w:bCs/>
              </w:rPr>
              <w:t>Portfolio Artifact(s)</w:t>
            </w:r>
          </w:p>
          <w:p w14:paraId="3D11A375" w14:textId="77777777" w:rsidR="00A11E82" w:rsidRPr="00AD4726" w:rsidRDefault="00A11E82" w:rsidP="00DF04C6">
            <w:r w:rsidRPr="00AD4726">
              <w:rPr>
                <w:b/>
                <w:bCs/>
              </w:rPr>
              <w:t>AND </w:t>
            </w:r>
          </w:p>
          <w:p w14:paraId="68B8A33B" w14:textId="77777777" w:rsidR="00A11E82" w:rsidRDefault="00A11E82" w:rsidP="00DF04C6">
            <w:r w:rsidRPr="00AD4726">
              <w:rPr>
                <w:b/>
                <w:bCs/>
              </w:rPr>
              <w:t>Rationale</w:t>
            </w:r>
          </w:p>
        </w:tc>
      </w:tr>
      <w:tr w:rsidR="00A11E82" w14:paraId="23DC963B" w14:textId="77777777" w:rsidTr="00DF04C6">
        <w:tc>
          <w:tcPr>
            <w:tcW w:w="3116" w:type="dxa"/>
          </w:tcPr>
          <w:p w14:paraId="54F18489" w14:textId="11406720" w:rsidR="00A11E82" w:rsidRPr="00AD4726" w:rsidRDefault="00A11E82" w:rsidP="00DF04C6">
            <w:r w:rsidRPr="000303F1">
              <w:t>Effective composition, writing processes, and use of written language rules</w:t>
            </w:r>
          </w:p>
          <w:p w14:paraId="50765515" w14:textId="77777777" w:rsidR="00A11E82" w:rsidRDefault="00A11E82" w:rsidP="00DF04C6"/>
        </w:tc>
        <w:sdt>
          <w:sdtPr>
            <w:id w:val="-2103172736"/>
            <w:placeholder>
              <w:docPart w:val="17E4C9657361401C92B42B7AE2E687F7"/>
            </w:placeholder>
            <w:showingPlcHdr/>
          </w:sdtPr>
          <w:sdtEndPr/>
          <w:sdtContent>
            <w:tc>
              <w:tcPr>
                <w:tcW w:w="3117" w:type="dxa"/>
              </w:tcPr>
              <w:p w14:paraId="66AAF43F" w14:textId="77777777" w:rsidR="00A11E82" w:rsidRDefault="00A11E82" w:rsidP="00DF04C6">
                <w:r w:rsidRPr="004C4EA8">
                  <w:rPr>
                    <w:rStyle w:val="PlaceholderText"/>
                  </w:rPr>
                  <w:t>Click or tap here to enter text.</w:t>
                </w:r>
              </w:p>
            </w:tc>
          </w:sdtContent>
        </w:sdt>
        <w:sdt>
          <w:sdtPr>
            <w:id w:val="1958520740"/>
            <w:placeholder>
              <w:docPart w:val="7809EAA350AE4B2292B62C94DA63607E"/>
            </w:placeholder>
            <w:showingPlcHdr/>
          </w:sdtPr>
          <w:sdtEndPr/>
          <w:sdtContent>
            <w:tc>
              <w:tcPr>
                <w:tcW w:w="3117" w:type="dxa"/>
              </w:tcPr>
              <w:p w14:paraId="47690B20" w14:textId="77777777" w:rsidR="00A11E82" w:rsidRDefault="00A11E82" w:rsidP="00DF04C6">
                <w:r w:rsidRPr="004C4EA8">
                  <w:rPr>
                    <w:rStyle w:val="PlaceholderText"/>
                  </w:rPr>
                  <w:t>Click or tap here to enter text.</w:t>
                </w:r>
              </w:p>
            </w:tc>
          </w:sdtContent>
        </w:sdt>
      </w:tr>
      <w:tr w:rsidR="00A11E82" w14:paraId="5D63F2F3" w14:textId="77777777" w:rsidTr="00DF04C6">
        <w:tc>
          <w:tcPr>
            <w:tcW w:w="3116" w:type="dxa"/>
          </w:tcPr>
          <w:p w14:paraId="607C1379" w14:textId="39BC9263" w:rsidR="00A11E82" w:rsidRPr="00AD4726" w:rsidRDefault="00A11E82" w:rsidP="00DF04C6">
            <w:r w:rsidRPr="00740C44">
              <w:t>Research practices and citation</w:t>
            </w:r>
          </w:p>
          <w:p w14:paraId="1303F216" w14:textId="77777777" w:rsidR="00A11E82" w:rsidRDefault="00A11E82" w:rsidP="00DF04C6"/>
        </w:tc>
        <w:sdt>
          <w:sdtPr>
            <w:id w:val="-1819333560"/>
            <w:placeholder>
              <w:docPart w:val="F68581ADA4E843D1AF8488D89205E6A1"/>
            </w:placeholder>
            <w:showingPlcHdr/>
          </w:sdtPr>
          <w:sdtEndPr/>
          <w:sdtContent>
            <w:tc>
              <w:tcPr>
                <w:tcW w:w="3117" w:type="dxa"/>
              </w:tcPr>
              <w:p w14:paraId="196AE367" w14:textId="77777777" w:rsidR="00A11E82" w:rsidRDefault="00A11E82" w:rsidP="00DF04C6">
                <w:r w:rsidRPr="004C4EA8">
                  <w:rPr>
                    <w:rStyle w:val="PlaceholderText"/>
                  </w:rPr>
                  <w:t>Click or tap here to enter text.</w:t>
                </w:r>
              </w:p>
            </w:tc>
          </w:sdtContent>
        </w:sdt>
        <w:sdt>
          <w:sdtPr>
            <w:id w:val="90209805"/>
            <w:placeholder>
              <w:docPart w:val="F138B743C784420C97BC0CE9934B6EBD"/>
            </w:placeholder>
            <w:showingPlcHdr/>
          </w:sdtPr>
          <w:sdtEndPr/>
          <w:sdtContent>
            <w:tc>
              <w:tcPr>
                <w:tcW w:w="3117" w:type="dxa"/>
              </w:tcPr>
              <w:p w14:paraId="34A29CBE" w14:textId="77777777" w:rsidR="00A11E82" w:rsidRDefault="00A11E82" w:rsidP="00DF04C6">
                <w:r w:rsidRPr="004C4EA8">
                  <w:rPr>
                    <w:rStyle w:val="PlaceholderText"/>
                  </w:rPr>
                  <w:t>Click or tap here to enter text.</w:t>
                </w:r>
              </w:p>
            </w:tc>
          </w:sdtContent>
        </w:sdt>
      </w:tr>
      <w:tr w:rsidR="00A11E82" w14:paraId="21CE855A" w14:textId="77777777" w:rsidTr="00DF04C6">
        <w:tc>
          <w:tcPr>
            <w:tcW w:w="3116" w:type="dxa"/>
          </w:tcPr>
          <w:p w14:paraId="346AACAA" w14:textId="77777777" w:rsidR="00A11E82" w:rsidRDefault="00A11E82" w:rsidP="00A11E82">
            <w:r w:rsidRPr="00740C44">
              <w:t>Effective speech and presentation</w:t>
            </w:r>
            <w:r>
              <w:t>, including evaluating oral and written work with clear criteria and constructive feedback</w:t>
            </w:r>
          </w:p>
          <w:p w14:paraId="76A80CC6" w14:textId="4DAB24E6" w:rsidR="00A11E82" w:rsidRPr="00AD4726" w:rsidRDefault="00A11E82" w:rsidP="00A11E82"/>
        </w:tc>
        <w:sdt>
          <w:sdtPr>
            <w:id w:val="258566615"/>
            <w:placeholder>
              <w:docPart w:val="157339C7E71746EF90D4FB1E0D8FA853"/>
            </w:placeholder>
            <w:showingPlcHdr/>
          </w:sdtPr>
          <w:sdtEndPr/>
          <w:sdtContent>
            <w:tc>
              <w:tcPr>
                <w:tcW w:w="3117" w:type="dxa"/>
              </w:tcPr>
              <w:p w14:paraId="27FF0DAE" w14:textId="77777777" w:rsidR="00A11E82" w:rsidRDefault="00A11E82" w:rsidP="00DF04C6">
                <w:r w:rsidRPr="004C4EA8">
                  <w:rPr>
                    <w:rStyle w:val="PlaceholderText"/>
                  </w:rPr>
                  <w:t>Click or tap here to enter text.</w:t>
                </w:r>
              </w:p>
            </w:tc>
          </w:sdtContent>
        </w:sdt>
        <w:sdt>
          <w:sdtPr>
            <w:id w:val="-1538278629"/>
            <w:placeholder>
              <w:docPart w:val="035BACE743704D549BF7C647E01400C5"/>
            </w:placeholder>
            <w:showingPlcHdr/>
          </w:sdtPr>
          <w:sdtEndPr/>
          <w:sdtContent>
            <w:tc>
              <w:tcPr>
                <w:tcW w:w="3117" w:type="dxa"/>
              </w:tcPr>
              <w:p w14:paraId="7EBC8886" w14:textId="77777777" w:rsidR="00A11E82" w:rsidRDefault="00A11E82" w:rsidP="00DF04C6">
                <w:r w:rsidRPr="004C4EA8">
                  <w:rPr>
                    <w:rStyle w:val="PlaceholderText"/>
                  </w:rPr>
                  <w:t>Click or tap here to enter text.</w:t>
                </w:r>
              </w:p>
            </w:tc>
          </w:sdtContent>
        </w:sdt>
      </w:tr>
      <w:tr w:rsidR="00A11E82" w14:paraId="05FB12AA" w14:textId="77777777" w:rsidTr="00DF04C6">
        <w:tc>
          <w:tcPr>
            <w:tcW w:w="3116" w:type="dxa"/>
          </w:tcPr>
          <w:p w14:paraId="0ADE8D2A" w14:textId="19F617E7" w:rsidR="00A11E82" w:rsidRDefault="00114CA6" w:rsidP="00DF04C6">
            <w:r w:rsidRPr="00B55EF9">
              <w:lastRenderedPageBreak/>
              <w:t>Critically evaluating media and using technology for information access and application and identifying influence of mode and style on representation of content</w:t>
            </w:r>
          </w:p>
          <w:p w14:paraId="16DA31F8" w14:textId="77777777" w:rsidR="00A11E82" w:rsidRPr="000E460A" w:rsidRDefault="00A11E82" w:rsidP="00DF04C6"/>
        </w:tc>
        <w:sdt>
          <w:sdtPr>
            <w:id w:val="1389990456"/>
            <w:placeholder>
              <w:docPart w:val="4DB4975A66A3444C8C45022335CF0C7D"/>
            </w:placeholder>
            <w:showingPlcHdr/>
          </w:sdtPr>
          <w:sdtEndPr/>
          <w:sdtContent>
            <w:tc>
              <w:tcPr>
                <w:tcW w:w="3117" w:type="dxa"/>
              </w:tcPr>
              <w:p w14:paraId="4BBBA2ED" w14:textId="77777777" w:rsidR="00A11E82" w:rsidRDefault="00A11E82" w:rsidP="00DF04C6">
                <w:r w:rsidRPr="004C4EA8">
                  <w:rPr>
                    <w:rStyle w:val="PlaceholderText"/>
                  </w:rPr>
                  <w:t>Click or tap here to enter text.</w:t>
                </w:r>
              </w:p>
            </w:tc>
          </w:sdtContent>
        </w:sdt>
        <w:sdt>
          <w:sdtPr>
            <w:id w:val="-937132778"/>
            <w:placeholder>
              <w:docPart w:val="9109435B7C71470B8A44ECD9CA221663"/>
            </w:placeholder>
            <w:showingPlcHdr/>
          </w:sdtPr>
          <w:sdtEndPr/>
          <w:sdtContent>
            <w:tc>
              <w:tcPr>
                <w:tcW w:w="3117" w:type="dxa"/>
              </w:tcPr>
              <w:p w14:paraId="786641E6" w14:textId="77777777" w:rsidR="00A11E82" w:rsidRDefault="00A11E82" w:rsidP="00DF04C6">
                <w:r w:rsidRPr="004C4EA8">
                  <w:rPr>
                    <w:rStyle w:val="PlaceholderText"/>
                  </w:rPr>
                  <w:t>Click or tap here to enter text.</w:t>
                </w:r>
              </w:p>
            </w:tc>
          </w:sdtContent>
        </w:sdt>
      </w:tr>
    </w:tbl>
    <w:p w14:paraId="6C73D12C" w14:textId="77777777" w:rsidR="00A22C81" w:rsidRPr="00EF5CF9" w:rsidRDefault="00A22C81" w:rsidP="00016CC4">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32C3D8CA" w14:textId="77777777" w:rsidR="00602107" w:rsidRPr="00A845FC" w:rsidRDefault="00602107" w:rsidP="00602107">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3E06D6CE" w14:textId="77777777" w:rsidR="00C956B6" w:rsidRDefault="00C956B6" w:rsidP="00AD4726"/>
    <w:p w14:paraId="02773104" w14:textId="77777777" w:rsidR="00C956B6" w:rsidRDefault="00C956B6" w:rsidP="00AD4726"/>
    <w:sectPr w:rsidR="00C956B6" w:rsidSect="00025B78">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95DE42" w14:textId="77777777" w:rsidR="004F08D6" w:rsidRDefault="004F08D6" w:rsidP="00247CB5">
      <w:pPr>
        <w:spacing w:after="0" w:line="240" w:lineRule="auto"/>
      </w:pPr>
      <w:r>
        <w:separator/>
      </w:r>
    </w:p>
  </w:endnote>
  <w:endnote w:type="continuationSeparator" w:id="0">
    <w:p w14:paraId="4F577EF4" w14:textId="77777777" w:rsidR="004F08D6" w:rsidRDefault="004F08D6"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FA6527" w14:textId="77777777" w:rsidR="004F08D6" w:rsidRDefault="004F08D6" w:rsidP="00247CB5">
      <w:pPr>
        <w:spacing w:after="0" w:line="240" w:lineRule="auto"/>
      </w:pPr>
      <w:r>
        <w:separator/>
      </w:r>
    </w:p>
  </w:footnote>
  <w:footnote w:type="continuationSeparator" w:id="0">
    <w:p w14:paraId="2DDBA781" w14:textId="77777777" w:rsidR="004F08D6" w:rsidRDefault="004F08D6"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F86A73"/>
    <w:multiLevelType w:val="multilevel"/>
    <w:tmpl w:val="13DA19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BAF16B3"/>
    <w:multiLevelType w:val="multilevel"/>
    <w:tmpl w:val="30E2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834C77"/>
    <w:multiLevelType w:val="multilevel"/>
    <w:tmpl w:val="906C0B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33741"/>
    <w:multiLevelType w:val="hybridMultilevel"/>
    <w:tmpl w:val="2F82F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3"/>
  </w:num>
  <w:num w:numId="3" w16cid:durableId="709914026">
    <w:abstractNumId w:val="28"/>
  </w:num>
  <w:num w:numId="4" w16cid:durableId="1934049431">
    <w:abstractNumId w:val="38"/>
  </w:num>
  <w:num w:numId="5" w16cid:durableId="1597401095">
    <w:abstractNumId w:val="7"/>
  </w:num>
  <w:num w:numId="6" w16cid:durableId="1972515934">
    <w:abstractNumId w:val="14"/>
  </w:num>
  <w:num w:numId="7" w16cid:durableId="1072657260">
    <w:abstractNumId w:val="22"/>
  </w:num>
  <w:num w:numId="8" w16cid:durableId="1300568501">
    <w:abstractNumId w:val="29"/>
  </w:num>
  <w:num w:numId="9" w16cid:durableId="287468638">
    <w:abstractNumId w:val="42"/>
  </w:num>
  <w:num w:numId="10" w16cid:durableId="1435515279">
    <w:abstractNumId w:val="17"/>
  </w:num>
  <w:num w:numId="11" w16cid:durableId="414671710">
    <w:abstractNumId w:val="37"/>
  </w:num>
  <w:num w:numId="12" w16cid:durableId="312950467">
    <w:abstractNumId w:val="27"/>
  </w:num>
  <w:num w:numId="13" w16cid:durableId="92433943">
    <w:abstractNumId w:val="43"/>
  </w:num>
  <w:num w:numId="14" w16cid:durableId="686951336">
    <w:abstractNumId w:val="15"/>
  </w:num>
  <w:num w:numId="15" w16cid:durableId="1958098054">
    <w:abstractNumId w:val="25"/>
  </w:num>
  <w:num w:numId="16" w16cid:durableId="1418794979">
    <w:abstractNumId w:val="12"/>
  </w:num>
  <w:num w:numId="17" w16cid:durableId="1693996720">
    <w:abstractNumId w:val="6"/>
  </w:num>
  <w:num w:numId="18" w16cid:durableId="184177575">
    <w:abstractNumId w:val="32"/>
  </w:num>
  <w:num w:numId="19" w16cid:durableId="1106923685">
    <w:abstractNumId w:val="45"/>
  </w:num>
  <w:num w:numId="20" w16cid:durableId="1052190357">
    <w:abstractNumId w:val="5"/>
  </w:num>
  <w:num w:numId="21" w16cid:durableId="310865930">
    <w:abstractNumId w:val="30"/>
  </w:num>
  <w:num w:numId="22" w16cid:durableId="1462184247">
    <w:abstractNumId w:val="26"/>
  </w:num>
  <w:num w:numId="23" w16cid:durableId="1615019806">
    <w:abstractNumId w:val="33"/>
  </w:num>
  <w:num w:numId="24" w16cid:durableId="587421105">
    <w:abstractNumId w:val="9"/>
  </w:num>
  <w:num w:numId="25" w16cid:durableId="546379856">
    <w:abstractNumId w:val="18"/>
  </w:num>
  <w:num w:numId="26" w16cid:durableId="154227323">
    <w:abstractNumId w:val="35"/>
  </w:num>
  <w:num w:numId="27" w16cid:durableId="761680375">
    <w:abstractNumId w:val="40"/>
  </w:num>
  <w:num w:numId="28" w16cid:durableId="1725061471">
    <w:abstractNumId w:val="16"/>
  </w:num>
  <w:num w:numId="29" w16cid:durableId="859003082">
    <w:abstractNumId w:val="24"/>
  </w:num>
  <w:num w:numId="30" w16cid:durableId="360740766">
    <w:abstractNumId w:val="41"/>
  </w:num>
  <w:num w:numId="31" w16cid:durableId="1336683912">
    <w:abstractNumId w:val="21"/>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4"/>
  </w:num>
  <w:num w:numId="42" w16cid:durableId="953286815">
    <w:abstractNumId w:val="36"/>
  </w:num>
  <w:num w:numId="43" w16cid:durableId="1357778685">
    <w:abstractNumId w:val="31"/>
  </w:num>
  <w:num w:numId="44" w16cid:durableId="48039976">
    <w:abstractNumId w:val="20"/>
  </w:num>
  <w:num w:numId="45" w16cid:durableId="1631786609">
    <w:abstractNumId w:val="13"/>
  </w:num>
  <w:num w:numId="46" w16cid:durableId="1732575538">
    <w:abstractNumId w:val="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16CC4"/>
    <w:rsid w:val="00025755"/>
    <w:rsid w:val="00025B78"/>
    <w:rsid w:val="000303F1"/>
    <w:rsid w:val="0003175B"/>
    <w:rsid w:val="0003574E"/>
    <w:rsid w:val="00056548"/>
    <w:rsid w:val="00073057"/>
    <w:rsid w:val="00076DE2"/>
    <w:rsid w:val="00086A77"/>
    <w:rsid w:val="000934EA"/>
    <w:rsid w:val="000A3873"/>
    <w:rsid w:val="000B4402"/>
    <w:rsid w:val="000E0699"/>
    <w:rsid w:val="000E460A"/>
    <w:rsid w:val="000F575E"/>
    <w:rsid w:val="00114CA6"/>
    <w:rsid w:val="0014583E"/>
    <w:rsid w:val="001811F9"/>
    <w:rsid w:val="001A0F69"/>
    <w:rsid w:val="001B2BD2"/>
    <w:rsid w:val="001C2684"/>
    <w:rsid w:val="001C6ED4"/>
    <w:rsid w:val="001C7E7B"/>
    <w:rsid w:val="001D11CB"/>
    <w:rsid w:val="001F0822"/>
    <w:rsid w:val="0023345E"/>
    <w:rsid w:val="00247CB5"/>
    <w:rsid w:val="002505C7"/>
    <w:rsid w:val="00264168"/>
    <w:rsid w:val="00266A04"/>
    <w:rsid w:val="00286E3F"/>
    <w:rsid w:val="0030151B"/>
    <w:rsid w:val="0030729A"/>
    <w:rsid w:val="00307D1E"/>
    <w:rsid w:val="0031031C"/>
    <w:rsid w:val="00332741"/>
    <w:rsid w:val="00333315"/>
    <w:rsid w:val="00353080"/>
    <w:rsid w:val="003540EB"/>
    <w:rsid w:val="00370FFC"/>
    <w:rsid w:val="003913A8"/>
    <w:rsid w:val="003B712C"/>
    <w:rsid w:val="003C69BC"/>
    <w:rsid w:val="003E6A2E"/>
    <w:rsid w:val="004040AD"/>
    <w:rsid w:val="0043360E"/>
    <w:rsid w:val="00443E68"/>
    <w:rsid w:val="00454867"/>
    <w:rsid w:val="00461669"/>
    <w:rsid w:val="00493C82"/>
    <w:rsid w:val="004B0D6A"/>
    <w:rsid w:val="004B7A0B"/>
    <w:rsid w:val="004F08D6"/>
    <w:rsid w:val="0052220C"/>
    <w:rsid w:val="00533551"/>
    <w:rsid w:val="00591C65"/>
    <w:rsid w:val="00593ADB"/>
    <w:rsid w:val="005C709F"/>
    <w:rsid w:val="005D2FC3"/>
    <w:rsid w:val="005D5FC2"/>
    <w:rsid w:val="00602107"/>
    <w:rsid w:val="0062061F"/>
    <w:rsid w:val="006342E7"/>
    <w:rsid w:val="00696699"/>
    <w:rsid w:val="006A3E7F"/>
    <w:rsid w:val="006D4924"/>
    <w:rsid w:val="006E6D24"/>
    <w:rsid w:val="006F5948"/>
    <w:rsid w:val="00733BB9"/>
    <w:rsid w:val="00740C44"/>
    <w:rsid w:val="00742738"/>
    <w:rsid w:val="00755B63"/>
    <w:rsid w:val="00770AA9"/>
    <w:rsid w:val="00775B23"/>
    <w:rsid w:val="007874DC"/>
    <w:rsid w:val="007D6329"/>
    <w:rsid w:val="007F0E4D"/>
    <w:rsid w:val="007F79D7"/>
    <w:rsid w:val="008210A2"/>
    <w:rsid w:val="00845FDE"/>
    <w:rsid w:val="0085756F"/>
    <w:rsid w:val="008B3BD1"/>
    <w:rsid w:val="008E11CC"/>
    <w:rsid w:val="0090478D"/>
    <w:rsid w:val="0091570E"/>
    <w:rsid w:val="00944FCC"/>
    <w:rsid w:val="00947E00"/>
    <w:rsid w:val="00961B67"/>
    <w:rsid w:val="00975B63"/>
    <w:rsid w:val="00991047"/>
    <w:rsid w:val="009A772B"/>
    <w:rsid w:val="009C67F3"/>
    <w:rsid w:val="009E518D"/>
    <w:rsid w:val="009E5D2E"/>
    <w:rsid w:val="00A004A4"/>
    <w:rsid w:val="00A102BE"/>
    <w:rsid w:val="00A115AE"/>
    <w:rsid w:val="00A11E82"/>
    <w:rsid w:val="00A22C81"/>
    <w:rsid w:val="00A27614"/>
    <w:rsid w:val="00A50A79"/>
    <w:rsid w:val="00A74F4A"/>
    <w:rsid w:val="00AA6608"/>
    <w:rsid w:val="00AD4726"/>
    <w:rsid w:val="00AF146B"/>
    <w:rsid w:val="00B10C60"/>
    <w:rsid w:val="00B33583"/>
    <w:rsid w:val="00B40C13"/>
    <w:rsid w:val="00B55E61"/>
    <w:rsid w:val="00B55EF9"/>
    <w:rsid w:val="00B63044"/>
    <w:rsid w:val="00BD0802"/>
    <w:rsid w:val="00BF51CE"/>
    <w:rsid w:val="00C15FBE"/>
    <w:rsid w:val="00C24A1A"/>
    <w:rsid w:val="00C439EE"/>
    <w:rsid w:val="00C93B5A"/>
    <w:rsid w:val="00C956B6"/>
    <w:rsid w:val="00C97311"/>
    <w:rsid w:val="00CC2F48"/>
    <w:rsid w:val="00D1700B"/>
    <w:rsid w:val="00D17F99"/>
    <w:rsid w:val="00D242E6"/>
    <w:rsid w:val="00D60FEB"/>
    <w:rsid w:val="00D71BFE"/>
    <w:rsid w:val="00DA5561"/>
    <w:rsid w:val="00DB71C4"/>
    <w:rsid w:val="00DD0C1D"/>
    <w:rsid w:val="00DD2B52"/>
    <w:rsid w:val="00DF5A01"/>
    <w:rsid w:val="00E07C8D"/>
    <w:rsid w:val="00E15406"/>
    <w:rsid w:val="00E206FC"/>
    <w:rsid w:val="00E20D77"/>
    <w:rsid w:val="00E26F24"/>
    <w:rsid w:val="00E3475B"/>
    <w:rsid w:val="00E4490F"/>
    <w:rsid w:val="00E6002C"/>
    <w:rsid w:val="00E64F02"/>
    <w:rsid w:val="00E82837"/>
    <w:rsid w:val="00EA4A75"/>
    <w:rsid w:val="00EB7849"/>
    <w:rsid w:val="00ED229B"/>
    <w:rsid w:val="00ED4238"/>
    <w:rsid w:val="00EE778B"/>
    <w:rsid w:val="00EF01FA"/>
    <w:rsid w:val="00EF3FFA"/>
    <w:rsid w:val="00EF4A1C"/>
    <w:rsid w:val="00EF5CF9"/>
    <w:rsid w:val="00F0469A"/>
    <w:rsid w:val="00F41B4E"/>
    <w:rsid w:val="00F5536B"/>
    <w:rsid w:val="00F715BA"/>
    <w:rsid w:val="00F77990"/>
    <w:rsid w:val="00FC53F6"/>
    <w:rsid w:val="00FD3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20D77"/>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73970527">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623079301">
      <w:bodyDiv w:val="1"/>
      <w:marLeft w:val="0"/>
      <w:marRight w:val="0"/>
      <w:marTop w:val="0"/>
      <w:marBottom w:val="0"/>
      <w:divBdr>
        <w:top w:val="none" w:sz="0" w:space="0" w:color="auto"/>
        <w:left w:val="none" w:sz="0" w:space="0" w:color="auto"/>
        <w:bottom w:val="none" w:sz="0" w:space="0" w:color="auto"/>
        <w:right w:val="none" w:sz="0" w:space="0" w:color="auto"/>
      </w:divBdr>
    </w:div>
    <w:div w:id="7959502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1563978">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194346851">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62977506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971786959">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241112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024875F60C64D7E9523F078F7C76422"/>
        <w:category>
          <w:name w:val="General"/>
          <w:gallery w:val="placeholder"/>
        </w:category>
        <w:types>
          <w:type w:val="bbPlcHdr"/>
        </w:types>
        <w:behaviors>
          <w:behavior w:val="content"/>
        </w:behaviors>
        <w:guid w:val="{5B2967BE-29F8-4AC0-9856-377DD0910AFB}"/>
      </w:docPartPr>
      <w:docPartBody>
        <w:p w:rsidR="00DE71A2" w:rsidRDefault="00DE71A2" w:rsidP="00DE71A2">
          <w:pPr>
            <w:pStyle w:val="6024875F60C64D7E9523F078F7C76422"/>
          </w:pPr>
          <w:r w:rsidRPr="00C6081B">
            <w:rPr>
              <w:rStyle w:val="PlaceholderText"/>
            </w:rPr>
            <w:t>Click or tap here to enter text.</w:t>
          </w:r>
        </w:p>
      </w:docPartBody>
    </w:docPart>
    <w:docPart>
      <w:docPartPr>
        <w:name w:val="2E2BCEA74AF14D2BA920874B034B6269"/>
        <w:category>
          <w:name w:val="General"/>
          <w:gallery w:val="placeholder"/>
        </w:category>
        <w:types>
          <w:type w:val="bbPlcHdr"/>
        </w:types>
        <w:behaviors>
          <w:behavior w:val="content"/>
        </w:behaviors>
        <w:guid w:val="{F039EA9D-2338-4FC9-AAE1-20F39B9CEDA9}"/>
      </w:docPartPr>
      <w:docPartBody>
        <w:p w:rsidR="00DE71A2" w:rsidRDefault="00DE71A2" w:rsidP="00DE71A2">
          <w:pPr>
            <w:pStyle w:val="2E2BCEA74AF14D2BA920874B034B6269"/>
          </w:pPr>
          <w:r w:rsidRPr="00C6081B">
            <w:rPr>
              <w:rStyle w:val="PlaceholderText"/>
            </w:rPr>
            <w:t>Click or tap here to enter text.</w:t>
          </w:r>
        </w:p>
      </w:docPartBody>
    </w:docPart>
    <w:docPart>
      <w:docPartPr>
        <w:name w:val="C5497FD071D24AC4A02067EC6C335011"/>
        <w:category>
          <w:name w:val="General"/>
          <w:gallery w:val="placeholder"/>
        </w:category>
        <w:types>
          <w:type w:val="bbPlcHdr"/>
        </w:types>
        <w:behaviors>
          <w:behavior w:val="content"/>
        </w:behaviors>
        <w:guid w:val="{8243C147-FD1D-4F60-B621-3E607B1BF9C8}"/>
      </w:docPartPr>
      <w:docPartBody>
        <w:p w:rsidR="00DE71A2" w:rsidRDefault="00DE71A2" w:rsidP="00DE71A2">
          <w:pPr>
            <w:pStyle w:val="C5497FD071D24AC4A02067EC6C335011"/>
          </w:pPr>
          <w:r w:rsidRPr="004C4EA8">
            <w:rPr>
              <w:rStyle w:val="PlaceholderText"/>
            </w:rPr>
            <w:t>Click or tap here to enter text.</w:t>
          </w:r>
        </w:p>
      </w:docPartBody>
    </w:docPart>
    <w:docPart>
      <w:docPartPr>
        <w:name w:val="F8808DABB9CC4FD48C6B8AA187DD2550"/>
        <w:category>
          <w:name w:val="General"/>
          <w:gallery w:val="placeholder"/>
        </w:category>
        <w:types>
          <w:type w:val="bbPlcHdr"/>
        </w:types>
        <w:behaviors>
          <w:behavior w:val="content"/>
        </w:behaviors>
        <w:guid w:val="{39A6D09F-0883-40B5-9C8C-A35406880DCB}"/>
      </w:docPartPr>
      <w:docPartBody>
        <w:p w:rsidR="00DE71A2" w:rsidRDefault="00DE71A2" w:rsidP="00DE71A2">
          <w:pPr>
            <w:pStyle w:val="F8808DABB9CC4FD48C6B8AA187DD2550"/>
          </w:pPr>
          <w:r w:rsidRPr="004C4EA8">
            <w:rPr>
              <w:rStyle w:val="PlaceholderText"/>
            </w:rPr>
            <w:t>Click or tap here to enter text.</w:t>
          </w:r>
        </w:p>
      </w:docPartBody>
    </w:docPart>
    <w:docPart>
      <w:docPartPr>
        <w:name w:val="63EE4969F1674E92A03173E09B5CBB08"/>
        <w:category>
          <w:name w:val="General"/>
          <w:gallery w:val="placeholder"/>
        </w:category>
        <w:types>
          <w:type w:val="bbPlcHdr"/>
        </w:types>
        <w:behaviors>
          <w:behavior w:val="content"/>
        </w:behaviors>
        <w:guid w:val="{27D668FD-B51B-4380-B0A9-D3A673BB60ED}"/>
      </w:docPartPr>
      <w:docPartBody>
        <w:p w:rsidR="00DE71A2" w:rsidRDefault="00DE71A2" w:rsidP="00DE71A2">
          <w:pPr>
            <w:pStyle w:val="63EE4969F1674E92A03173E09B5CBB08"/>
          </w:pPr>
          <w:r w:rsidRPr="004C4EA8">
            <w:rPr>
              <w:rStyle w:val="PlaceholderText"/>
            </w:rPr>
            <w:t>Click or tap here to enter text.</w:t>
          </w:r>
        </w:p>
      </w:docPartBody>
    </w:docPart>
    <w:docPart>
      <w:docPartPr>
        <w:name w:val="F1314E9C42B647C6A03F015FC53DE987"/>
        <w:category>
          <w:name w:val="General"/>
          <w:gallery w:val="placeholder"/>
        </w:category>
        <w:types>
          <w:type w:val="bbPlcHdr"/>
        </w:types>
        <w:behaviors>
          <w:behavior w:val="content"/>
        </w:behaviors>
        <w:guid w:val="{98EE4419-21CA-43E1-9525-23A17AE36719}"/>
      </w:docPartPr>
      <w:docPartBody>
        <w:p w:rsidR="00DE71A2" w:rsidRDefault="00DE71A2" w:rsidP="00DE71A2">
          <w:pPr>
            <w:pStyle w:val="F1314E9C42B647C6A03F015FC53DE987"/>
          </w:pPr>
          <w:r w:rsidRPr="004C4EA8">
            <w:rPr>
              <w:rStyle w:val="PlaceholderText"/>
            </w:rPr>
            <w:t>Click or tap here to enter text.</w:t>
          </w:r>
        </w:p>
      </w:docPartBody>
    </w:docPart>
    <w:docPart>
      <w:docPartPr>
        <w:name w:val="9FE5AC8E1CC14695820C02FBAD2E8CFA"/>
        <w:category>
          <w:name w:val="General"/>
          <w:gallery w:val="placeholder"/>
        </w:category>
        <w:types>
          <w:type w:val="bbPlcHdr"/>
        </w:types>
        <w:behaviors>
          <w:behavior w:val="content"/>
        </w:behaviors>
        <w:guid w:val="{1263CF7D-025A-4F1A-80F6-3465411158C9}"/>
      </w:docPartPr>
      <w:docPartBody>
        <w:p w:rsidR="00DE71A2" w:rsidRDefault="00DE71A2" w:rsidP="00DE71A2">
          <w:pPr>
            <w:pStyle w:val="9FE5AC8E1CC14695820C02FBAD2E8CFA"/>
          </w:pPr>
          <w:r w:rsidRPr="004C4EA8">
            <w:rPr>
              <w:rStyle w:val="PlaceholderText"/>
            </w:rPr>
            <w:t>Click or tap here to enter text.</w:t>
          </w:r>
        </w:p>
      </w:docPartBody>
    </w:docPart>
    <w:docPart>
      <w:docPartPr>
        <w:name w:val="EC4AC5CB9F324EC5A022CA1AB886BE19"/>
        <w:category>
          <w:name w:val="General"/>
          <w:gallery w:val="placeholder"/>
        </w:category>
        <w:types>
          <w:type w:val="bbPlcHdr"/>
        </w:types>
        <w:behaviors>
          <w:behavior w:val="content"/>
        </w:behaviors>
        <w:guid w:val="{FD1A5EEF-C617-4F1E-999F-59CF3F86E8D7}"/>
      </w:docPartPr>
      <w:docPartBody>
        <w:p w:rsidR="00DE71A2" w:rsidRDefault="00DE71A2" w:rsidP="00DE71A2">
          <w:pPr>
            <w:pStyle w:val="EC4AC5CB9F324EC5A022CA1AB886BE19"/>
          </w:pPr>
          <w:r w:rsidRPr="004C4EA8">
            <w:rPr>
              <w:rStyle w:val="PlaceholderText"/>
            </w:rPr>
            <w:t>Click or tap here to enter text.</w:t>
          </w:r>
        </w:p>
      </w:docPartBody>
    </w:docPart>
    <w:docPart>
      <w:docPartPr>
        <w:name w:val="CC4B413E171443449B99FBD7431B65FB"/>
        <w:category>
          <w:name w:val="General"/>
          <w:gallery w:val="placeholder"/>
        </w:category>
        <w:types>
          <w:type w:val="bbPlcHdr"/>
        </w:types>
        <w:behaviors>
          <w:behavior w:val="content"/>
        </w:behaviors>
        <w:guid w:val="{9BB297AF-DC06-4A83-84ED-7718D6B4ED50}"/>
      </w:docPartPr>
      <w:docPartBody>
        <w:p w:rsidR="00DE71A2" w:rsidRDefault="00DE71A2" w:rsidP="00DE71A2">
          <w:pPr>
            <w:pStyle w:val="CC4B413E171443449B99FBD7431B65FB"/>
          </w:pPr>
          <w:r w:rsidRPr="004C4EA8">
            <w:rPr>
              <w:rStyle w:val="PlaceholderText"/>
            </w:rPr>
            <w:t>Click or tap here to enter text.</w:t>
          </w:r>
        </w:p>
      </w:docPartBody>
    </w:docPart>
    <w:docPart>
      <w:docPartPr>
        <w:name w:val="2E2A63790B8A4AB282AA0EBF480E90E2"/>
        <w:category>
          <w:name w:val="General"/>
          <w:gallery w:val="placeholder"/>
        </w:category>
        <w:types>
          <w:type w:val="bbPlcHdr"/>
        </w:types>
        <w:behaviors>
          <w:behavior w:val="content"/>
        </w:behaviors>
        <w:guid w:val="{22ED3CF9-CFEE-4EAD-83D0-3E498FB2ED39}"/>
      </w:docPartPr>
      <w:docPartBody>
        <w:p w:rsidR="00DE71A2" w:rsidRDefault="00DE71A2" w:rsidP="00DE71A2">
          <w:pPr>
            <w:pStyle w:val="2E2A63790B8A4AB282AA0EBF480E90E2"/>
          </w:pPr>
          <w:r w:rsidRPr="004C4EA8">
            <w:rPr>
              <w:rStyle w:val="PlaceholderText"/>
            </w:rPr>
            <w:t>Click or tap here to enter text.</w:t>
          </w:r>
        </w:p>
      </w:docPartBody>
    </w:docPart>
    <w:docPart>
      <w:docPartPr>
        <w:name w:val="D530DDA10BC84D06927820E293008C43"/>
        <w:category>
          <w:name w:val="General"/>
          <w:gallery w:val="placeholder"/>
        </w:category>
        <w:types>
          <w:type w:val="bbPlcHdr"/>
        </w:types>
        <w:behaviors>
          <w:behavior w:val="content"/>
        </w:behaviors>
        <w:guid w:val="{BA8C4DB4-947D-495C-889C-07F82638473F}"/>
      </w:docPartPr>
      <w:docPartBody>
        <w:p w:rsidR="00DE71A2" w:rsidRDefault="00DE71A2" w:rsidP="00DE71A2">
          <w:pPr>
            <w:pStyle w:val="D530DDA10BC84D06927820E293008C43"/>
          </w:pPr>
          <w:r w:rsidRPr="004C4EA8">
            <w:rPr>
              <w:rStyle w:val="PlaceholderText"/>
            </w:rPr>
            <w:t>Click or tap here to enter text.</w:t>
          </w:r>
        </w:p>
      </w:docPartBody>
    </w:docPart>
    <w:docPart>
      <w:docPartPr>
        <w:name w:val="D527772A987A4B68B51412B8BCB07076"/>
        <w:category>
          <w:name w:val="General"/>
          <w:gallery w:val="placeholder"/>
        </w:category>
        <w:types>
          <w:type w:val="bbPlcHdr"/>
        </w:types>
        <w:behaviors>
          <w:behavior w:val="content"/>
        </w:behaviors>
        <w:guid w:val="{CA928CCA-CF77-4B83-8C16-CF434657BFB6}"/>
      </w:docPartPr>
      <w:docPartBody>
        <w:p w:rsidR="00DE71A2" w:rsidRDefault="00DE71A2" w:rsidP="00DE71A2">
          <w:pPr>
            <w:pStyle w:val="D527772A987A4B68B51412B8BCB07076"/>
          </w:pPr>
          <w:r w:rsidRPr="004C4EA8">
            <w:rPr>
              <w:rStyle w:val="PlaceholderText"/>
            </w:rPr>
            <w:t>Click or tap here to enter text.</w:t>
          </w:r>
        </w:p>
      </w:docPartBody>
    </w:docPart>
    <w:docPart>
      <w:docPartPr>
        <w:name w:val="61DDA10581A54064AA07626858DDFBBF"/>
        <w:category>
          <w:name w:val="General"/>
          <w:gallery w:val="placeholder"/>
        </w:category>
        <w:types>
          <w:type w:val="bbPlcHdr"/>
        </w:types>
        <w:behaviors>
          <w:behavior w:val="content"/>
        </w:behaviors>
        <w:guid w:val="{C6EA2D86-E139-4F39-9B24-C2ACD1D54F9F}"/>
      </w:docPartPr>
      <w:docPartBody>
        <w:p w:rsidR="00DE71A2" w:rsidRDefault="00DE71A2" w:rsidP="00DE71A2">
          <w:pPr>
            <w:pStyle w:val="61DDA10581A54064AA07626858DDFBBF"/>
          </w:pPr>
          <w:r w:rsidRPr="004C4EA8">
            <w:rPr>
              <w:rStyle w:val="PlaceholderText"/>
            </w:rPr>
            <w:t>Click or tap here to enter text.</w:t>
          </w:r>
        </w:p>
      </w:docPartBody>
    </w:docPart>
    <w:docPart>
      <w:docPartPr>
        <w:name w:val="45577736B1184CB9B7D724A3918D7A8F"/>
        <w:category>
          <w:name w:val="General"/>
          <w:gallery w:val="placeholder"/>
        </w:category>
        <w:types>
          <w:type w:val="bbPlcHdr"/>
        </w:types>
        <w:behaviors>
          <w:behavior w:val="content"/>
        </w:behaviors>
        <w:guid w:val="{E349DDCC-8F2B-469F-9E26-31C781C9A29E}"/>
      </w:docPartPr>
      <w:docPartBody>
        <w:p w:rsidR="00DE71A2" w:rsidRDefault="00DE71A2" w:rsidP="00DE71A2">
          <w:pPr>
            <w:pStyle w:val="45577736B1184CB9B7D724A3918D7A8F"/>
          </w:pPr>
          <w:r w:rsidRPr="004C4EA8">
            <w:rPr>
              <w:rStyle w:val="PlaceholderText"/>
            </w:rPr>
            <w:t>Click or tap here to enter text.</w:t>
          </w:r>
        </w:p>
      </w:docPartBody>
    </w:docPart>
    <w:docPart>
      <w:docPartPr>
        <w:name w:val="8C3C7CAAE51D4ABBA0FA78CC80A3D2E9"/>
        <w:category>
          <w:name w:val="General"/>
          <w:gallery w:val="placeholder"/>
        </w:category>
        <w:types>
          <w:type w:val="bbPlcHdr"/>
        </w:types>
        <w:behaviors>
          <w:behavior w:val="content"/>
        </w:behaviors>
        <w:guid w:val="{C9EEB79B-9B39-413C-9451-69B81F95BB4F}"/>
      </w:docPartPr>
      <w:docPartBody>
        <w:p w:rsidR="00DE71A2" w:rsidRDefault="00DE71A2" w:rsidP="00DE71A2">
          <w:pPr>
            <w:pStyle w:val="8C3C7CAAE51D4ABBA0FA78CC80A3D2E9"/>
          </w:pPr>
          <w:r w:rsidRPr="004C4EA8">
            <w:rPr>
              <w:rStyle w:val="PlaceholderText"/>
            </w:rPr>
            <w:t>Click or tap here to enter text.</w:t>
          </w:r>
        </w:p>
      </w:docPartBody>
    </w:docPart>
    <w:docPart>
      <w:docPartPr>
        <w:name w:val="85B0F7C306E5495CBB11556EE6AB0C32"/>
        <w:category>
          <w:name w:val="General"/>
          <w:gallery w:val="placeholder"/>
        </w:category>
        <w:types>
          <w:type w:val="bbPlcHdr"/>
        </w:types>
        <w:behaviors>
          <w:behavior w:val="content"/>
        </w:behaviors>
        <w:guid w:val="{C1318DE2-7D47-442F-84C8-9C7ABE932E7C}"/>
      </w:docPartPr>
      <w:docPartBody>
        <w:p w:rsidR="00DE71A2" w:rsidRDefault="00DE71A2" w:rsidP="00DE71A2">
          <w:pPr>
            <w:pStyle w:val="85B0F7C306E5495CBB11556EE6AB0C32"/>
          </w:pPr>
          <w:r w:rsidRPr="004C4EA8">
            <w:rPr>
              <w:rStyle w:val="PlaceholderText"/>
            </w:rPr>
            <w:t>Click or tap here to enter text.</w:t>
          </w:r>
        </w:p>
      </w:docPartBody>
    </w:docPart>
    <w:docPart>
      <w:docPartPr>
        <w:name w:val="15E341E5FBD74309A6AFF87EEAC06A76"/>
        <w:category>
          <w:name w:val="General"/>
          <w:gallery w:val="placeholder"/>
        </w:category>
        <w:types>
          <w:type w:val="bbPlcHdr"/>
        </w:types>
        <w:behaviors>
          <w:behavior w:val="content"/>
        </w:behaviors>
        <w:guid w:val="{498200C6-12A4-4394-B06A-BE0E68B4C27C}"/>
      </w:docPartPr>
      <w:docPartBody>
        <w:p w:rsidR="00DE71A2" w:rsidRDefault="00DE71A2" w:rsidP="00DE71A2">
          <w:pPr>
            <w:pStyle w:val="15E341E5FBD74309A6AFF87EEAC06A76"/>
          </w:pPr>
          <w:r w:rsidRPr="004C4EA8">
            <w:rPr>
              <w:rStyle w:val="PlaceholderText"/>
            </w:rPr>
            <w:t>Click or tap here to enter text.</w:t>
          </w:r>
        </w:p>
      </w:docPartBody>
    </w:docPart>
    <w:docPart>
      <w:docPartPr>
        <w:name w:val="1B990B03969A40729E38260935872CC5"/>
        <w:category>
          <w:name w:val="General"/>
          <w:gallery w:val="placeholder"/>
        </w:category>
        <w:types>
          <w:type w:val="bbPlcHdr"/>
        </w:types>
        <w:behaviors>
          <w:behavior w:val="content"/>
        </w:behaviors>
        <w:guid w:val="{58A7EFCA-F184-4034-B1DE-E918EA418AEF}"/>
      </w:docPartPr>
      <w:docPartBody>
        <w:p w:rsidR="00DE71A2" w:rsidRDefault="00DE71A2" w:rsidP="00DE71A2">
          <w:pPr>
            <w:pStyle w:val="1B990B03969A40729E38260935872CC5"/>
          </w:pPr>
          <w:r w:rsidRPr="004C4EA8">
            <w:rPr>
              <w:rStyle w:val="PlaceholderText"/>
            </w:rPr>
            <w:t>Click or tap here to enter text.</w:t>
          </w:r>
        </w:p>
      </w:docPartBody>
    </w:docPart>
    <w:docPart>
      <w:docPartPr>
        <w:name w:val="75EDA2CB999949FABEC7820018945029"/>
        <w:category>
          <w:name w:val="General"/>
          <w:gallery w:val="placeholder"/>
        </w:category>
        <w:types>
          <w:type w:val="bbPlcHdr"/>
        </w:types>
        <w:behaviors>
          <w:behavior w:val="content"/>
        </w:behaviors>
        <w:guid w:val="{548D5E08-E5FC-49EC-B024-7DDFB5914F09}"/>
      </w:docPartPr>
      <w:docPartBody>
        <w:p w:rsidR="00DE71A2" w:rsidRDefault="00DE71A2" w:rsidP="00DE71A2">
          <w:pPr>
            <w:pStyle w:val="75EDA2CB999949FABEC7820018945029"/>
          </w:pPr>
          <w:r w:rsidRPr="004C4EA8">
            <w:rPr>
              <w:rStyle w:val="PlaceholderText"/>
            </w:rPr>
            <w:t>Click or tap here to enter text.</w:t>
          </w:r>
        </w:p>
      </w:docPartBody>
    </w:docPart>
    <w:docPart>
      <w:docPartPr>
        <w:name w:val="D5E70A833FE044AEB0D7B5C5F34449CD"/>
        <w:category>
          <w:name w:val="General"/>
          <w:gallery w:val="placeholder"/>
        </w:category>
        <w:types>
          <w:type w:val="bbPlcHdr"/>
        </w:types>
        <w:behaviors>
          <w:behavior w:val="content"/>
        </w:behaviors>
        <w:guid w:val="{4F440287-C081-4667-ADFF-CE3FA8EFB3AC}"/>
      </w:docPartPr>
      <w:docPartBody>
        <w:p w:rsidR="00DE71A2" w:rsidRDefault="00DE71A2" w:rsidP="00DE71A2">
          <w:pPr>
            <w:pStyle w:val="D5E70A833FE044AEB0D7B5C5F34449CD"/>
          </w:pPr>
          <w:r w:rsidRPr="004C4EA8">
            <w:rPr>
              <w:rStyle w:val="PlaceholderText"/>
            </w:rPr>
            <w:t>Click or tap here to enter text.</w:t>
          </w:r>
        </w:p>
      </w:docPartBody>
    </w:docPart>
    <w:docPart>
      <w:docPartPr>
        <w:name w:val="17E4C9657361401C92B42B7AE2E687F7"/>
        <w:category>
          <w:name w:val="General"/>
          <w:gallery w:val="placeholder"/>
        </w:category>
        <w:types>
          <w:type w:val="bbPlcHdr"/>
        </w:types>
        <w:behaviors>
          <w:behavior w:val="content"/>
        </w:behaviors>
        <w:guid w:val="{50CCB61C-C9D6-4CFC-B1D8-8DC02A149FE7}"/>
      </w:docPartPr>
      <w:docPartBody>
        <w:p w:rsidR="00DE71A2" w:rsidRDefault="00DE71A2" w:rsidP="00DE71A2">
          <w:pPr>
            <w:pStyle w:val="17E4C9657361401C92B42B7AE2E687F7"/>
          </w:pPr>
          <w:r w:rsidRPr="004C4EA8">
            <w:rPr>
              <w:rStyle w:val="PlaceholderText"/>
            </w:rPr>
            <w:t>Click or tap here to enter text.</w:t>
          </w:r>
        </w:p>
      </w:docPartBody>
    </w:docPart>
    <w:docPart>
      <w:docPartPr>
        <w:name w:val="7809EAA350AE4B2292B62C94DA63607E"/>
        <w:category>
          <w:name w:val="General"/>
          <w:gallery w:val="placeholder"/>
        </w:category>
        <w:types>
          <w:type w:val="bbPlcHdr"/>
        </w:types>
        <w:behaviors>
          <w:behavior w:val="content"/>
        </w:behaviors>
        <w:guid w:val="{38ED9FEC-7FE9-43C2-B1A2-341B7A6B5095}"/>
      </w:docPartPr>
      <w:docPartBody>
        <w:p w:rsidR="00DE71A2" w:rsidRDefault="00DE71A2" w:rsidP="00DE71A2">
          <w:pPr>
            <w:pStyle w:val="7809EAA350AE4B2292B62C94DA63607E"/>
          </w:pPr>
          <w:r w:rsidRPr="004C4EA8">
            <w:rPr>
              <w:rStyle w:val="PlaceholderText"/>
            </w:rPr>
            <w:t>Click or tap here to enter text.</w:t>
          </w:r>
        </w:p>
      </w:docPartBody>
    </w:docPart>
    <w:docPart>
      <w:docPartPr>
        <w:name w:val="F68581ADA4E843D1AF8488D89205E6A1"/>
        <w:category>
          <w:name w:val="General"/>
          <w:gallery w:val="placeholder"/>
        </w:category>
        <w:types>
          <w:type w:val="bbPlcHdr"/>
        </w:types>
        <w:behaviors>
          <w:behavior w:val="content"/>
        </w:behaviors>
        <w:guid w:val="{6945DB40-9344-42AD-AA5C-E8382D372BFF}"/>
      </w:docPartPr>
      <w:docPartBody>
        <w:p w:rsidR="00DE71A2" w:rsidRDefault="00DE71A2" w:rsidP="00DE71A2">
          <w:pPr>
            <w:pStyle w:val="F68581ADA4E843D1AF8488D89205E6A1"/>
          </w:pPr>
          <w:r w:rsidRPr="004C4EA8">
            <w:rPr>
              <w:rStyle w:val="PlaceholderText"/>
            </w:rPr>
            <w:t>Click or tap here to enter text.</w:t>
          </w:r>
        </w:p>
      </w:docPartBody>
    </w:docPart>
    <w:docPart>
      <w:docPartPr>
        <w:name w:val="F138B743C784420C97BC0CE9934B6EBD"/>
        <w:category>
          <w:name w:val="General"/>
          <w:gallery w:val="placeholder"/>
        </w:category>
        <w:types>
          <w:type w:val="bbPlcHdr"/>
        </w:types>
        <w:behaviors>
          <w:behavior w:val="content"/>
        </w:behaviors>
        <w:guid w:val="{5B7FDC0A-03C5-4186-A1A3-11670EDD373C}"/>
      </w:docPartPr>
      <w:docPartBody>
        <w:p w:rsidR="00DE71A2" w:rsidRDefault="00DE71A2" w:rsidP="00DE71A2">
          <w:pPr>
            <w:pStyle w:val="F138B743C784420C97BC0CE9934B6EBD"/>
          </w:pPr>
          <w:r w:rsidRPr="004C4EA8">
            <w:rPr>
              <w:rStyle w:val="PlaceholderText"/>
            </w:rPr>
            <w:t>Click or tap here to enter text.</w:t>
          </w:r>
        </w:p>
      </w:docPartBody>
    </w:docPart>
    <w:docPart>
      <w:docPartPr>
        <w:name w:val="157339C7E71746EF90D4FB1E0D8FA853"/>
        <w:category>
          <w:name w:val="General"/>
          <w:gallery w:val="placeholder"/>
        </w:category>
        <w:types>
          <w:type w:val="bbPlcHdr"/>
        </w:types>
        <w:behaviors>
          <w:behavior w:val="content"/>
        </w:behaviors>
        <w:guid w:val="{FBFD6AE6-7F91-40A9-A0DE-D7FD44C64EF8}"/>
      </w:docPartPr>
      <w:docPartBody>
        <w:p w:rsidR="00DE71A2" w:rsidRDefault="00DE71A2" w:rsidP="00DE71A2">
          <w:pPr>
            <w:pStyle w:val="157339C7E71746EF90D4FB1E0D8FA853"/>
          </w:pPr>
          <w:r w:rsidRPr="004C4EA8">
            <w:rPr>
              <w:rStyle w:val="PlaceholderText"/>
            </w:rPr>
            <w:t>Click or tap here to enter text.</w:t>
          </w:r>
        </w:p>
      </w:docPartBody>
    </w:docPart>
    <w:docPart>
      <w:docPartPr>
        <w:name w:val="035BACE743704D549BF7C647E01400C5"/>
        <w:category>
          <w:name w:val="General"/>
          <w:gallery w:val="placeholder"/>
        </w:category>
        <w:types>
          <w:type w:val="bbPlcHdr"/>
        </w:types>
        <w:behaviors>
          <w:behavior w:val="content"/>
        </w:behaviors>
        <w:guid w:val="{97E4613C-FDC3-4B8A-AD7A-96938341AB1B}"/>
      </w:docPartPr>
      <w:docPartBody>
        <w:p w:rsidR="00DE71A2" w:rsidRDefault="00DE71A2" w:rsidP="00DE71A2">
          <w:pPr>
            <w:pStyle w:val="035BACE743704D549BF7C647E01400C5"/>
          </w:pPr>
          <w:r w:rsidRPr="004C4EA8">
            <w:rPr>
              <w:rStyle w:val="PlaceholderText"/>
            </w:rPr>
            <w:t>Click or tap here to enter text.</w:t>
          </w:r>
        </w:p>
      </w:docPartBody>
    </w:docPart>
    <w:docPart>
      <w:docPartPr>
        <w:name w:val="4DB4975A66A3444C8C45022335CF0C7D"/>
        <w:category>
          <w:name w:val="General"/>
          <w:gallery w:val="placeholder"/>
        </w:category>
        <w:types>
          <w:type w:val="bbPlcHdr"/>
        </w:types>
        <w:behaviors>
          <w:behavior w:val="content"/>
        </w:behaviors>
        <w:guid w:val="{E27E350E-3B45-4625-A616-B028CC15FE2B}"/>
      </w:docPartPr>
      <w:docPartBody>
        <w:p w:rsidR="00DE71A2" w:rsidRDefault="00DE71A2" w:rsidP="00DE71A2">
          <w:pPr>
            <w:pStyle w:val="4DB4975A66A3444C8C45022335CF0C7D"/>
          </w:pPr>
          <w:r w:rsidRPr="004C4EA8">
            <w:rPr>
              <w:rStyle w:val="PlaceholderText"/>
            </w:rPr>
            <w:t>Click or tap here to enter text.</w:t>
          </w:r>
        </w:p>
      </w:docPartBody>
    </w:docPart>
    <w:docPart>
      <w:docPartPr>
        <w:name w:val="9109435B7C71470B8A44ECD9CA221663"/>
        <w:category>
          <w:name w:val="General"/>
          <w:gallery w:val="placeholder"/>
        </w:category>
        <w:types>
          <w:type w:val="bbPlcHdr"/>
        </w:types>
        <w:behaviors>
          <w:behavior w:val="content"/>
        </w:behaviors>
        <w:guid w:val="{278FA401-3C1F-47BE-A89B-169291C834BB}"/>
      </w:docPartPr>
      <w:docPartBody>
        <w:p w:rsidR="00DE71A2" w:rsidRDefault="00DE71A2" w:rsidP="00DE71A2">
          <w:pPr>
            <w:pStyle w:val="9109435B7C71470B8A44ECD9CA221663"/>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0B4402"/>
    <w:rsid w:val="0014583E"/>
    <w:rsid w:val="002713AA"/>
    <w:rsid w:val="0030729A"/>
    <w:rsid w:val="00307D1E"/>
    <w:rsid w:val="003E6A2E"/>
    <w:rsid w:val="004040AD"/>
    <w:rsid w:val="00404879"/>
    <w:rsid w:val="00493C82"/>
    <w:rsid w:val="004D297F"/>
    <w:rsid w:val="00506B56"/>
    <w:rsid w:val="0052220C"/>
    <w:rsid w:val="006342E7"/>
    <w:rsid w:val="006B723E"/>
    <w:rsid w:val="00742738"/>
    <w:rsid w:val="007D62D8"/>
    <w:rsid w:val="008427D1"/>
    <w:rsid w:val="00845FDE"/>
    <w:rsid w:val="00876E51"/>
    <w:rsid w:val="008B3BD1"/>
    <w:rsid w:val="0091570E"/>
    <w:rsid w:val="00A27614"/>
    <w:rsid w:val="00A50A79"/>
    <w:rsid w:val="00A74F4A"/>
    <w:rsid w:val="00AA6608"/>
    <w:rsid w:val="00C97311"/>
    <w:rsid w:val="00CA1413"/>
    <w:rsid w:val="00CD3223"/>
    <w:rsid w:val="00D62CF3"/>
    <w:rsid w:val="00D8639E"/>
    <w:rsid w:val="00DA5561"/>
    <w:rsid w:val="00DE71A2"/>
    <w:rsid w:val="00E64F02"/>
    <w:rsid w:val="00EA4A75"/>
    <w:rsid w:val="00EB49E3"/>
    <w:rsid w:val="00ED229B"/>
    <w:rsid w:val="00F005B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E71A2"/>
    <w:rPr>
      <w:color w:val="666666"/>
    </w:rPr>
  </w:style>
  <w:style w:type="paragraph" w:customStyle="1" w:styleId="6024875F60C64D7E9523F078F7C76422">
    <w:name w:val="6024875F60C64D7E9523F078F7C76422"/>
    <w:rsid w:val="00DE71A2"/>
  </w:style>
  <w:style w:type="paragraph" w:customStyle="1" w:styleId="2E2BCEA74AF14D2BA920874B034B6269">
    <w:name w:val="2E2BCEA74AF14D2BA920874B034B6269"/>
    <w:rsid w:val="00DE71A2"/>
  </w:style>
  <w:style w:type="paragraph" w:customStyle="1" w:styleId="C5497FD071D24AC4A02067EC6C335011">
    <w:name w:val="C5497FD071D24AC4A02067EC6C335011"/>
    <w:rsid w:val="00DE71A2"/>
  </w:style>
  <w:style w:type="paragraph" w:customStyle="1" w:styleId="F8808DABB9CC4FD48C6B8AA187DD2550">
    <w:name w:val="F8808DABB9CC4FD48C6B8AA187DD2550"/>
    <w:rsid w:val="00DE71A2"/>
  </w:style>
  <w:style w:type="paragraph" w:customStyle="1" w:styleId="63EE4969F1674E92A03173E09B5CBB08">
    <w:name w:val="63EE4969F1674E92A03173E09B5CBB08"/>
    <w:rsid w:val="00DE71A2"/>
  </w:style>
  <w:style w:type="paragraph" w:customStyle="1" w:styleId="F1314E9C42B647C6A03F015FC53DE987">
    <w:name w:val="F1314E9C42B647C6A03F015FC53DE987"/>
    <w:rsid w:val="00DE71A2"/>
  </w:style>
  <w:style w:type="paragraph" w:customStyle="1" w:styleId="9FE5AC8E1CC14695820C02FBAD2E8CFA">
    <w:name w:val="9FE5AC8E1CC14695820C02FBAD2E8CFA"/>
    <w:rsid w:val="00DE71A2"/>
  </w:style>
  <w:style w:type="paragraph" w:customStyle="1" w:styleId="EC4AC5CB9F324EC5A022CA1AB886BE19">
    <w:name w:val="EC4AC5CB9F324EC5A022CA1AB886BE19"/>
    <w:rsid w:val="00DE71A2"/>
  </w:style>
  <w:style w:type="paragraph" w:customStyle="1" w:styleId="CC4B413E171443449B99FBD7431B65FB">
    <w:name w:val="CC4B413E171443449B99FBD7431B65FB"/>
    <w:rsid w:val="00DE71A2"/>
  </w:style>
  <w:style w:type="paragraph" w:customStyle="1" w:styleId="2E2A63790B8A4AB282AA0EBF480E90E2">
    <w:name w:val="2E2A63790B8A4AB282AA0EBF480E90E2"/>
    <w:rsid w:val="00DE71A2"/>
  </w:style>
  <w:style w:type="paragraph" w:customStyle="1" w:styleId="D530DDA10BC84D06927820E293008C43">
    <w:name w:val="D530DDA10BC84D06927820E293008C43"/>
    <w:rsid w:val="00DE71A2"/>
  </w:style>
  <w:style w:type="paragraph" w:customStyle="1" w:styleId="D527772A987A4B68B51412B8BCB07076">
    <w:name w:val="D527772A987A4B68B51412B8BCB07076"/>
    <w:rsid w:val="00DE71A2"/>
  </w:style>
  <w:style w:type="paragraph" w:customStyle="1" w:styleId="61DDA10581A54064AA07626858DDFBBF">
    <w:name w:val="61DDA10581A54064AA07626858DDFBBF"/>
    <w:rsid w:val="00DE71A2"/>
  </w:style>
  <w:style w:type="paragraph" w:customStyle="1" w:styleId="45577736B1184CB9B7D724A3918D7A8F">
    <w:name w:val="45577736B1184CB9B7D724A3918D7A8F"/>
    <w:rsid w:val="00DE71A2"/>
  </w:style>
  <w:style w:type="paragraph" w:customStyle="1" w:styleId="8C3C7CAAE51D4ABBA0FA78CC80A3D2E9">
    <w:name w:val="8C3C7CAAE51D4ABBA0FA78CC80A3D2E9"/>
    <w:rsid w:val="00DE71A2"/>
  </w:style>
  <w:style w:type="paragraph" w:customStyle="1" w:styleId="85B0F7C306E5495CBB11556EE6AB0C32">
    <w:name w:val="85B0F7C306E5495CBB11556EE6AB0C32"/>
    <w:rsid w:val="00DE71A2"/>
  </w:style>
  <w:style w:type="paragraph" w:customStyle="1" w:styleId="15E341E5FBD74309A6AFF87EEAC06A76">
    <w:name w:val="15E341E5FBD74309A6AFF87EEAC06A76"/>
    <w:rsid w:val="00DE71A2"/>
  </w:style>
  <w:style w:type="paragraph" w:customStyle="1" w:styleId="1B990B03969A40729E38260935872CC5">
    <w:name w:val="1B990B03969A40729E38260935872CC5"/>
    <w:rsid w:val="00DE71A2"/>
  </w:style>
  <w:style w:type="paragraph" w:customStyle="1" w:styleId="75EDA2CB999949FABEC7820018945029">
    <w:name w:val="75EDA2CB999949FABEC7820018945029"/>
    <w:rsid w:val="00DE71A2"/>
  </w:style>
  <w:style w:type="paragraph" w:customStyle="1" w:styleId="D5E70A833FE044AEB0D7B5C5F34449CD">
    <w:name w:val="D5E70A833FE044AEB0D7B5C5F34449CD"/>
    <w:rsid w:val="00DE71A2"/>
  </w:style>
  <w:style w:type="paragraph" w:customStyle="1" w:styleId="17E4C9657361401C92B42B7AE2E687F7">
    <w:name w:val="17E4C9657361401C92B42B7AE2E687F7"/>
    <w:rsid w:val="00DE71A2"/>
  </w:style>
  <w:style w:type="paragraph" w:customStyle="1" w:styleId="7809EAA350AE4B2292B62C94DA63607E">
    <w:name w:val="7809EAA350AE4B2292B62C94DA63607E"/>
    <w:rsid w:val="00DE71A2"/>
  </w:style>
  <w:style w:type="paragraph" w:customStyle="1" w:styleId="F68581ADA4E843D1AF8488D89205E6A1">
    <w:name w:val="F68581ADA4E843D1AF8488D89205E6A1"/>
    <w:rsid w:val="00DE71A2"/>
  </w:style>
  <w:style w:type="paragraph" w:customStyle="1" w:styleId="F138B743C784420C97BC0CE9934B6EBD">
    <w:name w:val="F138B743C784420C97BC0CE9934B6EBD"/>
    <w:rsid w:val="00DE71A2"/>
  </w:style>
  <w:style w:type="paragraph" w:customStyle="1" w:styleId="157339C7E71746EF90D4FB1E0D8FA853">
    <w:name w:val="157339C7E71746EF90D4FB1E0D8FA853"/>
    <w:rsid w:val="00DE71A2"/>
  </w:style>
  <w:style w:type="paragraph" w:customStyle="1" w:styleId="035BACE743704D549BF7C647E01400C5">
    <w:name w:val="035BACE743704D549BF7C647E01400C5"/>
    <w:rsid w:val="00DE71A2"/>
  </w:style>
  <w:style w:type="paragraph" w:customStyle="1" w:styleId="4DB4975A66A3444C8C45022335CF0C7D">
    <w:name w:val="4DB4975A66A3444C8C45022335CF0C7D"/>
    <w:rsid w:val="00DE71A2"/>
  </w:style>
  <w:style w:type="paragraph" w:customStyle="1" w:styleId="9109435B7C71470B8A44ECD9CA221663">
    <w:name w:val="9109435B7C71470B8A44ECD9CA221663"/>
    <w:rsid w:val="00DE71A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103</TotalTime>
  <Pages>4</Pages>
  <Words>824</Words>
  <Characters>4729</Characters>
  <Application>Microsoft Office Word</Application>
  <DocSecurity>0</DocSecurity>
  <Lines>39</Lines>
  <Paragraphs>11</Paragraphs>
  <ScaleCrop>false</ScaleCrop>
  <Company/>
  <LinksUpToDate>false</LinksUpToDate>
  <CharactersWithSpaces>5542</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63</cp:revision>
  <cp:lastPrinted>2025-07-14T21:41:00Z</cp:lastPrinted>
  <dcterms:created xsi:type="dcterms:W3CDTF">2025-07-15T18:33:00Z</dcterms:created>
  <dcterms:modified xsi:type="dcterms:W3CDTF">2025-07-30T20:15:00Z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