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49957BEF" w:rsidR="00AD4726" w:rsidRPr="00DE5AD0" w:rsidRDefault="00131BD8" w:rsidP="00DE5AD0">
      <w:pPr>
        <w:pStyle w:val="Heading1"/>
        <w:jc w:val="center"/>
        <w:rPr>
          <w:rFonts w:ascii="Trebuchet MS" w:eastAsia="Times New Roman" w:hAnsi="Trebuchet MS"/>
          <w:b/>
          <w:bCs/>
          <w:sz w:val="24"/>
          <w:szCs w:val="24"/>
        </w:rPr>
      </w:pPr>
      <w:r w:rsidRPr="00DE5AD0">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00D4CA97" wp14:editId="7FE8E7FB">
            <wp:simplePos x="0" y="0"/>
            <wp:positionH relativeFrom="margin">
              <wp:posOffset>-502920</wp:posOffset>
            </wp:positionH>
            <wp:positionV relativeFrom="paragraph">
              <wp:posOffset>-627438</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776929" w:rsidRPr="00DE5AD0">
        <w:rPr>
          <w:rFonts w:ascii="Trebuchet MS" w:eastAsia="Times New Roman" w:hAnsi="Trebuchet MS"/>
          <w:b/>
          <w:bCs/>
          <w:color w:val="auto"/>
          <w:sz w:val="24"/>
          <w:szCs w:val="24"/>
        </w:rPr>
        <w:t>Drama and Theater Arts</w:t>
      </w:r>
      <w:r w:rsidR="00AD4726" w:rsidRPr="00DE5AD0">
        <w:rPr>
          <w:rFonts w:ascii="Trebuchet MS" w:eastAsia="Times New Roman" w:hAnsi="Trebuchet MS"/>
          <w:b/>
          <w:bCs/>
          <w:color w:val="auto"/>
          <w:sz w:val="24"/>
          <w:szCs w:val="24"/>
        </w:rPr>
        <w:t xml:space="preserve"> (</w:t>
      </w:r>
      <w:r w:rsidR="00E16E99" w:rsidRPr="00DE5AD0">
        <w:rPr>
          <w:rFonts w:ascii="Trebuchet MS" w:eastAsia="Times New Roman" w:hAnsi="Trebuchet MS"/>
          <w:b/>
          <w:bCs/>
          <w:color w:val="auto"/>
          <w:sz w:val="24"/>
          <w:szCs w:val="24"/>
        </w:rPr>
        <w:t>K</w:t>
      </w:r>
      <w:r w:rsidR="00AD4726" w:rsidRPr="00DE5AD0">
        <w:rPr>
          <w:rFonts w:ascii="Trebuchet MS" w:eastAsia="Times New Roman" w:hAnsi="Trebuchet MS"/>
          <w:b/>
          <w:bCs/>
          <w:color w:val="auto"/>
          <w:sz w:val="24"/>
          <w:szCs w:val="24"/>
        </w:rPr>
        <w:t>-12) Evaluation Worksheet</w:t>
      </w:r>
    </w:p>
    <w:p w14:paraId="482860A2" w14:textId="307D14D8" w:rsidR="00AD4726" w:rsidRPr="00DE5AD0"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DE5AD0">
        <w:rPr>
          <w:rFonts w:ascii="Trebuchet MS" w:eastAsia="Times New Roman" w:hAnsi="Trebuchet MS" w:cs="Times New Roman"/>
          <w:color w:val="000000"/>
          <w:kern w:val="0"/>
          <w:sz w:val="20"/>
          <w:szCs w:val="20"/>
          <w14:ligatures w14:val="none"/>
        </w:rPr>
        <w:t>Demonstration of Professional Competencies and Depth of Content Knowledge</w:t>
      </w:r>
    </w:p>
    <w:p w14:paraId="32374185" w14:textId="77777777" w:rsidR="00045ADA" w:rsidRPr="009F7A9B" w:rsidRDefault="00045ADA" w:rsidP="00045ADA">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0CD95C9E" w14:textId="77777777" w:rsidR="00045ADA" w:rsidRPr="005B61D6" w:rsidRDefault="00045ADA" w:rsidP="00045ADA">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A58A5EB2237F4AF89238129D521F4DA6"/>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5D7F2A66688B42F7B4E4A66DDD4A8EEB"/>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6F469540" w:rsidR="00AD4726" w:rsidRPr="00045ADA" w:rsidRDefault="00045ADA" w:rsidP="00045ADA">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0B1C6317" w14:textId="77777777" w:rsidR="00800E39" w:rsidRPr="00D64358" w:rsidRDefault="00800E39" w:rsidP="00800E3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5B1229DE" w14:textId="77777777" w:rsidR="00800E39" w:rsidRPr="00BF37A5" w:rsidRDefault="00800E39" w:rsidP="00800E39">
      <w:pPr>
        <w:spacing w:after="0" w:line="240" w:lineRule="auto"/>
        <w:rPr>
          <w:rFonts w:ascii="Times New Roman" w:eastAsia="Times New Roman" w:hAnsi="Times New Roman" w:cs="Times New Roman"/>
          <w:kern w:val="0"/>
          <w14:ligatures w14:val="none"/>
        </w:rPr>
      </w:pPr>
    </w:p>
    <w:p w14:paraId="62DD128C" w14:textId="77777777" w:rsidR="00800E39" w:rsidRPr="00BF37A5" w:rsidRDefault="00800E39" w:rsidP="00800E3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561D6A16" w14:textId="77777777" w:rsidR="00800E39" w:rsidRPr="00BF37A5" w:rsidRDefault="00800E39" w:rsidP="00800E39">
      <w:pPr>
        <w:spacing w:after="0" w:line="240" w:lineRule="auto"/>
        <w:rPr>
          <w:rFonts w:ascii="Times New Roman" w:eastAsia="Times New Roman" w:hAnsi="Times New Roman" w:cs="Times New Roman"/>
          <w:kern w:val="0"/>
          <w14:ligatures w14:val="none"/>
        </w:rPr>
      </w:pPr>
    </w:p>
    <w:p w14:paraId="417BB70B" w14:textId="77777777" w:rsidR="00800E39" w:rsidRPr="00BF37A5" w:rsidRDefault="00800E39" w:rsidP="00800E3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4229EDCC" w14:textId="77777777" w:rsidR="00800E39" w:rsidRPr="00BF37A5" w:rsidRDefault="00800E39" w:rsidP="00800E39">
      <w:pPr>
        <w:spacing w:after="0" w:line="240" w:lineRule="auto"/>
        <w:rPr>
          <w:rFonts w:ascii="Times New Roman" w:eastAsia="Times New Roman" w:hAnsi="Times New Roman" w:cs="Times New Roman"/>
          <w:kern w:val="0"/>
          <w14:ligatures w14:val="none"/>
        </w:rPr>
      </w:pPr>
    </w:p>
    <w:p w14:paraId="5D948BEA" w14:textId="19CB279F" w:rsidR="00800E39" w:rsidRPr="00BF37A5" w:rsidRDefault="00800E39" w:rsidP="00800E3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Stage Management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Stage Management</w:t>
      </w:r>
      <w:r w:rsidRPr="00BF37A5">
        <w:rPr>
          <w:rFonts w:ascii="Trebuchet MS" w:eastAsia="Times New Roman" w:hAnsi="Trebuchet MS" w:cs="Times New Roman"/>
          <w:color w:val="000000"/>
          <w:kern w:val="0"/>
          <w:sz w:val="22"/>
          <w:szCs w:val="22"/>
          <w14:ligatures w14:val="none"/>
        </w:rPr>
        <w:t xml:space="preserve"> Unit Plan” in COOL. </w:t>
      </w:r>
    </w:p>
    <w:p w14:paraId="26C883EC" w14:textId="77777777" w:rsidR="00800E39" w:rsidRPr="00BF37A5" w:rsidRDefault="00800E39" w:rsidP="00800E39">
      <w:pPr>
        <w:spacing w:after="0" w:line="240" w:lineRule="auto"/>
        <w:rPr>
          <w:rFonts w:ascii="Times New Roman" w:eastAsia="Times New Roman" w:hAnsi="Times New Roman" w:cs="Times New Roman"/>
          <w:kern w:val="0"/>
          <w14:ligatures w14:val="none"/>
        </w:rPr>
      </w:pPr>
    </w:p>
    <w:p w14:paraId="36E9FFD6" w14:textId="09DD8283" w:rsidR="003871F2" w:rsidRPr="003871F2" w:rsidRDefault="00800E39" w:rsidP="003871F2">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r w:rsidR="003871F2" w:rsidRPr="003871F2">
        <w:rPr>
          <w:rFonts w:ascii="Trebuchet MS" w:eastAsia="Times New Roman" w:hAnsi="Trebuchet MS" w:cs="Times New Roman"/>
          <w:b/>
          <w:bCs/>
          <w:color w:val="000000"/>
          <w:kern w:val="0"/>
          <w:sz w:val="22"/>
          <w:szCs w:val="22"/>
          <w14:ligatures w14:val="none"/>
        </w:rPr>
        <w:t> </w:t>
      </w:r>
    </w:p>
    <w:p w14:paraId="4A087C13" w14:textId="77777777" w:rsidR="003871F2" w:rsidRPr="003871F2" w:rsidRDefault="003871F2" w:rsidP="003871F2">
      <w:pPr>
        <w:spacing w:after="0" w:line="240" w:lineRule="auto"/>
        <w:rPr>
          <w:rFonts w:ascii="Trebuchet MS" w:eastAsia="Times New Roman" w:hAnsi="Trebuchet MS" w:cs="Times New Roman"/>
          <w:b/>
          <w:bCs/>
          <w:color w:val="000000"/>
          <w:kern w:val="0"/>
          <w:sz w:val="22"/>
          <w:szCs w:val="22"/>
          <w14:ligatures w14:val="none"/>
        </w:rPr>
      </w:pPr>
    </w:p>
    <w:p w14:paraId="428CBBBF" w14:textId="77777777" w:rsidR="003871F2" w:rsidRPr="003871F2" w:rsidRDefault="003871F2" w:rsidP="003871F2">
      <w:pPr>
        <w:spacing w:after="0" w:line="240" w:lineRule="auto"/>
        <w:rPr>
          <w:rFonts w:ascii="Trebuchet MS" w:eastAsia="Times New Roman" w:hAnsi="Trebuchet MS" w:cs="Times New Roman"/>
          <w:b/>
          <w:bCs/>
          <w:color w:val="000000"/>
          <w:kern w:val="0"/>
          <w:sz w:val="22"/>
          <w:szCs w:val="22"/>
          <w14:ligatures w14:val="none"/>
        </w:rPr>
      </w:pPr>
      <w:r w:rsidRPr="003871F2">
        <w:rPr>
          <w:rFonts w:ascii="Trebuchet MS" w:eastAsia="Times New Roman" w:hAnsi="Trebuchet MS" w:cs="Times New Roman"/>
          <w:b/>
          <w:bCs/>
          <w:color w:val="000000"/>
          <w:kern w:val="0"/>
          <w:sz w:val="22"/>
          <w:szCs w:val="22"/>
          <w14:ligatures w14:val="none"/>
        </w:rPr>
        <w:t>Drama and Theatre Arts:</w:t>
      </w:r>
    </w:p>
    <w:p w14:paraId="2C0B55DF" w14:textId="03FFED71" w:rsidR="003871F2" w:rsidRPr="0091419B" w:rsidRDefault="003871F2" w:rsidP="003871F2">
      <w:pPr>
        <w:numPr>
          <w:ilvl w:val="0"/>
          <w:numId w:val="46"/>
        </w:numPr>
        <w:spacing w:after="0" w:line="240" w:lineRule="auto"/>
        <w:rPr>
          <w:rFonts w:ascii="Trebuchet MS" w:eastAsia="Times New Roman" w:hAnsi="Trebuchet MS" w:cs="Times New Roman"/>
          <w:color w:val="000000"/>
          <w:kern w:val="0"/>
          <w:sz w:val="22"/>
          <w:szCs w:val="22"/>
          <w14:ligatures w14:val="none"/>
        </w:rPr>
      </w:pPr>
      <w:r w:rsidRPr="0091419B">
        <w:rPr>
          <w:rFonts w:ascii="Trebuchet MS" w:eastAsia="Times New Roman" w:hAnsi="Trebuchet MS" w:cs="Times New Roman"/>
          <w:color w:val="000000"/>
          <w:kern w:val="0"/>
          <w:sz w:val="22"/>
          <w:szCs w:val="22"/>
          <w14:ligatures w14:val="none"/>
        </w:rPr>
        <w:t xml:space="preserve">Coursework: Minimum of B-; syllabi and </w:t>
      </w:r>
      <w:r w:rsidR="0091419B" w:rsidRPr="0091419B">
        <w:rPr>
          <w:rFonts w:ascii="Trebuchet MS" w:eastAsia="Times New Roman" w:hAnsi="Trebuchet MS" w:cs="Times New Roman"/>
          <w:color w:val="000000"/>
          <w:kern w:val="0"/>
          <w:sz w:val="22"/>
          <w:szCs w:val="22"/>
          <w14:ligatures w14:val="none"/>
        </w:rPr>
        <w:t>official</w:t>
      </w:r>
      <w:r w:rsidR="0091419B" w:rsidRPr="0091419B">
        <w:rPr>
          <w:rFonts w:ascii="Trebuchet MS" w:eastAsia="Times New Roman" w:hAnsi="Trebuchet MS" w:cs="Times New Roman"/>
          <w:b/>
          <w:bCs/>
          <w:color w:val="000000"/>
          <w:kern w:val="0"/>
          <w:sz w:val="22"/>
          <w:szCs w:val="22"/>
          <w14:ligatures w14:val="none"/>
        </w:rPr>
        <w:t xml:space="preserve"> </w:t>
      </w:r>
      <w:r w:rsidRPr="0091419B">
        <w:rPr>
          <w:rFonts w:ascii="Trebuchet MS" w:eastAsia="Times New Roman" w:hAnsi="Trebuchet MS" w:cs="Times New Roman"/>
          <w:color w:val="000000"/>
          <w:kern w:val="0"/>
          <w:sz w:val="22"/>
          <w:szCs w:val="22"/>
          <w14:ligatures w14:val="none"/>
        </w:rPr>
        <w:t>transcript required</w:t>
      </w:r>
    </w:p>
    <w:p w14:paraId="49EA0A6D" w14:textId="77777777" w:rsidR="003871F2" w:rsidRPr="003871F2" w:rsidRDefault="003871F2" w:rsidP="003871F2">
      <w:pPr>
        <w:numPr>
          <w:ilvl w:val="0"/>
          <w:numId w:val="46"/>
        </w:numPr>
        <w:spacing w:after="0" w:line="240" w:lineRule="auto"/>
        <w:rPr>
          <w:rFonts w:ascii="Trebuchet MS" w:eastAsia="Times New Roman" w:hAnsi="Trebuchet MS" w:cs="Times New Roman"/>
          <w:b/>
          <w:bCs/>
          <w:color w:val="000000"/>
          <w:kern w:val="0"/>
          <w:sz w:val="22"/>
          <w:szCs w:val="22"/>
          <w14:ligatures w14:val="none"/>
        </w:rPr>
      </w:pPr>
      <w:r w:rsidRPr="0091419B">
        <w:rPr>
          <w:rFonts w:ascii="Trebuchet MS" w:eastAsia="Times New Roman" w:hAnsi="Trebuchet MS" w:cs="Times New Roman"/>
          <w:color w:val="000000"/>
          <w:kern w:val="0"/>
          <w:sz w:val="22"/>
          <w:szCs w:val="22"/>
          <w14:ligatures w14:val="none"/>
        </w:rPr>
        <w:t>Portfolio: Artifacts demonstrating attainment of standards outlined below</w:t>
      </w:r>
      <w:r w:rsidRPr="003871F2">
        <w:rPr>
          <w:rFonts w:ascii="Trebuchet MS" w:eastAsia="Times New Roman" w:hAnsi="Trebuchet MS" w:cs="Times New Roman"/>
          <w:b/>
          <w:bCs/>
          <w:color w:val="000000"/>
          <w:kern w:val="0"/>
          <w:sz w:val="22"/>
          <w:szCs w:val="22"/>
          <w14:ligatures w14:val="none"/>
        </w:rPr>
        <w:t> </w:t>
      </w:r>
    </w:p>
    <w:p w14:paraId="329EDD34" w14:textId="77777777" w:rsidR="003871F2" w:rsidRPr="003871F2" w:rsidRDefault="003871F2" w:rsidP="003871F2">
      <w:pPr>
        <w:spacing w:after="0" w:line="240" w:lineRule="auto"/>
        <w:rPr>
          <w:rFonts w:ascii="Trebuchet MS" w:eastAsia="Times New Roman" w:hAnsi="Trebuchet MS" w:cs="Times New Roman"/>
          <w:b/>
          <w:bCs/>
          <w:color w:val="000000"/>
          <w:kern w:val="0"/>
          <w:sz w:val="22"/>
          <w:szCs w:val="22"/>
          <w14:ligatures w14:val="none"/>
        </w:rPr>
      </w:pPr>
    </w:p>
    <w:p w14:paraId="1398D30F" w14:textId="21BBB889" w:rsidR="003871F2" w:rsidRPr="00800E39" w:rsidRDefault="003871F2" w:rsidP="003871F2">
      <w:pPr>
        <w:spacing w:after="0" w:line="240" w:lineRule="auto"/>
        <w:rPr>
          <w:rFonts w:ascii="Trebuchet MS" w:eastAsia="Times New Roman" w:hAnsi="Trebuchet MS" w:cs="Times New Roman"/>
          <w:color w:val="000000"/>
          <w:kern w:val="0"/>
          <w:sz w:val="22"/>
          <w:szCs w:val="22"/>
          <w14:ligatures w14:val="none"/>
        </w:rPr>
      </w:pPr>
      <w:r w:rsidRPr="00800E39">
        <w:rPr>
          <w:rFonts w:ascii="Trebuchet MS" w:eastAsia="Times New Roman" w:hAnsi="Trebuchet MS" w:cs="Times New Roman"/>
          <w:color w:val="000000"/>
          <w:kern w:val="0"/>
          <w:sz w:val="22"/>
          <w:szCs w:val="22"/>
          <w14:ligatures w14:val="none"/>
        </w:rPr>
        <w:t>*** If you hold a bachelor’s degree or higher in Drama or Theater Arts, you may submit your application in COOL without doing Multiple Measures</w:t>
      </w:r>
      <w:r w:rsidR="00800E39">
        <w:rPr>
          <w:rFonts w:ascii="Trebuchet MS" w:eastAsia="Times New Roman" w:hAnsi="Trebuchet MS" w:cs="Times New Roman"/>
          <w:color w:val="000000"/>
          <w:kern w:val="0"/>
          <w:sz w:val="22"/>
          <w:szCs w:val="22"/>
          <w14:ligatures w14:val="none"/>
        </w:rPr>
        <w:t>.</w:t>
      </w:r>
    </w:p>
    <w:p w14:paraId="0238A1EA" w14:textId="39A314F8" w:rsidR="00C956B6" w:rsidRDefault="003871F2" w:rsidP="003871F2">
      <w:pPr>
        <w:spacing w:after="0" w:line="240" w:lineRule="auto"/>
        <w:rPr>
          <w:rFonts w:ascii="Trebuchet MS" w:eastAsia="Times New Roman" w:hAnsi="Trebuchet MS" w:cs="Times New Roman"/>
          <w:color w:val="000000"/>
          <w:kern w:val="0"/>
          <w:sz w:val="22"/>
          <w:szCs w:val="22"/>
          <w14:ligatures w14:val="none"/>
        </w:rPr>
      </w:pPr>
      <w:r w:rsidRPr="00800E39">
        <w:rPr>
          <w:rFonts w:ascii="Trebuchet MS" w:eastAsia="Times New Roman" w:hAnsi="Trebuchet MS" w:cs="Times New Roman"/>
          <w:color w:val="000000"/>
          <w:kern w:val="0"/>
          <w:sz w:val="22"/>
          <w:szCs w:val="22"/>
          <w14:ligatures w14:val="none"/>
        </w:rPr>
        <w:br/>
        <w:t>*** If you have 24 semester hours of coursework as identified on the</w:t>
      </w:r>
      <w:hyperlink r:id="rId8" w:history="1">
        <w:r w:rsidRPr="00800E39">
          <w:rPr>
            <w:rStyle w:val="Hyperlink"/>
            <w:rFonts w:ascii="Trebuchet MS" w:eastAsia="Times New Roman" w:hAnsi="Trebuchet MS" w:cs="Times New Roman"/>
            <w:kern w:val="0"/>
            <w:sz w:val="22"/>
            <w:szCs w:val="22"/>
            <w14:ligatures w14:val="none"/>
          </w:rPr>
          <w:t xml:space="preserve"> Drama Endorsement Worksheet</w:t>
        </w:r>
      </w:hyperlink>
      <w:r w:rsidRPr="00800E39">
        <w:rPr>
          <w:rFonts w:ascii="Trebuchet MS" w:eastAsia="Times New Roman" w:hAnsi="Trebuchet MS" w:cs="Times New Roman"/>
          <w:color w:val="000000"/>
          <w:kern w:val="0"/>
          <w:sz w:val="22"/>
          <w:szCs w:val="22"/>
          <w14:ligatures w14:val="none"/>
        </w:rPr>
        <w:t>, you may submit your application in COOL without doing Multiple Measures</w:t>
      </w:r>
      <w:r w:rsidR="00800E39">
        <w:rPr>
          <w:rFonts w:ascii="Trebuchet MS" w:eastAsia="Times New Roman" w:hAnsi="Trebuchet MS" w:cs="Times New Roman"/>
          <w:color w:val="000000"/>
          <w:kern w:val="0"/>
          <w:sz w:val="22"/>
          <w:szCs w:val="22"/>
          <w14:ligatures w14:val="none"/>
        </w:rPr>
        <w:t>.</w:t>
      </w:r>
    </w:p>
    <w:p w14:paraId="78756AC2" w14:textId="77777777" w:rsidR="00045ADA" w:rsidRDefault="00045ADA" w:rsidP="003871F2">
      <w:pPr>
        <w:spacing w:after="0" w:line="240" w:lineRule="auto"/>
        <w:rPr>
          <w:rFonts w:ascii="Times New Roman" w:eastAsia="Times New Roman" w:hAnsi="Times New Roman" w:cs="Times New Roman"/>
          <w:color w:val="000000"/>
          <w:kern w:val="0"/>
          <w:sz w:val="22"/>
          <w:szCs w:val="22"/>
          <w14:ligatures w14:val="none"/>
        </w:rPr>
      </w:pPr>
    </w:p>
    <w:p w14:paraId="12E0D9B3" w14:textId="77777777" w:rsidR="00045ADA" w:rsidRDefault="00045ADA" w:rsidP="003871F2">
      <w:pPr>
        <w:spacing w:after="0" w:line="240" w:lineRule="auto"/>
        <w:rPr>
          <w:rFonts w:ascii="Times New Roman" w:eastAsia="Times New Roman" w:hAnsi="Times New Roman" w:cs="Times New Roman"/>
          <w:color w:val="000000"/>
          <w:kern w:val="0"/>
          <w:sz w:val="22"/>
          <w:szCs w:val="22"/>
          <w14:ligatures w14:val="none"/>
        </w:rPr>
      </w:pPr>
    </w:p>
    <w:p w14:paraId="12F674D2" w14:textId="77777777" w:rsidR="00045ADA" w:rsidRDefault="00045ADA" w:rsidP="003871F2">
      <w:pPr>
        <w:spacing w:after="0" w:line="240" w:lineRule="auto"/>
        <w:rPr>
          <w:rFonts w:ascii="Times New Roman" w:eastAsia="Times New Roman" w:hAnsi="Times New Roman" w:cs="Times New Roman"/>
          <w:color w:val="000000"/>
          <w:kern w:val="0"/>
          <w:sz w:val="22"/>
          <w:szCs w:val="22"/>
          <w14:ligatures w14:val="none"/>
        </w:rPr>
      </w:pPr>
    </w:p>
    <w:p w14:paraId="6AA6106B" w14:textId="1110817F" w:rsidR="00045ADA" w:rsidRPr="0013412A" w:rsidRDefault="0013412A" w:rsidP="0013412A">
      <w:pPr>
        <w:pStyle w:val="Heading2"/>
        <w:rPr>
          <w:rFonts w:ascii="Times New Roman" w:eastAsia="Times New Roman" w:hAnsi="Times New Roman" w:cs="Times New Roman"/>
          <w:b/>
          <w:bCs/>
          <w:color w:val="auto"/>
          <w:kern w:val="0"/>
          <w:sz w:val="26"/>
          <w:szCs w:val="26"/>
          <w:u w:val="single"/>
          <w14:ligatures w14:val="none"/>
        </w:rPr>
      </w:pPr>
      <w:r w:rsidRPr="0013412A">
        <w:rPr>
          <w:b/>
          <w:bCs/>
          <w:color w:val="auto"/>
          <w:sz w:val="26"/>
          <w:szCs w:val="26"/>
          <w:u w:val="single"/>
        </w:rPr>
        <w:lastRenderedPageBreak/>
        <w:t>Drama and Theater Arts</w:t>
      </w:r>
    </w:p>
    <w:p w14:paraId="590B153B" w14:textId="4EF48CD8" w:rsidR="00412EAE" w:rsidRPr="00C8177F" w:rsidRDefault="00412EAE" w:rsidP="00412EAE">
      <w:pPr>
        <w:pStyle w:val="Heading3"/>
        <w:rPr>
          <w:b/>
          <w:bCs/>
          <w:color w:val="000000" w:themeColor="text1"/>
          <w:sz w:val="24"/>
          <w:szCs w:val="24"/>
        </w:rPr>
      </w:pPr>
      <w:r>
        <w:rPr>
          <w:b/>
          <w:bCs/>
          <w:color w:val="000000" w:themeColor="text1"/>
          <w:sz w:val="24"/>
          <w:szCs w:val="24"/>
        </w:rPr>
        <w:t>Creating and Performing:</w:t>
      </w:r>
    </w:p>
    <w:tbl>
      <w:tblPr>
        <w:tblStyle w:val="TableGrid"/>
        <w:tblW w:w="0" w:type="auto"/>
        <w:tblLook w:val="04A0" w:firstRow="1" w:lastRow="0" w:firstColumn="1" w:lastColumn="0" w:noHBand="0" w:noVBand="1"/>
      </w:tblPr>
      <w:tblGrid>
        <w:gridCol w:w="3116"/>
        <w:gridCol w:w="3117"/>
        <w:gridCol w:w="3117"/>
      </w:tblGrid>
      <w:tr w:rsidR="00412EAE" w14:paraId="2AFBCE97" w14:textId="77777777" w:rsidTr="00DF04C6">
        <w:trPr>
          <w:tblHeader/>
        </w:trPr>
        <w:tc>
          <w:tcPr>
            <w:tcW w:w="3116" w:type="dxa"/>
            <w:shd w:val="clear" w:color="auto" w:fill="D9D9D9" w:themeFill="background1" w:themeFillShade="D9"/>
          </w:tcPr>
          <w:p w14:paraId="193A57F8" w14:textId="77777777" w:rsidR="00412EAE" w:rsidRDefault="00412EAE"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6E4D8F45" w14:textId="77777777" w:rsidR="00412EAE" w:rsidRDefault="00412EAE" w:rsidP="00DF04C6">
            <w:r w:rsidRPr="00AD4726">
              <w:rPr>
                <w:b/>
                <w:bCs/>
              </w:rPr>
              <w:t>Course #/Title/Grade</w:t>
            </w:r>
          </w:p>
        </w:tc>
        <w:tc>
          <w:tcPr>
            <w:tcW w:w="3117" w:type="dxa"/>
            <w:shd w:val="clear" w:color="auto" w:fill="D9D9D9" w:themeFill="background1" w:themeFillShade="D9"/>
          </w:tcPr>
          <w:p w14:paraId="307E4387" w14:textId="77777777" w:rsidR="00412EAE" w:rsidRPr="00AD4726" w:rsidRDefault="00412EAE" w:rsidP="00DF04C6">
            <w:r w:rsidRPr="00AD4726">
              <w:rPr>
                <w:b/>
                <w:bCs/>
              </w:rPr>
              <w:t>Portfolio Artifact(s)</w:t>
            </w:r>
          </w:p>
          <w:p w14:paraId="76F15673" w14:textId="77777777" w:rsidR="00412EAE" w:rsidRPr="00AD4726" w:rsidRDefault="00412EAE" w:rsidP="00DF04C6">
            <w:r w:rsidRPr="00AD4726">
              <w:rPr>
                <w:b/>
                <w:bCs/>
              </w:rPr>
              <w:t>AND </w:t>
            </w:r>
          </w:p>
          <w:p w14:paraId="238E73C3" w14:textId="77777777" w:rsidR="00412EAE" w:rsidRDefault="00412EAE" w:rsidP="00DF04C6">
            <w:r w:rsidRPr="00AD4726">
              <w:rPr>
                <w:b/>
                <w:bCs/>
              </w:rPr>
              <w:t>Rationale</w:t>
            </w:r>
          </w:p>
        </w:tc>
      </w:tr>
      <w:tr w:rsidR="00412EAE" w14:paraId="638594EF" w14:textId="77777777" w:rsidTr="00DF04C6">
        <w:tc>
          <w:tcPr>
            <w:tcW w:w="3116" w:type="dxa"/>
          </w:tcPr>
          <w:p w14:paraId="19314D07" w14:textId="58443FCE" w:rsidR="00412EAE" w:rsidRPr="00AD4726" w:rsidRDefault="00412EAE" w:rsidP="00DF04C6">
            <w:r w:rsidRPr="00EA69C7">
              <w:t>Methods and approaches for creating performance material</w:t>
            </w:r>
          </w:p>
          <w:p w14:paraId="1364B4AD" w14:textId="77777777" w:rsidR="00412EAE" w:rsidRDefault="00412EAE" w:rsidP="00DF04C6"/>
        </w:tc>
        <w:sdt>
          <w:sdtPr>
            <w:id w:val="-1973205878"/>
            <w:placeholder>
              <w:docPart w:val="C94C4C68674F4B18B00D27806C1EA682"/>
            </w:placeholder>
            <w:showingPlcHdr/>
          </w:sdtPr>
          <w:sdtEndPr/>
          <w:sdtContent>
            <w:tc>
              <w:tcPr>
                <w:tcW w:w="3117" w:type="dxa"/>
              </w:tcPr>
              <w:p w14:paraId="19740DFE" w14:textId="77777777" w:rsidR="00412EAE" w:rsidRDefault="00412EAE" w:rsidP="00DF04C6">
                <w:r w:rsidRPr="004C4EA8">
                  <w:rPr>
                    <w:rStyle w:val="PlaceholderText"/>
                  </w:rPr>
                  <w:t>Click or tap here to enter text.</w:t>
                </w:r>
              </w:p>
            </w:tc>
          </w:sdtContent>
        </w:sdt>
        <w:sdt>
          <w:sdtPr>
            <w:id w:val="1792473151"/>
            <w:placeholder>
              <w:docPart w:val="0E487ABB72584117AFEB2FC05A5992A5"/>
            </w:placeholder>
            <w:showingPlcHdr/>
          </w:sdtPr>
          <w:sdtEndPr/>
          <w:sdtContent>
            <w:tc>
              <w:tcPr>
                <w:tcW w:w="3117" w:type="dxa"/>
              </w:tcPr>
              <w:p w14:paraId="14498525" w14:textId="77777777" w:rsidR="00412EAE" w:rsidRDefault="00412EAE" w:rsidP="00DF04C6">
                <w:r w:rsidRPr="004C4EA8">
                  <w:rPr>
                    <w:rStyle w:val="PlaceholderText"/>
                  </w:rPr>
                  <w:t>Click or tap here to enter text.</w:t>
                </w:r>
              </w:p>
            </w:tc>
          </w:sdtContent>
        </w:sdt>
      </w:tr>
      <w:tr w:rsidR="00412EAE" w14:paraId="0530484C" w14:textId="77777777" w:rsidTr="00DF04C6">
        <w:tc>
          <w:tcPr>
            <w:tcW w:w="3116" w:type="dxa"/>
          </w:tcPr>
          <w:p w14:paraId="16AF9362" w14:textId="00589C8C" w:rsidR="00412EAE" w:rsidRPr="00AD4726" w:rsidRDefault="00412EAE" w:rsidP="00DF04C6">
            <w:r w:rsidRPr="00EA69C7">
              <w:t>Major theatrical approaches to acting</w:t>
            </w:r>
          </w:p>
          <w:p w14:paraId="68B5C20F" w14:textId="77777777" w:rsidR="00412EAE" w:rsidRDefault="00412EAE" w:rsidP="00DF04C6"/>
        </w:tc>
        <w:sdt>
          <w:sdtPr>
            <w:id w:val="1836492163"/>
            <w:placeholder>
              <w:docPart w:val="3405ACECE69147D28ED86EB23FDCFB26"/>
            </w:placeholder>
            <w:showingPlcHdr/>
          </w:sdtPr>
          <w:sdtEndPr/>
          <w:sdtContent>
            <w:tc>
              <w:tcPr>
                <w:tcW w:w="3117" w:type="dxa"/>
              </w:tcPr>
              <w:p w14:paraId="1FE2A0C7" w14:textId="77777777" w:rsidR="00412EAE" w:rsidRDefault="00412EAE" w:rsidP="00DF04C6">
                <w:r w:rsidRPr="004C4EA8">
                  <w:rPr>
                    <w:rStyle w:val="PlaceholderText"/>
                  </w:rPr>
                  <w:t>Click or tap here to enter text.</w:t>
                </w:r>
              </w:p>
            </w:tc>
          </w:sdtContent>
        </w:sdt>
        <w:sdt>
          <w:sdtPr>
            <w:id w:val="-2130762815"/>
            <w:placeholder>
              <w:docPart w:val="E56276B1AF5A48FEB9DFF0E5FE3218C9"/>
            </w:placeholder>
            <w:showingPlcHdr/>
          </w:sdtPr>
          <w:sdtEndPr/>
          <w:sdtContent>
            <w:tc>
              <w:tcPr>
                <w:tcW w:w="3117" w:type="dxa"/>
              </w:tcPr>
              <w:p w14:paraId="543EB846" w14:textId="77777777" w:rsidR="00412EAE" w:rsidRDefault="00412EAE" w:rsidP="00DF04C6">
                <w:r w:rsidRPr="004C4EA8">
                  <w:rPr>
                    <w:rStyle w:val="PlaceholderText"/>
                  </w:rPr>
                  <w:t>Click or tap here to enter text.</w:t>
                </w:r>
              </w:p>
            </w:tc>
          </w:sdtContent>
        </w:sdt>
      </w:tr>
      <w:tr w:rsidR="00412EAE" w14:paraId="2B4178E5" w14:textId="77777777" w:rsidTr="00DF04C6">
        <w:tc>
          <w:tcPr>
            <w:tcW w:w="3116" w:type="dxa"/>
          </w:tcPr>
          <w:p w14:paraId="019880EC" w14:textId="77777777" w:rsidR="00412EAE" w:rsidRDefault="00412EAE" w:rsidP="00DF04C6">
            <w:r w:rsidRPr="00EA69C7">
              <w:t>Basic principles of vocal instrument, movement, and expression</w:t>
            </w:r>
          </w:p>
          <w:p w14:paraId="78140152" w14:textId="33C39A79" w:rsidR="00412EAE" w:rsidRPr="00EA69C7" w:rsidRDefault="00412EAE" w:rsidP="00DF04C6"/>
        </w:tc>
        <w:sdt>
          <w:sdtPr>
            <w:id w:val="684564426"/>
            <w:placeholder>
              <w:docPart w:val="5186CA72B1EC499A9EFF1B1C678582DB"/>
            </w:placeholder>
            <w:showingPlcHdr/>
          </w:sdtPr>
          <w:sdtEndPr/>
          <w:sdtContent>
            <w:tc>
              <w:tcPr>
                <w:tcW w:w="3117" w:type="dxa"/>
              </w:tcPr>
              <w:p w14:paraId="3283A93E" w14:textId="30287D12" w:rsidR="00412EAE" w:rsidRDefault="00412EAE" w:rsidP="00DF04C6">
                <w:r w:rsidRPr="004C4EA8">
                  <w:rPr>
                    <w:rStyle w:val="PlaceholderText"/>
                  </w:rPr>
                  <w:t>Click or tap here to enter text.</w:t>
                </w:r>
              </w:p>
            </w:tc>
          </w:sdtContent>
        </w:sdt>
        <w:sdt>
          <w:sdtPr>
            <w:id w:val="-182282539"/>
            <w:placeholder>
              <w:docPart w:val="E6573A3E74814240BC6F32E3B862D61A"/>
            </w:placeholder>
            <w:showingPlcHdr/>
          </w:sdtPr>
          <w:sdtEndPr/>
          <w:sdtContent>
            <w:tc>
              <w:tcPr>
                <w:tcW w:w="3117" w:type="dxa"/>
              </w:tcPr>
              <w:p w14:paraId="00006C25" w14:textId="6CF3BE23" w:rsidR="00412EAE" w:rsidRDefault="00412EAE" w:rsidP="00DF04C6">
                <w:r w:rsidRPr="004C4EA8">
                  <w:rPr>
                    <w:rStyle w:val="PlaceholderText"/>
                  </w:rPr>
                  <w:t>Click or tap here to enter text.</w:t>
                </w:r>
              </w:p>
            </w:tc>
          </w:sdtContent>
        </w:sdt>
      </w:tr>
      <w:tr w:rsidR="00412EAE" w14:paraId="7966CC5F" w14:textId="77777777" w:rsidTr="00DF04C6">
        <w:tc>
          <w:tcPr>
            <w:tcW w:w="3116" w:type="dxa"/>
          </w:tcPr>
          <w:p w14:paraId="7E4D5725" w14:textId="77777777" w:rsidR="00412EAE" w:rsidRDefault="00412EAE" w:rsidP="00DF04C6">
            <w:r>
              <w:t>Global theatrical styles, techniques, and traditions</w:t>
            </w:r>
          </w:p>
          <w:p w14:paraId="4FD8CC82" w14:textId="77BB4049" w:rsidR="00412EAE" w:rsidRPr="00EA69C7" w:rsidRDefault="00412EAE" w:rsidP="00DF04C6"/>
        </w:tc>
        <w:sdt>
          <w:sdtPr>
            <w:id w:val="1505245171"/>
            <w:placeholder>
              <w:docPart w:val="AE82E4A9370A481AB44DC9E0A2FAA937"/>
            </w:placeholder>
            <w:showingPlcHdr/>
          </w:sdtPr>
          <w:sdtEndPr/>
          <w:sdtContent>
            <w:tc>
              <w:tcPr>
                <w:tcW w:w="3117" w:type="dxa"/>
              </w:tcPr>
              <w:p w14:paraId="4B2A8585" w14:textId="61078473" w:rsidR="00412EAE" w:rsidRDefault="00412EAE" w:rsidP="00DF04C6">
                <w:r w:rsidRPr="004C4EA8">
                  <w:rPr>
                    <w:rStyle w:val="PlaceholderText"/>
                  </w:rPr>
                  <w:t>Click or tap here to enter text.</w:t>
                </w:r>
              </w:p>
            </w:tc>
          </w:sdtContent>
        </w:sdt>
        <w:sdt>
          <w:sdtPr>
            <w:id w:val="-763526981"/>
            <w:placeholder>
              <w:docPart w:val="C91BF44F5BFD40BAA762294C71F12CC4"/>
            </w:placeholder>
            <w:showingPlcHdr/>
          </w:sdtPr>
          <w:sdtEndPr/>
          <w:sdtContent>
            <w:tc>
              <w:tcPr>
                <w:tcW w:w="3117" w:type="dxa"/>
              </w:tcPr>
              <w:p w14:paraId="3951278B" w14:textId="77BFA301" w:rsidR="00412EAE" w:rsidRDefault="00412EAE" w:rsidP="00DF04C6">
                <w:r w:rsidRPr="004C4EA8">
                  <w:rPr>
                    <w:rStyle w:val="PlaceholderText"/>
                  </w:rPr>
                  <w:t>Click or tap here to enter text.</w:t>
                </w:r>
              </w:p>
            </w:tc>
          </w:sdtContent>
        </w:sdt>
      </w:tr>
    </w:tbl>
    <w:p w14:paraId="06BD86C4" w14:textId="77777777" w:rsidR="00045ADA" w:rsidRDefault="00045ADA" w:rsidP="003871F2">
      <w:pPr>
        <w:spacing w:after="0" w:line="240" w:lineRule="auto"/>
        <w:rPr>
          <w:rFonts w:ascii="Times New Roman" w:eastAsia="Times New Roman" w:hAnsi="Times New Roman" w:cs="Times New Roman"/>
          <w:kern w:val="0"/>
          <w14:ligatures w14:val="none"/>
        </w:rPr>
      </w:pPr>
    </w:p>
    <w:p w14:paraId="383D9643" w14:textId="77777777" w:rsidR="003465AF" w:rsidRDefault="003465AF" w:rsidP="003871F2">
      <w:pPr>
        <w:spacing w:after="0" w:line="240" w:lineRule="auto"/>
        <w:rPr>
          <w:rFonts w:ascii="Times New Roman" w:eastAsia="Times New Roman" w:hAnsi="Times New Roman" w:cs="Times New Roman"/>
          <w:kern w:val="0"/>
          <w14:ligatures w14:val="none"/>
        </w:rPr>
      </w:pPr>
    </w:p>
    <w:p w14:paraId="294A8EF7" w14:textId="0E4EBCC6" w:rsidR="00412EAE" w:rsidRPr="00C8177F" w:rsidRDefault="00412EAE" w:rsidP="00412EAE">
      <w:pPr>
        <w:pStyle w:val="Heading3"/>
        <w:rPr>
          <w:b/>
          <w:bCs/>
          <w:color w:val="000000" w:themeColor="text1"/>
          <w:sz w:val="24"/>
          <w:szCs w:val="24"/>
        </w:rPr>
      </w:pPr>
      <w:r>
        <w:rPr>
          <w:b/>
          <w:bCs/>
          <w:color w:val="000000" w:themeColor="text1"/>
          <w:sz w:val="24"/>
          <w:szCs w:val="24"/>
        </w:rPr>
        <w:t>Production:</w:t>
      </w:r>
    </w:p>
    <w:tbl>
      <w:tblPr>
        <w:tblStyle w:val="TableGrid"/>
        <w:tblW w:w="0" w:type="auto"/>
        <w:tblLook w:val="04A0" w:firstRow="1" w:lastRow="0" w:firstColumn="1" w:lastColumn="0" w:noHBand="0" w:noVBand="1"/>
      </w:tblPr>
      <w:tblGrid>
        <w:gridCol w:w="3116"/>
        <w:gridCol w:w="3117"/>
        <w:gridCol w:w="3117"/>
      </w:tblGrid>
      <w:tr w:rsidR="00412EAE" w14:paraId="0243D490" w14:textId="77777777" w:rsidTr="00DF04C6">
        <w:trPr>
          <w:tblHeader/>
        </w:trPr>
        <w:tc>
          <w:tcPr>
            <w:tcW w:w="3116" w:type="dxa"/>
            <w:shd w:val="clear" w:color="auto" w:fill="D9D9D9" w:themeFill="background1" w:themeFillShade="D9"/>
          </w:tcPr>
          <w:p w14:paraId="2C5B60D7" w14:textId="77777777" w:rsidR="00412EAE" w:rsidRDefault="00412EAE"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89EDA0B" w14:textId="77777777" w:rsidR="00412EAE" w:rsidRDefault="00412EAE" w:rsidP="00DF04C6">
            <w:r w:rsidRPr="00AD4726">
              <w:rPr>
                <w:b/>
                <w:bCs/>
              </w:rPr>
              <w:t>Course #/Title/Grade</w:t>
            </w:r>
          </w:p>
        </w:tc>
        <w:tc>
          <w:tcPr>
            <w:tcW w:w="3117" w:type="dxa"/>
            <w:shd w:val="clear" w:color="auto" w:fill="D9D9D9" w:themeFill="background1" w:themeFillShade="D9"/>
          </w:tcPr>
          <w:p w14:paraId="111FABD8" w14:textId="77777777" w:rsidR="00412EAE" w:rsidRPr="00AD4726" w:rsidRDefault="00412EAE" w:rsidP="00DF04C6">
            <w:r w:rsidRPr="00AD4726">
              <w:rPr>
                <w:b/>
                <w:bCs/>
              </w:rPr>
              <w:t>Portfolio Artifact(s)</w:t>
            </w:r>
          </w:p>
          <w:p w14:paraId="07103AC4" w14:textId="77777777" w:rsidR="00412EAE" w:rsidRPr="00AD4726" w:rsidRDefault="00412EAE" w:rsidP="00DF04C6">
            <w:r w:rsidRPr="00AD4726">
              <w:rPr>
                <w:b/>
                <w:bCs/>
              </w:rPr>
              <w:t>AND </w:t>
            </w:r>
          </w:p>
          <w:p w14:paraId="14AB14A6" w14:textId="77777777" w:rsidR="00412EAE" w:rsidRDefault="00412EAE" w:rsidP="00DF04C6">
            <w:r w:rsidRPr="00AD4726">
              <w:rPr>
                <w:b/>
                <w:bCs/>
              </w:rPr>
              <w:t>Rationale</w:t>
            </w:r>
          </w:p>
        </w:tc>
      </w:tr>
      <w:tr w:rsidR="00412EAE" w14:paraId="3E1BC282" w14:textId="77777777" w:rsidTr="00DF04C6">
        <w:tc>
          <w:tcPr>
            <w:tcW w:w="3116" w:type="dxa"/>
          </w:tcPr>
          <w:p w14:paraId="453C0971" w14:textId="77777777" w:rsidR="00412EAE" w:rsidRDefault="00412EAE" w:rsidP="00412EAE">
            <w:r w:rsidRPr="009508BB">
              <w:t>Techniques and styles of drama theatre arts</w:t>
            </w:r>
          </w:p>
          <w:p w14:paraId="13CBD79D" w14:textId="73079952" w:rsidR="00412EAE" w:rsidRDefault="00412EAE" w:rsidP="00412EAE"/>
        </w:tc>
        <w:sdt>
          <w:sdtPr>
            <w:id w:val="-1167320465"/>
            <w:placeholder>
              <w:docPart w:val="0EEFA7149E63426D8518AEC31428D688"/>
            </w:placeholder>
            <w:showingPlcHdr/>
          </w:sdtPr>
          <w:sdtEndPr/>
          <w:sdtContent>
            <w:tc>
              <w:tcPr>
                <w:tcW w:w="3117" w:type="dxa"/>
              </w:tcPr>
              <w:p w14:paraId="0E1B50DE" w14:textId="77777777" w:rsidR="00412EAE" w:rsidRDefault="00412EAE" w:rsidP="00DF04C6">
                <w:r w:rsidRPr="004C4EA8">
                  <w:rPr>
                    <w:rStyle w:val="PlaceholderText"/>
                  </w:rPr>
                  <w:t>Click or tap here to enter text.</w:t>
                </w:r>
              </w:p>
            </w:tc>
          </w:sdtContent>
        </w:sdt>
        <w:sdt>
          <w:sdtPr>
            <w:id w:val="1515644386"/>
            <w:placeholder>
              <w:docPart w:val="007947CD0FAC4D639EA30E1A1EED0E70"/>
            </w:placeholder>
            <w:showingPlcHdr/>
          </w:sdtPr>
          <w:sdtEndPr/>
          <w:sdtContent>
            <w:tc>
              <w:tcPr>
                <w:tcW w:w="3117" w:type="dxa"/>
              </w:tcPr>
              <w:p w14:paraId="48FA1C48" w14:textId="77777777" w:rsidR="00412EAE" w:rsidRDefault="00412EAE" w:rsidP="00DF04C6">
                <w:r w:rsidRPr="004C4EA8">
                  <w:rPr>
                    <w:rStyle w:val="PlaceholderText"/>
                  </w:rPr>
                  <w:t>Click or tap here to enter text.</w:t>
                </w:r>
              </w:p>
            </w:tc>
          </w:sdtContent>
        </w:sdt>
      </w:tr>
      <w:tr w:rsidR="00412EAE" w14:paraId="0045BCEC" w14:textId="77777777" w:rsidTr="00DF04C6">
        <w:tc>
          <w:tcPr>
            <w:tcW w:w="3116" w:type="dxa"/>
          </w:tcPr>
          <w:p w14:paraId="4A01D296" w14:textId="06BF9EA3" w:rsidR="00412EAE" w:rsidRPr="00AD4726" w:rsidRDefault="00412EAE" w:rsidP="00DF04C6">
            <w:r w:rsidRPr="00183384">
              <w:t>Approaches to design, write, problem-solve and innovate</w:t>
            </w:r>
          </w:p>
          <w:p w14:paraId="42F8AAC5" w14:textId="77777777" w:rsidR="00412EAE" w:rsidRDefault="00412EAE" w:rsidP="00DF04C6"/>
        </w:tc>
        <w:sdt>
          <w:sdtPr>
            <w:id w:val="-2134699815"/>
            <w:placeholder>
              <w:docPart w:val="0003F248284D44B5ACC678641F2E0202"/>
            </w:placeholder>
            <w:showingPlcHdr/>
          </w:sdtPr>
          <w:sdtEndPr/>
          <w:sdtContent>
            <w:tc>
              <w:tcPr>
                <w:tcW w:w="3117" w:type="dxa"/>
              </w:tcPr>
              <w:p w14:paraId="58BC1F15" w14:textId="77777777" w:rsidR="00412EAE" w:rsidRDefault="00412EAE" w:rsidP="00DF04C6">
                <w:r w:rsidRPr="004C4EA8">
                  <w:rPr>
                    <w:rStyle w:val="PlaceholderText"/>
                  </w:rPr>
                  <w:t>Click or tap here to enter text.</w:t>
                </w:r>
              </w:p>
            </w:tc>
          </w:sdtContent>
        </w:sdt>
        <w:sdt>
          <w:sdtPr>
            <w:id w:val="-1674261495"/>
            <w:placeholder>
              <w:docPart w:val="FB64C49905D14AEEACE38B36F6F98723"/>
            </w:placeholder>
            <w:showingPlcHdr/>
          </w:sdtPr>
          <w:sdtEndPr/>
          <w:sdtContent>
            <w:tc>
              <w:tcPr>
                <w:tcW w:w="3117" w:type="dxa"/>
              </w:tcPr>
              <w:p w14:paraId="44014876" w14:textId="77777777" w:rsidR="00412EAE" w:rsidRDefault="00412EAE" w:rsidP="00DF04C6">
                <w:r w:rsidRPr="004C4EA8">
                  <w:rPr>
                    <w:rStyle w:val="PlaceholderText"/>
                  </w:rPr>
                  <w:t>Click or tap here to enter text.</w:t>
                </w:r>
              </w:p>
            </w:tc>
          </w:sdtContent>
        </w:sdt>
      </w:tr>
      <w:tr w:rsidR="00412EAE" w14:paraId="0E05E2DC" w14:textId="77777777" w:rsidTr="00DF04C6">
        <w:tc>
          <w:tcPr>
            <w:tcW w:w="3116" w:type="dxa"/>
          </w:tcPr>
          <w:p w14:paraId="0E6D6C59" w14:textId="7DE252DA" w:rsidR="00412EAE" w:rsidRDefault="00412EAE" w:rsidP="00DF04C6">
            <w:r w:rsidRPr="00183384">
              <w:t>Key elements of production, set design, script analysis, costuming</w:t>
            </w:r>
          </w:p>
          <w:p w14:paraId="16E2582B" w14:textId="77777777" w:rsidR="00412EAE" w:rsidRPr="00EA69C7" w:rsidRDefault="00412EAE" w:rsidP="00DF04C6"/>
        </w:tc>
        <w:sdt>
          <w:sdtPr>
            <w:id w:val="-484318839"/>
            <w:placeholder>
              <w:docPart w:val="89942BC593D546918DB9851883BE4919"/>
            </w:placeholder>
            <w:showingPlcHdr/>
          </w:sdtPr>
          <w:sdtEndPr/>
          <w:sdtContent>
            <w:tc>
              <w:tcPr>
                <w:tcW w:w="3117" w:type="dxa"/>
              </w:tcPr>
              <w:p w14:paraId="045D368F" w14:textId="77777777" w:rsidR="00412EAE" w:rsidRDefault="00412EAE" w:rsidP="00DF04C6">
                <w:r w:rsidRPr="004C4EA8">
                  <w:rPr>
                    <w:rStyle w:val="PlaceholderText"/>
                  </w:rPr>
                  <w:t>Click or tap here to enter text.</w:t>
                </w:r>
              </w:p>
            </w:tc>
          </w:sdtContent>
        </w:sdt>
        <w:sdt>
          <w:sdtPr>
            <w:id w:val="-1506897176"/>
            <w:placeholder>
              <w:docPart w:val="B71F67631AC2414B8BA1DFB680A2AC60"/>
            </w:placeholder>
            <w:showingPlcHdr/>
          </w:sdtPr>
          <w:sdtEndPr/>
          <w:sdtContent>
            <w:tc>
              <w:tcPr>
                <w:tcW w:w="3117" w:type="dxa"/>
              </w:tcPr>
              <w:p w14:paraId="0702B5D2" w14:textId="77777777" w:rsidR="00412EAE" w:rsidRDefault="00412EAE" w:rsidP="00DF04C6">
                <w:r w:rsidRPr="004C4EA8">
                  <w:rPr>
                    <w:rStyle w:val="PlaceholderText"/>
                  </w:rPr>
                  <w:t>Click or tap here to enter text.</w:t>
                </w:r>
              </w:p>
            </w:tc>
          </w:sdtContent>
        </w:sdt>
      </w:tr>
    </w:tbl>
    <w:p w14:paraId="6041884E" w14:textId="77777777" w:rsidR="003465AF" w:rsidRDefault="003465AF" w:rsidP="003871F2">
      <w:pPr>
        <w:spacing w:after="0" w:line="240" w:lineRule="auto"/>
        <w:rPr>
          <w:rFonts w:ascii="Times New Roman" w:eastAsia="Times New Roman" w:hAnsi="Times New Roman" w:cs="Times New Roman"/>
          <w:kern w:val="0"/>
          <w14:ligatures w14:val="none"/>
        </w:rPr>
      </w:pPr>
    </w:p>
    <w:p w14:paraId="1FEF83F7" w14:textId="77777777" w:rsidR="00F3032B" w:rsidRDefault="00F3032B" w:rsidP="003871F2">
      <w:pPr>
        <w:spacing w:after="0" w:line="240" w:lineRule="auto"/>
        <w:rPr>
          <w:rFonts w:ascii="Times New Roman" w:eastAsia="Times New Roman" w:hAnsi="Times New Roman" w:cs="Times New Roman"/>
          <w:kern w:val="0"/>
          <w14:ligatures w14:val="none"/>
        </w:rPr>
      </w:pPr>
    </w:p>
    <w:p w14:paraId="01387740" w14:textId="77777777" w:rsidR="00F3032B" w:rsidRDefault="00F3032B" w:rsidP="003871F2">
      <w:pPr>
        <w:spacing w:after="0" w:line="240" w:lineRule="auto"/>
        <w:rPr>
          <w:rFonts w:ascii="Times New Roman" w:eastAsia="Times New Roman" w:hAnsi="Times New Roman" w:cs="Times New Roman"/>
          <w:kern w:val="0"/>
          <w14:ligatures w14:val="none"/>
        </w:rPr>
      </w:pPr>
    </w:p>
    <w:p w14:paraId="2D153D46" w14:textId="77777777" w:rsidR="00F3032B" w:rsidRDefault="00F3032B" w:rsidP="003871F2">
      <w:pPr>
        <w:spacing w:after="0" w:line="240" w:lineRule="auto"/>
        <w:rPr>
          <w:rFonts w:ascii="Times New Roman" w:eastAsia="Times New Roman" w:hAnsi="Times New Roman" w:cs="Times New Roman"/>
          <w:kern w:val="0"/>
          <w14:ligatures w14:val="none"/>
        </w:rPr>
      </w:pPr>
    </w:p>
    <w:p w14:paraId="7EB639CE" w14:textId="77777777" w:rsidR="00F3032B" w:rsidRDefault="00F3032B" w:rsidP="003871F2">
      <w:pPr>
        <w:spacing w:after="0" w:line="240" w:lineRule="auto"/>
        <w:rPr>
          <w:rFonts w:ascii="Times New Roman" w:eastAsia="Times New Roman" w:hAnsi="Times New Roman" w:cs="Times New Roman"/>
          <w:kern w:val="0"/>
          <w14:ligatures w14:val="none"/>
        </w:rPr>
      </w:pPr>
    </w:p>
    <w:p w14:paraId="0A374A43" w14:textId="77777777" w:rsidR="00F3032B" w:rsidRDefault="00F3032B" w:rsidP="003871F2">
      <w:pPr>
        <w:spacing w:after="0" w:line="240" w:lineRule="auto"/>
        <w:rPr>
          <w:rFonts w:ascii="Times New Roman" w:eastAsia="Times New Roman" w:hAnsi="Times New Roman" w:cs="Times New Roman"/>
          <w:kern w:val="0"/>
          <w14:ligatures w14:val="none"/>
        </w:rPr>
      </w:pPr>
    </w:p>
    <w:p w14:paraId="202D2ED4" w14:textId="400041FE" w:rsidR="00F3032B" w:rsidRPr="00C8177F" w:rsidRDefault="00F3032B" w:rsidP="00F3032B">
      <w:pPr>
        <w:pStyle w:val="Heading3"/>
        <w:rPr>
          <w:b/>
          <w:bCs/>
          <w:color w:val="000000" w:themeColor="text1"/>
          <w:sz w:val="24"/>
          <w:szCs w:val="24"/>
        </w:rPr>
      </w:pPr>
      <w:r>
        <w:rPr>
          <w:b/>
          <w:bCs/>
          <w:color w:val="000000" w:themeColor="text1"/>
          <w:sz w:val="24"/>
          <w:szCs w:val="24"/>
        </w:rPr>
        <w:lastRenderedPageBreak/>
        <w:t>History, Literature, and Criticism:</w:t>
      </w:r>
    </w:p>
    <w:tbl>
      <w:tblPr>
        <w:tblStyle w:val="TableGrid"/>
        <w:tblW w:w="0" w:type="auto"/>
        <w:tblLook w:val="04A0" w:firstRow="1" w:lastRow="0" w:firstColumn="1" w:lastColumn="0" w:noHBand="0" w:noVBand="1"/>
      </w:tblPr>
      <w:tblGrid>
        <w:gridCol w:w="3116"/>
        <w:gridCol w:w="3117"/>
        <w:gridCol w:w="3117"/>
      </w:tblGrid>
      <w:tr w:rsidR="00F3032B" w14:paraId="46DC4ABB" w14:textId="77777777" w:rsidTr="00DF04C6">
        <w:trPr>
          <w:tblHeader/>
        </w:trPr>
        <w:tc>
          <w:tcPr>
            <w:tcW w:w="3116" w:type="dxa"/>
            <w:shd w:val="clear" w:color="auto" w:fill="D9D9D9" w:themeFill="background1" w:themeFillShade="D9"/>
          </w:tcPr>
          <w:p w14:paraId="006A4AAB" w14:textId="77777777" w:rsidR="00F3032B" w:rsidRDefault="00F3032B"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8BF38D3" w14:textId="77777777" w:rsidR="00F3032B" w:rsidRDefault="00F3032B" w:rsidP="00DF04C6">
            <w:r w:rsidRPr="00AD4726">
              <w:rPr>
                <w:b/>
                <w:bCs/>
              </w:rPr>
              <w:t>Course #/Title/Grade</w:t>
            </w:r>
          </w:p>
        </w:tc>
        <w:tc>
          <w:tcPr>
            <w:tcW w:w="3117" w:type="dxa"/>
            <w:shd w:val="clear" w:color="auto" w:fill="D9D9D9" w:themeFill="background1" w:themeFillShade="D9"/>
          </w:tcPr>
          <w:p w14:paraId="2AF39AB2" w14:textId="77777777" w:rsidR="00F3032B" w:rsidRPr="00AD4726" w:rsidRDefault="00F3032B" w:rsidP="00DF04C6">
            <w:r w:rsidRPr="00AD4726">
              <w:rPr>
                <w:b/>
                <w:bCs/>
              </w:rPr>
              <w:t>Portfolio Artifact(s)</w:t>
            </w:r>
          </w:p>
          <w:p w14:paraId="5E826BCD" w14:textId="77777777" w:rsidR="00F3032B" w:rsidRPr="00AD4726" w:rsidRDefault="00F3032B" w:rsidP="00DF04C6">
            <w:r w:rsidRPr="00AD4726">
              <w:rPr>
                <w:b/>
                <w:bCs/>
              </w:rPr>
              <w:t>AND </w:t>
            </w:r>
          </w:p>
          <w:p w14:paraId="4C6E8475" w14:textId="77777777" w:rsidR="00F3032B" w:rsidRDefault="00F3032B" w:rsidP="00DF04C6">
            <w:r w:rsidRPr="00AD4726">
              <w:rPr>
                <w:b/>
                <w:bCs/>
              </w:rPr>
              <w:t>Rationale</w:t>
            </w:r>
          </w:p>
        </w:tc>
      </w:tr>
      <w:tr w:rsidR="00F3032B" w14:paraId="78A601F9" w14:textId="77777777" w:rsidTr="00DF04C6">
        <w:tc>
          <w:tcPr>
            <w:tcW w:w="3116" w:type="dxa"/>
          </w:tcPr>
          <w:p w14:paraId="6DB8F061" w14:textId="77777777" w:rsidR="00F3032B" w:rsidRDefault="00F3032B" w:rsidP="00F3032B">
            <w:r w:rsidRPr="00890810">
              <w:t>Analyze, observe, and critique a variety of styles, genres, aesthetics and technical design, and uses of drama and theatre arts</w:t>
            </w:r>
          </w:p>
          <w:p w14:paraId="039932EB" w14:textId="2BC5F993" w:rsidR="00F3032B" w:rsidRDefault="00F3032B" w:rsidP="00F3032B"/>
        </w:tc>
        <w:sdt>
          <w:sdtPr>
            <w:id w:val="665059984"/>
            <w:placeholder>
              <w:docPart w:val="381A54CF9297461F9D13954BBE7DBCCA"/>
            </w:placeholder>
            <w:showingPlcHdr/>
          </w:sdtPr>
          <w:sdtEndPr/>
          <w:sdtContent>
            <w:tc>
              <w:tcPr>
                <w:tcW w:w="3117" w:type="dxa"/>
              </w:tcPr>
              <w:p w14:paraId="27431BE4" w14:textId="77777777" w:rsidR="00F3032B" w:rsidRDefault="00F3032B" w:rsidP="00DF04C6">
                <w:r w:rsidRPr="004C4EA8">
                  <w:rPr>
                    <w:rStyle w:val="PlaceholderText"/>
                  </w:rPr>
                  <w:t>Click or tap here to enter text.</w:t>
                </w:r>
              </w:p>
            </w:tc>
          </w:sdtContent>
        </w:sdt>
        <w:sdt>
          <w:sdtPr>
            <w:id w:val="-1480077788"/>
            <w:placeholder>
              <w:docPart w:val="EC640C181B8E4CD9B0F9619FFEF7EECD"/>
            </w:placeholder>
            <w:showingPlcHdr/>
          </w:sdtPr>
          <w:sdtEndPr/>
          <w:sdtContent>
            <w:tc>
              <w:tcPr>
                <w:tcW w:w="3117" w:type="dxa"/>
              </w:tcPr>
              <w:p w14:paraId="5491CE59" w14:textId="77777777" w:rsidR="00F3032B" w:rsidRDefault="00F3032B" w:rsidP="00DF04C6">
                <w:r w:rsidRPr="004C4EA8">
                  <w:rPr>
                    <w:rStyle w:val="PlaceholderText"/>
                  </w:rPr>
                  <w:t>Click or tap here to enter text.</w:t>
                </w:r>
              </w:p>
            </w:tc>
          </w:sdtContent>
        </w:sdt>
      </w:tr>
      <w:tr w:rsidR="00F3032B" w14:paraId="09BFB921" w14:textId="77777777" w:rsidTr="00DF04C6">
        <w:tc>
          <w:tcPr>
            <w:tcW w:w="3116" w:type="dxa"/>
          </w:tcPr>
          <w:p w14:paraId="47705DE1" w14:textId="77777777" w:rsidR="00F3032B" w:rsidRPr="00AD4726" w:rsidRDefault="00F3032B" w:rsidP="00F3032B">
            <w:r w:rsidRPr="000A1BB4">
              <w:t>Importance of theatre and its impact on society and history from a variety of cultures and perspectives</w:t>
            </w:r>
          </w:p>
          <w:p w14:paraId="7A2AB7B1" w14:textId="77777777" w:rsidR="00F3032B" w:rsidRDefault="00F3032B" w:rsidP="00DF04C6"/>
        </w:tc>
        <w:sdt>
          <w:sdtPr>
            <w:id w:val="-1696761792"/>
            <w:placeholder>
              <w:docPart w:val="DACD5D58FBE14D72A6C13FBBC937AD60"/>
            </w:placeholder>
            <w:showingPlcHdr/>
          </w:sdtPr>
          <w:sdtEndPr/>
          <w:sdtContent>
            <w:tc>
              <w:tcPr>
                <w:tcW w:w="3117" w:type="dxa"/>
              </w:tcPr>
              <w:p w14:paraId="53D5EED8" w14:textId="77777777" w:rsidR="00F3032B" w:rsidRDefault="00F3032B" w:rsidP="00DF04C6">
                <w:r w:rsidRPr="004C4EA8">
                  <w:rPr>
                    <w:rStyle w:val="PlaceholderText"/>
                  </w:rPr>
                  <w:t>Click or tap here to enter text.</w:t>
                </w:r>
              </w:p>
            </w:tc>
          </w:sdtContent>
        </w:sdt>
        <w:sdt>
          <w:sdtPr>
            <w:id w:val="2109919274"/>
            <w:placeholder>
              <w:docPart w:val="2F56F7337C394D4FA4DF6C2DD6A74716"/>
            </w:placeholder>
            <w:showingPlcHdr/>
          </w:sdtPr>
          <w:sdtEndPr/>
          <w:sdtContent>
            <w:tc>
              <w:tcPr>
                <w:tcW w:w="3117" w:type="dxa"/>
              </w:tcPr>
              <w:p w14:paraId="5138C3E3" w14:textId="77777777" w:rsidR="00F3032B" w:rsidRDefault="00F3032B" w:rsidP="00DF04C6">
                <w:r w:rsidRPr="004C4EA8">
                  <w:rPr>
                    <w:rStyle w:val="PlaceholderText"/>
                  </w:rPr>
                  <w:t>Click or tap here to enter text.</w:t>
                </w:r>
              </w:p>
            </w:tc>
          </w:sdtContent>
        </w:sdt>
      </w:tr>
      <w:tr w:rsidR="00F3032B" w14:paraId="225F6A72" w14:textId="77777777" w:rsidTr="00DF04C6">
        <w:tc>
          <w:tcPr>
            <w:tcW w:w="3116" w:type="dxa"/>
          </w:tcPr>
          <w:p w14:paraId="1B2DDC6A" w14:textId="1FE8C2EE" w:rsidR="00F3032B" w:rsidRDefault="00F3032B" w:rsidP="00DF04C6">
            <w:r w:rsidRPr="000A1BB4">
              <w:t>How to respond to, analyze, and evaluate key works of dramatic literature from different historical periods and cultures</w:t>
            </w:r>
          </w:p>
          <w:p w14:paraId="496D958A" w14:textId="77777777" w:rsidR="00F3032B" w:rsidRPr="00EA69C7" w:rsidRDefault="00F3032B" w:rsidP="00DF04C6"/>
        </w:tc>
        <w:sdt>
          <w:sdtPr>
            <w:id w:val="986893452"/>
            <w:placeholder>
              <w:docPart w:val="F56715DC4E224953AD47EE093B5E0AFE"/>
            </w:placeholder>
            <w:showingPlcHdr/>
          </w:sdtPr>
          <w:sdtEndPr/>
          <w:sdtContent>
            <w:tc>
              <w:tcPr>
                <w:tcW w:w="3117" w:type="dxa"/>
              </w:tcPr>
              <w:p w14:paraId="0C0EB078" w14:textId="77777777" w:rsidR="00F3032B" w:rsidRDefault="00F3032B" w:rsidP="00DF04C6">
                <w:r w:rsidRPr="004C4EA8">
                  <w:rPr>
                    <w:rStyle w:val="PlaceholderText"/>
                  </w:rPr>
                  <w:t>Click or tap here to enter text.</w:t>
                </w:r>
              </w:p>
            </w:tc>
          </w:sdtContent>
        </w:sdt>
        <w:sdt>
          <w:sdtPr>
            <w:id w:val="-1900434816"/>
            <w:placeholder>
              <w:docPart w:val="39575BFF88A64276966DACEE55A8C987"/>
            </w:placeholder>
            <w:showingPlcHdr/>
          </w:sdtPr>
          <w:sdtEndPr/>
          <w:sdtContent>
            <w:tc>
              <w:tcPr>
                <w:tcW w:w="3117" w:type="dxa"/>
              </w:tcPr>
              <w:p w14:paraId="2A949D33" w14:textId="77777777" w:rsidR="00F3032B" w:rsidRDefault="00F3032B" w:rsidP="00DF04C6">
                <w:r w:rsidRPr="004C4EA8">
                  <w:rPr>
                    <w:rStyle w:val="PlaceholderText"/>
                  </w:rPr>
                  <w:t>Click or tap here to enter text.</w:t>
                </w:r>
              </w:p>
            </w:tc>
          </w:sdtContent>
        </w:sdt>
      </w:tr>
    </w:tbl>
    <w:p w14:paraId="5F234B1F" w14:textId="77777777" w:rsidR="00F3032B" w:rsidRDefault="00F3032B" w:rsidP="003871F2">
      <w:pPr>
        <w:spacing w:after="0" w:line="240" w:lineRule="auto"/>
        <w:rPr>
          <w:rFonts w:ascii="Times New Roman" w:eastAsia="Times New Roman" w:hAnsi="Times New Roman" w:cs="Times New Roman"/>
          <w:kern w:val="0"/>
          <w14:ligatures w14:val="none"/>
        </w:rPr>
      </w:pPr>
    </w:p>
    <w:p w14:paraId="236F49CD" w14:textId="789E1673" w:rsidR="00F715BA" w:rsidRDefault="00F715BA" w:rsidP="00AD4726"/>
    <w:p w14:paraId="5EEEE056" w14:textId="77777777" w:rsidR="00A61388" w:rsidRPr="00A845FC" w:rsidRDefault="00A61388" w:rsidP="00A61388">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6D7920FD" w14:textId="77777777" w:rsidR="00C956B6" w:rsidRDefault="00C956B6" w:rsidP="00AD4726"/>
    <w:p w14:paraId="4893D3E9" w14:textId="77777777" w:rsidR="00C956B6" w:rsidRDefault="00C956B6" w:rsidP="00AD4726"/>
    <w:p w14:paraId="1E3867EB" w14:textId="77777777" w:rsidR="00C956B6" w:rsidRDefault="00C956B6" w:rsidP="00AD4726"/>
    <w:p w14:paraId="5453E193" w14:textId="77777777" w:rsidR="00C956B6" w:rsidRDefault="00C956B6" w:rsidP="00AD4726"/>
    <w:p w14:paraId="273FF544" w14:textId="77777777" w:rsidR="00C956B6" w:rsidRDefault="00C956B6" w:rsidP="00AD4726"/>
    <w:p w14:paraId="2DBF1717" w14:textId="77777777" w:rsidR="00C956B6" w:rsidRDefault="00C956B6" w:rsidP="00AD4726"/>
    <w:p w14:paraId="02773104" w14:textId="77777777" w:rsidR="00C956B6" w:rsidRDefault="00C956B6" w:rsidP="00AD4726"/>
    <w:sectPr w:rsidR="00C956B6" w:rsidSect="0044638D">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C0487" w14:textId="77777777" w:rsidR="00FF274C" w:rsidRDefault="00FF274C" w:rsidP="00247CB5">
      <w:pPr>
        <w:spacing w:after="0" w:line="240" w:lineRule="auto"/>
      </w:pPr>
      <w:r>
        <w:separator/>
      </w:r>
    </w:p>
  </w:endnote>
  <w:endnote w:type="continuationSeparator" w:id="0">
    <w:p w14:paraId="3C69DDB9" w14:textId="77777777" w:rsidR="00FF274C" w:rsidRDefault="00FF274C"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4481F" w14:textId="77777777" w:rsidR="00FF274C" w:rsidRDefault="00FF274C" w:rsidP="00247CB5">
      <w:pPr>
        <w:spacing w:after="0" w:line="240" w:lineRule="auto"/>
      </w:pPr>
      <w:r>
        <w:separator/>
      </w:r>
    </w:p>
  </w:footnote>
  <w:footnote w:type="continuationSeparator" w:id="0">
    <w:p w14:paraId="0C3EBD47" w14:textId="77777777" w:rsidR="00FF274C" w:rsidRDefault="00FF274C"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533741"/>
    <w:multiLevelType w:val="hybridMultilevel"/>
    <w:tmpl w:val="2F82F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9167F2"/>
    <w:multiLevelType w:val="multilevel"/>
    <w:tmpl w:val="E2E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3"/>
  </w:num>
  <w:num w:numId="2" w16cid:durableId="1287931480">
    <w:abstractNumId w:val="22"/>
  </w:num>
  <w:num w:numId="3" w16cid:durableId="709914026">
    <w:abstractNumId w:val="27"/>
  </w:num>
  <w:num w:numId="4" w16cid:durableId="1934049431">
    <w:abstractNumId w:val="37"/>
  </w:num>
  <w:num w:numId="5" w16cid:durableId="1597401095">
    <w:abstractNumId w:val="7"/>
  </w:num>
  <w:num w:numId="6" w16cid:durableId="1972515934">
    <w:abstractNumId w:val="13"/>
  </w:num>
  <w:num w:numId="7" w16cid:durableId="1072657260">
    <w:abstractNumId w:val="21"/>
  </w:num>
  <w:num w:numId="8" w16cid:durableId="1300568501">
    <w:abstractNumId w:val="28"/>
  </w:num>
  <w:num w:numId="9" w16cid:durableId="287468638">
    <w:abstractNumId w:val="41"/>
  </w:num>
  <w:num w:numId="10" w16cid:durableId="1435515279">
    <w:abstractNumId w:val="16"/>
  </w:num>
  <w:num w:numId="11" w16cid:durableId="414671710">
    <w:abstractNumId w:val="36"/>
  </w:num>
  <w:num w:numId="12" w16cid:durableId="312950467">
    <w:abstractNumId w:val="26"/>
  </w:num>
  <w:num w:numId="13" w16cid:durableId="92433943">
    <w:abstractNumId w:val="42"/>
  </w:num>
  <w:num w:numId="14" w16cid:durableId="686951336">
    <w:abstractNumId w:val="14"/>
  </w:num>
  <w:num w:numId="15" w16cid:durableId="1958098054">
    <w:abstractNumId w:val="24"/>
  </w:num>
  <w:num w:numId="16" w16cid:durableId="1418794979">
    <w:abstractNumId w:val="12"/>
  </w:num>
  <w:num w:numId="17" w16cid:durableId="1693996720">
    <w:abstractNumId w:val="6"/>
  </w:num>
  <w:num w:numId="18" w16cid:durableId="184177575">
    <w:abstractNumId w:val="31"/>
  </w:num>
  <w:num w:numId="19" w16cid:durableId="1106923685">
    <w:abstractNumId w:val="44"/>
  </w:num>
  <w:num w:numId="20" w16cid:durableId="1052190357">
    <w:abstractNumId w:val="5"/>
  </w:num>
  <w:num w:numId="21" w16cid:durableId="310865930">
    <w:abstractNumId w:val="29"/>
  </w:num>
  <w:num w:numId="22" w16cid:durableId="1462184247">
    <w:abstractNumId w:val="25"/>
  </w:num>
  <w:num w:numId="23" w16cid:durableId="1615019806">
    <w:abstractNumId w:val="32"/>
  </w:num>
  <w:num w:numId="24" w16cid:durableId="587421105">
    <w:abstractNumId w:val="9"/>
  </w:num>
  <w:num w:numId="25" w16cid:durableId="546379856">
    <w:abstractNumId w:val="18"/>
  </w:num>
  <w:num w:numId="26" w16cid:durableId="154227323">
    <w:abstractNumId w:val="34"/>
  </w:num>
  <w:num w:numId="27" w16cid:durableId="761680375">
    <w:abstractNumId w:val="39"/>
  </w:num>
  <w:num w:numId="28" w16cid:durableId="1725061471">
    <w:abstractNumId w:val="15"/>
  </w:num>
  <w:num w:numId="29" w16cid:durableId="859003082">
    <w:abstractNumId w:val="23"/>
  </w:num>
  <w:num w:numId="30" w16cid:durableId="360740766">
    <w:abstractNumId w:val="40"/>
  </w:num>
  <w:num w:numId="31" w16cid:durableId="1336683912">
    <w:abstractNumId w:val="20"/>
  </w:num>
  <w:num w:numId="32" w16cid:durableId="756749512">
    <w:abstractNumId w:val="2"/>
  </w:num>
  <w:num w:numId="33" w16cid:durableId="606084597">
    <w:abstractNumId w:val="1"/>
  </w:num>
  <w:num w:numId="34" w16cid:durableId="1364595449">
    <w:abstractNumId w:val="38"/>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3"/>
  </w:num>
  <w:num w:numId="42" w16cid:durableId="953286815">
    <w:abstractNumId w:val="35"/>
  </w:num>
  <w:num w:numId="43" w16cid:durableId="1357778685">
    <w:abstractNumId w:val="30"/>
  </w:num>
  <w:num w:numId="44" w16cid:durableId="773867890">
    <w:abstractNumId w:val="8"/>
  </w:num>
  <w:num w:numId="45" w16cid:durableId="213583451">
    <w:abstractNumId w:val="17"/>
  </w:num>
  <w:num w:numId="46" w16cid:durableId="1458141275">
    <w:abstractNumId w:val="4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5755"/>
    <w:rsid w:val="0003175B"/>
    <w:rsid w:val="0003574E"/>
    <w:rsid w:val="00037DD0"/>
    <w:rsid w:val="00045ADA"/>
    <w:rsid w:val="00073057"/>
    <w:rsid w:val="00076DE2"/>
    <w:rsid w:val="0007720A"/>
    <w:rsid w:val="000934EA"/>
    <w:rsid w:val="000A1BB4"/>
    <w:rsid w:val="000A3873"/>
    <w:rsid w:val="000C793E"/>
    <w:rsid w:val="000E0699"/>
    <w:rsid w:val="000E49C2"/>
    <w:rsid w:val="000F575E"/>
    <w:rsid w:val="00131BD8"/>
    <w:rsid w:val="0013412A"/>
    <w:rsid w:val="0014583E"/>
    <w:rsid w:val="001811F9"/>
    <w:rsid w:val="00183384"/>
    <w:rsid w:val="001A0D88"/>
    <w:rsid w:val="001A0F69"/>
    <w:rsid w:val="001B2BD2"/>
    <w:rsid w:val="001C2684"/>
    <w:rsid w:val="001C6ED4"/>
    <w:rsid w:val="001E14FE"/>
    <w:rsid w:val="001F0822"/>
    <w:rsid w:val="0023345E"/>
    <w:rsid w:val="00247CB5"/>
    <w:rsid w:val="00264168"/>
    <w:rsid w:val="00264252"/>
    <w:rsid w:val="00280CB9"/>
    <w:rsid w:val="0030151B"/>
    <w:rsid w:val="0030729A"/>
    <w:rsid w:val="0031031C"/>
    <w:rsid w:val="00314CB2"/>
    <w:rsid w:val="00332741"/>
    <w:rsid w:val="003465AF"/>
    <w:rsid w:val="00353080"/>
    <w:rsid w:val="003540EB"/>
    <w:rsid w:val="003620D1"/>
    <w:rsid w:val="00370FFC"/>
    <w:rsid w:val="00382860"/>
    <w:rsid w:val="003871F2"/>
    <w:rsid w:val="003913A8"/>
    <w:rsid w:val="003B0E00"/>
    <w:rsid w:val="003B712C"/>
    <w:rsid w:val="003C5D9E"/>
    <w:rsid w:val="003C69BC"/>
    <w:rsid w:val="003E6A2E"/>
    <w:rsid w:val="00412EAE"/>
    <w:rsid w:val="00425F87"/>
    <w:rsid w:val="0043360E"/>
    <w:rsid w:val="00443E68"/>
    <w:rsid w:val="0044638D"/>
    <w:rsid w:val="00491F19"/>
    <w:rsid w:val="00493C82"/>
    <w:rsid w:val="004B0D6A"/>
    <w:rsid w:val="004B3323"/>
    <w:rsid w:val="004B7A0B"/>
    <w:rsid w:val="004D7C95"/>
    <w:rsid w:val="004E0378"/>
    <w:rsid w:val="0052220C"/>
    <w:rsid w:val="00533551"/>
    <w:rsid w:val="00591C65"/>
    <w:rsid w:val="00593ADB"/>
    <w:rsid w:val="005B70B6"/>
    <w:rsid w:val="005C709F"/>
    <w:rsid w:val="005F26A1"/>
    <w:rsid w:val="0062061F"/>
    <w:rsid w:val="00624C9E"/>
    <w:rsid w:val="0067747C"/>
    <w:rsid w:val="006803FF"/>
    <w:rsid w:val="00696699"/>
    <w:rsid w:val="006A3344"/>
    <w:rsid w:val="006D4924"/>
    <w:rsid w:val="00733BB9"/>
    <w:rsid w:val="00742738"/>
    <w:rsid w:val="00743DE8"/>
    <w:rsid w:val="00747C87"/>
    <w:rsid w:val="00755B63"/>
    <w:rsid w:val="00770AA9"/>
    <w:rsid w:val="00775B23"/>
    <w:rsid w:val="00776929"/>
    <w:rsid w:val="00782004"/>
    <w:rsid w:val="00783E99"/>
    <w:rsid w:val="007D6329"/>
    <w:rsid w:val="007E4AD7"/>
    <w:rsid w:val="007F0E4D"/>
    <w:rsid w:val="007F285E"/>
    <w:rsid w:val="007F79D7"/>
    <w:rsid w:val="00800E39"/>
    <w:rsid w:val="008210A2"/>
    <w:rsid w:val="0085756F"/>
    <w:rsid w:val="00890810"/>
    <w:rsid w:val="008B3BD1"/>
    <w:rsid w:val="008E11CC"/>
    <w:rsid w:val="0090478D"/>
    <w:rsid w:val="0091419B"/>
    <w:rsid w:val="0091570E"/>
    <w:rsid w:val="00936227"/>
    <w:rsid w:val="00944FCC"/>
    <w:rsid w:val="00947E00"/>
    <w:rsid w:val="009508BB"/>
    <w:rsid w:val="00961B67"/>
    <w:rsid w:val="00961C10"/>
    <w:rsid w:val="00975B63"/>
    <w:rsid w:val="00991047"/>
    <w:rsid w:val="009A772B"/>
    <w:rsid w:val="009C67F3"/>
    <w:rsid w:val="009E518D"/>
    <w:rsid w:val="009E5D2E"/>
    <w:rsid w:val="00A004A4"/>
    <w:rsid w:val="00A115AE"/>
    <w:rsid w:val="00A142FF"/>
    <w:rsid w:val="00A27614"/>
    <w:rsid w:val="00A50A79"/>
    <w:rsid w:val="00A61388"/>
    <w:rsid w:val="00A74F4A"/>
    <w:rsid w:val="00AD4726"/>
    <w:rsid w:val="00AF146B"/>
    <w:rsid w:val="00B01459"/>
    <w:rsid w:val="00B33583"/>
    <w:rsid w:val="00B40C13"/>
    <w:rsid w:val="00B55E61"/>
    <w:rsid w:val="00B63044"/>
    <w:rsid w:val="00BC1A57"/>
    <w:rsid w:val="00BD0802"/>
    <w:rsid w:val="00BF51CE"/>
    <w:rsid w:val="00C14EDD"/>
    <w:rsid w:val="00C24A1A"/>
    <w:rsid w:val="00C439EE"/>
    <w:rsid w:val="00C93B5A"/>
    <w:rsid w:val="00C956B6"/>
    <w:rsid w:val="00C97311"/>
    <w:rsid w:val="00CB10CF"/>
    <w:rsid w:val="00CE734E"/>
    <w:rsid w:val="00D02AE3"/>
    <w:rsid w:val="00D1700B"/>
    <w:rsid w:val="00D17F99"/>
    <w:rsid w:val="00D35DF6"/>
    <w:rsid w:val="00D555DD"/>
    <w:rsid w:val="00D912FB"/>
    <w:rsid w:val="00DA5561"/>
    <w:rsid w:val="00DB43E2"/>
    <w:rsid w:val="00DB71C4"/>
    <w:rsid w:val="00DD2B52"/>
    <w:rsid w:val="00DE5AD0"/>
    <w:rsid w:val="00DF5A01"/>
    <w:rsid w:val="00E16E99"/>
    <w:rsid w:val="00E206FC"/>
    <w:rsid w:val="00E3475B"/>
    <w:rsid w:val="00E4490F"/>
    <w:rsid w:val="00E6002C"/>
    <w:rsid w:val="00E64F02"/>
    <w:rsid w:val="00E714AD"/>
    <w:rsid w:val="00E82837"/>
    <w:rsid w:val="00EA4A75"/>
    <w:rsid w:val="00EA69C7"/>
    <w:rsid w:val="00EB7849"/>
    <w:rsid w:val="00ED229B"/>
    <w:rsid w:val="00ED4238"/>
    <w:rsid w:val="00ED79FF"/>
    <w:rsid w:val="00EE7A04"/>
    <w:rsid w:val="00EF3FFA"/>
    <w:rsid w:val="00EF4A1C"/>
    <w:rsid w:val="00F3032B"/>
    <w:rsid w:val="00F41B4E"/>
    <w:rsid w:val="00F475EB"/>
    <w:rsid w:val="00F5536B"/>
    <w:rsid w:val="00F715BA"/>
    <w:rsid w:val="00FC53F6"/>
    <w:rsid w:val="00FD67AE"/>
    <w:rsid w:val="00FF274C"/>
    <w:rsid w:val="00FF5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34627467">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293099566">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45661735">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24173989">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1987348">
      <w:bodyDiv w:val="1"/>
      <w:marLeft w:val="0"/>
      <w:marRight w:val="0"/>
      <w:marTop w:val="0"/>
      <w:marBottom w:val="0"/>
      <w:divBdr>
        <w:top w:val="none" w:sz="0" w:space="0" w:color="auto"/>
        <w:left w:val="none" w:sz="0" w:space="0" w:color="auto"/>
        <w:bottom w:val="none" w:sz="0" w:space="0" w:color="auto"/>
        <w:right w:val="none" w:sz="0" w:space="0" w:color="auto"/>
      </w:divBdr>
    </w:div>
    <w:div w:id="649873175">
      <w:bodyDiv w:val="1"/>
      <w:marLeft w:val="0"/>
      <w:marRight w:val="0"/>
      <w:marTop w:val="0"/>
      <w:marBottom w:val="0"/>
      <w:divBdr>
        <w:top w:val="none" w:sz="0" w:space="0" w:color="auto"/>
        <w:left w:val="none" w:sz="0" w:space="0" w:color="auto"/>
        <w:bottom w:val="none" w:sz="0" w:space="0" w:color="auto"/>
        <w:right w:val="none" w:sz="0" w:space="0" w:color="auto"/>
      </w:divBdr>
    </w:div>
    <w:div w:id="668944454">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43471536">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4700281">
      <w:bodyDiv w:val="1"/>
      <w:marLeft w:val="0"/>
      <w:marRight w:val="0"/>
      <w:marTop w:val="0"/>
      <w:marBottom w:val="0"/>
      <w:divBdr>
        <w:top w:val="none" w:sz="0" w:space="0" w:color="auto"/>
        <w:left w:val="none" w:sz="0" w:space="0" w:color="auto"/>
        <w:bottom w:val="none" w:sz="0" w:space="0" w:color="auto"/>
        <w:right w:val="none" w:sz="0" w:space="0" w:color="auto"/>
      </w:divBdr>
    </w:div>
    <w:div w:id="1321424585">
      <w:bodyDiv w:val="1"/>
      <w:marLeft w:val="0"/>
      <w:marRight w:val="0"/>
      <w:marTop w:val="0"/>
      <w:marBottom w:val="0"/>
      <w:divBdr>
        <w:top w:val="none" w:sz="0" w:space="0" w:color="auto"/>
        <w:left w:val="none" w:sz="0" w:space="0" w:color="auto"/>
        <w:bottom w:val="none" w:sz="0" w:space="0" w:color="auto"/>
        <w:right w:val="none" w:sz="0" w:space="0" w:color="auto"/>
      </w:divBdr>
    </w:div>
    <w:div w:id="1379817824">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47829433">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8A5EB2237F4AF89238129D521F4DA6"/>
        <w:category>
          <w:name w:val="General"/>
          <w:gallery w:val="placeholder"/>
        </w:category>
        <w:types>
          <w:type w:val="bbPlcHdr"/>
        </w:types>
        <w:behaviors>
          <w:behavior w:val="content"/>
        </w:behaviors>
        <w:guid w:val="{5F252678-0456-4965-BB49-D67FEA031AB8}"/>
      </w:docPartPr>
      <w:docPartBody>
        <w:p w:rsidR="002B2FB4" w:rsidRDefault="002B2FB4" w:rsidP="002B2FB4">
          <w:pPr>
            <w:pStyle w:val="A58A5EB2237F4AF89238129D521F4DA6"/>
          </w:pPr>
          <w:r w:rsidRPr="00C6081B">
            <w:rPr>
              <w:rStyle w:val="PlaceholderText"/>
            </w:rPr>
            <w:t>Click or tap here to enter text.</w:t>
          </w:r>
        </w:p>
      </w:docPartBody>
    </w:docPart>
    <w:docPart>
      <w:docPartPr>
        <w:name w:val="5D7F2A66688B42F7B4E4A66DDD4A8EEB"/>
        <w:category>
          <w:name w:val="General"/>
          <w:gallery w:val="placeholder"/>
        </w:category>
        <w:types>
          <w:type w:val="bbPlcHdr"/>
        </w:types>
        <w:behaviors>
          <w:behavior w:val="content"/>
        </w:behaviors>
        <w:guid w:val="{D970763B-9F87-4236-9389-F45CB6F71B32}"/>
      </w:docPartPr>
      <w:docPartBody>
        <w:p w:rsidR="002B2FB4" w:rsidRDefault="002B2FB4" w:rsidP="002B2FB4">
          <w:pPr>
            <w:pStyle w:val="5D7F2A66688B42F7B4E4A66DDD4A8EEB"/>
          </w:pPr>
          <w:r w:rsidRPr="00C6081B">
            <w:rPr>
              <w:rStyle w:val="PlaceholderText"/>
            </w:rPr>
            <w:t>Click or tap here to enter text.</w:t>
          </w:r>
        </w:p>
      </w:docPartBody>
    </w:docPart>
    <w:docPart>
      <w:docPartPr>
        <w:name w:val="C94C4C68674F4B18B00D27806C1EA682"/>
        <w:category>
          <w:name w:val="General"/>
          <w:gallery w:val="placeholder"/>
        </w:category>
        <w:types>
          <w:type w:val="bbPlcHdr"/>
        </w:types>
        <w:behaviors>
          <w:behavior w:val="content"/>
        </w:behaviors>
        <w:guid w:val="{F0A3C4FF-5E45-487F-A669-643EC21C0C2D}"/>
      </w:docPartPr>
      <w:docPartBody>
        <w:p w:rsidR="002B2FB4" w:rsidRDefault="002B2FB4" w:rsidP="002B2FB4">
          <w:pPr>
            <w:pStyle w:val="C94C4C68674F4B18B00D27806C1EA682"/>
          </w:pPr>
          <w:r w:rsidRPr="004C4EA8">
            <w:rPr>
              <w:rStyle w:val="PlaceholderText"/>
            </w:rPr>
            <w:t>Click or tap here to enter text.</w:t>
          </w:r>
        </w:p>
      </w:docPartBody>
    </w:docPart>
    <w:docPart>
      <w:docPartPr>
        <w:name w:val="0E487ABB72584117AFEB2FC05A5992A5"/>
        <w:category>
          <w:name w:val="General"/>
          <w:gallery w:val="placeholder"/>
        </w:category>
        <w:types>
          <w:type w:val="bbPlcHdr"/>
        </w:types>
        <w:behaviors>
          <w:behavior w:val="content"/>
        </w:behaviors>
        <w:guid w:val="{0E76044B-C404-46FC-AFCC-88953234B0CC}"/>
      </w:docPartPr>
      <w:docPartBody>
        <w:p w:rsidR="002B2FB4" w:rsidRDefault="002B2FB4" w:rsidP="002B2FB4">
          <w:pPr>
            <w:pStyle w:val="0E487ABB72584117AFEB2FC05A5992A5"/>
          </w:pPr>
          <w:r w:rsidRPr="004C4EA8">
            <w:rPr>
              <w:rStyle w:val="PlaceholderText"/>
            </w:rPr>
            <w:t>Click or tap here to enter text.</w:t>
          </w:r>
        </w:p>
      </w:docPartBody>
    </w:docPart>
    <w:docPart>
      <w:docPartPr>
        <w:name w:val="3405ACECE69147D28ED86EB23FDCFB26"/>
        <w:category>
          <w:name w:val="General"/>
          <w:gallery w:val="placeholder"/>
        </w:category>
        <w:types>
          <w:type w:val="bbPlcHdr"/>
        </w:types>
        <w:behaviors>
          <w:behavior w:val="content"/>
        </w:behaviors>
        <w:guid w:val="{5E23533C-2C70-40A4-B4B0-97CFF77321D0}"/>
      </w:docPartPr>
      <w:docPartBody>
        <w:p w:rsidR="002B2FB4" w:rsidRDefault="002B2FB4" w:rsidP="002B2FB4">
          <w:pPr>
            <w:pStyle w:val="3405ACECE69147D28ED86EB23FDCFB26"/>
          </w:pPr>
          <w:r w:rsidRPr="004C4EA8">
            <w:rPr>
              <w:rStyle w:val="PlaceholderText"/>
            </w:rPr>
            <w:t>Click or tap here to enter text.</w:t>
          </w:r>
        </w:p>
      </w:docPartBody>
    </w:docPart>
    <w:docPart>
      <w:docPartPr>
        <w:name w:val="E56276B1AF5A48FEB9DFF0E5FE3218C9"/>
        <w:category>
          <w:name w:val="General"/>
          <w:gallery w:val="placeholder"/>
        </w:category>
        <w:types>
          <w:type w:val="bbPlcHdr"/>
        </w:types>
        <w:behaviors>
          <w:behavior w:val="content"/>
        </w:behaviors>
        <w:guid w:val="{7C4A3F6A-ABFF-4EF8-97E5-24DC9B74890A}"/>
      </w:docPartPr>
      <w:docPartBody>
        <w:p w:rsidR="002B2FB4" w:rsidRDefault="002B2FB4" w:rsidP="002B2FB4">
          <w:pPr>
            <w:pStyle w:val="E56276B1AF5A48FEB9DFF0E5FE3218C9"/>
          </w:pPr>
          <w:r w:rsidRPr="004C4EA8">
            <w:rPr>
              <w:rStyle w:val="PlaceholderText"/>
            </w:rPr>
            <w:t>Click or tap here to enter text.</w:t>
          </w:r>
        </w:p>
      </w:docPartBody>
    </w:docPart>
    <w:docPart>
      <w:docPartPr>
        <w:name w:val="5186CA72B1EC499A9EFF1B1C678582DB"/>
        <w:category>
          <w:name w:val="General"/>
          <w:gallery w:val="placeholder"/>
        </w:category>
        <w:types>
          <w:type w:val="bbPlcHdr"/>
        </w:types>
        <w:behaviors>
          <w:behavior w:val="content"/>
        </w:behaviors>
        <w:guid w:val="{6505F991-43CF-44C2-85E5-A2E6845B22A0}"/>
      </w:docPartPr>
      <w:docPartBody>
        <w:p w:rsidR="002B2FB4" w:rsidRDefault="002B2FB4" w:rsidP="002B2FB4">
          <w:pPr>
            <w:pStyle w:val="5186CA72B1EC499A9EFF1B1C678582DB"/>
          </w:pPr>
          <w:r w:rsidRPr="004C4EA8">
            <w:rPr>
              <w:rStyle w:val="PlaceholderText"/>
            </w:rPr>
            <w:t>Click or tap here to enter text.</w:t>
          </w:r>
        </w:p>
      </w:docPartBody>
    </w:docPart>
    <w:docPart>
      <w:docPartPr>
        <w:name w:val="E6573A3E74814240BC6F32E3B862D61A"/>
        <w:category>
          <w:name w:val="General"/>
          <w:gallery w:val="placeholder"/>
        </w:category>
        <w:types>
          <w:type w:val="bbPlcHdr"/>
        </w:types>
        <w:behaviors>
          <w:behavior w:val="content"/>
        </w:behaviors>
        <w:guid w:val="{BF50DCC3-8A7D-4B51-9D62-95D02CE0C170}"/>
      </w:docPartPr>
      <w:docPartBody>
        <w:p w:rsidR="002B2FB4" w:rsidRDefault="002B2FB4" w:rsidP="002B2FB4">
          <w:pPr>
            <w:pStyle w:val="E6573A3E74814240BC6F32E3B862D61A"/>
          </w:pPr>
          <w:r w:rsidRPr="004C4EA8">
            <w:rPr>
              <w:rStyle w:val="PlaceholderText"/>
            </w:rPr>
            <w:t>Click or tap here to enter text.</w:t>
          </w:r>
        </w:p>
      </w:docPartBody>
    </w:docPart>
    <w:docPart>
      <w:docPartPr>
        <w:name w:val="AE82E4A9370A481AB44DC9E0A2FAA937"/>
        <w:category>
          <w:name w:val="General"/>
          <w:gallery w:val="placeholder"/>
        </w:category>
        <w:types>
          <w:type w:val="bbPlcHdr"/>
        </w:types>
        <w:behaviors>
          <w:behavior w:val="content"/>
        </w:behaviors>
        <w:guid w:val="{6EEB668A-50D1-47C3-BB84-20217DC951AE}"/>
      </w:docPartPr>
      <w:docPartBody>
        <w:p w:rsidR="002B2FB4" w:rsidRDefault="002B2FB4" w:rsidP="002B2FB4">
          <w:pPr>
            <w:pStyle w:val="AE82E4A9370A481AB44DC9E0A2FAA937"/>
          </w:pPr>
          <w:r w:rsidRPr="004C4EA8">
            <w:rPr>
              <w:rStyle w:val="PlaceholderText"/>
            </w:rPr>
            <w:t>Click or tap here to enter text.</w:t>
          </w:r>
        </w:p>
      </w:docPartBody>
    </w:docPart>
    <w:docPart>
      <w:docPartPr>
        <w:name w:val="C91BF44F5BFD40BAA762294C71F12CC4"/>
        <w:category>
          <w:name w:val="General"/>
          <w:gallery w:val="placeholder"/>
        </w:category>
        <w:types>
          <w:type w:val="bbPlcHdr"/>
        </w:types>
        <w:behaviors>
          <w:behavior w:val="content"/>
        </w:behaviors>
        <w:guid w:val="{2414DC25-4F68-45E2-9E3A-B1C9D587363D}"/>
      </w:docPartPr>
      <w:docPartBody>
        <w:p w:rsidR="002B2FB4" w:rsidRDefault="002B2FB4" w:rsidP="002B2FB4">
          <w:pPr>
            <w:pStyle w:val="C91BF44F5BFD40BAA762294C71F12CC4"/>
          </w:pPr>
          <w:r w:rsidRPr="004C4EA8">
            <w:rPr>
              <w:rStyle w:val="PlaceholderText"/>
            </w:rPr>
            <w:t>Click or tap here to enter text.</w:t>
          </w:r>
        </w:p>
      </w:docPartBody>
    </w:docPart>
    <w:docPart>
      <w:docPartPr>
        <w:name w:val="0EEFA7149E63426D8518AEC31428D688"/>
        <w:category>
          <w:name w:val="General"/>
          <w:gallery w:val="placeholder"/>
        </w:category>
        <w:types>
          <w:type w:val="bbPlcHdr"/>
        </w:types>
        <w:behaviors>
          <w:behavior w:val="content"/>
        </w:behaviors>
        <w:guid w:val="{0A9F1A44-65EF-4140-82CE-C454ACD4424F}"/>
      </w:docPartPr>
      <w:docPartBody>
        <w:p w:rsidR="002B2FB4" w:rsidRDefault="002B2FB4" w:rsidP="002B2FB4">
          <w:pPr>
            <w:pStyle w:val="0EEFA7149E63426D8518AEC31428D688"/>
          </w:pPr>
          <w:r w:rsidRPr="004C4EA8">
            <w:rPr>
              <w:rStyle w:val="PlaceholderText"/>
            </w:rPr>
            <w:t>Click or tap here to enter text.</w:t>
          </w:r>
        </w:p>
      </w:docPartBody>
    </w:docPart>
    <w:docPart>
      <w:docPartPr>
        <w:name w:val="007947CD0FAC4D639EA30E1A1EED0E70"/>
        <w:category>
          <w:name w:val="General"/>
          <w:gallery w:val="placeholder"/>
        </w:category>
        <w:types>
          <w:type w:val="bbPlcHdr"/>
        </w:types>
        <w:behaviors>
          <w:behavior w:val="content"/>
        </w:behaviors>
        <w:guid w:val="{09D210E9-EBFE-46A2-8424-6E3D44669B57}"/>
      </w:docPartPr>
      <w:docPartBody>
        <w:p w:rsidR="002B2FB4" w:rsidRDefault="002B2FB4" w:rsidP="002B2FB4">
          <w:pPr>
            <w:pStyle w:val="007947CD0FAC4D639EA30E1A1EED0E70"/>
          </w:pPr>
          <w:r w:rsidRPr="004C4EA8">
            <w:rPr>
              <w:rStyle w:val="PlaceholderText"/>
            </w:rPr>
            <w:t>Click or tap here to enter text.</w:t>
          </w:r>
        </w:p>
      </w:docPartBody>
    </w:docPart>
    <w:docPart>
      <w:docPartPr>
        <w:name w:val="0003F248284D44B5ACC678641F2E0202"/>
        <w:category>
          <w:name w:val="General"/>
          <w:gallery w:val="placeholder"/>
        </w:category>
        <w:types>
          <w:type w:val="bbPlcHdr"/>
        </w:types>
        <w:behaviors>
          <w:behavior w:val="content"/>
        </w:behaviors>
        <w:guid w:val="{1E27E54D-8AA5-4221-ABEE-112F6710E14A}"/>
      </w:docPartPr>
      <w:docPartBody>
        <w:p w:rsidR="002B2FB4" w:rsidRDefault="002B2FB4" w:rsidP="002B2FB4">
          <w:pPr>
            <w:pStyle w:val="0003F248284D44B5ACC678641F2E0202"/>
          </w:pPr>
          <w:r w:rsidRPr="004C4EA8">
            <w:rPr>
              <w:rStyle w:val="PlaceholderText"/>
            </w:rPr>
            <w:t>Click or tap here to enter text.</w:t>
          </w:r>
        </w:p>
      </w:docPartBody>
    </w:docPart>
    <w:docPart>
      <w:docPartPr>
        <w:name w:val="FB64C49905D14AEEACE38B36F6F98723"/>
        <w:category>
          <w:name w:val="General"/>
          <w:gallery w:val="placeholder"/>
        </w:category>
        <w:types>
          <w:type w:val="bbPlcHdr"/>
        </w:types>
        <w:behaviors>
          <w:behavior w:val="content"/>
        </w:behaviors>
        <w:guid w:val="{0D98893F-145B-4A6C-9BDA-2C687F32FAE4}"/>
      </w:docPartPr>
      <w:docPartBody>
        <w:p w:rsidR="002B2FB4" w:rsidRDefault="002B2FB4" w:rsidP="002B2FB4">
          <w:pPr>
            <w:pStyle w:val="FB64C49905D14AEEACE38B36F6F98723"/>
          </w:pPr>
          <w:r w:rsidRPr="004C4EA8">
            <w:rPr>
              <w:rStyle w:val="PlaceholderText"/>
            </w:rPr>
            <w:t>Click or tap here to enter text.</w:t>
          </w:r>
        </w:p>
      </w:docPartBody>
    </w:docPart>
    <w:docPart>
      <w:docPartPr>
        <w:name w:val="89942BC593D546918DB9851883BE4919"/>
        <w:category>
          <w:name w:val="General"/>
          <w:gallery w:val="placeholder"/>
        </w:category>
        <w:types>
          <w:type w:val="bbPlcHdr"/>
        </w:types>
        <w:behaviors>
          <w:behavior w:val="content"/>
        </w:behaviors>
        <w:guid w:val="{15C57769-3373-4FE3-A031-6E11A3550F98}"/>
      </w:docPartPr>
      <w:docPartBody>
        <w:p w:rsidR="002B2FB4" w:rsidRDefault="002B2FB4" w:rsidP="002B2FB4">
          <w:pPr>
            <w:pStyle w:val="89942BC593D546918DB9851883BE4919"/>
          </w:pPr>
          <w:r w:rsidRPr="004C4EA8">
            <w:rPr>
              <w:rStyle w:val="PlaceholderText"/>
            </w:rPr>
            <w:t>Click or tap here to enter text.</w:t>
          </w:r>
        </w:p>
      </w:docPartBody>
    </w:docPart>
    <w:docPart>
      <w:docPartPr>
        <w:name w:val="B71F67631AC2414B8BA1DFB680A2AC60"/>
        <w:category>
          <w:name w:val="General"/>
          <w:gallery w:val="placeholder"/>
        </w:category>
        <w:types>
          <w:type w:val="bbPlcHdr"/>
        </w:types>
        <w:behaviors>
          <w:behavior w:val="content"/>
        </w:behaviors>
        <w:guid w:val="{A2706BF9-13EF-4214-B3ED-B5DEA14032C3}"/>
      </w:docPartPr>
      <w:docPartBody>
        <w:p w:rsidR="002B2FB4" w:rsidRDefault="002B2FB4" w:rsidP="002B2FB4">
          <w:pPr>
            <w:pStyle w:val="B71F67631AC2414B8BA1DFB680A2AC60"/>
          </w:pPr>
          <w:r w:rsidRPr="004C4EA8">
            <w:rPr>
              <w:rStyle w:val="PlaceholderText"/>
            </w:rPr>
            <w:t>Click or tap here to enter text.</w:t>
          </w:r>
        </w:p>
      </w:docPartBody>
    </w:docPart>
    <w:docPart>
      <w:docPartPr>
        <w:name w:val="381A54CF9297461F9D13954BBE7DBCCA"/>
        <w:category>
          <w:name w:val="General"/>
          <w:gallery w:val="placeholder"/>
        </w:category>
        <w:types>
          <w:type w:val="bbPlcHdr"/>
        </w:types>
        <w:behaviors>
          <w:behavior w:val="content"/>
        </w:behaviors>
        <w:guid w:val="{7E04B918-DAEF-438F-96A8-213B9C701168}"/>
      </w:docPartPr>
      <w:docPartBody>
        <w:p w:rsidR="002B2FB4" w:rsidRDefault="002B2FB4" w:rsidP="002B2FB4">
          <w:pPr>
            <w:pStyle w:val="381A54CF9297461F9D13954BBE7DBCCA"/>
          </w:pPr>
          <w:r w:rsidRPr="004C4EA8">
            <w:rPr>
              <w:rStyle w:val="PlaceholderText"/>
            </w:rPr>
            <w:t>Click or tap here to enter text.</w:t>
          </w:r>
        </w:p>
      </w:docPartBody>
    </w:docPart>
    <w:docPart>
      <w:docPartPr>
        <w:name w:val="EC640C181B8E4CD9B0F9619FFEF7EECD"/>
        <w:category>
          <w:name w:val="General"/>
          <w:gallery w:val="placeholder"/>
        </w:category>
        <w:types>
          <w:type w:val="bbPlcHdr"/>
        </w:types>
        <w:behaviors>
          <w:behavior w:val="content"/>
        </w:behaviors>
        <w:guid w:val="{C985321E-A16E-402C-B490-5049CD4D8FB9}"/>
      </w:docPartPr>
      <w:docPartBody>
        <w:p w:rsidR="002B2FB4" w:rsidRDefault="002B2FB4" w:rsidP="002B2FB4">
          <w:pPr>
            <w:pStyle w:val="EC640C181B8E4CD9B0F9619FFEF7EECD"/>
          </w:pPr>
          <w:r w:rsidRPr="004C4EA8">
            <w:rPr>
              <w:rStyle w:val="PlaceholderText"/>
            </w:rPr>
            <w:t>Click or tap here to enter text.</w:t>
          </w:r>
        </w:p>
      </w:docPartBody>
    </w:docPart>
    <w:docPart>
      <w:docPartPr>
        <w:name w:val="DACD5D58FBE14D72A6C13FBBC937AD60"/>
        <w:category>
          <w:name w:val="General"/>
          <w:gallery w:val="placeholder"/>
        </w:category>
        <w:types>
          <w:type w:val="bbPlcHdr"/>
        </w:types>
        <w:behaviors>
          <w:behavior w:val="content"/>
        </w:behaviors>
        <w:guid w:val="{A849A95B-A071-4F2C-86A2-B5012A08E60D}"/>
      </w:docPartPr>
      <w:docPartBody>
        <w:p w:rsidR="002B2FB4" w:rsidRDefault="002B2FB4" w:rsidP="002B2FB4">
          <w:pPr>
            <w:pStyle w:val="DACD5D58FBE14D72A6C13FBBC937AD60"/>
          </w:pPr>
          <w:r w:rsidRPr="004C4EA8">
            <w:rPr>
              <w:rStyle w:val="PlaceholderText"/>
            </w:rPr>
            <w:t>Click or tap here to enter text.</w:t>
          </w:r>
        </w:p>
      </w:docPartBody>
    </w:docPart>
    <w:docPart>
      <w:docPartPr>
        <w:name w:val="2F56F7337C394D4FA4DF6C2DD6A74716"/>
        <w:category>
          <w:name w:val="General"/>
          <w:gallery w:val="placeholder"/>
        </w:category>
        <w:types>
          <w:type w:val="bbPlcHdr"/>
        </w:types>
        <w:behaviors>
          <w:behavior w:val="content"/>
        </w:behaviors>
        <w:guid w:val="{3BA79644-B780-4DE5-AD44-7F09274AC14B}"/>
      </w:docPartPr>
      <w:docPartBody>
        <w:p w:rsidR="002B2FB4" w:rsidRDefault="002B2FB4" w:rsidP="002B2FB4">
          <w:pPr>
            <w:pStyle w:val="2F56F7337C394D4FA4DF6C2DD6A74716"/>
          </w:pPr>
          <w:r w:rsidRPr="004C4EA8">
            <w:rPr>
              <w:rStyle w:val="PlaceholderText"/>
            </w:rPr>
            <w:t>Click or tap here to enter text.</w:t>
          </w:r>
        </w:p>
      </w:docPartBody>
    </w:docPart>
    <w:docPart>
      <w:docPartPr>
        <w:name w:val="F56715DC4E224953AD47EE093B5E0AFE"/>
        <w:category>
          <w:name w:val="General"/>
          <w:gallery w:val="placeholder"/>
        </w:category>
        <w:types>
          <w:type w:val="bbPlcHdr"/>
        </w:types>
        <w:behaviors>
          <w:behavior w:val="content"/>
        </w:behaviors>
        <w:guid w:val="{15C13732-6695-41FB-94DD-C785EA03275E}"/>
      </w:docPartPr>
      <w:docPartBody>
        <w:p w:rsidR="002B2FB4" w:rsidRDefault="002B2FB4" w:rsidP="002B2FB4">
          <w:pPr>
            <w:pStyle w:val="F56715DC4E224953AD47EE093B5E0AFE"/>
          </w:pPr>
          <w:r w:rsidRPr="004C4EA8">
            <w:rPr>
              <w:rStyle w:val="PlaceholderText"/>
            </w:rPr>
            <w:t>Click or tap here to enter text.</w:t>
          </w:r>
        </w:p>
      </w:docPartBody>
    </w:docPart>
    <w:docPart>
      <w:docPartPr>
        <w:name w:val="39575BFF88A64276966DACEE55A8C987"/>
        <w:category>
          <w:name w:val="General"/>
          <w:gallery w:val="placeholder"/>
        </w:category>
        <w:types>
          <w:type w:val="bbPlcHdr"/>
        </w:types>
        <w:behaviors>
          <w:behavior w:val="content"/>
        </w:behaviors>
        <w:guid w:val="{DC9907D4-91F4-4171-B1A7-2F8F9F0EF81B}"/>
      </w:docPartPr>
      <w:docPartBody>
        <w:p w:rsidR="002B2FB4" w:rsidRDefault="002B2FB4" w:rsidP="002B2FB4">
          <w:pPr>
            <w:pStyle w:val="39575BFF88A64276966DACEE55A8C987"/>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934EA"/>
    <w:rsid w:val="0014583E"/>
    <w:rsid w:val="001A0D88"/>
    <w:rsid w:val="002B2FB4"/>
    <w:rsid w:val="0030729A"/>
    <w:rsid w:val="003A05AD"/>
    <w:rsid w:val="003E6A2E"/>
    <w:rsid w:val="00493C82"/>
    <w:rsid w:val="004D297F"/>
    <w:rsid w:val="00506B56"/>
    <w:rsid w:val="0052220C"/>
    <w:rsid w:val="0067747C"/>
    <w:rsid w:val="006B723E"/>
    <w:rsid w:val="00742738"/>
    <w:rsid w:val="007D1706"/>
    <w:rsid w:val="007D62D8"/>
    <w:rsid w:val="008427D1"/>
    <w:rsid w:val="00876E51"/>
    <w:rsid w:val="008B3BD1"/>
    <w:rsid w:val="0091570E"/>
    <w:rsid w:val="00961C10"/>
    <w:rsid w:val="00A142FF"/>
    <w:rsid w:val="00A27614"/>
    <w:rsid w:val="00A50A79"/>
    <w:rsid w:val="00A74F4A"/>
    <w:rsid w:val="00B01459"/>
    <w:rsid w:val="00B74185"/>
    <w:rsid w:val="00C97311"/>
    <w:rsid w:val="00CA1413"/>
    <w:rsid w:val="00CB10CF"/>
    <w:rsid w:val="00DA5561"/>
    <w:rsid w:val="00E218EA"/>
    <w:rsid w:val="00E64F02"/>
    <w:rsid w:val="00EA4A75"/>
    <w:rsid w:val="00EB49E3"/>
    <w:rsid w:val="00ED229B"/>
    <w:rsid w:val="00F475EB"/>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2FB4"/>
    <w:rPr>
      <w:color w:val="666666"/>
    </w:rPr>
  </w:style>
  <w:style w:type="paragraph" w:customStyle="1" w:styleId="A58A5EB2237F4AF89238129D521F4DA6">
    <w:name w:val="A58A5EB2237F4AF89238129D521F4DA6"/>
    <w:rsid w:val="002B2FB4"/>
  </w:style>
  <w:style w:type="paragraph" w:customStyle="1" w:styleId="5D7F2A66688B42F7B4E4A66DDD4A8EEB">
    <w:name w:val="5D7F2A66688B42F7B4E4A66DDD4A8EEB"/>
    <w:rsid w:val="002B2FB4"/>
  </w:style>
  <w:style w:type="paragraph" w:customStyle="1" w:styleId="C94C4C68674F4B18B00D27806C1EA682">
    <w:name w:val="C94C4C68674F4B18B00D27806C1EA682"/>
    <w:rsid w:val="002B2FB4"/>
  </w:style>
  <w:style w:type="paragraph" w:customStyle="1" w:styleId="0E487ABB72584117AFEB2FC05A5992A5">
    <w:name w:val="0E487ABB72584117AFEB2FC05A5992A5"/>
    <w:rsid w:val="002B2FB4"/>
  </w:style>
  <w:style w:type="paragraph" w:customStyle="1" w:styleId="3405ACECE69147D28ED86EB23FDCFB26">
    <w:name w:val="3405ACECE69147D28ED86EB23FDCFB26"/>
    <w:rsid w:val="002B2FB4"/>
  </w:style>
  <w:style w:type="paragraph" w:customStyle="1" w:styleId="E56276B1AF5A48FEB9DFF0E5FE3218C9">
    <w:name w:val="E56276B1AF5A48FEB9DFF0E5FE3218C9"/>
    <w:rsid w:val="002B2FB4"/>
  </w:style>
  <w:style w:type="paragraph" w:customStyle="1" w:styleId="5186CA72B1EC499A9EFF1B1C678582DB">
    <w:name w:val="5186CA72B1EC499A9EFF1B1C678582DB"/>
    <w:rsid w:val="002B2FB4"/>
  </w:style>
  <w:style w:type="paragraph" w:customStyle="1" w:styleId="E6573A3E74814240BC6F32E3B862D61A">
    <w:name w:val="E6573A3E74814240BC6F32E3B862D61A"/>
    <w:rsid w:val="002B2FB4"/>
  </w:style>
  <w:style w:type="paragraph" w:customStyle="1" w:styleId="AE82E4A9370A481AB44DC9E0A2FAA937">
    <w:name w:val="AE82E4A9370A481AB44DC9E0A2FAA937"/>
    <w:rsid w:val="002B2FB4"/>
  </w:style>
  <w:style w:type="paragraph" w:customStyle="1" w:styleId="C91BF44F5BFD40BAA762294C71F12CC4">
    <w:name w:val="C91BF44F5BFD40BAA762294C71F12CC4"/>
    <w:rsid w:val="002B2FB4"/>
  </w:style>
  <w:style w:type="paragraph" w:customStyle="1" w:styleId="0EEFA7149E63426D8518AEC31428D688">
    <w:name w:val="0EEFA7149E63426D8518AEC31428D688"/>
    <w:rsid w:val="002B2FB4"/>
  </w:style>
  <w:style w:type="paragraph" w:customStyle="1" w:styleId="007947CD0FAC4D639EA30E1A1EED0E70">
    <w:name w:val="007947CD0FAC4D639EA30E1A1EED0E70"/>
    <w:rsid w:val="002B2FB4"/>
  </w:style>
  <w:style w:type="paragraph" w:customStyle="1" w:styleId="0003F248284D44B5ACC678641F2E0202">
    <w:name w:val="0003F248284D44B5ACC678641F2E0202"/>
    <w:rsid w:val="002B2FB4"/>
  </w:style>
  <w:style w:type="paragraph" w:customStyle="1" w:styleId="FB64C49905D14AEEACE38B36F6F98723">
    <w:name w:val="FB64C49905D14AEEACE38B36F6F98723"/>
    <w:rsid w:val="002B2FB4"/>
  </w:style>
  <w:style w:type="paragraph" w:customStyle="1" w:styleId="89942BC593D546918DB9851883BE4919">
    <w:name w:val="89942BC593D546918DB9851883BE4919"/>
    <w:rsid w:val="002B2FB4"/>
  </w:style>
  <w:style w:type="paragraph" w:customStyle="1" w:styleId="B71F67631AC2414B8BA1DFB680A2AC60">
    <w:name w:val="B71F67631AC2414B8BA1DFB680A2AC60"/>
    <w:rsid w:val="002B2FB4"/>
  </w:style>
  <w:style w:type="paragraph" w:customStyle="1" w:styleId="381A54CF9297461F9D13954BBE7DBCCA">
    <w:name w:val="381A54CF9297461F9D13954BBE7DBCCA"/>
    <w:rsid w:val="002B2FB4"/>
  </w:style>
  <w:style w:type="paragraph" w:customStyle="1" w:styleId="EC640C181B8E4CD9B0F9619FFEF7EECD">
    <w:name w:val="EC640C181B8E4CD9B0F9619FFEF7EECD"/>
    <w:rsid w:val="002B2FB4"/>
  </w:style>
  <w:style w:type="paragraph" w:customStyle="1" w:styleId="DACD5D58FBE14D72A6C13FBBC937AD60">
    <w:name w:val="DACD5D58FBE14D72A6C13FBBC937AD60"/>
    <w:rsid w:val="002B2FB4"/>
  </w:style>
  <w:style w:type="paragraph" w:customStyle="1" w:styleId="2F56F7337C394D4FA4DF6C2DD6A74716">
    <w:name w:val="2F56F7337C394D4FA4DF6C2DD6A74716"/>
    <w:rsid w:val="002B2FB4"/>
  </w:style>
  <w:style w:type="paragraph" w:customStyle="1" w:styleId="F56715DC4E224953AD47EE093B5E0AFE">
    <w:name w:val="F56715DC4E224953AD47EE093B5E0AFE"/>
    <w:rsid w:val="002B2FB4"/>
  </w:style>
  <w:style w:type="paragraph" w:customStyle="1" w:styleId="39575BFF88A64276966DACEE55A8C987">
    <w:name w:val="39575BFF88A64276966DACEE55A8C987"/>
    <w:rsid w:val="002B2F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693</Words>
  <Characters>3921</Characters>
  <Application>Microsoft Office Word</Application>
  <DocSecurity>0</DocSecurity>
  <Lines>32</Lines>
  <Paragraphs>9</Paragraphs>
  <ScaleCrop>false</ScaleCrop>
  <Company/>
  <LinksUpToDate>false</LinksUpToDate>
  <CharactersWithSpaces>4605</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78</cp:revision>
  <cp:lastPrinted>2025-07-14T21:41:00Z</cp:lastPrinted>
  <dcterms:created xsi:type="dcterms:W3CDTF">2025-07-15T18:33:00Z</dcterms:created>
  <dcterms:modified xsi:type="dcterms:W3CDTF">2025-07-30T20:13:00Z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