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46C1FF9A" w:rsidR="00AD4726" w:rsidRPr="004D7FC5" w:rsidRDefault="00830F5B" w:rsidP="004D7FC5">
      <w:pPr>
        <w:pStyle w:val="Heading1"/>
        <w:jc w:val="center"/>
        <w:rPr>
          <w:rFonts w:ascii="Trebuchet MS" w:eastAsia="Times New Roman" w:hAnsi="Trebuchet MS"/>
          <w:b/>
          <w:bCs/>
          <w:sz w:val="24"/>
          <w:szCs w:val="24"/>
        </w:rPr>
      </w:pPr>
      <w:r w:rsidRPr="004D7FC5">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69A85F7C" wp14:editId="686DB034">
            <wp:simplePos x="0" y="0"/>
            <wp:positionH relativeFrom="margin">
              <wp:posOffset>-502920</wp:posOffset>
            </wp:positionH>
            <wp:positionV relativeFrom="margin">
              <wp:posOffset>-680778</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D555DD" w:rsidRPr="004D7FC5">
        <w:rPr>
          <w:rFonts w:ascii="Trebuchet MS" w:eastAsia="Times New Roman" w:hAnsi="Trebuchet MS"/>
          <w:b/>
          <w:bCs/>
          <w:color w:val="auto"/>
          <w:sz w:val="24"/>
          <w:szCs w:val="24"/>
        </w:rPr>
        <w:t>Dance</w:t>
      </w:r>
      <w:r w:rsidR="00AD4726" w:rsidRPr="004D7FC5">
        <w:rPr>
          <w:rFonts w:ascii="Trebuchet MS" w:eastAsia="Times New Roman" w:hAnsi="Trebuchet MS"/>
          <w:b/>
          <w:bCs/>
          <w:color w:val="auto"/>
          <w:sz w:val="24"/>
          <w:szCs w:val="24"/>
        </w:rPr>
        <w:t xml:space="preserve"> (</w:t>
      </w:r>
      <w:r w:rsidR="00E16E99" w:rsidRPr="004D7FC5">
        <w:rPr>
          <w:rFonts w:ascii="Trebuchet MS" w:eastAsia="Times New Roman" w:hAnsi="Trebuchet MS"/>
          <w:b/>
          <w:bCs/>
          <w:color w:val="auto"/>
          <w:sz w:val="24"/>
          <w:szCs w:val="24"/>
        </w:rPr>
        <w:t>K</w:t>
      </w:r>
      <w:r w:rsidR="00AD4726" w:rsidRPr="004D7FC5">
        <w:rPr>
          <w:rFonts w:ascii="Trebuchet MS" w:eastAsia="Times New Roman" w:hAnsi="Trebuchet MS"/>
          <w:b/>
          <w:bCs/>
          <w:color w:val="auto"/>
          <w:sz w:val="24"/>
          <w:szCs w:val="24"/>
        </w:rPr>
        <w:t>-12) Evaluation Worksheet</w:t>
      </w:r>
    </w:p>
    <w:p w14:paraId="482860A2" w14:textId="68D43939" w:rsidR="00AD4726" w:rsidRPr="004D7FC5"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4D7FC5">
        <w:rPr>
          <w:rFonts w:ascii="Trebuchet MS" w:eastAsia="Times New Roman" w:hAnsi="Trebuchet MS" w:cs="Times New Roman"/>
          <w:color w:val="000000"/>
          <w:kern w:val="0"/>
          <w:sz w:val="20"/>
          <w:szCs w:val="20"/>
          <w14:ligatures w14:val="none"/>
        </w:rPr>
        <w:t>Demonstration of Professional Competencies and Depth of Content Knowledge</w:t>
      </w:r>
    </w:p>
    <w:p w14:paraId="3B34DC4A" w14:textId="77777777" w:rsidR="00497160" w:rsidRPr="009F7A9B" w:rsidRDefault="00497160" w:rsidP="00497160">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75F3E782" w14:textId="77777777" w:rsidR="00497160" w:rsidRPr="005B61D6" w:rsidRDefault="00497160" w:rsidP="00497160">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F1F2EF5EBCEC4588BD0E77FA9F137A61"/>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20C9C4A52B8343D5B224CD1921179BFA"/>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3E677E78" w:rsidR="00AD4726" w:rsidRPr="00497160" w:rsidRDefault="00497160" w:rsidP="00497160">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7F228652" w14:textId="77777777" w:rsidR="006F0D5E" w:rsidRPr="00D64358" w:rsidRDefault="006F0D5E" w:rsidP="006F0D5E">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6A87EE53" w14:textId="77777777" w:rsidR="006F0D5E" w:rsidRPr="00BF37A5" w:rsidRDefault="006F0D5E" w:rsidP="006F0D5E">
      <w:pPr>
        <w:spacing w:after="0" w:line="240" w:lineRule="auto"/>
        <w:rPr>
          <w:rFonts w:ascii="Times New Roman" w:eastAsia="Times New Roman" w:hAnsi="Times New Roman" w:cs="Times New Roman"/>
          <w:kern w:val="0"/>
          <w14:ligatures w14:val="none"/>
        </w:rPr>
      </w:pPr>
    </w:p>
    <w:p w14:paraId="7BCECDC6" w14:textId="77777777" w:rsidR="006F0D5E" w:rsidRPr="00BF37A5" w:rsidRDefault="006F0D5E" w:rsidP="006F0D5E">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47B92D26" w14:textId="77777777" w:rsidR="006F0D5E" w:rsidRPr="00BF37A5" w:rsidRDefault="006F0D5E" w:rsidP="006F0D5E">
      <w:pPr>
        <w:spacing w:after="0" w:line="240" w:lineRule="auto"/>
        <w:rPr>
          <w:rFonts w:ascii="Times New Roman" w:eastAsia="Times New Roman" w:hAnsi="Times New Roman" w:cs="Times New Roman"/>
          <w:kern w:val="0"/>
          <w14:ligatures w14:val="none"/>
        </w:rPr>
      </w:pPr>
    </w:p>
    <w:p w14:paraId="2605ED56" w14:textId="77777777" w:rsidR="006F0D5E" w:rsidRPr="00BF37A5" w:rsidRDefault="006F0D5E" w:rsidP="006F0D5E">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4C6ED09C" w14:textId="77777777" w:rsidR="006F0D5E" w:rsidRPr="00BF37A5" w:rsidRDefault="006F0D5E" w:rsidP="006F0D5E">
      <w:pPr>
        <w:spacing w:after="0" w:line="240" w:lineRule="auto"/>
        <w:rPr>
          <w:rFonts w:ascii="Times New Roman" w:eastAsia="Times New Roman" w:hAnsi="Times New Roman" w:cs="Times New Roman"/>
          <w:kern w:val="0"/>
          <w14:ligatures w14:val="none"/>
        </w:rPr>
      </w:pPr>
    </w:p>
    <w:p w14:paraId="5245DEBE" w14:textId="2876EDCF" w:rsidR="006F0D5E" w:rsidRPr="00BF37A5" w:rsidRDefault="006F0D5E" w:rsidP="006F0D5E">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Dance Technique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 xml:space="preserve">Dance Technique </w:t>
      </w:r>
      <w:r w:rsidRPr="00BF37A5">
        <w:rPr>
          <w:rFonts w:ascii="Trebuchet MS" w:eastAsia="Times New Roman" w:hAnsi="Trebuchet MS" w:cs="Times New Roman"/>
          <w:color w:val="000000"/>
          <w:kern w:val="0"/>
          <w:sz w:val="22"/>
          <w:szCs w:val="22"/>
          <w14:ligatures w14:val="none"/>
        </w:rPr>
        <w:t>Unit Plan” in COOL. </w:t>
      </w:r>
    </w:p>
    <w:p w14:paraId="5D7EF258" w14:textId="77777777" w:rsidR="006F0D5E" w:rsidRPr="00BF37A5" w:rsidRDefault="006F0D5E" w:rsidP="006F0D5E">
      <w:pPr>
        <w:spacing w:after="0" w:line="240" w:lineRule="auto"/>
        <w:rPr>
          <w:rFonts w:ascii="Times New Roman" w:eastAsia="Times New Roman" w:hAnsi="Times New Roman" w:cs="Times New Roman"/>
          <w:kern w:val="0"/>
          <w14:ligatures w14:val="none"/>
        </w:rPr>
      </w:pPr>
    </w:p>
    <w:p w14:paraId="3AC8CD40" w14:textId="7183CD0E" w:rsidR="009418A6" w:rsidRPr="006F0D5E" w:rsidRDefault="006F0D5E" w:rsidP="009418A6">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17CB3E0C" w14:textId="77777777" w:rsidR="00E714AD" w:rsidRPr="00E714AD" w:rsidRDefault="00E714AD" w:rsidP="00E714AD">
      <w:pPr>
        <w:spacing w:after="0" w:line="240" w:lineRule="auto"/>
        <w:rPr>
          <w:rFonts w:ascii="Trebuchet MS" w:eastAsia="Times New Roman" w:hAnsi="Trebuchet MS" w:cs="Times New Roman"/>
          <w:b/>
          <w:bCs/>
          <w:color w:val="000000"/>
          <w:kern w:val="0"/>
          <w:sz w:val="22"/>
          <w:szCs w:val="22"/>
          <w14:ligatures w14:val="none"/>
        </w:rPr>
      </w:pPr>
    </w:p>
    <w:p w14:paraId="6B18150B" w14:textId="77777777" w:rsidR="00E714AD" w:rsidRPr="00E714AD" w:rsidRDefault="00E714AD" w:rsidP="00E714AD">
      <w:pPr>
        <w:spacing w:after="0" w:line="240" w:lineRule="auto"/>
        <w:rPr>
          <w:rFonts w:ascii="Trebuchet MS" w:eastAsia="Times New Roman" w:hAnsi="Trebuchet MS" w:cs="Times New Roman"/>
          <w:b/>
          <w:bCs/>
          <w:color w:val="000000"/>
          <w:kern w:val="0"/>
          <w:sz w:val="22"/>
          <w:szCs w:val="22"/>
          <w14:ligatures w14:val="none"/>
        </w:rPr>
      </w:pPr>
      <w:r w:rsidRPr="00E714AD">
        <w:rPr>
          <w:rFonts w:ascii="Trebuchet MS" w:eastAsia="Times New Roman" w:hAnsi="Trebuchet MS" w:cs="Times New Roman"/>
          <w:b/>
          <w:bCs/>
          <w:color w:val="000000"/>
          <w:kern w:val="0"/>
          <w:sz w:val="22"/>
          <w:szCs w:val="22"/>
          <w14:ligatures w14:val="none"/>
        </w:rPr>
        <w:t>Dance:</w:t>
      </w:r>
    </w:p>
    <w:p w14:paraId="15EC3A2A" w14:textId="5CFB8771" w:rsidR="00E714AD" w:rsidRPr="00D93887" w:rsidRDefault="00E714AD" w:rsidP="00E714AD">
      <w:pPr>
        <w:numPr>
          <w:ilvl w:val="0"/>
          <w:numId w:val="45"/>
        </w:numPr>
        <w:spacing w:after="0" w:line="240" w:lineRule="auto"/>
        <w:rPr>
          <w:rFonts w:ascii="Trebuchet MS" w:eastAsia="Times New Roman" w:hAnsi="Trebuchet MS" w:cs="Times New Roman"/>
          <w:color w:val="000000"/>
          <w:kern w:val="0"/>
          <w:sz w:val="22"/>
          <w:szCs w:val="22"/>
          <w14:ligatures w14:val="none"/>
        </w:rPr>
      </w:pPr>
      <w:r w:rsidRPr="00D93887">
        <w:rPr>
          <w:rFonts w:ascii="Trebuchet MS" w:eastAsia="Times New Roman" w:hAnsi="Trebuchet MS" w:cs="Times New Roman"/>
          <w:color w:val="000000"/>
          <w:kern w:val="0"/>
          <w:sz w:val="22"/>
          <w:szCs w:val="22"/>
          <w14:ligatures w14:val="none"/>
        </w:rPr>
        <w:t xml:space="preserve">Coursework: Minimum of B-; syllabi and </w:t>
      </w:r>
      <w:r w:rsidR="00D93887" w:rsidRPr="00D93887">
        <w:rPr>
          <w:rFonts w:ascii="Trebuchet MS" w:eastAsia="Times New Roman" w:hAnsi="Trebuchet MS" w:cs="Times New Roman"/>
          <w:color w:val="000000"/>
          <w:kern w:val="0"/>
          <w:sz w:val="22"/>
          <w:szCs w:val="22"/>
          <w14:ligatures w14:val="none"/>
        </w:rPr>
        <w:t>official</w:t>
      </w:r>
      <w:r w:rsidR="00D93887" w:rsidRPr="00D93887">
        <w:rPr>
          <w:rFonts w:ascii="Trebuchet MS" w:eastAsia="Times New Roman" w:hAnsi="Trebuchet MS" w:cs="Times New Roman"/>
          <w:b/>
          <w:bCs/>
          <w:color w:val="000000"/>
          <w:kern w:val="0"/>
          <w:sz w:val="22"/>
          <w:szCs w:val="22"/>
          <w14:ligatures w14:val="none"/>
        </w:rPr>
        <w:t xml:space="preserve"> </w:t>
      </w:r>
      <w:r w:rsidRPr="00D93887">
        <w:rPr>
          <w:rFonts w:ascii="Trebuchet MS" w:eastAsia="Times New Roman" w:hAnsi="Trebuchet MS" w:cs="Times New Roman"/>
          <w:color w:val="000000"/>
          <w:kern w:val="0"/>
          <w:sz w:val="22"/>
          <w:szCs w:val="22"/>
          <w14:ligatures w14:val="none"/>
        </w:rPr>
        <w:t>transcript required</w:t>
      </w:r>
    </w:p>
    <w:p w14:paraId="228017C7" w14:textId="77777777" w:rsidR="00E714AD" w:rsidRPr="00E714AD" w:rsidRDefault="00E714AD" w:rsidP="00E714AD">
      <w:pPr>
        <w:numPr>
          <w:ilvl w:val="0"/>
          <w:numId w:val="45"/>
        </w:numPr>
        <w:spacing w:after="0" w:line="240" w:lineRule="auto"/>
        <w:rPr>
          <w:rFonts w:ascii="Trebuchet MS" w:eastAsia="Times New Roman" w:hAnsi="Trebuchet MS" w:cs="Times New Roman"/>
          <w:b/>
          <w:bCs/>
          <w:color w:val="000000"/>
          <w:kern w:val="0"/>
          <w:sz w:val="22"/>
          <w:szCs w:val="22"/>
          <w14:ligatures w14:val="none"/>
        </w:rPr>
      </w:pPr>
      <w:r w:rsidRPr="00D93887">
        <w:rPr>
          <w:rFonts w:ascii="Trebuchet MS" w:eastAsia="Times New Roman" w:hAnsi="Trebuchet MS" w:cs="Times New Roman"/>
          <w:color w:val="000000"/>
          <w:kern w:val="0"/>
          <w:sz w:val="22"/>
          <w:szCs w:val="22"/>
          <w14:ligatures w14:val="none"/>
        </w:rPr>
        <w:t>Portfolio: Artifacts demonstrating attainment of standards outlined below</w:t>
      </w:r>
      <w:r w:rsidRPr="00E714AD">
        <w:rPr>
          <w:rFonts w:ascii="Trebuchet MS" w:eastAsia="Times New Roman" w:hAnsi="Trebuchet MS" w:cs="Times New Roman"/>
          <w:b/>
          <w:bCs/>
          <w:color w:val="000000"/>
          <w:kern w:val="0"/>
          <w:sz w:val="22"/>
          <w:szCs w:val="22"/>
          <w14:ligatures w14:val="none"/>
        </w:rPr>
        <w:t> </w:t>
      </w:r>
    </w:p>
    <w:p w14:paraId="271D01D0" w14:textId="77777777" w:rsidR="00E714AD" w:rsidRPr="00E714AD" w:rsidRDefault="00E714AD" w:rsidP="00E714AD">
      <w:pPr>
        <w:spacing w:after="0" w:line="240" w:lineRule="auto"/>
        <w:rPr>
          <w:rFonts w:ascii="Trebuchet MS" w:eastAsia="Times New Roman" w:hAnsi="Trebuchet MS" w:cs="Times New Roman"/>
          <w:b/>
          <w:bCs/>
          <w:color w:val="000000"/>
          <w:kern w:val="0"/>
          <w:sz w:val="22"/>
          <w:szCs w:val="22"/>
          <w14:ligatures w14:val="none"/>
        </w:rPr>
      </w:pPr>
      <w:r w:rsidRPr="00E714AD">
        <w:rPr>
          <w:rFonts w:ascii="Trebuchet MS" w:eastAsia="Times New Roman" w:hAnsi="Trebuchet MS" w:cs="Times New Roman"/>
          <w:b/>
          <w:bCs/>
          <w:color w:val="000000"/>
          <w:kern w:val="0"/>
          <w:sz w:val="22"/>
          <w:szCs w:val="22"/>
          <w14:ligatures w14:val="none"/>
        </w:rPr>
        <w:br/>
      </w:r>
    </w:p>
    <w:p w14:paraId="1EDB5E35" w14:textId="77777777" w:rsidR="00E714AD" w:rsidRPr="006F0D5E" w:rsidRDefault="00E714AD" w:rsidP="00E714AD">
      <w:pPr>
        <w:spacing w:after="0" w:line="240" w:lineRule="auto"/>
        <w:rPr>
          <w:rFonts w:ascii="Trebuchet MS" w:eastAsia="Times New Roman" w:hAnsi="Trebuchet MS" w:cs="Times New Roman"/>
          <w:color w:val="000000"/>
          <w:kern w:val="0"/>
          <w:sz w:val="22"/>
          <w:szCs w:val="22"/>
          <w14:ligatures w14:val="none"/>
        </w:rPr>
      </w:pPr>
      <w:r w:rsidRPr="006F0D5E">
        <w:rPr>
          <w:rFonts w:ascii="Trebuchet MS" w:eastAsia="Times New Roman" w:hAnsi="Trebuchet MS" w:cs="Times New Roman"/>
          <w:color w:val="000000"/>
          <w:kern w:val="0"/>
          <w:sz w:val="22"/>
          <w:szCs w:val="22"/>
          <w14:ligatures w14:val="none"/>
        </w:rPr>
        <w:t>*** If you hold a bachelor’s degree or higher in Dance, you may submit your application in COOL without submitting a Multiple Measures form for review.</w:t>
      </w:r>
    </w:p>
    <w:p w14:paraId="0238A1EA" w14:textId="65A14B63" w:rsidR="00C956B6" w:rsidRDefault="00E714AD" w:rsidP="00AD4726">
      <w:pPr>
        <w:spacing w:after="0" w:line="240" w:lineRule="auto"/>
        <w:rPr>
          <w:rFonts w:ascii="Trebuchet MS" w:eastAsia="Times New Roman" w:hAnsi="Trebuchet MS" w:cs="Times New Roman"/>
          <w:color w:val="000000"/>
          <w:kern w:val="0"/>
          <w:sz w:val="22"/>
          <w:szCs w:val="22"/>
          <w14:ligatures w14:val="none"/>
        </w:rPr>
      </w:pPr>
      <w:r w:rsidRPr="006F0D5E">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6F0D5E">
          <w:rPr>
            <w:rStyle w:val="Hyperlink"/>
            <w:rFonts w:ascii="Trebuchet MS" w:eastAsia="Times New Roman" w:hAnsi="Trebuchet MS" w:cs="Times New Roman"/>
            <w:kern w:val="0"/>
            <w:sz w:val="22"/>
            <w:szCs w:val="22"/>
            <w14:ligatures w14:val="none"/>
          </w:rPr>
          <w:t xml:space="preserve"> Dance Endorsement Worksheet</w:t>
        </w:r>
      </w:hyperlink>
      <w:r w:rsidRPr="006F0D5E">
        <w:rPr>
          <w:rFonts w:ascii="Trebuchet MS" w:eastAsia="Times New Roman" w:hAnsi="Trebuchet MS" w:cs="Times New Roman"/>
          <w:color w:val="000000"/>
          <w:kern w:val="0"/>
          <w:sz w:val="22"/>
          <w:szCs w:val="22"/>
          <w14:ligatures w14:val="none"/>
        </w:rPr>
        <w:t>, you may submit your application in COOL without submitting a Multiple Measures form for review.</w:t>
      </w:r>
    </w:p>
    <w:p w14:paraId="42AC0F38" w14:textId="77777777" w:rsidR="00A95EA9" w:rsidRDefault="00A95EA9" w:rsidP="00AD4726">
      <w:pPr>
        <w:spacing w:after="0" w:line="240" w:lineRule="auto"/>
        <w:rPr>
          <w:rFonts w:ascii="Times New Roman" w:eastAsia="Times New Roman" w:hAnsi="Times New Roman" w:cs="Times New Roman"/>
          <w:color w:val="000000"/>
          <w:kern w:val="0"/>
          <w:sz w:val="22"/>
          <w:szCs w:val="22"/>
          <w14:ligatures w14:val="none"/>
        </w:rPr>
      </w:pPr>
    </w:p>
    <w:p w14:paraId="2196CC5C" w14:textId="4459256E" w:rsidR="00A95EA9" w:rsidRPr="005E5C22" w:rsidRDefault="00A95EA9" w:rsidP="005E5C22">
      <w:pPr>
        <w:pStyle w:val="Heading2"/>
        <w:rPr>
          <w:rFonts w:ascii="Times New Roman" w:eastAsia="Times New Roman" w:hAnsi="Times New Roman" w:cs="Times New Roman"/>
          <w:b/>
          <w:bCs/>
          <w:color w:val="000000"/>
          <w:kern w:val="0"/>
          <w:sz w:val="26"/>
          <w:szCs w:val="26"/>
          <w:u w:val="single"/>
          <w14:ligatures w14:val="none"/>
        </w:rPr>
      </w:pPr>
      <w:r w:rsidRPr="00735111">
        <w:rPr>
          <w:b/>
          <w:bCs/>
          <w:color w:val="auto"/>
          <w:sz w:val="26"/>
          <w:szCs w:val="26"/>
          <w:u w:val="single"/>
        </w:rPr>
        <w:lastRenderedPageBreak/>
        <w:t>Dance</w:t>
      </w:r>
    </w:p>
    <w:p w14:paraId="7C3FF226" w14:textId="2C397B7C" w:rsidR="00F90D99" w:rsidRPr="00C8177F" w:rsidRDefault="00F90D99" w:rsidP="00F90D99">
      <w:pPr>
        <w:pStyle w:val="Heading3"/>
        <w:rPr>
          <w:b/>
          <w:bCs/>
          <w:color w:val="000000" w:themeColor="text1"/>
          <w:sz w:val="24"/>
          <w:szCs w:val="24"/>
        </w:rPr>
      </w:pPr>
      <w:r>
        <w:rPr>
          <w:b/>
          <w:bCs/>
          <w:color w:val="000000" w:themeColor="text1"/>
          <w:sz w:val="24"/>
          <w:szCs w:val="24"/>
        </w:rPr>
        <w:t>Movement, Technique, and Performance:</w:t>
      </w:r>
    </w:p>
    <w:tbl>
      <w:tblPr>
        <w:tblStyle w:val="TableGrid"/>
        <w:tblW w:w="0" w:type="auto"/>
        <w:tblLook w:val="04A0" w:firstRow="1" w:lastRow="0" w:firstColumn="1" w:lastColumn="0" w:noHBand="0" w:noVBand="1"/>
      </w:tblPr>
      <w:tblGrid>
        <w:gridCol w:w="3116"/>
        <w:gridCol w:w="3117"/>
        <w:gridCol w:w="3117"/>
      </w:tblGrid>
      <w:tr w:rsidR="00F90D99" w14:paraId="741B7854" w14:textId="77777777" w:rsidTr="00DF04C6">
        <w:trPr>
          <w:tblHeader/>
        </w:trPr>
        <w:tc>
          <w:tcPr>
            <w:tcW w:w="3116" w:type="dxa"/>
            <w:shd w:val="clear" w:color="auto" w:fill="D9D9D9" w:themeFill="background1" w:themeFillShade="D9"/>
          </w:tcPr>
          <w:p w14:paraId="3C3993EA" w14:textId="77777777" w:rsidR="00F90D99" w:rsidRDefault="00F90D99"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7EC5872" w14:textId="77777777" w:rsidR="00F90D99" w:rsidRDefault="00F90D99" w:rsidP="00DF04C6">
            <w:r w:rsidRPr="00AD4726">
              <w:rPr>
                <w:b/>
                <w:bCs/>
              </w:rPr>
              <w:t>Course #/Title/Grade</w:t>
            </w:r>
          </w:p>
        </w:tc>
        <w:tc>
          <w:tcPr>
            <w:tcW w:w="3117" w:type="dxa"/>
            <w:shd w:val="clear" w:color="auto" w:fill="D9D9D9" w:themeFill="background1" w:themeFillShade="D9"/>
          </w:tcPr>
          <w:p w14:paraId="1109B820" w14:textId="77777777" w:rsidR="00F90D99" w:rsidRPr="00AD4726" w:rsidRDefault="00F90D99" w:rsidP="00DF04C6">
            <w:r w:rsidRPr="00AD4726">
              <w:rPr>
                <w:b/>
                <w:bCs/>
              </w:rPr>
              <w:t>Portfolio Artifact(s)</w:t>
            </w:r>
          </w:p>
          <w:p w14:paraId="3CE96BA2" w14:textId="77777777" w:rsidR="00F90D99" w:rsidRPr="00AD4726" w:rsidRDefault="00F90D99" w:rsidP="00DF04C6">
            <w:r w:rsidRPr="00AD4726">
              <w:rPr>
                <w:b/>
                <w:bCs/>
              </w:rPr>
              <w:t>AND </w:t>
            </w:r>
          </w:p>
          <w:p w14:paraId="61D2EEAE" w14:textId="77777777" w:rsidR="00F90D99" w:rsidRDefault="00F90D99" w:rsidP="00DF04C6">
            <w:r w:rsidRPr="00AD4726">
              <w:rPr>
                <w:b/>
                <w:bCs/>
              </w:rPr>
              <w:t>Rationale</w:t>
            </w:r>
          </w:p>
        </w:tc>
      </w:tr>
      <w:tr w:rsidR="00F90D99" w14:paraId="6F550DDF" w14:textId="77777777" w:rsidTr="00DF04C6">
        <w:tc>
          <w:tcPr>
            <w:tcW w:w="3116" w:type="dxa"/>
          </w:tcPr>
          <w:p w14:paraId="3546642E" w14:textId="7BDADC41" w:rsidR="00F90D99" w:rsidRDefault="00211452" w:rsidP="00A60ADC">
            <w:r w:rsidRPr="003C5D9E">
              <w:t>Movement</w:t>
            </w:r>
            <w:r>
              <w:t xml:space="preserve"> in dance</w:t>
            </w:r>
          </w:p>
        </w:tc>
        <w:sdt>
          <w:sdtPr>
            <w:id w:val="-1973205878"/>
            <w:placeholder>
              <w:docPart w:val="42D824BFA9CD4B11850066A752C3452D"/>
            </w:placeholder>
            <w:showingPlcHdr/>
          </w:sdtPr>
          <w:sdtEndPr/>
          <w:sdtContent>
            <w:tc>
              <w:tcPr>
                <w:tcW w:w="3117" w:type="dxa"/>
              </w:tcPr>
              <w:p w14:paraId="687E0C2E" w14:textId="77777777" w:rsidR="00F90D99" w:rsidRDefault="00F90D99" w:rsidP="00DF04C6">
                <w:r w:rsidRPr="004C4EA8">
                  <w:rPr>
                    <w:rStyle w:val="PlaceholderText"/>
                  </w:rPr>
                  <w:t>Click or tap here to enter text.</w:t>
                </w:r>
              </w:p>
            </w:tc>
          </w:sdtContent>
        </w:sdt>
        <w:sdt>
          <w:sdtPr>
            <w:id w:val="1792473151"/>
            <w:placeholder>
              <w:docPart w:val="EE1DB4F0C7434DEAAB3A98073C85E882"/>
            </w:placeholder>
            <w:showingPlcHdr/>
          </w:sdtPr>
          <w:sdtEndPr/>
          <w:sdtContent>
            <w:tc>
              <w:tcPr>
                <w:tcW w:w="3117" w:type="dxa"/>
              </w:tcPr>
              <w:p w14:paraId="46A627E3" w14:textId="77777777" w:rsidR="00F90D99" w:rsidRDefault="00F90D99" w:rsidP="00DF04C6">
                <w:r w:rsidRPr="004C4EA8">
                  <w:rPr>
                    <w:rStyle w:val="PlaceholderText"/>
                  </w:rPr>
                  <w:t>Click or tap here to enter text.</w:t>
                </w:r>
              </w:p>
            </w:tc>
          </w:sdtContent>
        </w:sdt>
      </w:tr>
      <w:tr w:rsidR="00F90D99" w14:paraId="46991BB6" w14:textId="77777777" w:rsidTr="00DF04C6">
        <w:tc>
          <w:tcPr>
            <w:tcW w:w="3116" w:type="dxa"/>
          </w:tcPr>
          <w:p w14:paraId="2D021F1F" w14:textId="076AD6E9" w:rsidR="00F90D99" w:rsidRPr="00AD4726" w:rsidRDefault="00F90D99" w:rsidP="00DF04C6">
            <w:r w:rsidRPr="00AD4726">
              <w:t> </w:t>
            </w:r>
            <w:r w:rsidR="00211452">
              <w:t>Dance t</w:t>
            </w:r>
            <w:r w:rsidR="00211452" w:rsidRPr="00280CB9">
              <w:t>echnique</w:t>
            </w:r>
          </w:p>
          <w:p w14:paraId="4570AC85" w14:textId="77777777" w:rsidR="00F90D99" w:rsidRDefault="00F90D99" w:rsidP="00DF04C6"/>
        </w:tc>
        <w:sdt>
          <w:sdtPr>
            <w:id w:val="1836492163"/>
            <w:placeholder>
              <w:docPart w:val="4E53815E47EC4A3EA025D6188CBB03EA"/>
            </w:placeholder>
            <w:showingPlcHdr/>
          </w:sdtPr>
          <w:sdtEndPr/>
          <w:sdtContent>
            <w:tc>
              <w:tcPr>
                <w:tcW w:w="3117" w:type="dxa"/>
              </w:tcPr>
              <w:p w14:paraId="0E97565E" w14:textId="77777777" w:rsidR="00F90D99" w:rsidRDefault="00F90D99" w:rsidP="00DF04C6">
                <w:r w:rsidRPr="004C4EA8">
                  <w:rPr>
                    <w:rStyle w:val="PlaceholderText"/>
                  </w:rPr>
                  <w:t>Click or tap here to enter text.</w:t>
                </w:r>
              </w:p>
            </w:tc>
          </w:sdtContent>
        </w:sdt>
        <w:sdt>
          <w:sdtPr>
            <w:id w:val="-2130762815"/>
            <w:placeholder>
              <w:docPart w:val="A312EE7E02054D36B9D7BF4A6FA943E6"/>
            </w:placeholder>
            <w:showingPlcHdr/>
          </w:sdtPr>
          <w:sdtEndPr/>
          <w:sdtContent>
            <w:tc>
              <w:tcPr>
                <w:tcW w:w="3117" w:type="dxa"/>
              </w:tcPr>
              <w:p w14:paraId="5ED904C6" w14:textId="77777777" w:rsidR="00F90D99" w:rsidRDefault="00F90D99" w:rsidP="00DF04C6">
                <w:r w:rsidRPr="004C4EA8">
                  <w:rPr>
                    <w:rStyle w:val="PlaceholderText"/>
                  </w:rPr>
                  <w:t>Click or tap here to enter text.</w:t>
                </w:r>
              </w:p>
            </w:tc>
          </w:sdtContent>
        </w:sdt>
      </w:tr>
      <w:tr w:rsidR="00211452" w14:paraId="1D5FD9C6" w14:textId="77777777" w:rsidTr="00DF04C6">
        <w:tc>
          <w:tcPr>
            <w:tcW w:w="3116" w:type="dxa"/>
          </w:tcPr>
          <w:p w14:paraId="4ADF9A6E" w14:textId="77777777" w:rsidR="00211452" w:rsidRDefault="00211452" w:rsidP="00DF04C6">
            <w:r>
              <w:t>Dance performance and production</w:t>
            </w:r>
          </w:p>
          <w:p w14:paraId="2D93697B" w14:textId="214E23E1" w:rsidR="00211452" w:rsidRPr="00AD4726" w:rsidRDefault="00211452" w:rsidP="00DF04C6"/>
        </w:tc>
        <w:sdt>
          <w:sdtPr>
            <w:id w:val="62767441"/>
            <w:placeholder>
              <w:docPart w:val="6B40E8C306994AF0BEBB084127360CEE"/>
            </w:placeholder>
            <w:showingPlcHdr/>
          </w:sdtPr>
          <w:sdtEndPr/>
          <w:sdtContent>
            <w:tc>
              <w:tcPr>
                <w:tcW w:w="3117" w:type="dxa"/>
              </w:tcPr>
              <w:p w14:paraId="0B424D88" w14:textId="5A447172" w:rsidR="00211452" w:rsidRDefault="00211452" w:rsidP="00DF04C6">
                <w:r w:rsidRPr="004C4EA8">
                  <w:rPr>
                    <w:rStyle w:val="PlaceholderText"/>
                  </w:rPr>
                  <w:t>Click or tap here to enter text.</w:t>
                </w:r>
              </w:p>
            </w:tc>
          </w:sdtContent>
        </w:sdt>
        <w:sdt>
          <w:sdtPr>
            <w:id w:val="405813422"/>
            <w:placeholder>
              <w:docPart w:val="249486980197464BB23DB27ECA247C0A"/>
            </w:placeholder>
            <w:showingPlcHdr/>
          </w:sdtPr>
          <w:sdtEndPr/>
          <w:sdtContent>
            <w:tc>
              <w:tcPr>
                <w:tcW w:w="3117" w:type="dxa"/>
              </w:tcPr>
              <w:p w14:paraId="09A51694" w14:textId="64D4B3CA" w:rsidR="00211452" w:rsidRDefault="00211452" w:rsidP="00DF04C6">
                <w:r w:rsidRPr="004C4EA8">
                  <w:rPr>
                    <w:rStyle w:val="PlaceholderText"/>
                  </w:rPr>
                  <w:t>Click or tap here to enter text.</w:t>
                </w:r>
              </w:p>
            </w:tc>
          </w:sdtContent>
        </w:sdt>
      </w:tr>
    </w:tbl>
    <w:p w14:paraId="4C382A35" w14:textId="77777777" w:rsidR="00A95EA9" w:rsidRDefault="00A95EA9" w:rsidP="00AD4726">
      <w:pPr>
        <w:spacing w:after="0" w:line="240" w:lineRule="auto"/>
        <w:rPr>
          <w:rFonts w:ascii="Times New Roman" w:eastAsia="Times New Roman" w:hAnsi="Times New Roman" w:cs="Times New Roman"/>
          <w:kern w:val="0"/>
          <w14:ligatures w14:val="none"/>
        </w:rPr>
      </w:pPr>
    </w:p>
    <w:p w14:paraId="696569BD" w14:textId="77777777" w:rsidR="00F90D99" w:rsidRDefault="00F90D99" w:rsidP="00AD4726">
      <w:pPr>
        <w:spacing w:after="0" w:line="240" w:lineRule="auto"/>
        <w:rPr>
          <w:rFonts w:ascii="Times New Roman" w:eastAsia="Times New Roman" w:hAnsi="Times New Roman" w:cs="Times New Roman"/>
          <w:kern w:val="0"/>
          <w14:ligatures w14:val="none"/>
        </w:rPr>
      </w:pPr>
    </w:p>
    <w:p w14:paraId="2AD85E45" w14:textId="2258B515" w:rsidR="00211452" w:rsidRPr="00C8177F" w:rsidRDefault="00211452" w:rsidP="00211452">
      <w:pPr>
        <w:pStyle w:val="Heading3"/>
        <w:rPr>
          <w:b/>
          <w:bCs/>
          <w:color w:val="000000" w:themeColor="text1"/>
          <w:sz w:val="24"/>
          <w:szCs w:val="24"/>
        </w:rPr>
      </w:pPr>
      <w:r>
        <w:rPr>
          <w:b/>
          <w:bCs/>
          <w:color w:val="000000" w:themeColor="text1"/>
          <w:sz w:val="24"/>
          <w:szCs w:val="24"/>
        </w:rPr>
        <w:t>Create, Compose, and Choreograph Dance:</w:t>
      </w:r>
    </w:p>
    <w:tbl>
      <w:tblPr>
        <w:tblStyle w:val="TableGrid"/>
        <w:tblW w:w="0" w:type="auto"/>
        <w:tblLook w:val="04A0" w:firstRow="1" w:lastRow="0" w:firstColumn="1" w:lastColumn="0" w:noHBand="0" w:noVBand="1"/>
      </w:tblPr>
      <w:tblGrid>
        <w:gridCol w:w="3116"/>
        <w:gridCol w:w="3117"/>
        <w:gridCol w:w="3117"/>
      </w:tblGrid>
      <w:tr w:rsidR="00211452" w14:paraId="36AE44AC" w14:textId="77777777" w:rsidTr="00DF04C6">
        <w:trPr>
          <w:tblHeader/>
        </w:trPr>
        <w:tc>
          <w:tcPr>
            <w:tcW w:w="3116" w:type="dxa"/>
            <w:shd w:val="clear" w:color="auto" w:fill="D9D9D9" w:themeFill="background1" w:themeFillShade="D9"/>
          </w:tcPr>
          <w:p w14:paraId="49A542F9" w14:textId="77777777" w:rsidR="00211452" w:rsidRDefault="00211452"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407365A" w14:textId="77777777" w:rsidR="00211452" w:rsidRDefault="00211452" w:rsidP="00DF04C6">
            <w:r w:rsidRPr="00AD4726">
              <w:rPr>
                <w:b/>
                <w:bCs/>
              </w:rPr>
              <w:t>Course #/Title/Grade</w:t>
            </w:r>
          </w:p>
        </w:tc>
        <w:tc>
          <w:tcPr>
            <w:tcW w:w="3117" w:type="dxa"/>
            <w:shd w:val="clear" w:color="auto" w:fill="D9D9D9" w:themeFill="background1" w:themeFillShade="D9"/>
          </w:tcPr>
          <w:p w14:paraId="03BD0A1E" w14:textId="77777777" w:rsidR="00211452" w:rsidRPr="00AD4726" w:rsidRDefault="00211452" w:rsidP="00DF04C6">
            <w:r w:rsidRPr="00AD4726">
              <w:rPr>
                <w:b/>
                <w:bCs/>
              </w:rPr>
              <w:t>Portfolio Artifact(s)</w:t>
            </w:r>
          </w:p>
          <w:p w14:paraId="0639D833" w14:textId="77777777" w:rsidR="00211452" w:rsidRPr="00AD4726" w:rsidRDefault="00211452" w:rsidP="00DF04C6">
            <w:r w:rsidRPr="00AD4726">
              <w:rPr>
                <w:b/>
                <w:bCs/>
              </w:rPr>
              <w:t>AND </w:t>
            </w:r>
          </w:p>
          <w:p w14:paraId="7427D1F3" w14:textId="77777777" w:rsidR="00211452" w:rsidRDefault="00211452" w:rsidP="00DF04C6">
            <w:r w:rsidRPr="00AD4726">
              <w:rPr>
                <w:b/>
                <w:bCs/>
              </w:rPr>
              <w:t>Rationale</w:t>
            </w:r>
          </w:p>
        </w:tc>
      </w:tr>
      <w:tr w:rsidR="00211452" w14:paraId="1F090D80" w14:textId="77777777" w:rsidTr="00DF04C6">
        <w:tc>
          <w:tcPr>
            <w:tcW w:w="3116" w:type="dxa"/>
          </w:tcPr>
          <w:p w14:paraId="3B45F272" w14:textId="77777777" w:rsidR="00211452" w:rsidRDefault="00211452" w:rsidP="00DF04C6">
            <w:r>
              <w:t>Creating movement sequences for a dance piece</w:t>
            </w:r>
          </w:p>
          <w:p w14:paraId="568D5BD1" w14:textId="7342B29C" w:rsidR="00211452" w:rsidRDefault="00211452" w:rsidP="00DF04C6"/>
        </w:tc>
        <w:sdt>
          <w:sdtPr>
            <w:id w:val="1684784023"/>
            <w:placeholder>
              <w:docPart w:val="1F21E1F5CE784D3ABE88DE18AE382771"/>
            </w:placeholder>
            <w:showingPlcHdr/>
          </w:sdtPr>
          <w:sdtEndPr/>
          <w:sdtContent>
            <w:tc>
              <w:tcPr>
                <w:tcW w:w="3117" w:type="dxa"/>
              </w:tcPr>
              <w:p w14:paraId="080838E5" w14:textId="77777777" w:rsidR="00211452" w:rsidRDefault="00211452" w:rsidP="00DF04C6">
                <w:r w:rsidRPr="004C4EA8">
                  <w:rPr>
                    <w:rStyle w:val="PlaceholderText"/>
                  </w:rPr>
                  <w:t>Click or tap here to enter text.</w:t>
                </w:r>
              </w:p>
            </w:tc>
          </w:sdtContent>
        </w:sdt>
        <w:sdt>
          <w:sdtPr>
            <w:id w:val="-593322447"/>
            <w:placeholder>
              <w:docPart w:val="78A2BCFAF71A45F9A51B9247E7516861"/>
            </w:placeholder>
            <w:showingPlcHdr/>
          </w:sdtPr>
          <w:sdtEndPr/>
          <w:sdtContent>
            <w:tc>
              <w:tcPr>
                <w:tcW w:w="3117" w:type="dxa"/>
              </w:tcPr>
              <w:p w14:paraId="3E7B661C" w14:textId="77777777" w:rsidR="00211452" w:rsidRDefault="00211452" w:rsidP="00DF04C6">
                <w:r w:rsidRPr="004C4EA8">
                  <w:rPr>
                    <w:rStyle w:val="PlaceholderText"/>
                  </w:rPr>
                  <w:t>Click or tap here to enter text.</w:t>
                </w:r>
              </w:p>
            </w:tc>
          </w:sdtContent>
        </w:sdt>
      </w:tr>
      <w:tr w:rsidR="00211452" w14:paraId="7E3A7859" w14:textId="77777777" w:rsidTr="00DF04C6">
        <w:tc>
          <w:tcPr>
            <w:tcW w:w="3116" w:type="dxa"/>
          </w:tcPr>
          <w:p w14:paraId="3957AC5C" w14:textId="084863B7" w:rsidR="00211452" w:rsidRPr="00AD4726" w:rsidRDefault="00211452" w:rsidP="00DF04C6">
            <w:r w:rsidRPr="00AD4726">
              <w:t> </w:t>
            </w:r>
            <w:r>
              <w:t>Dance composition</w:t>
            </w:r>
          </w:p>
          <w:p w14:paraId="737C1C7C" w14:textId="77777777" w:rsidR="00211452" w:rsidRDefault="00211452" w:rsidP="00DF04C6"/>
        </w:tc>
        <w:sdt>
          <w:sdtPr>
            <w:id w:val="545176796"/>
            <w:placeholder>
              <w:docPart w:val="5105EF9896A24979ADEAC5248AE51D8A"/>
            </w:placeholder>
            <w:showingPlcHdr/>
          </w:sdtPr>
          <w:sdtEndPr/>
          <w:sdtContent>
            <w:tc>
              <w:tcPr>
                <w:tcW w:w="3117" w:type="dxa"/>
              </w:tcPr>
              <w:p w14:paraId="7B5DC3CB" w14:textId="77777777" w:rsidR="00211452" w:rsidRDefault="00211452" w:rsidP="00DF04C6">
                <w:r w:rsidRPr="004C4EA8">
                  <w:rPr>
                    <w:rStyle w:val="PlaceholderText"/>
                  </w:rPr>
                  <w:t>Click or tap here to enter text.</w:t>
                </w:r>
              </w:p>
            </w:tc>
          </w:sdtContent>
        </w:sdt>
        <w:sdt>
          <w:sdtPr>
            <w:id w:val="-1433740080"/>
            <w:placeholder>
              <w:docPart w:val="809BE18FE2BB4DA09ACA628E5E2E0579"/>
            </w:placeholder>
            <w:showingPlcHdr/>
          </w:sdtPr>
          <w:sdtEndPr/>
          <w:sdtContent>
            <w:tc>
              <w:tcPr>
                <w:tcW w:w="3117" w:type="dxa"/>
              </w:tcPr>
              <w:p w14:paraId="572D4199" w14:textId="77777777" w:rsidR="00211452" w:rsidRDefault="00211452" w:rsidP="00DF04C6">
                <w:r w:rsidRPr="004C4EA8">
                  <w:rPr>
                    <w:rStyle w:val="PlaceholderText"/>
                  </w:rPr>
                  <w:t>Click or tap here to enter text.</w:t>
                </w:r>
              </w:p>
            </w:tc>
          </w:sdtContent>
        </w:sdt>
      </w:tr>
      <w:tr w:rsidR="00211452" w14:paraId="02D3C21B" w14:textId="77777777" w:rsidTr="00DF04C6">
        <w:tc>
          <w:tcPr>
            <w:tcW w:w="3116" w:type="dxa"/>
          </w:tcPr>
          <w:p w14:paraId="2427F282" w14:textId="38A75956" w:rsidR="00211452" w:rsidRDefault="00211452" w:rsidP="00DF04C6">
            <w:r>
              <w:t>Choreographic principles</w:t>
            </w:r>
          </w:p>
          <w:p w14:paraId="2B8F2897" w14:textId="77777777" w:rsidR="00211452" w:rsidRPr="00AD4726" w:rsidRDefault="00211452" w:rsidP="00DF04C6"/>
        </w:tc>
        <w:sdt>
          <w:sdtPr>
            <w:id w:val="1887530212"/>
            <w:placeholder>
              <w:docPart w:val="3BE1FB83E5B14DF5A211524B6E67307D"/>
            </w:placeholder>
            <w:showingPlcHdr/>
          </w:sdtPr>
          <w:sdtEndPr/>
          <w:sdtContent>
            <w:tc>
              <w:tcPr>
                <w:tcW w:w="3117" w:type="dxa"/>
              </w:tcPr>
              <w:p w14:paraId="2E14E7A6" w14:textId="77777777" w:rsidR="00211452" w:rsidRDefault="00211452" w:rsidP="00DF04C6">
                <w:r w:rsidRPr="004C4EA8">
                  <w:rPr>
                    <w:rStyle w:val="PlaceholderText"/>
                  </w:rPr>
                  <w:t>Click or tap here to enter text.</w:t>
                </w:r>
              </w:p>
            </w:tc>
          </w:sdtContent>
        </w:sdt>
        <w:sdt>
          <w:sdtPr>
            <w:id w:val="-807626213"/>
            <w:placeholder>
              <w:docPart w:val="F437BE2748CF4081B998B1CF72F27489"/>
            </w:placeholder>
            <w:showingPlcHdr/>
          </w:sdtPr>
          <w:sdtEndPr/>
          <w:sdtContent>
            <w:tc>
              <w:tcPr>
                <w:tcW w:w="3117" w:type="dxa"/>
              </w:tcPr>
              <w:p w14:paraId="73078705" w14:textId="77777777" w:rsidR="00211452" w:rsidRDefault="00211452" w:rsidP="00DF04C6">
                <w:r w:rsidRPr="004C4EA8">
                  <w:rPr>
                    <w:rStyle w:val="PlaceholderText"/>
                  </w:rPr>
                  <w:t>Click or tap here to enter text.</w:t>
                </w:r>
              </w:p>
            </w:tc>
          </w:sdtContent>
        </w:sdt>
      </w:tr>
    </w:tbl>
    <w:p w14:paraId="5F7F503D" w14:textId="77777777" w:rsidR="00211452" w:rsidRDefault="00211452" w:rsidP="00AD4726">
      <w:pPr>
        <w:spacing w:after="0" w:line="240" w:lineRule="auto"/>
        <w:rPr>
          <w:rFonts w:ascii="Times New Roman" w:eastAsia="Times New Roman" w:hAnsi="Times New Roman" w:cs="Times New Roman"/>
          <w:kern w:val="0"/>
          <w14:ligatures w14:val="none"/>
        </w:rPr>
      </w:pPr>
    </w:p>
    <w:p w14:paraId="6A94900D" w14:textId="77777777" w:rsidR="00211452" w:rsidRDefault="00211452" w:rsidP="00AD4726">
      <w:pPr>
        <w:spacing w:after="0" w:line="240" w:lineRule="auto"/>
        <w:rPr>
          <w:rFonts w:ascii="Times New Roman" w:eastAsia="Times New Roman" w:hAnsi="Times New Roman" w:cs="Times New Roman"/>
          <w:kern w:val="0"/>
          <w14:ligatures w14:val="none"/>
        </w:rPr>
      </w:pPr>
    </w:p>
    <w:p w14:paraId="2DE189AA" w14:textId="64CCC104" w:rsidR="00211452" w:rsidRPr="00C8177F" w:rsidRDefault="00211452" w:rsidP="00211452">
      <w:pPr>
        <w:pStyle w:val="Heading3"/>
        <w:rPr>
          <w:b/>
          <w:bCs/>
          <w:color w:val="000000" w:themeColor="text1"/>
          <w:sz w:val="24"/>
          <w:szCs w:val="24"/>
        </w:rPr>
      </w:pPr>
      <w:r>
        <w:rPr>
          <w:b/>
          <w:bCs/>
          <w:color w:val="000000" w:themeColor="text1"/>
          <w:sz w:val="24"/>
          <w:szCs w:val="24"/>
        </w:rPr>
        <w:t>Historical and Cultural Context</w:t>
      </w:r>
      <w:r w:rsidR="006D419D">
        <w:rPr>
          <w:b/>
          <w:bCs/>
          <w:color w:val="000000" w:themeColor="text1"/>
          <w:sz w:val="24"/>
          <w:szCs w:val="24"/>
        </w:rPr>
        <w:t xml:space="preserve"> of Dance</w:t>
      </w:r>
      <w:r>
        <w:rPr>
          <w:b/>
          <w:bCs/>
          <w:color w:val="000000" w:themeColor="text1"/>
          <w:sz w:val="24"/>
          <w:szCs w:val="24"/>
        </w:rPr>
        <w:t>:</w:t>
      </w:r>
    </w:p>
    <w:tbl>
      <w:tblPr>
        <w:tblStyle w:val="TableGrid"/>
        <w:tblW w:w="0" w:type="auto"/>
        <w:tblLook w:val="04A0" w:firstRow="1" w:lastRow="0" w:firstColumn="1" w:lastColumn="0" w:noHBand="0" w:noVBand="1"/>
      </w:tblPr>
      <w:tblGrid>
        <w:gridCol w:w="3116"/>
        <w:gridCol w:w="3117"/>
        <w:gridCol w:w="3117"/>
      </w:tblGrid>
      <w:tr w:rsidR="00211452" w14:paraId="44CF73CA" w14:textId="77777777" w:rsidTr="00DF04C6">
        <w:trPr>
          <w:tblHeader/>
        </w:trPr>
        <w:tc>
          <w:tcPr>
            <w:tcW w:w="3116" w:type="dxa"/>
            <w:shd w:val="clear" w:color="auto" w:fill="D9D9D9" w:themeFill="background1" w:themeFillShade="D9"/>
          </w:tcPr>
          <w:p w14:paraId="406B1394" w14:textId="77777777" w:rsidR="00211452" w:rsidRDefault="00211452"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6DADFEB" w14:textId="77777777" w:rsidR="00211452" w:rsidRDefault="00211452" w:rsidP="00DF04C6">
            <w:r w:rsidRPr="00AD4726">
              <w:rPr>
                <w:b/>
                <w:bCs/>
              </w:rPr>
              <w:t>Course #/Title/Grade</w:t>
            </w:r>
          </w:p>
        </w:tc>
        <w:tc>
          <w:tcPr>
            <w:tcW w:w="3117" w:type="dxa"/>
            <w:shd w:val="clear" w:color="auto" w:fill="D9D9D9" w:themeFill="background1" w:themeFillShade="D9"/>
          </w:tcPr>
          <w:p w14:paraId="75CD1B53" w14:textId="77777777" w:rsidR="00211452" w:rsidRPr="00AD4726" w:rsidRDefault="00211452" w:rsidP="00DF04C6">
            <w:r w:rsidRPr="00AD4726">
              <w:rPr>
                <w:b/>
                <w:bCs/>
              </w:rPr>
              <w:t>Portfolio Artifact(s)</w:t>
            </w:r>
          </w:p>
          <w:p w14:paraId="589E4100" w14:textId="77777777" w:rsidR="00211452" w:rsidRPr="00AD4726" w:rsidRDefault="00211452" w:rsidP="00DF04C6">
            <w:r w:rsidRPr="00AD4726">
              <w:rPr>
                <w:b/>
                <w:bCs/>
              </w:rPr>
              <w:t>AND </w:t>
            </w:r>
          </w:p>
          <w:p w14:paraId="4A3094F6" w14:textId="77777777" w:rsidR="00211452" w:rsidRDefault="00211452" w:rsidP="00DF04C6">
            <w:r w:rsidRPr="00AD4726">
              <w:rPr>
                <w:b/>
                <w:bCs/>
              </w:rPr>
              <w:t>Rationale</w:t>
            </w:r>
          </w:p>
        </w:tc>
      </w:tr>
      <w:tr w:rsidR="00211452" w14:paraId="23661156" w14:textId="77777777" w:rsidTr="00DF04C6">
        <w:tc>
          <w:tcPr>
            <w:tcW w:w="3116" w:type="dxa"/>
          </w:tcPr>
          <w:p w14:paraId="4E7E08B8" w14:textId="77777777" w:rsidR="00211452" w:rsidRDefault="00211452" w:rsidP="00211452">
            <w:r w:rsidRPr="00782004">
              <w:t xml:space="preserve">Historical and </w:t>
            </w:r>
            <w:r>
              <w:t>c</w:t>
            </w:r>
            <w:r w:rsidRPr="00782004">
              <w:t xml:space="preserve">ultural </w:t>
            </w:r>
            <w:r>
              <w:t>c</w:t>
            </w:r>
            <w:r w:rsidRPr="00782004">
              <w:t xml:space="preserve">ontext of </w:t>
            </w:r>
            <w:r>
              <w:t>d</w:t>
            </w:r>
            <w:r w:rsidRPr="00782004">
              <w:t>ance</w:t>
            </w:r>
          </w:p>
          <w:p w14:paraId="5B02774F" w14:textId="366F651C" w:rsidR="00211452" w:rsidRDefault="00211452" w:rsidP="00211452"/>
        </w:tc>
        <w:sdt>
          <w:sdtPr>
            <w:id w:val="-442385017"/>
            <w:placeholder>
              <w:docPart w:val="D3B85EFFD09F4FC986DC2F750AC0C42A"/>
            </w:placeholder>
            <w:showingPlcHdr/>
          </w:sdtPr>
          <w:sdtEndPr/>
          <w:sdtContent>
            <w:tc>
              <w:tcPr>
                <w:tcW w:w="3117" w:type="dxa"/>
              </w:tcPr>
              <w:p w14:paraId="08A80791" w14:textId="77777777" w:rsidR="00211452" w:rsidRDefault="00211452" w:rsidP="00DF04C6">
                <w:r w:rsidRPr="004C4EA8">
                  <w:rPr>
                    <w:rStyle w:val="PlaceholderText"/>
                  </w:rPr>
                  <w:t>Click or tap here to enter text.</w:t>
                </w:r>
              </w:p>
            </w:tc>
          </w:sdtContent>
        </w:sdt>
        <w:sdt>
          <w:sdtPr>
            <w:id w:val="1473556307"/>
            <w:placeholder>
              <w:docPart w:val="CFBE856DADA548AEB44F89F665FF859C"/>
            </w:placeholder>
            <w:showingPlcHdr/>
          </w:sdtPr>
          <w:sdtEndPr/>
          <w:sdtContent>
            <w:tc>
              <w:tcPr>
                <w:tcW w:w="3117" w:type="dxa"/>
              </w:tcPr>
              <w:p w14:paraId="3136EE70" w14:textId="77777777" w:rsidR="00211452" w:rsidRDefault="00211452" w:rsidP="00DF04C6">
                <w:r w:rsidRPr="004C4EA8">
                  <w:rPr>
                    <w:rStyle w:val="PlaceholderText"/>
                  </w:rPr>
                  <w:t>Click or tap here to enter text.</w:t>
                </w:r>
              </w:p>
            </w:tc>
          </w:sdtContent>
        </w:sdt>
      </w:tr>
    </w:tbl>
    <w:p w14:paraId="28B64065" w14:textId="77777777" w:rsidR="00211452" w:rsidRDefault="00211452" w:rsidP="00AD4726">
      <w:pPr>
        <w:spacing w:after="0" w:line="240" w:lineRule="auto"/>
        <w:rPr>
          <w:rFonts w:ascii="Times New Roman" w:eastAsia="Times New Roman" w:hAnsi="Times New Roman" w:cs="Times New Roman"/>
          <w:kern w:val="0"/>
          <w14:ligatures w14:val="none"/>
        </w:rPr>
      </w:pPr>
    </w:p>
    <w:p w14:paraId="70E49948" w14:textId="77777777" w:rsidR="00211452" w:rsidRDefault="00211452" w:rsidP="00AD4726">
      <w:pPr>
        <w:spacing w:after="0" w:line="240" w:lineRule="auto"/>
        <w:rPr>
          <w:rFonts w:ascii="Times New Roman" w:eastAsia="Times New Roman" w:hAnsi="Times New Roman" w:cs="Times New Roman"/>
          <w:kern w:val="0"/>
          <w14:ligatures w14:val="none"/>
        </w:rPr>
      </w:pPr>
    </w:p>
    <w:p w14:paraId="3D025129" w14:textId="77777777" w:rsidR="00211452" w:rsidRDefault="00211452" w:rsidP="00AD4726">
      <w:pPr>
        <w:spacing w:after="0" w:line="240" w:lineRule="auto"/>
        <w:rPr>
          <w:rFonts w:ascii="Times New Roman" w:eastAsia="Times New Roman" w:hAnsi="Times New Roman" w:cs="Times New Roman"/>
          <w:kern w:val="0"/>
          <w14:ligatures w14:val="none"/>
        </w:rPr>
      </w:pPr>
    </w:p>
    <w:p w14:paraId="4AD2A5F7" w14:textId="77777777" w:rsidR="00211452" w:rsidRDefault="00211452" w:rsidP="00AD4726">
      <w:pPr>
        <w:spacing w:after="0" w:line="240" w:lineRule="auto"/>
        <w:rPr>
          <w:rFonts w:ascii="Times New Roman" w:eastAsia="Times New Roman" w:hAnsi="Times New Roman" w:cs="Times New Roman"/>
          <w:kern w:val="0"/>
          <w14:ligatures w14:val="none"/>
        </w:rPr>
      </w:pPr>
    </w:p>
    <w:p w14:paraId="417EE5FF" w14:textId="77777777" w:rsidR="00211452" w:rsidRDefault="00211452" w:rsidP="00AD4726">
      <w:pPr>
        <w:spacing w:after="0" w:line="240" w:lineRule="auto"/>
        <w:rPr>
          <w:rFonts w:ascii="Times New Roman" w:eastAsia="Times New Roman" w:hAnsi="Times New Roman" w:cs="Times New Roman"/>
          <w:kern w:val="0"/>
          <w14:ligatures w14:val="none"/>
        </w:rPr>
      </w:pPr>
    </w:p>
    <w:p w14:paraId="4DDEE4AC" w14:textId="5DEE9290" w:rsidR="00211452" w:rsidRPr="00C8177F" w:rsidRDefault="00211452" w:rsidP="00211452">
      <w:pPr>
        <w:pStyle w:val="Heading3"/>
        <w:rPr>
          <w:b/>
          <w:bCs/>
          <w:color w:val="000000" w:themeColor="text1"/>
          <w:sz w:val="24"/>
          <w:szCs w:val="24"/>
        </w:rPr>
      </w:pPr>
      <w:r>
        <w:rPr>
          <w:b/>
          <w:bCs/>
          <w:color w:val="000000" w:themeColor="text1"/>
          <w:sz w:val="24"/>
          <w:szCs w:val="24"/>
        </w:rPr>
        <w:lastRenderedPageBreak/>
        <w:t>Reflect, Connect, and Respond to Dance:</w:t>
      </w:r>
    </w:p>
    <w:tbl>
      <w:tblPr>
        <w:tblStyle w:val="TableGrid"/>
        <w:tblW w:w="0" w:type="auto"/>
        <w:tblLook w:val="04A0" w:firstRow="1" w:lastRow="0" w:firstColumn="1" w:lastColumn="0" w:noHBand="0" w:noVBand="1"/>
      </w:tblPr>
      <w:tblGrid>
        <w:gridCol w:w="3116"/>
        <w:gridCol w:w="3117"/>
        <w:gridCol w:w="3117"/>
      </w:tblGrid>
      <w:tr w:rsidR="00211452" w14:paraId="08D131F4" w14:textId="77777777" w:rsidTr="00DF04C6">
        <w:trPr>
          <w:tblHeader/>
        </w:trPr>
        <w:tc>
          <w:tcPr>
            <w:tcW w:w="3116" w:type="dxa"/>
            <w:shd w:val="clear" w:color="auto" w:fill="D9D9D9" w:themeFill="background1" w:themeFillShade="D9"/>
          </w:tcPr>
          <w:p w14:paraId="7AF78B9F" w14:textId="77777777" w:rsidR="00211452" w:rsidRDefault="00211452"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5B45D9C" w14:textId="77777777" w:rsidR="00211452" w:rsidRDefault="00211452" w:rsidP="00DF04C6">
            <w:r w:rsidRPr="00AD4726">
              <w:rPr>
                <w:b/>
                <w:bCs/>
              </w:rPr>
              <w:t>Course #/Title/Grade</w:t>
            </w:r>
          </w:p>
        </w:tc>
        <w:tc>
          <w:tcPr>
            <w:tcW w:w="3117" w:type="dxa"/>
            <w:shd w:val="clear" w:color="auto" w:fill="D9D9D9" w:themeFill="background1" w:themeFillShade="D9"/>
          </w:tcPr>
          <w:p w14:paraId="7377CD1C" w14:textId="77777777" w:rsidR="00211452" w:rsidRPr="00AD4726" w:rsidRDefault="00211452" w:rsidP="00DF04C6">
            <w:r w:rsidRPr="00AD4726">
              <w:rPr>
                <w:b/>
                <w:bCs/>
              </w:rPr>
              <w:t>Portfolio Artifact(s)</w:t>
            </w:r>
          </w:p>
          <w:p w14:paraId="5604A827" w14:textId="77777777" w:rsidR="00211452" w:rsidRPr="00AD4726" w:rsidRDefault="00211452" w:rsidP="00DF04C6">
            <w:r w:rsidRPr="00AD4726">
              <w:rPr>
                <w:b/>
                <w:bCs/>
              </w:rPr>
              <w:t>AND </w:t>
            </w:r>
          </w:p>
          <w:p w14:paraId="0BB3B91D" w14:textId="77777777" w:rsidR="00211452" w:rsidRDefault="00211452" w:rsidP="00DF04C6">
            <w:r w:rsidRPr="00AD4726">
              <w:rPr>
                <w:b/>
                <w:bCs/>
              </w:rPr>
              <w:t>Rationale</w:t>
            </w:r>
          </w:p>
        </w:tc>
      </w:tr>
      <w:tr w:rsidR="00211452" w14:paraId="4D92D096" w14:textId="77777777" w:rsidTr="00DF04C6">
        <w:tc>
          <w:tcPr>
            <w:tcW w:w="3116" w:type="dxa"/>
          </w:tcPr>
          <w:p w14:paraId="32949100" w14:textId="77777777" w:rsidR="00211452" w:rsidRPr="00D85B4A" w:rsidRDefault="00211452" w:rsidP="00211452">
            <w:pPr>
              <w:pStyle w:val="NormalWeb"/>
              <w:spacing w:before="0" w:beforeAutospacing="0" w:after="0" w:afterAutospacing="0"/>
              <w:textAlignment w:val="baseline"/>
              <w:rPr>
                <w:rFonts w:asciiTheme="minorHAnsi" w:hAnsiTheme="minorHAnsi"/>
                <w:color w:val="040C28"/>
              </w:rPr>
            </w:pPr>
            <w:r w:rsidRPr="00D85B4A">
              <w:rPr>
                <w:rFonts w:asciiTheme="minorHAnsi" w:hAnsiTheme="minorHAnsi"/>
                <w:color w:val="040C28"/>
                <w:shd w:val="clear" w:color="auto" w:fill="FFFFFF"/>
              </w:rPr>
              <w:t>Using criticism and analysis to reflect upon and understand new works, reconstructions, and masterpieces, including making connections between dance and other disciplines</w:t>
            </w:r>
          </w:p>
          <w:p w14:paraId="3A13AB35" w14:textId="77777777" w:rsidR="00211452" w:rsidRDefault="00211452" w:rsidP="00DF04C6"/>
        </w:tc>
        <w:sdt>
          <w:sdtPr>
            <w:id w:val="163673828"/>
            <w:placeholder>
              <w:docPart w:val="375EE9DC63A8480DA0E23767CB21F5DD"/>
            </w:placeholder>
            <w:showingPlcHdr/>
          </w:sdtPr>
          <w:sdtEndPr/>
          <w:sdtContent>
            <w:tc>
              <w:tcPr>
                <w:tcW w:w="3117" w:type="dxa"/>
              </w:tcPr>
              <w:p w14:paraId="1F9BDFE8" w14:textId="77777777" w:rsidR="00211452" w:rsidRDefault="00211452" w:rsidP="00DF04C6">
                <w:r w:rsidRPr="004C4EA8">
                  <w:rPr>
                    <w:rStyle w:val="PlaceholderText"/>
                  </w:rPr>
                  <w:t>Click or tap here to enter text.</w:t>
                </w:r>
              </w:p>
            </w:tc>
          </w:sdtContent>
        </w:sdt>
        <w:sdt>
          <w:sdtPr>
            <w:id w:val="1401255620"/>
            <w:placeholder>
              <w:docPart w:val="687C86C474B549FB90490EC83E114C5C"/>
            </w:placeholder>
            <w:showingPlcHdr/>
          </w:sdtPr>
          <w:sdtEndPr/>
          <w:sdtContent>
            <w:tc>
              <w:tcPr>
                <w:tcW w:w="3117" w:type="dxa"/>
              </w:tcPr>
              <w:p w14:paraId="39E97DFB" w14:textId="77777777" w:rsidR="00211452" w:rsidRDefault="00211452" w:rsidP="00DF04C6">
                <w:r w:rsidRPr="004C4EA8">
                  <w:rPr>
                    <w:rStyle w:val="PlaceholderText"/>
                  </w:rPr>
                  <w:t>Click or tap here to enter text.</w:t>
                </w:r>
              </w:p>
            </w:tc>
          </w:sdtContent>
        </w:sdt>
      </w:tr>
      <w:tr w:rsidR="00211452" w14:paraId="26C958F0" w14:textId="77777777" w:rsidTr="00DF04C6">
        <w:tc>
          <w:tcPr>
            <w:tcW w:w="3116" w:type="dxa"/>
          </w:tcPr>
          <w:p w14:paraId="55B7074C" w14:textId="77777777" w:rsidR="00211452" w:rsidRDefault="00211452" w:rsidP="00211452">
            <w:pPr>
              <w:pStyle w:val="NormalWeb"/>
              <w:spacing w:before="0" w:beforeAutospacing="0" w:after="0" w:afterAutospacing="0"/>
              <w:textAlignment w:val="baseline"/>
              <w:rPr>
                <w:rFonts w:asciiTheme="minorHAnsi" w:hAnsiTheme="minorHAnsi"/>
                <w:color w:val="040C28"/>
                <w:shd w:val="clear" w:color="auto" w:fill="FFFFFF"/>
              </w:rPr>
            </w:pPr>
            <w:r>
              <w:rPr>
                <w:rFonts w:asciiTheme="minorHAnsi" w:hAnsiTheme="minorHAnsi"/>
                <w:color w:val="040C28"/>
                <w:shd w:val="clear" w:color="auto" w:fill="FFFFFF"/>
              </w:rPr>
              <w:t>Dance literacy and notation systems</w:t>
            </w:r>
          </w:p>
          <w:p w14:paraId="76A29264" w14:textId="7EB3FCE3" w:rsidR="00211452" w:rsidRPr="00D85B4A" w:rsidRDefault="00211452" w:rsidP="00211452">
            <w:pPr>
              <w:pStyle w:val="NormalWeb"/>
              <w:spacing w:before="0" w:beforeAutospacing="0" w:after="0" w:afterAutospacing="0"/>
              <w:textAlignment w:val="baseline"/>
              <w:rPr>
                <w:rFonts w:asciiTheme="minorHAnsi" w:hAnsiTheme="minorHAnsi"/>
                <w:color w:val="040C28"/>
                <w:shd w:val="clear" w:color="auto" w:fill="FFFFFF"/>
              </w:rPr>
            </w:pPr>
          </w:p>
        </w:tc>
        <w:sdt>
          <w:sdtPr>
            <w:id w:val="570165619"/>
            <w:placeholder>
              <w:docPart w:val="34EEBA9019DB49BE93719A012F340C47"/>
            </w:placeholder>
            <w:showingPlcHdr/>
          </w:sdtPr>
          <w:sdtEndPr/>
          <w:sdtContent>
            <w:tc>
              <w:tcPr>
                <w:tcW w:w="3117" w:type="dxa"/>
              </w:tcPr>
              <w:p w14:paraId="55D6F7C5" w14:textId="6EF14F10" w:rsidR="00211452" w:rsidRDefault="00211452" w:rsidP="00DF04C6">
                <w:r w:rsidRPr="004C4EA8">
                  <w:rPr>
                    <w:rStyle w:val="PlaceholderText"/>
                  </w:rPr>
                  <w:t>Click or tap here to enter text.</w:t>
                </w:r>
              </w:p>
            </w:tc>
          </w:sdtContent>
        </w:sdt>
        <w:sdt>
          <w:sdtPr>
            <w:id w:val="-1667079994"/>
            <w:placeholder>
              <w:docPart w:val="3490B88212C84C55AEAFF3F523D95846"/>
            </w:placeholder>
            <w:showingPlcHdr/>
          </w:sdtPr>
          <w:sdtEndPr/>
          <w:sdtContent>
            <w:tc>
              <w:tcPr>
                <w:tcW w:w="3117" w:type="dxa"/>
              </w:tcPr>
              <w:p w14:paraId="32EC1AB5" w14:textId="68D24672" w:rsidR="00211452" w:rsidRDefault="00211452" w:rsidP="00DF04C6">
                <w:r w:rsidRPr="004C4EA8">
                  <w:rPr>
                    <w:rStyle w:val="PlaceholderText"/>
                  </w:rPr>
                  <w:t>Click or tap here to enter text.</w:t>
                </w:r>
              </w:p>
            </w:tc>
          </w:sdtContent>
        </w:sdt>
      </w:tr>
    </w:tbl>
    <w:p w14:paraId="0634E8B7" w14:textId="77777777" w:rsidR="00211452" w:rsidRDefault="00211452" w:rsidP="00AD4726">
      <w:pPr>
        <w:spacing w:after="0" w:line="240" w:lineRule="auto"/>
        <w:rPr>
          <w:rFonts w:ascii="Times New Roman" w:eastAsia="Times New Roman" w:hAnsi="Times New Roman" w:cs="Times New Roman"/>
          <w:kern w:val="0"/>
          <w14:ligatures w14:val="none"/>
        </w:rPr>
      </w:pPr>
    </w:p>
    <w:p w14:paraId="07212125" w14:textId="77777777" w:rsidR="00211452" w:rsidRDefault="00211452" w:rsidP="00AD4726">
      <w:pPr>
        <w:spacing w:after="0" w:line="240" w:lineRule="auto"/>
        <w:rPr>
          <w:rFonts w:ascii="Times New Roman" w:eastAsia="Times New Roman" w:hAnsi="Times New Roman" w:cs="Times New Roman"/>
          <w:kern w:val="0"/>
          <w14:ligatures w14:val="none"/>
        </w:rPr>
      </w:pPr>
    </w:p>
    <w:p w14:paraId="74AEFAF4" w14:textId="3AB8FA10" w:rsidR="00211452" w:rsidRPr="00C8177F" w:rsidRDefault="00211452" w:rsidP="00211452">
      <w:pPr>
        <w:pStyle w:val="Heading3"/>
        <w:rPr>
          <w:b/>
          <w:bCs/>
          <w:color w:val="000000" w:themeColor="text1"/>
          <w:sz w:val="24"/>
          <w:szCs w:val="24"/>
        </w:rPr>
      </w:pPr>
      <w:r>
        <w:rPr>
          <w:b/>
          <w:bCs/>
          <w:color w:val="000000" w:themeColor="text1"/>
          <w:sz w:val="24"/>
          <w:szCs w:val="24"/>
        </w:rPr>
        <w:t>Dance Science, Health, and Safety:</w:t>
      </w:r>
    </w:p>
    <w:tbl>
      <w:tblPr>
        <w:tblStyle w:val="TableGrid"/>
        <w:tblW w:w="0" w:type="auto"/>
        <w:tblLook w:val="04A0" w:firstRow="1" w:lastRow="0" w:firstColumn="1" w:lastColumn="0" w:noHBand="0" w:noVBand="1"/>
      </w:tblPr>
      <w:tblGrid>
        <w:gridCol w:w="3116"/>
        <w:gridCol w:w="3117"/>
        <w:gridCol w:w="3117"/>
      </w:tblGrid>
      <w:tr w:rsidR="00211452" w14:paraId="75CBD301" w14:textId="77777777" w:rsidTr="00DF04C6">
        <w:trPr>
          <w:tblHeader/>
        </w:trPr>
        <w:tc>
          <w:tcPr>
            <w:tcW w:w="3116" w:type="dxa"/>
            <w:shd w:val="clear" w:color="auto" w:fill="D9D9D9" w:themeFill="background1" w:themeFillShade="D9"/>
          </w:tcPr>
          <w:p w14:paraId="77DE62C4" w14:textId="77777777" w:rsidR="00211452" w:rsidRDefault="00211452" w:rsidP="00DF04C6">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297FEA6C" w14:textId="77777777" w:rsidR="00211452" w:rsidRDefault="00211452" w:rsidP="00DF04C6">
            <w:r w:rsidRPr="00AD4726">
              <w:rPr>
                <w:b/>
                <w:bCs/>
              </w:rPr>
              <w:t>Course #/Title/Grade</w:t>
            </w:r>
          </w:p>
        </w:tc>
        <w:tc>
          <w:tcPr>
            <w:tcW w:w="3117" w:type="dxa"/>
            <w:shd w:val="clear" w:color="auto" w:fill="D9D9D9" w:themeFill="background1" w:themeFillShade="D9"/>
          </w:tcPr>
          <w:p w14:paraId="2B50F665" w14:textId="77777777" w:rsidR="00211452" w:rsidRPr="00AD4726" w:rsidRDefault="00211452" w:rsidP="00DF04C6">
            <w:r w:rsidRPr="00AD4726">
              <w:rPr>
                <w:b/>
                <w:bCs/>
              </w:rPr>
              <w:t>Portfolio Artifact(s)</w:t>
            </w:r>
          </w:p>
          <w:p w14:paraId="5C094D44" w14:textId="77777777" w:rsidR="00211452" w:rsidRPr="00AD4726" w:rsidRDefault="00211452" w:rsidP="00DF04C6">
            <w:r w:rsidRPr="00AD4726">
              <w:rPr>
                <w:b/>
                <w:bCs/>
              </w:rPr>
              <w:t>AND </w:t>
            </w:r>
          </w:p>
          <w:p w14:paraId="6BE61BF7" w14:textId="77777777" w:rsidR="00211452" w:rsidRDefault="00211452" w:rsidP="00DF04C6">
            <w:r w:rsidRPr="00AD4726">
              <w:rPr>
                <w:b/>
                <w:bCs/>
              </w:rPr>
              <w:t>Rationale</w:t>
            </w:r>
          </w:p>
        </w:tc>
      </w:tr>
      <w:tr w:rsidR="00211452" w14:paraId="731A5373" w14:textId="77777777" w:rsidTr="00DF04C6">
        <w:tc>
          <w:tcPr>
            <w:tcW w:w="3116" w:type="dxa"/>
          </w:tcPr>
          <w:p w14:paraId="713DA1A8" w14:textId="77777777" w:rsidR="00211452" w:rsidRPr="00AD4726" w:rsidRDefault="00211452" w:rsidP="00211452">
            <w:r>
              <w:t xml:space="preserve">The scientific study </w:t>
            </w:r>
            <w:proofErr w:type="gramStart"/>
            <w:r>
              <w:t>of dance and</w:t>
            </w:r>
            <w:proofErr w:type="gramEnd"/>
            <w:r>
              <w:t xml:space="preserve"> dancers, as well as the practical application of scientific principles to dance training, technique, and performance</w:t>
            </w:r>
          </w:p>
          <w:p w14:paraId="472F077E" w14:textId="77777777" w:rsidR="00211452" w:rsidRDefault="00211452" w:rsidP="00DF04C6"/>
        </w:tc>
        <w:sdt>
          <w:sdtPr>
            <w:id w:val="-780179044"/>
            <w:placeholder>
              <w:docPart w:val="38E5638D14DC44DCA1F1BACF3381ECD0"/>
            </w:placeholder>
            <w:showingPlcHdr/>
          </w:sdtPr>
          <w:sdtEndPr/>
          <w:sdtContent>
            <w:tc>
              <w:tcPr>
                <w:tcW w:w="3117" w:type="dxa"/>
              </w:tcPr>
              <w:p w14:paraId="723F4257" w14:textId="77777777" w:rsidR="00211452" w:rsidRDefault="00211452" w:rsidP="00DF04C6">
                <w:r w:rsidRPr="004C4EA8">
                  <w:rPr>
                    <w:rStyle w:val="PlaceholderText"/>
                  </w:rPr>
                  <w:t>Click or tap here to enter text.</w:t>
                </w:r>
              </w:p>
            </w:tc>
          </w:sdtContent>
        </w:sdt>
        <w:sdt>
          <w:sdtPr>
            <w:id w:val="-595093500"/>
            <w:placeholder>
              <w:docPart w:val="63B88B0F7DE24E73BF04CC1D5190C580"/>
            </w:placeholder>
            <w:showingPlcHdr/>
          </w:sdtPr>
          <w:sdtEndPr/>
          <w:sdtContent>
            <w:tc>
              <w:tcPr>
                <w:tcW w:w="3117" w:type="dxa"/>
              </w:tcPr>
              <w:p w14:paraId="7FE0EE13" w14:textId="77777777" w:rsidR="00211452" w:rsidRDefault="00211452" w:rsidP="00DF04C6">
                <w:r w:rsidRPr="004C4EA8">
                  <w:rPr>
                    <w:rStyle w:val="PlaceholderText"/>
                  </w:rPr>
                  <w:t>Click or tap here to enter text.</w:t>
                </w:r>
              </w:p>
            </w:tc>
          </w:sdtContent>
        </w:sdt>
      </w:tr>
      <w:tr w:rsidR="00211452" w14:paraId="4F415525" w14:textId="77777777" w:rsidTr="00DF04C6">
        <w:tc>
          <w:tcPr>
            <w:tcW w:w="3116" w:type="dxa"/>
          </w:tcPr>
          <w:p w14:paraId="5400490E" w14:textId="5ACE3191" w:rsidR="00211452" w:rsidRPr="00211452" w:rsidRDefault="00211452" w:rsidP="00DF04C6">
            <w:pPr>
              <w:pStyle w:val="NormalWeb"/>
              <w:spacing w:before="0" w:beforeAutospacing="0" w:after="0" w:afterAutospacing="0"/>
              <w:textAlignment w:val="baseline"/>
              <w:rPr>
                <w:rFonts w:asciiTheme="minorHAnsi" w:hAnsiTheme="minorHAnsi"/>
                <w:color w:val="040C28"/>
                <w:shd w:val="clear" w:color="auto" w:fill="FFFFFF"/>
              </w:rPr>
            </w:pPr>
            <w:proofErr w:type="gramStart"/>
            <w:r w:rsidRPr="00211452">
              <w:rPr>
                <w:rFonts w:asciiTheme="minorHAnsi" w:hAnsiTheme="minorHAnsi"/>
              </w:rPr>
              <w:t>Dance</w:t>
            </w:r>
            <w:proofErr w:type="gramEnd"/>
            <w:r w:rsidRPr="00211452">
              <w:rPr>
                <w:rFonts w:asciiTheme="minorHAnsi" w:hAnsiTheme="minorHAnsi"/>
              </w:rPr>
              <w:t xml:space="preserve"> health and safety</w:t>
            </w:r>
          </w:p>
          <w:p w14:paraId="29FF75AE" w14:textId="77777777" w:rsidR="00211452" w:rsidRPr="00D85B4A" w:rsidRDefault="00211452" w:rsidP="00DF04C6">
            <w:pPr>
              <w:pStyle w:val="NormalWeb"/>
              <w:spacing w:before="0" w:beforeAutospacing="0" w:after="0" w:afterAutospacing="0"/>
              <w:textAlignment w:val="baseline"/>
              <w:rPr>
                <w:rFonts w:asciiTheme="minorHAnsi" w:hAnsiTheme="minorHAnsi"/>
                <w:color w:val="040C28"/>
                <w:shd w:val="clear" w:color="auto" w:fill="FFFFFF"/>
              </w:rPr>
            </w:pPr>
          </w:p>
        </w:tc>
        <w:sdt>
          <w:sdtPr>
            <w:id w:val="838670057"/>
            <w:placeholder>
              <w:docPart w:val="F1DAD1FB5C8946238E7A3B765FD436D9"/>
            </w:placeholder>
            <w:showingPlcHdr/>
          </w:sdtPr>
          <w:sdtEndPr/>
          <w:sdtContent>
            <w:tc>
              <w:tcPr>
                <w:tcW w:w="3117" w:type="dxa"/>
              </w:tcPr>
              <w:p w14:paraId="485254A6" w14:textId="77777777" w:rsidR="00211452" w:rsidRDefault="00211452" w:rsidP="00DF04C6">
                <w:r w:rsidRPr="004C4EA8">
                  <w:rPr>
                    <w:rStyle w:val="PlaceholderText"/>
                  </w:rPr>
                  <w:t>Click or tap here to enter text.</w:t>
                </w:r>
              </w:p>
            </w:tc>
          </w:sdtContent>
        </w:sdt>
        <w:sdt>
          <w:sdtPr>
            <w:id w:val="1065145247"/>
            <w:placeholder>
              <w:docPart w:val="C3B3D488B51B41E1A167D65DD437335D"/>
            </w:placeholder>
            <w:showingPlcHdr/>
          </w:sdtPr>
          <w:sdtEndPr/>
          <w:sdtContent>
            <w:tc>
              <w:tcPr>
                <w:tcW w:w="3117" w:type="dxa"/>
              </w:tcPr>
              <w:p w14:paraId="1986463D" w14:textId="77777777" w:rsidR="00211452" w:rsidRDefault="00211452" w:rsidP="00DF04C6">
                <w:r w:rsidRPr="004C4EA8">
                  <w:rPr>
                    <w:rStyle w:val="PlaceholderText"/>
                  </w:rPr>
                  <w:t>Click or tap here to enter text.</w:t>
                </w:r>
              </w:p>
            </w:tc>
          </w:sdtContent>
        </w:sdt>
      </w:tr>
    </w:tbl>
    <w:p w14:paraId="236F49CD" w14:textId="789E1673" w:rsidR="00F715BA" w:rsidRDefault="00F715BA" w:rsidP="00AD4726"/>
    <w:p w14:paraId="6D7920FD" w14:textId="77777777" w:rsidR="00C956B6" w:rsidRDefault="00C956B6" w:rsidP="00AD4726"/>
    <w:p w14:paraId="6BC25EC5" w14:textId="77777777" w:rsidR="00562213" w:rsidRPr="00A845FC" w:rsidRDefault="00562213" w:rsidP="00562213">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4893D3E9" w14:textId="77777777" w:rsidR="00C956B6" w:rsidRDefault="00C956B6" w:rsidP="00AD4726"/>
    <w:p w14:paraId="1E3867EB" w14:textId="77777777" w:rsidR="00C956B6" w:rsidRDefault="00C956B6" w:rsidP="00AD4726"/>
    <w:p w14:paraId="5453E193" w14:textId="77777777" w:rsidR="00C956B6" w:rsidRDefault="00C956B6" w:rsidP="00AD4726"/>
    <w:p w14:paraId="02773104" w14:textId="77777777" w:rsidR="00C956B6" w:rsidRDefault="00C956B6" w:rsidP="00AD4726"/>
    <w:sectPr w:rsidR="00C956B6" w:rsidSect="004D7FC5">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114A4" w14:textId="77777777" w:rsidR="00590A62" w:rsidRDefault="00590A62" w:rsidP="00247CB5">
      <w:pPr>
        <w:spacing w:after="0" w:line="240" w:lineRule="auto"/>
      </w:pPr>
      <w:r>
        <w:separator/>
      </w:r>
    </w:p>
  </w:endnote>
  <w:endnote w:type="continuationSeparator" w:id="0">
    <w:p w14:paraId="2F51C831" w14:textId="77777777" w:rsidR="00590A62" w:rsidRDefault="00590A62"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975DBC" w14:textId="77777777" w:rsidR="00590A62" w:rsidRDefault="00590A62" w:rsidP="00247CB5">
      <w:pPr>
        <w:spacing w:after="0" w:line="240" w:lineRule="auto"/>
      </w:pPr>
      <w:r>
        <w:separator/>
      </w:r>
    </w:p>
  </w:footnote>
  <w:footnote w:type="continuationSeparator" w:id="0">
    <w:p w14:paraId="6751BEEB" w14:textId="77777777" w:rsidR="00590A62" w:rsidRDefault="00590A62"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C15D23"/>
    <w:multiLevelType w:val="multilevel"/>
    <w:tmpl w:val="C7440E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33741"/>
    <w:multiLevelType w:val="hybridMultilevel"/>
    <w:tmpl w:val="2F82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4"/>
  </w:num>
  <w:num w:numId="2" w16cid:durableId="1287931480">
    <w:abstractNumId w:val="23"/>
  </w:num>
  <w:num w:numId="3" w16cid:durableId="709914026">
    <w:abstractNumId w:val="28"/>
  </w:num>
  <w:num w:numId="4" w16cid:durableId="1934049431">
    <w:abstractNumId w:val="38"/>
  </w:num>
  <w:num w:numId="5" w16cid:durableId="1597401095">
    <w:abstractNumId w:val="7"/>
  </w:num>
  <w:num w:numId="6" w16cid:durableId="1972515934">
    <w:abstractNumId w:val="13"/>
  </w:num>
  <w:num w:numId="7" w16cid:durableId="1072657260">
    <w:abstractNumId w:val="22"/>
  </w:num>
  <w:num w:numId="8" w16cid:durableId="1300568501">
    <w:abstractNumId w:val="29"/>
  </w:num>
  <w:num w:numId="9" w16cid:durableId="287468638">
    <w:abstractNumId w:val="42"/>
  </w:num>
  <w:num w:numId="10" w16cid:durableId="1435515279">
    <w:abstractNumId w:val="16"/>
  </w:num>
  <w:num w:numId="11" w16cid:durableId="414671710">
    <w:abstractNumId w:val="37"/>
  </w:num>
  <w:num w:numId="12" w16cid:durableId="312950467">
    <w:abstractNumId w:val="27"/>
  </w:num>
  <w:num w:numId="13" w16cid:durableId="92433943">
    <w:abstractNumId w:val="43"/>
  </w:num>
  <w:num w:numId="14" w16cid:durableId="686951336">
    <w:abstractNumId w:val="14"/>
  </w:num>
  <w:num w:numId="15" w16cid:durableId="1958098054">
    <w:abstractNumId w:val="25"/>
  </w:num>
  <w:num w:numId="16" w16cid:durableId="1418794979">
    <w:abstractNumId w:val="12"/>
  </w:num>
  <w:num w:numId="17" w16cid:durableId="1693996720">
    <w:abstractNumId w:val="6"/>
  </w:num>
  <w:num w:numId="18" w16cid:durableId="184177575">
    <w:abstractNumId w:val="32"/>
  </w:num>
  <w:num w:numId="19" w16cid:durableId="1106923685">
    <w:abstractNumId w:val="45"/>
  </w:num>
  <w:num w:numId="20" w16cid:durableId="1052190357">
    <w:abstractNumId w:val="5"/>
  </w:num>
  <w:num w:numId="21" w16cid:durableId="310865930">
    <w:abstractNumId w:val="30"/>
  </w:num>
  <w:num w:numId="22" w16cid:durableId="1462184247">
    <w:abstractNumId w:val="26"/>
  </w:num>
  <w:num w:numId="23" w16cid:durableId="1615019806">
    <w:abstractNumId w:val="33"/>
  </w:num>
  <w:num w:numId="24" w16cid:durableId="587421105">
    <w:abstractNumId w:val="9"/>
  </w:num>
  <w:num w:numId="25" w16cid:durableId="546379856">
    <w:abstractNumId w:val="18"/>
  </w:num>
  <w:num w:numId="26" w16cid:durableId="154227323">
    <w:abstractNumId w:val="35"/>
  </w:num>
  <w:num w:numId="27" w16cid:durableId="761680375">
    <w:abstractNumId w:val="40"/>
  </w:num>
  <w:num w:numId="28" w16cid:durableId="1725061471">
    <w:abstractNumId w:val="15"/>
  </w:num>
  <w:num w:numId="29" w16cid:durableId="859003082">
    <w:abstractNumId w:val="24"/>
  </w:num>
  <w:num w:numId="30" w16cid:durableId="360740766">
    <w:abstractNumId w:val="41"/>
  </w:num>
  <w:num w:numId="31" w16cid:durableId="1336683912">
    <w:abstractNumId w:val="20"/>
  </w:num>
  <w:num w:numId="32" w16cid:durableId="756749512">
    <w:abstractNumId w:val="2"/>
  </w:num>
  <w:num w:numId="33" w16cid:durableId="606084597">
    <w:abstractNumId w:val="1"/>
  </w:num>
  <w:num w:numId="34" w16cid:durableId="1364595449">
    <w:abstractNumId w:val="39"/>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4"/>
  </w:num>
  <w:num w:numId="42" w16cid:durableId="953286815">
    <w:abstractNumId w:val="36"/>
  </w:num>
  <w:num w:numId="43" w16cid:durableId="1357778685">
    <w:abstractNumId w:val="31"/>
  </w:num>
  <w:num w:numId="44" w16cid:durableId="773867890">
    <w:abstractNumId w:val="8"/>
  </w:num>
  <w:num w:numId="45" w16cid:durableId="213583451">
    <w:abstractNumId w:val="17"/>
  </w:num>
  <w:num w:numId="46" w16cid:durableId="1707218809">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3175B"/>
    <w:rsid w:val="0003574E"/>
    <w:rsid w:val="00037DD0"/>
    <w:rsid w:val="00072730"/>
    <w:rsid w:val="00073057"/>
    <w:rsid w:val="00076DE2"/>
    <w:rsid w:val="000934EA"/>
    <w:rsid w:val="000A3873"/>
    <w:rsid w:val="000C793E"/>
    <w:rsid w:val="000E0699"/>
    <w:rsid w:val="000F575E"/>
    <w:rsid w:val="0012262B"/>
    <w:rsid w:val="0014583E"/>
    <w:rsid w:val="001811F9"/>
    <w:rsid w:val="001A0F69"/>
    <w:rsid w:val="001B2BD2"/>
    <w:rsid w:val="001C2684"/>
    <w:rsid w:val="001C6ED4"/>
    <w:rsid w:val="001E14FE"/>
    <w:rsid w:val="001F0822"/>
    <w:rsid w:val="002028C6"/>
    <w:rsid w:val="00211452"/>
    <w:rsid w:val="0023345E"/>
    <w:rsid w:val="002344F4"/>
    <w:rsid w:val="00247CB5"/>
    <w:rsid w:val="00264168"/>
    <w:rsid w:val="00264252"/>
    <w:rsid w:val="00280CB9"/>
    <w:rsid w:val="002E75C8"/>
    <w:rsid w:val="0030151B"/>
    <w:rsid w:val="0030729A"/>
    <w:rsid w:val="0031031C"/>
    <w:rsid w:val="00332741"/>
    <w:rsid w:val="00353080"/>
    <w:rsid w:val="003540EB"/>
    <w:rsid w:val="00370FFC"/>
    <w:rsid w:val="00382860"/>
    <w:rsid w:val="003913A8"/>
    <w:rsid w:val="003B0E00"/>
    <w:rsid w:val="003B712C"/>
    <w:rsid w:val="003C5D9E"/>
    <w:rsid w:val="003C69BC"/>
    <w:rsid w:val="003E6A2E"/>
    <w:rsid w:val="0043360E"/>
    <w:rsid w:val="00443E68"/>
    <w:rsid w:val="00491F19"/>
    <w:rsid w:val="00493C82"/>
    <w:rsid w:val="00497160"/>
    <w:rsid w:val="004B0D6A"/>
    <w:rsid w:val="004B3323"/>
    <w:rsid w:val="004B7A0B"/>
    <w:rsid w:val="004D7FC5"/>
    <w:rsid w:val="004E0378"/>
    <w:rsid w:val="0052220C"/>
    <w:rsid w:val="00533551"/>
    <w:rsid w:val="00562213"/>
    <w:rsid w:val="005749EC"/>
    <w:rsid w:val="00590A62"/>
    <w:rsid w:val="00591C65"/>
    <w:rsid w:val="00593ADB"/>
    <w:rsid w:val="005B70B6"/>
    <w:rsid w:val="005C709F"/>
    <w:rsid w:val="005E5C22"/>
    <w:rsid w:val="005F26A1"/>
    <w:rsid w:val="00614A6E"/>
    <w:rsid w:val="0062061F"/>
    <w:rsid w:val="00624C9E"/>
    <w:rsid w:val="00696699"/>
    <w:rsid w:val="006A3344"/>
    <w:rsid w:val="006D419D"/>
    <w:rsid w:val="006D4924"/>
    <w:rsid w:val="006F0D5E"/>
    <w:rsid w:val="00733BB9"/>
    <w:rsid w:val="00735111"/>
    <w:rsid w:val="00742738"/>
    <w:rsid w:val="00747C87"/>
    <w:rsid w:val="00755B63"/>
    <w:rsid w:val="00770AA9"/>
    <w:rsid w:val="00775B23"/>
    <w:rsid w:val="00782004"/>
    <w:rsid w:val="00783E99"/>
    <w:rsid w:val="007D6329"/>
    <w:rsid w:val="007F0E4D"/>
    <w:rsid w:val="007F285E"/>
    <w:rsid w:val="007F79D7"/>
    <w:rsid w:val="0081362E"/>
    <w:rsid w:val="008210A2"/>
    <w:rsid w:val="00830F5B"/>
    <w:rsid w:val="0085756F"/>
    <w:rsid w:val="008A5C81"/>
    <w:rsid w:val="008B3BD1"/>
    <w:rsid w:val="008E11CC"/>
    <w:rsid w:val="0090478D"/>
    <w:rsid w:val="0091570E"/>
    <w:rsid w:val="00936227"/>
    <w:rsid w:val="009418A6"/>
    <w:rsid w:val="00944FCC"/>
    <w:rsid w:val="00947E00"/>
    <w:rsid w:val="00961B67"/>
    <w:rsid w:val="00975B63"/>
    <w:rsid w:val="00991047"/>
    <w:rsid w:val="009A772B"/>
    <w:rsid w:val="009C168D"/>
    <w:rsid w:val="009C67F3"/>
    <w:rsid w:val="009E518D"/>
    <w:rsid w:val="009E5D2E"/>
    <w:rsid w:val="00A004A4"/>
    <w:rsid w:val="00A115AE"/>
    <w:rsid w:val="00A27614"/>
    <w:rsid w:val="00A50A79"/>
    <w:rsid w:val="00A60ADC"/>
    <w:rsid w:val="00A74F4A"/>
    <w:rsid w:val="00A95EA9"/>
    <w:rsid w:val="00AD4726"/>
    <w:rsid w:val="00AF146B"/>
    <w:rsid w:val="00B33583"/>
    <w:rsid w:val="00B3399C"/>
    <w:rsid w:val="00B40C13"/>
    <w:rsid w:val="00B45F8A"/>
    <w:rsid w:val="00B55E61"/>
    <w:rsid w:val="00B63044"/>
    <w:rsid w:val="00BD0802"/>
    <w:rsid w:val="00BF51CE"/>
    <w:rsid w:val="00C16E14"/>
    <w:rsid w:val="00C24A1A"/>
    <w:rsid w:val="00C439EE"/>
    <w:rsid w:val="00C446E4"/>
    <w:rsid w:val="00C51031"/>
    <w:rsid w:val="00C657BF"/>
    <w:rsid w:val="00C93B5A"/>
    <w:rsid w:val="00C956B6"/>
    <w:rsid w:val="00C97311"/>
    <w:rsid w:val="00CF1034"/>
    <w:rsid w:val="00D1700B"/>
    <w:rsid w:val="00D17F99"/>
    <w:rsid w:val="00D555DD"/>
    <w:rsid w:val="00D856DD"/>
    <w:rsid w:val="00D85B4A"/>
    <w:rsid w:val="00D93887"/>
    <w:rsid w:val="00DA5561"/>
    <w:rsid w:val="00DB43E2"/>
    <w:rsid w:val="00DB71C4"/>
    <w:rsid w:val="00DD2B52"/>
    <w:rsid w:val="00DF5A01"/>
    <w:rsid w:val="00E16E99"/>
    <w:rsid w:val="00E206FC"/>
    <w:rsid w:val="00E3475B"/>
    <w:rsid w:val="00E4490F"/>
    <w:rsid w:val="00E6002C"/>
    <w:rsid w:val="00E64F02"/>
    <w:rsid w:val="00E714AD"/>
    <w:rsid w:val="00E82837"/>
    <w:rsid w:val="00EA4A75"/>
    <w:rsid w:val="00EB3069"/>
    <w:rsid w:val="00EB7849"/>
    <w:rsid w:val="00ED229B"/>
    <w:rsid w:val="00ED4238"/>
    <w:rsid w:val="00EF3FFA"/>
    <w:rsid w:val="00EF4A1C"/>
    <w:rsid w:val="00F22B93"/>
    <w:rsid w:val="00F41B4E"/>
    <w:rsid w:val="00F45304"/>
    <w:rsid w:val="00F5536B"/>
    <w:rsid w:val="00F715BA"/>
    <w:rsid w:val="00F90D99"/>
    <w:rsid w:val="00FB2069"/>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05333359">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20021861">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39209792">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F2EF5EBCEC4588BD0E77FA9F137A61"/>
        <w:category>
          <w:name w:val="General"/>
          <w:gallery w:val="placeholder"/>
        </w:category>
        <w:types>
          <w:type w:val="bbPlcHdr"/>
        </w:types>
        <w:behaviors>
          <w:behavior w:val="content"/>
        </w:behaviors>
        <w:guid w:val="{C1F7F596-163C-45C4-9116-DDBB8849FFFD}"/>
      </w:docPartPr>
      <w:docPartBody>
        <w:p w:rsidR="002F752C" w:rsidRDefault="002F752C" w:rsidP="002F752C">
          <w:pPr>
            <w:pStyle w:val="F1F2EF5EBCEC4588BD0E77FA9F137A61"/>
          </w:pPr>
          <w:r w:rsidRPr="00C6081B">
            <w:rPr>
              <w:rStyle w:val="PlaceholderText"/>
            </w:rPr>
            <w:t>Click or tap here to enter text.</w:t>
          </w:r>
        </w:p>
      </w:docPartBody>
    </w:docPart>
    <w:docPart>
      <w:docPartPr>
        <w:name w:val="20C9C4A52B8343D5B224CD1921179BFA"/>
        <w:category>
          <w:name w:val="General"/>
          <w:gallery w:val="placeholder"/>
        </w:category>
        <w:types>
          <w:type w:val="bbPlcHdr"/>
        </w:types>
        <w:behaviors>
          <w:behavior w:val="content"/>
        </w:behaviors>
        <w:guid w:val="{1772B4F2-B3F5-4509-9CE7-795B608C6AB7}"/>
      </w:docPartPr>
      <w:docPartBody>
        <w:p w:rsidR="002F752C" w:rsidRDefault="002F752C" w:rsidP="002F752C">
          <w:pPr>
            <w:pStyle w:val="20C9C4A52B8343D5B224CD1921179BFA"/>
          </w:pPr>
          <w:r w:rsidRPr="00C6081B">
            <w:rPr>
              <w:rStyle w:val="PlaceholderText"/>
            </w:rPr>
            <w:t>Click or tap here to enter text.</w:t>
          </w:r>
        </w:p>
      </w:docPartBody>
    </w:docPart>
    <w:docPart>
      <w:docPartPr>
        <w:name w:val="42D824BFA9CD4B11850066A752C3452D"/>
        <w:category>
          <w:name w:val="General"/>
          <w:gallery w:val="placeholder"/>
        </w:category>
        <w:types>
          <w:type w:val="bbPlcHdr"/>
        </w:types>
        <w:behaviors>
          <w:behavior w:val="content"/>
        </w:behaviors>
        <w:guid w:val="{2D4B2036-E6FB-4484-81D4-A535CFBD1CFD}"/>
      </w:docPartPr>
      <w:docPartBody>
        <w:p w:rsidR="002F752C" w:rsidRDefault="002F752C" w:rsidP="002F752C">
          <w:pPr>
            <w:pStyle w:val="42D824BFA9CD4B11850066A752C3452D"/>
          </w:pPr>
          <w:r w:rsidRPr="004C4EA8">
            <w:rPr>
              <w:rStyle w:val="PlaceholderText"/>
            </w:rPr>
            <w:t>Click or tap here to enter text.</w:t>
          </w:r>
        </w:p>
      </w:docPartBody>
    </w:docPart>
    <w:docPart>
      <w:docPartPr>
        <w:name w:val="EE1DB4F0C7434DEAAB3A98073C85E882"/>
        <w:category>
          <w:name w:val="General"/>
          <w:gallery w:val="placeholder"/>
        </w:category>
        <w:types>
          <w:type w:val="bbPlcHdr"/>
        </w:types>
        <w:behaviors>
          <w:behavior w:val="content"/>
        </w:behaviors>
        <w:guid w:val="{2EDB9F0A-42AA-4AEE-A1AE-953E514D3591}"/>
      </w:docPartPr>
      <w:docPartBody>
        <w:p w:rsidR="002F752C" w:rsidRDefault="002F752C" w:rsidP="002F752C">
          <w:pPr>
            <w:pStyle w:val="EE1DB4F0C7434DEAAB3A98073C85E882"/>
          </w:pPr>
          <w:r w:rsidRPr="004C4EA8">
            <w:rPr>
              <w:rStyle w:val="PlaceholderText"/>
            </w:rPr>
            <w:t>Click or tap here to enter text.</w:t>
          </w:r>
        </w:p>
      </w:docPartBody>
    </w:docPart>
    <w:docPart>
      <w:docPartPr>
        <w:name w:val="4E53815E47EC4A3EA025D6188CBB03EA"/>
        <w:category>
          <w:name w:val="General"/>
          <w:gallery w:val="placeholder"/>
        </w:category>
        <w:types>
          <w:type w:val="bbPlcHdr"/>
        </w:types>
        <w:behaviors>
          <w:behavior w:val="content"/>
        </w:behaviors>
        <w:guid w:val="{E8AC65DA-F0B9-4434-929B-6EEFE4DB942E}"/>
      </w:docPartPr>
      <w:docPartBody>
        <w:p w:rsidR="002F752C" w:rsidRDefault="002F752C" w:rsidP="002F752C">
          <w:pPr>
            <w:pStyle w:val="4E53815E47EC4A3EA025D6188CBB03EA"/>
          </w:pPr>
          <w:r w:rsidRPr="004C4EA8">
            <w:rPr>
              <w:rStyle w:val="PlaceholderText"/>
            </w:rPr>
            <w:t>Click or tap here to enter text.</w:t>
          </w:r>
        </w:p>
      </w:docPartBody>
    </w:docPart>
    <w:docPart>
      <w:docPartPr>
        <w:name w:val="A312EE7E02054D36B9D7BF4A6FA943E6"/>
        <w:category>
          <w:name w:val="General"/>
          <w:gallery w:val="placeholder"/>
        </w:category>
        <w:types>
          <w:type w:val="bbPlcHdr"/>
        </w:types>
        <w:behaviors>
          <w:behavior w:val="content"/>
        </w:behaviors>
        <w:guid w:val="{95C98C8B-FF4A-4CC7-9554-C462B2B9A136}"/>
      </w:docPartPr>
      <w:docPartBody>
        <w:p w:rsidR="002F752C" w:rsidRDefault="002F752C" w:rsidP="002F752C">
          <w:pPr>
            <w:pStyle w:val="A312EE7E02054D36B9D7BF4A6FA943E6"/>
          </w:pPr>
          <w:r w:rsidRPr="004C4EA8">
            <w:rPr>
              <w:rStyle w:val="PlaceholderText"/>
            </w:rPr>
            <w:t>Click or tap here to enter text.</w:t>
          </w:r>
        </w:p>
      </w:docPartBody>
    </w:docPart>
    <w:docPart>
      <w:docPartPr>
        <w:name w:val="6B40E8C306994AF0BEBB084127360CEE"/>
        <w:category>
          <w:name w:val="General"/>
          <w:gallery w:val="placeholder"/>
        </w:category>
        <w:types>
          <w:type w:val="bbPlcHdr"/>
        </w:types>
        <w:behaviors>
          <w:behavior w:val="content"/>
        </w:behaviors>
        <w:guid w:val="{3479B6D1-2CB3-46EC-9BCE-02CD89F41B1E}"/>
      </w:docPartPr>
      <w:docPartBody>
        <w:p w:rsidR="002F752C" w:rsidRDefault="002F752C" w:rsidP="002F752C">
          <w:pPr>
            <w:pStyle w:val="6B40E8C306994AF0BEBB084127360CEE"/>
          </w:pPr>
          <w:r w:rsidRPr="004C4EA8">
            <w:rPr>
              <w:rStyle w:val="PlaceholderText"/>
            </w:rPr>
            <w:t>Click or tap here to enter text.</w:t>
          </w:r>
        </w:p>
      </w:docPartBody>
    </w:docPart>
    <w:docPart>
      <w:docPartPr>
        <w:name w:val="249486980197464BB23DB27ECA247C0A"/>
        <w:category>
          <w:name w:val="General"/>
          <w:gallery w:val="placeholder"/>
        </w:category>
        <w:types>
          <w:type w:val="bbPlcHdr"/>
        </w:types>
        <w:behaviors>
          <w:behavior w:val="content"/>
        </w:behaviors>
        <w:guid w:val="{DA5E22B6-7FEE-4688-A071-F485B2E67F16}"/>
      </w:docPartPr>
      <w:docPartBody>
        <w:p w:rsidR="002F752C" w:rsidRDefault="002F752C" w:rsidP="002F752C">
          <w:pPr>
            <w:pStyle w:val="249486980197464BB23DB27ECA247C0A"/>
          </w:pPr>
          <w:r w:rsidRPr="004C4EA8">
            <w:rPr>
              <w:rStyle w:val="PlaceholderText"/>
            </w:rPr>
            <w:t>Click or tap here to enter text.</w:t>
          </w:r>
        </w:p>
      </w:docPartBody>
    </w:docPart>
    <w:docPart>
      <w:docPartPr>
        <w:name w:val="1F21E1F5CE784D3ABE88DE18AE382771"/>
        <w:category>
          <w:name w:val="General"/>
          <w:gallery w:val="placeholder"/>
        </w:category>
        <w:types>
          <w:type w:val="bbPlcHdr"/>
        </w:types>
        <w:behaviors>
          <w:behavior w:val="content"/>
        </w:behaviors>
        <w:guid w:val="{64DBE980-0743-48E1-AE04-B42B57BC335B}"/>
      </w:docPartPr>
      <w:docPartBody>
        <w:p w:rsidR="002F752C" w:rsidRDefault="002F752C" w:rsidP="002F752C">
          <w:pPr>
            <w:pStyle w:val="1F21E1F5CE784D3ABE88DE18AE382771"/>
          </w:pPr>
          <w:r w:rsidRPr="004C4EA8">
            <w:rPr>
              <w:rStyle w:val="PlaceholderText"/>
            </w:rPr>
            <w:t>Click or tap here to enter text.</w:t>
          </w:r>
        </w:p>
      </w:docPartBody>
    </w:docPart>
    <w:docPart>
      <w:docPartPr>
        <w:name w:val="78A2BCFAF71A45F9A51B9247E7516861"/>
        <w:category>
          <w:name w:val="General"/>
          <w:gallery w:val="placeholder"/>
        </w:category>
        <w:types>
          <w:type w:val="bbPlcHdr"/>
        </w:types>
        <w:behaviors>
          <w:behavior w:val="content"/>
        </w:behaviors>
        <w:guid w:val="{93D98C49-458A-4C4C-BFAC-755EBA58313A}"/>
      </w:docPartPr>
      <w:docPartBody>
        <w:p w:rsidR="002F752C" w:rsidRDefault="002F752C" w:rsidP="002F752C">
          <w:pPr>
            <w:pStyle w:val="78A2BCFAF71A45F9A51B9247E7516861"/>
          </w:pPr>
          <w:r w:rsidRPr="004C4EA8">
            <w:rPr>
              <w:rStyle w:val="PlaceholderText"/>
            </w:rPr>
            <w:t>Click or tap here to enter text.</w:t>
          </w:r>
        </w:p>
      </w:docPartBody>
    </w:docPart>
    <w:docPart>
      <w:docPartPr>
        <w:name w:val="5105EF9896A24979ADEAC5248AE51D8A"/>
        <w:category>
          <w:name w:val="General"/>
          <w:gallery w:val="placeholder"/>
        </w:category>
        <w:types>
          <w:type w:val="bbPlcHdr"/>
        </w:types>
        <w:behaviors>
          <w:behavior w:val="content"/>
        </w:behaviors>
        <w:guid w:val="{7BE0A1B0-984B-47AF-8E84-1E4A5D29695C}"/>
      </w:docPartPr>
      <w:docPartBody>
        <w:p w:rsidR="002F752C" w:rsidRDefault="002F752C" w:rsidP="002F752C">
          <w:pPr>
            <w:pStyle w:val="5105EF9896A24979ADEAC5248AE51D8A"/>
          </w:pPr>
          <w:r w:rsidRPr="004C4EA8">
            <w:rPr>
              <w:rStyle w:val="PlaceholderText"/>
            </w:rPr>
            <w:t>Click or tap here to enter text.</w:t>
          </w:r>
        </w:p>
      </w:docPartBody>
    </w:docPart>
    <w:docPart>
      <w:docPartPr>
        <w:name w:val="809BE18FE2BB4DA09ACA628E5E2E0579"/>
        <w:category>
          <w:name w:val="General"/>
          <w:gallery w:val="placeholder"/>
        </w:category>
        <w:types>
          <w:type w:val="bbPlcHdr"/>
        </w:types>
        <w:behaviors>
          <w:behavior w:val="content"/>
        </w:behaviors>
        <w:guid w:val="{D982898A-5165-453B-B653-6CA92653F638}"/>
      </w:docPartPr>
      <w:docPartBody>
        <w:p w:rsidR="002F752C" w:rsidRDefault="002F752C" w:rsidP="002F752C">
          <w:pPr>
            <w:pStyle w:val="809BE18FE2BB4DA09ACA628E5E2E0579"/>
          </w:pPr>
          <w:r w:rsidRPr="004C4EA8">
            <w:rPr>
              <w:rStyle w:val="PlaceholderText"/>
            </w:rPr>
            <w:t>Click or tap here to enter text.</w:t>
          </w:r>
        </w:p>
      </w:docPartBody>
    </w:docPart>
    <w:docPart>
      <w:docPartPr>
        <w:name w:val="3BE1FB83E5B14DF5A211524B6E67307D"/>
        <w:category>
          <w:name w:val="General"/>
          <w:gallery w:val="placeholder"/>
        </w:category>
        <w:types>
          <w:type w:val="bbPlcHdr"/>
        </w:types>
        <w:behaviors>
          <w:behavior w:val="content"/>
        </w:behaviors>
        <w:guid w:val="{E235847B-727F-4A8F-8C62-DF8D9D75465C}"/>
      </w:docPartPr>
      <w:docPartBody>
        <w:p w:rsidR="002F752C" w:rsidRDefault="002F752C" w:rsidP="002F752C">
          <w:pPr>
            <w:pStyle w:val="3BE1FB83E5B14DF5A211524B6E67307D"/>
          </w:pPr>
          <w:r w:rsidRPr="004C4EA8">
            <w:rPr>
              <w:rStyle w:val="PlaceholderText"/>
            </w:rPr>
            <w:t>Click or tap here to enter text.</w:t>
          </w:r>
        </w:p>
      </w:docPartBody>
    </w:docPart>
    <w:docPart>
      <w:docPartPr>
        <w:name w:val="F437BE2748CF4081B998B1CF72F27489"/>
        <w:category>
          <w:name w:val="General"/>
          <w:gallery w:val="placeholder"/>
        </w:category>
        <w:types>
          <w:type w:val="bbPlcHdr"/>
        </w:types>
        <w:behaviors>
          <w:behavior w:val="content"/>
        </w:behaviors>
        <w:guid w:val="{27CE2271-823A-4488-B6A9-2098B28C96D3}"/>
      </w:docPartPr>
      <w:docPartBody>
        <w:p w:rsidR="002F752C" w:rsidRDefault="002F752C" w:rsidP="002F752C">
          <w:pPr>
            <w:pStyle w:val="F437BE2748CF4081B998B1CF72F27489"/>
          </w:pPr>
          <w:r w:rsidRPr="004C4EA8">
            <w:rPr>
              <w:rStyle w:val="PlaceholderText"/>
            </w:rPr>
            <w:t>Click or tap here to enter text.</w:t>
          </w:r>
        </w:p>
      </w:docPartBody>
    </w:docPart>
    <w:docPart>
      <w:docPartPr>
        <w:name w:val="D3B85EFFD09F4FC986DC2F750AC0C42A"/>
        <w:category>
          <w:name w:val="General"/>
          <w:gallery w:val="placeholder"/>
        </w:category>
        <w:types>
          <w:type w:val="bbPlcHdr"/>
        </w:types>
        <w:behaviors>
          <w:behavior w:val="content"/>
        </w:behaviors>
        <w:guid w:val="{C518E4AB-4636-435A-8257-0A4A4818684A}"/>
      </w:docPartPr>
      <w:docPartBody>
        <w:p w:rsidR="002F752C" w:rsidRDefault="002F752C" w:rsidP="002F752C">
          <w:pPr>
            <w:pStyle w:val="D3B85EFFD09F4FC986DC2F750AC0C42A"/>
          </w:pPr>
          <w:r w:rsidRPr="004C4EA8">
            <w:rPr>
              <w:rStyle w:val="PlaceholderText"/>
            </w:rPr>
            <w:t>Click or tap here to enter text.</w:t>
          </w:r>
        </w:p>
      </w:docPartBody>
    </w:docPart>
    <w:docPart>
      <w:docPartPr>
        <w:name w:val="CFBE856DADA548AEB44F89F665FF859C"/>
        <w:category>
          <w:name w:val="General"/>
          <w:gallery w:val="placeholder"/>
        </w:category>
        <w:types>
          <w:type w:val="bbPlcHdr"/>
        </w:types>
        <w:behaviors>
          <w:behavior w:val="content"/>
        </w:behaviors>
        <w:guid w:val="{14E25070-2C83-498C-A364-6F9E393CDEFC}"/>
      </w:docPartPr>
      <w:docPartBody>
        <w:p w:rsidR="002F752C" w:rsidRDefault="002F752C" w:rsidP="002F752C">
          <w:pPr>
            <w:pStyle w:val="CFBE856DADA548AEB44F89F665FF859C"/>
          </w:pPr>
          <w:r w:rsidRPr="004C4EA8">
            <w:rPr>
              <w:rStyle w:val="PlaceholderText"/>
            </w:rPr>
            <w:t>Click or tap here to enter text.</w:t>
          </w:r>
        </w:p>
      </w:docPartBody>
    </w:docPart>
    <w:docPart>
      <w:docPartPr>
        <w:name w:val="375EE9DC63A8480DA0E23767CB21F5DD"/>
        <w:category>
          <w:name w:val="General"/>
          <w:gallery w:val="placeholder"/>
        </w:category>
        <w:types>
          <w:type w:val="bbPlcHdr"/>
        </w:types>
        <w:behaviors>
          <w:behavior w:val="content"/>
        </w:behaviors>
        <w:guid w:val="{E6CD2BAA-1F6B-4E80-9668-C0F74CD187F1}"/>
      </w:docPartPr>
      <w:docPartBody>
        <w:p w:rsidR="002F752C" w:rsidRDefault="002F752C" w:rsidP="002F752C">
          <w:pPr>
            <w:pStyle w:val="375EE9DC63A8480DA0E23767CB21F5DD"/>
          </w:pPr>
          <w:r w:rsidRPr="004C4EA8">
            <w:rPr>
              <w:rStyle w:val="PlaceholderText"/>
            </w:rPr>
            <w:t>Click or tap here to enter text.</w:t>
          </w:r>
        </w:p>
      </w:docPartBody>
    </w:docPart>
    <w:docPart>
      <w:docPartPr>
        <w:name w:val="687C86C474B549FB90490EC83E114C5C"/>
        <w:category>
          <w:name w:val="General"/>
          <w:gallery w:val="placeholder"/>
        </w:category>
        <w:types>
          <w:type w:val="bbPlcHdr"/>
        </w:types>
        <w:behaviors>
          <w:behavior w:val="content"/>
        </w:behaviors>
        <w:guid w:val="{948B0BE7-A908-46EC-8DB8-4145BE1ED253}"/>
      </w:docPartPr>
      <w:docPartBody>
        <w:p w:rsidR="002F752C" w:rsidRDefault="002F752C" w:rsidP="002F752C">
          <w:pPr>
            <w:pStyle w:val="687C86C474B549FB90490EC83E114C5C"/>
          </w:pPr>
          <w:r w:rsidRPr="004C4EA8">
            <w:rPr>
              <w:rStyle w:val="PlaceholderText"/>
            </w:rPr>
            <w:t>Click or tap here to enter text.</w:t>
          </w:r>
        </w:p>
      </w:docPartBody>
    </w:docPart>
    <w:docPart>
      <w:docPartPr>
        <w:name w:val="34EEBA9019DB49BE93719A012F340C47"/>
        <w:category>
          <w:name w:val="General"/>
          <w:gallery w:val="placeholder"/>
        </w:category>
        <w:types>
          <w:type w:val="bbPlcHdr"/>
        </w:types>
        <w:behaviors>
          <w:behavior w:val="content"/>
        </w:behaviors>
        <w:guid w:val="{377BC814-28BB-42FF-B742-C8021824D0F3}"/>
      </w:docPartPr>
      <w:docPartBody>
        <w:p w:rsidR="002F752C" w:rsidRDefault="002F752C" w:rsidP="002F752C">
          <w:pPr>
            <w:pStyle w:val="34EEBA9019DB49BE93719A012F340C47"/>
          </w:pPr>
          <w:r w:rsidRPr="004C4EA8">
            <w:rPr>
              <w:rStyle w:val="PlaceholderText"/>
            </w:rPr>
            <w:t>Click or tap here to enter text.</w:t>
          </w:r>
        </w:p>
      </w:docPartBody>
    </w:docPart>
    <w:docPart>
      <w:docPartPr>
        <w:name w:val="3490B88212C84C55AEAFF3F523D95846"/>
        <w:category>
          <w:name w:val="General"/>
          <w:gallery w:val="placeholder"/>
        </w:category>
        <w:types>
          <w:type w:val="bbPlcHdr"/>
        </w:types>
        <w:behaviors>
          <w:behavior w:val="content"/>
        </w:behaviors>
        <w:guid w:val="{23ECA43A-A59A-406F-9E3F-9F6E603A998A}"/>
      </w:docPartPr>
      <w:docPartBody>
        <w:p w:rsidR="002F752C" w:rsidRDefault="002F752C" w:rsidP="002F752C">
          <w:pPr>
            <w:pStyle w:val="3490B88212C84C55AEAFF3F523D95846"/>
          </w:pPr>
          <w:r w:rsidRPr="004C4EA8">
            <w:rPr>
              <w:rStyle w:val="PlaceholderText"/>
            </w:rPr>
            <w:t>Click or tap here to enter text.</w:t>
          </w:r>
        </w:p>
      </w:docPartBody>
    </w:docPart>
    <w:docPart>
      <w:docPartPr>
        <w:name w:val="38E5638D14DC44DCA1F1BACF3381ECD0"/>
        <w:category>
          <w:name w:val="General"/>
          <w:gallery w:val="placeholder"/>
        </w:category>
        <w:types>
          <w:type w:val="bbPlcHdr"/>
        </w:types>
        <w:behaviors>
          <w:behavior w:val="content"/>
        </w:behaviors>
        <w:guid w:val="{60755067-CA77-4905-BE50-CCAA1D15C5D1}"/>
      </w:docPartPr>
      <w:docPartBody>
        <w:p w:rsidR="002F752C" w:rsidRDefault="002F752C" w:rsidP="002F752C">
          <w:pPr>
            <w:pStyle w:val="38E5638D14DC44DCA1F1BACF3381ECD0"/>
          </w:pPr>
          <w:r w:rsidRPr="004C4EA8">
            <w:rPr>
              <w:rStyle w:val="PlaceholderText"/>
            </w:rPr>
            <w:t>Click or tap here to enter text.</w:t>
          </w:r>
        </w:p>
      </w:docPartBody>
    </w:docPart>
    <w:docPart>
      <w:docPartPr>
        <w:name w:val="63B88B0F7DE24E73BF04CC1D5190C580"/>
        <w:category>
          <w:name w:val="General"/>
          <w:gallery w:val="placeholder"/>
        </w:category>
        <w:types>
          <w:type w:val="bbPlcHdr"/>
        </w:types>
        <w:behaviors>
          <w:behavior w:val="content"/>
        </w:behaviors>
        <w:guid w:val="{18E15FFA-CDD2-4606-8BBB-5385BE43D2F0}"/>
      </w:docPartPr>
      <w:docPartBody>
        <w:p w:rsidR="002F752C" w:rsidRDefault="002F752C" w:rsidP="002F752C">
          <w:pPr>
            <w:pStyle w:val="63B88B0F7DE24E73BF04CC1D5190C580"/>
          </w:pPr>
          <w:r w:rsidRPr="004C4EA8">
            <w:rPr>
              <w:rStyle w:val="PlaceholderText"/>
            </w:rPr>
            <w:t>Click or tap here to enter text.</w:t>
          </w:r>
        </w:p>
      </w:docPartBody>
    </w:docPart>
    <w:docPart>
      <w:docPartPr>
        <w:name w:val="F1DAD1FB5C8946238E7A3B765FD436D9"/>
        <w:category>
          <w:name w:val="General"/>
          <w:gallery w:val="placeholder"/>
        </w:category>
        <w:types>
          <w:type w:val="bbPlcHdr"/>
        </w:types>
        <w:behaviors>
          <w:behavior w:val="content"/>
        </w:behaviors>
        <w:guid w:val="{A0B21BD4-AD0E-4F35-88E4-0C4E87B6F18F}"/>
      </w:docPartPr>
      <w:docPartBody>
        <w:p w:rsidR="002F752C" w:rsidRDefault="002F752C" w:rsidP="002F752C">
          <w:pPr>
            <w:pStyle w:val="F1DAD1FB5C8946238E7A3B765FD436D9"/>
          </w:pPr>
          <w:r w:rsidRPr="004C4EA8">
            <w:rPr>
              <w:rStyle w:val="PlaceholderText"/>
            </w:rPr>
            <w:t>Click or tap here to enter text.</w:t>
          </w:r>
        </w:p>
      </w:docPartBody>
    </w:docPart>
    <w:docPart>
      <w:docPartPr>
        <w:name w:val="C3B3D488B51B41E1A167D65DD437335D"/>
        <w:category>
          <w:name w:val="General"/>
          <w:gallery w:val="placeholder"/>
        </w:category>
        <w:types>
          <w:type w:val="bbPlcHdr"/>
        </w:types>
        <w:behaviors>
          <w:behavior w:val="content"/>
        </w:behaviors>
        <w:guid w:val="{447B174E-0488-48A3-8C72-9250B68835C8}"/>
      </w:docPartPr>
      <w:docPartBody>
        <w:p w:rsidR="002F752C" w:rsidRDefault="002F752C" w:rsidP="002F752C">
          <w:pPr>
            <w:pStyle w:val="C3B3D488B51B41E1A167D65DD437335D"/>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2730"/>
    <w:rsid w:val="00073057"/>
    <w:rsid w:val="000934EA"/>
    <w:rsid w:val="0014583E"/>
    <w:rsid w:val="002F752C"/>
    <w:rsid w:val="0030729A"/>
    <w:rsid w:val="003A05AD"/>
    <w:rsid w:val="003E6A2E"/>
    <w:rsid w:val="00493C82"/>
    <w:rsid w:val="004D297F"/>
    <w:rsid w:val="00506B56"/>
    <w:rsid w:val="0052220C"/>
    <w:rsid w:val="005749EC"/>
    <w:rsid w:val="006B723E"/>
    <w:rsid w:val="00742738"/>
    <w:rsid w:val="00784277"/>
    <w:rsid w:val="007D62D8"/>
    <w:rsid w:val="0081362E"/>
    <w:rsid w:val="008427D1"/>
    <w:rsid w:val="00876E51"/>
    <w:rsid w:val="008A5C81"/>
    <w:rsid w:val="008B3BD1"/>
    <w:rsid w:val="0091570E"/>
    <w:rsid w:val="009C168D"/>
    <w:rsid w:val="00A27614"/>
    <w:rsid w:val="00A50A79"/>
    <w:rsid w:val="00A6715F"/>
    <w:rsid w:val="00A74F4A"/>
    <w:rsid w:val="00C51031"/>
    <w:rsid w:val="00C97311"/>
    <w:rsid w:val="00CA1413"/>
    <w:rsid w:val="00D856DD"/>
    <w:rsid w:val="00DA5561"/>
    <w:rsid w:val="00E43AB3"/>
    <w:rsid w:val="00E64F02"/>
    <w:rsid w:val="00EA4A75"/>
    <w:rsid w:val="00EB49E3"/>
    <w:rsid w:val="00ED229B"/>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752C"/>
    <w:rPr>
      <w:color w:val="666666"/>
    </w:rPr>
  </w:style>
  <w:style w:type="paragraph" w:customStyle="1" w:styleId="F1F2EF5EBCEC4588BD0E77FA9F137A61">
    <w:name w:val="F1F2EF5EBCEC4588BD0E77FA9F137A61"/>
    <w:rsid w:val="002F752C"/>
  </w:style>
  <w:style w:type="paragraph" w:customStyle="1" w:styleId="20C9C4A52B8343D5B224CD1921179BFA">
    <w:name w:val="20C9C4A52B8343D5B224CD1921179BFA"/>
    <w:rsid w:val="002F752C"/>
  </w:style>
  <w:style w:type="paragraph" w:customStyle="1" w:styleId="42D824BFA9CD4B11850066A752C3452D">
    <w:name w:val="42D824BFA9CD4B11850066A752C3452D"/>
    <w:rsid w:val="002F752C"/>
  </w:style>
  <w:style w:type="paragraph" w:customStyle="1" w:styleId="EE1DB4F0C7434DEAAB3A98073C85E882">
    <w:name w:val="EE1DB4F0C7434DEAAB3A98073C85E882"/>
    <w:rsid w:val="002F752C"/>
  </w:style>
  <w:style w:type="paragraph" w:customStyle="1" w:styleId="4E53815E47EC4A3EA025D6188CBB03EA">
    <w:name w:val="4E53815E47EC4A3EA025D6188CBB03EA"/>
    <w:rsid w:val="002F752C"/>
  </w:style>
  <w:style w:type="paragraph" w:customStyle="1" w:styleId="A312EE7E02054D36B9D7BF4A6FA943E6">
    <w:name w:val="A312EE7E02054D36B9D7BF4A6FA943E6"/>
    <w:rsid w:val="002F752C"/>
  </w:style>
  <w:style w:type="paragraph" w:customStyle="1" w:styleId="6B40E8C306994AF0BEBB084127360CEE">
    <w:name w:val="6B40E8C306994AF0BEBB084127360CEE"/>
    <w:rsid w:val="002F752C"/>
  </w:style>
  <w:style w:type="paragraph" w:customStyle="1" w:styleId="249486980197464BB23DB27ECA247C0A">
    <w:name w:val="249486980197464BB23DB27ECA247C0A"/>
    <w:rsid w:val="002F752C"/>
  </w:style>
  <w:style w:type="paragraph" w:customStyle="1" w:styleId="1F21E1F5CE784D3ABE88DE18AE382771">
    <w:name w:val="1F21E1F5CE784D3ABE88DE18AE382771"/>
    <w:rsid w:val="002F752C"/>
  </w:style>
  <w:style w:type="paragraph" w:customStyle="1" w:styleId="78A2BCFAF71A45F9A51B9247E7516861">
    <w:name w:val="78A2BCFAF71A45F9A51B9247E7516861"/>
    <w:rsid w:val="002F752C"/>
  </w:style>
  <w:style w:type="paragraph" w:customStyle="1" w:styleId="5105EF9896A24979ADEAC5248AE51D8A">
    <w:name w:val="5105EF9896A24979ADEAC5248AE51D8A"/>
    <w:rsid w:val="002F752C"/>
  </w:style>
  <w:style w:type="paragraph" w:customStyle="1" w:styleId="809BE18FE2BB4DA09ACA628E5E2E0579">
    <w:name w:val="809BE18FE2BB4DA09ACA628E5E2E0579"/>
    <w:rsid w:val="002F752C"/>
  </w:style>
  <w:style w:type="paragraph" w:customStyle="1" w:styleId="3BE1FB83E5B14DF5A211524B6E67307D">
    <w:name w:val="3BE1FB83E5B14DF5A211524B6E67307D"/>
    <w:rsid w:val="002F752C"/>
  </w:style>
  <w:style w:type="paragraph" w:customStyle="1" w:styleId="F437BE2748CF4081B998B1CF72F27489">
    <w:name w:val="F437BE2748CF4081B998B1CF72F27489"/>
    <w:rsid w:val="002F752C"/>
  </w:style>
  <w:style w:type="paragraph" w:customStyle="1" w:styleId="D3B85EFFD09F4FC986DC2F750AC0C42A">
    <w:name w:val="D3B85EFFD09F4FC986DC2F750AC0C42A"/>
    <w:rsid w:val="002F752C"/>
  </w:style>
  <w:style w:type="paragraph" w:customStyle="1" w:styleId="CFBE856DADA548AEB44F89F665FF859C">
    <w:name w:val="CFBE856DADA548AEB44F89F665FF859C"/>
    <w:rsid w:val="002F752C"/>
  </w:style>
  <w:style w:type="paragraph" w:customStyle="1" w:styleId="375EE9DC63A8480DA0E23767CB21F5DD">
    <w:name w:val="375EE9DC63A8480DA0E23767CB21F5DD"/>
    <w:rsid w:val="002F752C"/>
  </w:style>
  <w:style w:type="paragraph" w:customStyle="1" w:styleId="687C86C474B549FB90490EC83E114C5C">
    <w:name w:val="687C86C474B549FB90490EC83E114C5C"/>
    <w:rsid w:val="002F752C"/>
  </w:style>
  <w:style w:type="paragraph" w:customStyle="1" w:styleId="34EEBA9019DB49BE93719A012F340C47">
    <w:name w:val="34EEBA9019DB49BE93719A012F340C47"/>
    <w:rsid w:val="002F752C"/>
  </w:style>
  <w:style w:type="paragraph" w:customStyle="1" w:styleId="3490B88212C84C55AEAFF3F523D95846">
    <w:name w:val="3490B88212C84C55AEAFF3F523D95846"/>
    <w:rsid w:val="002F752C"/>
  </w:style>
  <w:style w:type="paragraph" w:customStyle="1" w:styleId="38E5638D14DC44DCA1F1BACF3381ECD0">
    <w:name w:val="38E5638D14DC44DCA1F1BACF3381ECD0"/>
    <w:rsid w:val="002F752C"/>
  </w:style>
  <w:style w:type="paragraph" w:customStyle="1" w:styleId="63B88B0F7DE24E73BF04CC1D5190C580">
    <w:name w:val="63B88B0F7DE24E73BF04CC1D5190C580"/>
    <w:rsid w:val="002F752C"/>
  </w:style>
  <w:style w:type="paragraph" w:customStyle="1" w:styleId="F1DAD1FB5C8946238E7A3B765FD436D9">
    <w:name w:val="F1DAD1FB5C8946238E7A3B765FD436D9"/>
    <w:rsid w:val="002F752C"/>
  </w:style>
  <w:style w:type="paragraph" w:customStyle="1" w:styleId="C3B3D488B51B41E1A167D65DD437335D">
    <w:name w:val="C3B3D488B51B41E1A167D65DD437335D"/>
    <w:rsid w:val="002F752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131</TotalTime>
  <Pages>3</Pages>
  <Words>728</Words>
  <Characters>4168</Characters>
  <Application>Microsoft Office Word</Application>
  <DocSecurity>0</DocSecurity>
  <Lines>34</Lines>
  <Paragraphs>9</Paragraphs>
  <ScaleCrop>false</ScaleCrop>
  <Company/>
  <LinksUpToDate>false</LinksUpToDate>
  <CharactersWithSpaces>4887</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71</cp:revision>
  <cp:lastPrinted>2025-07-14T21:41:00Z</cp:lastPrinted>
  <dcterms:created xsi:type="dcterms:W3CDTF">2025-07-15T18:33:00Z</dcterms:created>
  <dcterms:modified xsi:type="dcterms:W3CDTF">2025-07-30T20:12:00Z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