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CDF478" w14:textId="7503EE5C" w:rsidR="00AD4726" w:rsidRPr="00E33F7C" w:rsidRDefault="008E722E" w:rsidP="00E33F7C">
      <w:pPr>
        <w:pStyle w:val="Heading1"/>
        <w:jc w:val="center"/>
        <w:rPr>
          <w:rFonts w:ascii="Trebuchet MS" w:eastAsia="Times New Roman" w:hAnsi="Trebuchet MS"/>
          <w:b/>
          <w:bCs/>
          <w:color w:val="auto"/>
          <w:sz w:val="24"/>
          <w:szCs w:val="24"/>
        </w:rPr>
      </w:pPr>
      <w:r w:rsidRPr="00E33F7C">
        <w:rPr>
          <w:rFonts w:ascii="Trebuchet MS" w:hAnsi="Trebuchet MS"/>
          <w:b/>
          <w:bCs/>
          <w:noProof/>
          <w:color w:val="auto"/>
          <w:sz w:val="24"/>
          <w:szCs w:val="24"/>
          <w:bdr w:val="none" w:sz="0" w:space="0" w:color="auto" w:frame="1"/>
        </w:rPr>
        <w:drawing>
          <wp:anchor distT="0" distB="0" distL="114300" distR="114300" simplePos="0" relativeHeight="251659264" behindDoc="0" locked="0" layoutInCell="1" allowOverlap="1" wp14:anchorId="32DC2B9F" wp14:editId="18C00565">
            <wp:simplePos x="0" y="0"/>
            <wp:positionH relativeFrom="margin">
              <wp:posOffset>-502920</wp:posOffset>
            </wp:positionH>
            <wp:positionV relativeFrom="paragraph">
              <wp:posOffset>-636328</wp:posOffset>
            </wp:positionV>
            <wp:extent cx="6949440" cy="625153"/>
            <wp:effectExtent l="0" t="0" r="0" b="3810"/>
            <wp:wrapNone/>
            <wp:docPr id="1218243821" name="Picture 2" descr="Colorado Department of Educ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8243821" name="Picture 2" descr="Colorado Department of Education Log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49440" cy="625153"/>
                    </a:xfrm>
                    <a:prstGeom prst="rect">
                      <a:avLst/>
                    </a:prstGeom>
                    <a:noFill/>
                    <a:ln>
                      <a:noFill/>
                    </a:ln>
                  </pic:spPr>
                </pic:pic>
              </a:graphicData>
            </a:graphic>
            <wp14:sizeRelH relativeFrom="page">
              <wp14:pctWidth>0</wp14:pctWidth>
            </wp14:sizeRelH>
            <wp14:sizeRelV relativeFrom="page">
              <wp14:pctHeight>0</wp14:pctHeight>
            </wp14:sizeRelV>
          </wp:anchor>
        </w:drawing>
      </w:r>
      <w:r w:rsidR="00E16E99" w:rsidRPr="00E33F7C">
        <w:rPr>
          <w:rFonts w:ascii="Trebuchet MS" w:eastAsia="Times New Roman" w:hAnsi="Trebuchet MS"/>
          <w:b/>
          <w:bCs/>
          <w:color w:val="auto"/>
          <w:sz w:val="24"/>
          <w:szCs w:val="24"/>
        </w:rPr>
        <w:t>Computer Science</w:t>
      </w:r>
      <w:r w:rsidR="00AD4726" w:rsidRPr="00E33F7C">
        <w:rPr>
          <w:rFonts w:ascii="Trebuchet MS" w:eastAsia="Times New Roman" w:hAnsi="Trebuchet MS"/>
          <w:b/>
          <w:bCs/>
          <w:color w:val="auto"/>
          <w:sz w:val="24"/>
          <w:szCs w:val="24"/>
        </w:rPr>
        <w:t xml:space="preserve"> (</w:t>
      </w:r>
      <w:r w:rsidR="00E16E99" w:rsidRPr="00E33F7C">
        <w:rPr>
          <w:rFonts w:ascii="Trebuchet MS" w:eastAsia="Times New Roman" w:hAnsi="Trebuchet MS"/>
          <w:b/>
          <w:bCs/>
          <w:color w:val="auto"/>
          <w:sz w:val="24"/>
          <w:szCs w:val="24"/>
        </w:rPr>
        <w:t>K</w:t>
      </w:r>
      <w:r w:rsidR="00AD4726" w:rsidRPr="00E33F7C">
        <w:rPr>
          <w:rFonts w:ascii="Trebuchet MS" w:eastAsia="Times New Roman" w:hAnsi="Trebuchet MS"/>
          <w:b/>
          <w:bCs/>
          <w:color w:val="auto"/>
          <w:sz w:val="24"/>
          <w:szCs w:val="24"/>
        </w:rPr>
        <w:t>-12) Evaluation Worksheet</w:t>
      </w:r>
    </w:p>
    <w:p w14:paraId="482860A2" w14:textId="68D43939" w:rsidR="00AD4726" w:rsidRPr="00E33F7C" w:rsidRDefault="00AD4726" w:rsidP="00AD4726">
      <w:pPr>
        <w:spacing w:after="120" w:line="240" w:lineRule="auto"/>
        <w:jc w:val="center"/>
        <w:rPr>
          <w:rFonts w:ascii="Times New Roman" w:eastAsia="Times New Roman" w:hAnsi="Times New Roman" w:cs="Times New Roman"/>
          <w:kern w:val="0"/>
          <w:sz w:val="20"/>
          <w:szCs w:val="20"/>
          <w14:ligatures w14:val="none"/>
        </w:rPr>
      </w:pPr>
      <w:r w:rsidRPr="00E33F7C">
        <w:rPr>
          <w:rFonts w:ascii="Trebuchet MS" w:eastAsia="Times New Roman" w:hAnsi="Trebuchet MS" w:cs="Times New Roman"/>
          <w:color w:val="000000"/>
          <w:kern w:val="0"/>
          <w:sz w:val="20"/>
          <w:szCs w:val="20"/>
          <w14:ligatures w14:val="none"/>
        </w:rPr>
        <w:t>Demonstration of Professional Competencies and Depth of Content Knowledge</w:t>
      </w:r>
    </w:p>
    <w:p w14:paraId="40D733C1" w14:textId="77777777" w:rsidR="00357EC5" w:rsidRPr="009F7A9B" w:rsidRDefault="00357EC5" w:rsidP="00357EC5">
      <w:pPr>
        <w:pStyle w:val="Heading2"/>
        <w:pBdr>
          <w:top w:val="single" w:sz="4" w:space="1" w:color="auto"/>
          <w:left w:val="single" w:sz="4" w:space="4" w:color="auto"/>
          <w:bottom w:val="single" w:sz="4" w:space="1" w:color="auto"/>
          <w:right w:val="single" w:sz="4" w:space="4" w:color="auto"/>
        </w:pBdr>
        <w:shd w:val="clear" w:color="auto" w:fill="A5C9EB" w:themeFill="text2" w:themeFillTint="40"/>
        <w:spacing w:after="240"/>
        <w:jc w:val="center"/>
        <w:rPr>
          <w:rFonts w:ascii="Trebuchet MS" w:hAnsi="Trebuchet MS"/>
          <w:b/>
          <w:bCs/>
          <w:color w:val="000000" w:themeColor="text1"/>
          <w:sz w:val="24"/>
          <w:szCs w:val="24"/>
        </w:rPr>
      </w:pPr>
      <w:r w:rsidRPr="009F7A9B">
        <w:rPr>
          <w:rFonts w:ascii="Trebuchet MS" w:hAnsi="Trebuchet MS"/>
          <w:b/>
          <w:bCs/>
          <w:color w:val="000000" w:themeColor="text1"/>
          <w:sz w:val="24"/>
          <w:szCs w:val="24"/>
        </w:rPr>
        <w:t>Applicant</w:t>
      </w:r>
    </w:p>
    <w:p w14:paraId="1AE94B02" w14:textId="77777777" w:rsidR="00357EC5" w:rsidRPr="005B61D6" w:rsidRDefault="00357EC5" w:rsidP="00357EC5">
      <w:pPr>
        <w:spacing w:after="240" w:line="240" w:lineRule="auto"/>
        <w:rPr>
          <w:rFonts w:ascii="Times New Roman" w:eastAsia="Times New Roman" w:hAnsi="Times New Roman" w:cs="Times New Roman"/>
          <w:kern w:val="0"/>
          <w14:ligatures w14:val="none"/>
        </w:rPr>
      </w:pPr>
      <w:r w:rsidRPr="00AD4726">
        <w:rPr>
          <w:rFonts w:ascii="Trebuchet MS" w:eastAsia="Times New Roman" w:hAnsi="Trebuchet MS" w:cs="Times New Roman"/>
          <w:color w:val="000000"/>
          <w:kern w:val="0"/>
          <w:sz w:val="22"/>
          <w:szCs w:val="22"/>
          <w14:ligatures w14:val="none"/>
        </w:rPr>
        <w:t xml:space="preserve">Legal name:  </w:t>
      </w:r>
      <w:sdt>
        <w:sdtPr>
          <w:rPr>
            <w:rFonts w:ascii="Trebuchet MS" w:eastAsia="Times New Roman" w:hAnsi="Trebuchet MS" w:cs="Times New Roman"/>
            <w:color w:val="000000"/>
            <w:kern w:val="0"/>
            <w:sz w:val="22"/>
            <w:szCs w:val="22"/>
            <w14:ligatures w14:val="none"/>
          </w:rPr>
          <w:alias w:val="Enter Legal Name"/>
          <w:tag w:val="Enter Legal Name"/>
          <w:id w:val="1623188519"/>
          <w:placeholder>
            <w:docPart w:val="7DB40A576BBC4A9D9BB8F18B81A7BD04"/>
          </w:placeholder>
          <w:showingPlcHdr/>
          <w:text/>
        </w:sdtPr>
        <w:sdtEndPr/>
        <w:sdtContent>
          <w:r w:rsidRPr="00C6081B">
            <w:rPr>
              <w:rStyle w:val="PlaceholderText"/>
            </w:rPr>
            <w:t>Click or tap here to enter text.</w:t>
          </w:r>
        </w:sdtContent>
      </w:sdt>
      <w:r w:rsidRPr="00AD4726">
        <w:rPr>
          <w:rFonts w:ascii="Trebuchet MS" w:eastAsia="Times New Roman" w:hAnsi="Trebuchet MS" w:cs="Times New Roman"/>
          <w:color w:val="000000"/>
          <w:kern w:val="0"/>
          <w:sz w:val="22"/>
          <w:szCs w:val="22"/>
          <w14:ligatures w14:val="none"/>
        </w:rPr>
        <w:tab/>
      </w:r>
      <w:r>
        <w:rPr>
          <w:rFonts w:ascii="Trebuchet MS" w:eastAsia="Times New Roman" w:hAnsi="Trebuchet MS" w:cs="Times New Roman"/>
          <w:color w:val="000000"/>
          <w:kern w:val="0"/>
          <w:sz w:val="22"/>
          <w:szCs w:val="22"/>
          <w14:ligatures w14:val="none"/>
        </w:rPr>
        <w:t>Date:</w:t>
      </w:r>
      <w:r w:rsidRPr="00AD4726">
        <w:rPr>
          <w:rFonts w:ascii="Trebuchet MS" w:eastAsia="Times New Roman" w:hAnsi="Trebuchet MS" w:cs="Times New Roman"/>
          <w:color w:val="000000"/>
          <w:kern w:val="0"/>
          <w:sz w:val="22"/>
          <w:szCs w:val="22"/>
          <w14:ligatures w14:val="none"/>
        </w:rPr>
        <w:tab/>
      </w:r>
      <w:sdt>
        <w:sdtPr>
          <w:rPr>
            <w:rFonts w:ascii="Trebuchet MS" w:eastAsia="Times New Roman" w:hAnsi="Trebuchet MS" w:cs="Times New Roman"/>
            <w:color w:val="000000"/>
            <w:kern w:val="0"/>
            <w:sz w:val="22"/>
            <w:szCs w:val="22"/>
            <w14:ligatures w14:val="none"/>
          </w:rPr>
          <w:alias w:val="Enter Date"/>
          <w:tag w:val="Enter Date"/>
          <w:id w:val="-536041988"/>
          <w:placeholder>
            <w:docPart w:val="AB461BC01DFD47878B76880F84393138"/>
          </w:placeholder>
          <w:showingPlcHdr/>
          <w:text/>
        </w:sdtPr>
        <w:sdtEndPr/>
        <w:sdtContent>
          <w:r w:rsidRPr="00C6081B">
            <w:rPr>
              <w:rStyle w:val="PlaceholderText"/>
            </w:rPr>
            <w:t>Click or tap here to enter text.</w:t>
          </w:r>
        </w:sdtContent>
      </w:sdt>
      <w:r>
        <w:rPr>
          <w:rFonts w:ascii="Trebuchet MS" w:eastAsia="Times New Roman" w:hAnsi="Trebuchet MS" w:cs="Times New Roman"/>
          <w:color w:val="000000"/>
          <w:kern w:val="0"/>
          <w:sz w:val="22"/>
          <w:szCs w:val="22"/>
          <w14:ligatures w14:val="none"/>
        </w:rPr>
        <w:t xml:space="preserve">   </w:t>
      </w:r>
    </w:p>
    <w:p w14:paraId="4DD95563" w14:textId="59876AB0" w:rsidR="00AD4726" w:rsidRPr="00357EC5" w:rsidRDefault="00357EC5" w:rsidP="00357EC5">
      <w:pPr>
        <w:pStyle w:val="Heading2"/>
        <w:pBdr>
          <w:top w:val="single" w:sz="4" w:space="1" w:color="auto"/>
          <w:left w:val="single" w:sz="4" w:space="4" w:color="auto"/>
          <w:bottom w:val="single" w:sz="4" w:space="1" w:color="auto"/>
          <w:right w:val="single" w:sz="4" w:space="4" w:color="auto"/>
        </w:pBdr>
        <w:shd w:val="clear" w:color="auto" w:fill="A5C9EB" w:themeFill="text2" w:themeFillTint="40"/>
        <w:spacing w:after="240"/>
        <w:jc w:val="center"/>
        <w:rPr>
          <w:rFonts w:ascii="Trebuchet MS" w:hAnsi="Trebuchet MS"/>
          <w:b/>
          <w:bCs/>
          <w:color w:val="000000" w:themeColor="text1"/>
          <w:sz w:val="24"/>
          <w:szCs w:val="24"/>
        </w:rPr>
      </w:pPr>
      <w:r w:rsidRPr="009F7A9B">
        <w:rPr>
          <w:rFonts w:ascii="Trebuchet MS" w:hAnsi="Trebuchet MS"/>
          <w:b/>
          <w:bCs/>
          <w:color w:val="000000" w:themeColor="text1"/>
          <w:sz w:val="24"/>
          <w:szCs w:val="24"/>
        </w:rPr>
        <w:t>Requirements</w:t>
      </w:r>
    </w:p>
    <w:p w14:paraId="34375BB1" w14:textId="77777777" w:rsidR="00591B17" w:rsidRPr="00D64358" w:rsidRDefault="00591B17" w:rsidP="00591B17">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 xml:space="preserve">Content </w:t>
      </w:r>
      <w:proofErr w:type="gramStart"/>
      <w:r w:rsidRPr="00BF37A5">
        <w:rPr>
          <w:rFonts w:ascii="Trebuchet MS" w:eastAsia="Times New Roman" w:hAnsi="Trebuchet MS" w:cs="Times New Roman"/>
          <w:color w:val="000000"/>
          <w:kern w:val="0"/>
          <w:sz w:val="22"/>
          <w:szCs w:val="22"/>
          <w14:ligatures w14:val="none"/>
        </w:rPr>
        <w:t>competency</w:t>
      </w:r>
      <w:proofErr w:type="gramEnd"/>
      <w:r w:rsidRPr="00BF37A5">
        <w:rPr>
          <w:rFonts w:ascii="Trebuchet MS" w:eastAsia="Times New Roman" w:hAnsi="Trebuchet MS" w:cs="Times New Roman"/>
          <w:color w:val="000000"/>
          <w:kern w:val="0"/>
          <w:sz w:val="22"/>
          <w:szCs w:val="22"/>
          <w14:ligatures w14:val="none"/>
        </w:rPr>
        <w:t xml:space="preserve"> must be demonstrated </w:t>
      </w:r>
      <w:r w:rsidRPr="00BF37A5">
        <w:rPr>
          <w:rFonts w:ascii="Trebuchet MS" w:eastAsia="Times New Roman" w:hAnsi="Trebuchet MS" w:cs="Times New Roman"/>
          <w:i/>
          <w:iCs/>
          <w:color w:val="000000"/>
          <w:kern w:val="0"/>
          <w:sz w:val="22"/>
          <w:szCs w:val="22"/>
          <w14:ligatures w14:val="none"/>
        </w:rPr>
        <w:t xml:space="preserve">for </w:t>
      </w:r>
      <w:r w:rsidRPr="00D64358">
        <w:rPr>
          <w:rFonts w:ascii="Trebuchet MS" w:eastAsia="Times New Roman" w:hAnsi="Trebuchet MS" w:cs="Times New Roman"/>
          <w:i/>
          <w:iCs/>
          <w:kern w:val="0"/>
          <w:sz w:val="22"/>
          <w:szCs w:val="22"/>
          <w14:ligatures w14:val="none"/>
        </w:rPr>
        <w:t>each</w:t>
      </w:r>
      <w:r>
        <w:rPr>
          <w:rFonts w:ascii="Trebuchet MS" w:eastAsia="Times New Roman" w:hAnsi="Trebuchet MS" w:cs="Times New Roman"/>
          <w:i/>
          <w:iCs/>
          <w:kern w:val="0"/>
          <w:sz w:val="22"/>
          <w:szCs w:val="22"/>
          <w14:ligatures w14:val="none"/>
        </w:rPr>
        <w:t xml:space="preserve"> row within each table </w:t>
      </w:r>
      <w:r w:rsidRPr="00D64358">
        <w:rPr>
          <w:rFonts w:ascii="Trebuchet MS" w:eastAsia="Times New Roman" w:hAnsi="Trebuchet MS" w:cs="Times New Roman"/>
          <w:kern w:val="0"/>
          <w:sz w:val="22"/>
          <w:szCs w:val="22"/>
          <w14:ligatures w14:val="none"/>
        </w:rPr>
        <w:t>by at least one of the following measures (see below).  </w:t>
      </w:r>
    </w:p>
    <w:p w14:paraId="4AC56BB1" w14:textId="77777777" w:rsidR="00591B17" w:rsidRPr="00BF37A5" w:rsidRDefault="00591B17" w:rsidP="00591B17">
      <w:pPr>
        <w:spacing w:after="0" w:line="240" w:lineRule="auto"/>
        <w:rPr>
          <w:rFonts w:ascii="Times New Roman" w:eastAsia="Times New Roman" w:hAnsi="Times New Roman" w:cs="Times New Roman"/>
          <w:kern w:val="0"/>
          <w14:ligatures w14:val="none"/>
        </w:rPr>
      </w:pPr>
    </w:p>
    <w:p w14:paraId="12C14FB4" w14:textId="77777777" w:rsidR="00591B17" w:rsidRPr="00BF37A5" w:rsidRDefault="00591B17" w:rsidP="00591B17">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In the “Course #/Title/Grade” column, you may include any classes you have taken where you have earned a grade of B- or higher. In your submission, you must also upload official transcripts and an official course syllabus from the term in which the course was taken. If you include multiple transcripts, please specify on which transcript reviewers can find the listed course.  </w:t>
      </w:r>
    </w:p>
    <w:p w14:paraId="1D1B5D2C" w14:textId="77777777" w:rsidR="00591B17" w:rsidRPr="00BF37A5" w:rsidRDefault="00591B17" w:rsidP="00591B17">
      <w:pPr>
        <w:spacing w:after="0" w:line="240" w:lineRule="auto"/>
        <w:rPr>
          <w:rFonts w:ascii="Times New Roman" w:eastAsia="Times New Roman" w:hAnsi="Times New Roman" w:cs="Times New Roman"/>
          <w:kern w:val="0"/>
          <w14:ligatures w14:val="none"/>
        </w:rPr>
      </w:pPr>
    </w:p>
    <w:p w14:paraId="3DD21DFA" w14:textId="77777777" w:rsidR="00591B17" w:rsidRPr="00BF37A5" w:rsidRDefault="00591B17" w:rsidP="00591B17">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 xml:space="preserve">You may consider supplementing your submission with portfolio artifacts that demonstrate professional competencies and content knowledge, including candidate-created unit plans, teaching videos, demonstrated classroom experience in which a rubric review was utilized, etc. These will be listed in the “Portfolio Artifact(s)” column. All portfolio evidence </w:t>
      </w:r>
      <w:r w:rsidRPr="00BF37A5">
        <w:rPr>
          <w:rFonts w:ascii="Trebuchet MS" w:eastAsia="Times New Roman" w:hAnsi="Trebuchet MS" w:cs="Times New Roman"/>
          <w:i/>
          <w:iCs/>
          <w:color w:val="000000"/>
          <w:kern w:val="0"/>
          <w:sz w:val="22"/>
          <w:szCs w:val="22"/>
          <w14:ligatures w14:val="none"/>
        </w:rPr>
        <w:t xml:space="preserve">must </w:t>
      </w:r>
      <w:r w:rsidRPr="00BF37A5">
        <w:rPr>
          <w:rFonts w:ascii="Trebuchet MS" w:eastAsia="Times New Roman" w:hAnsi="Trebuchet MS" w:cs="Times New Roman"/>
          <w:color w:val="000000"/>
          <w:kern w:val="0"/>
          <w:sz w:val="22"/>
          <w:szCs w:val="22"/>
          <w14:ligatures w14:val="none"/>
        </w:rPr>
        <w:t>be accompanied by written rationale, indicating how each artifact provided shows content competency of the corresponding</w:t>
      </w:r>
      <w:r>
        <w:rPr>
          <w:rFonts w:ascii="Trebuchet MS" w:eastAsia="Times New Roman" w:hAnsi="Trebuchet MS" w:cs="Times New Roman"/>
          <w:color w:val="000000"/>
          <w:kern w:val="0"/>
          <w:sz w:val="22"/>
          <w:szCs w:val="22"/>
          <w14:ligatures w14:val="none"/>
        </w:rPr>
        <w:t xml:space="preserve"> concept</w:t>
      </w:r>
      <w:r w:rsidRPr="00BF37A5">
        <w:rPr>
          <w:rFonts w:ascii="Trebuchet MS" w:eastAsia="Times New Roman" w:hAnsi="Trebuchet MS" w:cs="Times New Roman"/>
          <w:color w:val="000000"/>
          <w:kern w:val="0"/>
          <w:sz w:val="22"/>
          <w:szCs w:val="22"/>
          <w14:ligatures w14:val="none"/>
        </w:rPr>
        <w:t xml:space="preserve">. Please note, portfolio artifacts are meant to show that you know the </w:t>
      </w:r>
      <w:r w:rsidRPr="00BF37A5">
        <w:rPr>
          <w:rFonts w:ascii="Trebuchet MS" w:eastAsia="Times New Roman" w:hAnsi="Trebuchet MS" w:cs="Times New Roman"/>
          <w:i/>
          <w:iCs/>
          <w:color w:val="000000"/>
          <w:kern w:val="0"/>
          <w:sz w:val="22"/>
          <w:szCs w:val="22"/>
          <w14:ligatures w14:val="none"/>
        </w:rPr>
        <w:t>content</w:t>
      </w:r>
      <w:r w:rsidRPr="00BF37A5">
        <w:rPr>
          <w:rFonts w:ascii="Trebuchet MS" w:eastAsia="Times New Roman" w:hAnsi="Trebuchet MS" w:cs="Times New Roman"/>
          <w:color w:val="000000"/>
          <w:kern w:val="0"/>
          <w:sz w:val="22"/>
          <w:szCs w:val="22"/>
          <w14:ligatures w14:val="none"/>
        </w:rPr>
        <w:t>, not pedagogy, of your desired endorsement area.</w:t>
      </w:r>
    </w:p>
    <w:p w14:paraId="40D4D41D" w14:textId="77777777" w:rsidR="00591B17" w:rsidRPr="00BF37A5" w:rsidRDefault="00591B17" w:rsidP="00591B17">
      <w:pPr>
        <w:spacing w:after="0" w:line="240" w:lineRule="auto"/>
        <w:rPr>
          <w:rFonts w:ascii="Times New Roman" w:eastAsia="Times New Roman" w:hAnsi="Times New Roman" w:cs="Times New Roman"/>
          <w:kern w:val="0"/>
          <w14:ligatures w14:val="none"/>
        </w:rPr>
      </w:pPr>
    </w:p>
    <w:p w14:paraId="3FDA43A3" w14:textId="581AA4AF" w:rsidR="00591B17" w:rsidRPr="00BF37A5" w:rsidRDefault="00591B17" w:rsidP="00591B17">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In addition, it is key to use a 1:1 naming convention between the items listed in the artifacts column and the documents you upload in</w:t>
      </w:r>
      <w:r>
        <w:rPr>
          <w:rFonts w:ascii="Trebuchet MS" w:eastAsia="Times New Roman" w:hAnsi="Trebuchet MS" w:cs="Times New Roman"/>
          <w:color w:val="000000"/>
          <w:kern w:val="0"/>
          <w:sz w:val="22"/>
          <w:szCs w:val="22"/>
          <w14:ligatures w14:val="none"/>
        </w:rPr>
        <w:t xml:space="preserve"> the Colorado Online Licensing system (COOL). </w:t>
      </w:r>
      <w:r w:rsidRPr="00BF37A5">
        <w:rPr>
          <w:rFonts w:ascii="Trebuchet MS" w:eastAsia="Times New Roman" w:hAnsi="Trebuchet MS" w:cs="Times New Roman"/>
          <w:color w:val="000000"/>
          <w:kern w:val="0"/>
          <w:sz w:val="22"/>
          <w:szCs w:val="22"/>
          <w14:ligatures w14:val="none"/>
        </w:rPr>
        <w:t>For instance, if you write “</w:t>
      </w:r>
      <w:r>
        <w:rPr>
          <w:rFonts w:ascii="Trebuchet MS" w:eastAsia="Times New Roman" w:hAnsi="Trebuchet MS" w:cs="Times New Roman"/>
          <w:color w:val="000000"/>
          <w:kern w:val="0"/>
          <w:sz w:val="22"/>
          <w:szCs w:val="22"/>
          <w14:ligatures w14:val="none"/>
        </w:rPr>
        <w:t xml:space="preserve">Data </w:t>
      </w:r>
      <w:r w:rsidRPr="00BF37A5">
        <w:rPr>
          <w:rFonts w:ascii="Trebuchet MS" w:eastAsia="Times New Roman" w:hAnsi="Trebuchet MS" w:cs="Times New Roman"/>
          <w:color w:val="000000"/>
          <w:kern w:val="0"/>
          <w:sz w:val="22"/>
          <w:szCs w:val="22"/>
          <w14:ligatures w14:val="none"/>
        </w:rPr>
        <w:t>Unit Plan” on the worksheet, there must be a corresponding upload titled “</w:t>
      </w:r>
      <w:r>
        <w:rPr>
          <w:rFonts w:ascii="Trebuchet MS" w:eastAsia="Times New Roman" w:hAnsi="Trebuchet MS" w:cs="Times New Roman"/>
          <w:color w:val="000000"/>
          <w:kern w:val="0"/>
          <w:sz w:val="22"/>
          <w:szCs w:val="22"/>
          <w14:ligatures w14:val="none"/>
        </w:rPr>
        <w:t xml:space="preserve">Data </w:t>
      </w:r>
      <w:r w:rsidRPr="00BF37A5">
        <w:rPr>
          <w:rFonts w:ascii="Trebuchet MS" w:eastAsia="Times New Roman" w:hAnsi="Trebuchet MS" w:cs="Times New Roman"/>
          <w:color w:val="000000"/>
          <w:kern w:val="0"/>
          <w:sz w:val="22"/>
          <w:szCs w:val="22"/>
          <w14:ligatures w14:val="none"/>
        </w:rPr>
        <w:t>Unit Plan” in COOL. </w:t>
      </w:r>
    </w:p>
    <w:p w14:paraId="33619BA8" w14:textId="77777777" w:rsidR="00591B17" w:rsidRPr="00BF37A5" w:rsidRDefault="00591B17" w:rsidP="00591B17">
      <w:pPr>
        <w:spacing w:after="0" w:line="240" w:lineRule="auto"/>
        <w:rPr>
          <w:rFonts w:ascii="Times New Roman" w:eastAsia="Times New Roman" w:hAnsi="Times New Roman" w:cs="Times New Roman"/>
          <w:kern w:val="0"/>
          <w14:ligatures w14:val="none"/>
        </w:rPr>
      </w:pPr>
    </w:p>
    <w:p w14:paraId="429D54E5" w14:textId="77777777" w:rsidR="00591B17" w:rsidRPr="00BF37A5" w:rsidRDefault="00591B17" w:rsidP="00591B17">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 xml:space="preserve">The same artifact/course </w:t>
      </w:r>
      <w:r w:rsidRPr="00BF37A5">
        <w:rPr>
          <w:rFonts w:ascii="Trebuchet MS" w:eastAsia="Times New Roman" w:hAnsi="Trebuchet MS" w:cs="Times New Roman"/>
          <w:i/>
          <w:iCs/>
          <w:color w:val="000000"/>
          <w:kern w:val="0"/>
          <w:sz w:val="22"/>
          <w:szCs w:val="22"/>
          <w14:ligatures w14:val="none"/>
        </w:rPr>
        <w:t xml:space="preserve">may </w:t>
      </w:r>
      <w:r w:rsidRPr="00BF37A5">
        <w:rPr>
          <w:rFonts w:ascii="Trebuchet MS" w:eastAsia="Times New Roman" w:hAnsi="Trebuchet MS" w:cs="Times New Roman"/>
          <w:color w:val="000000"/>
          <w:kern w:val="0"/>
          <w:sz w:val="22"/>
          <w:szCs w:val="22"/>
          <w14:ligatures w14:val="none"/>
        </w:rPr>
        <w:t>be used to show competency for multiple</w:t>
      </w:r>
      <w:r>
        <w:rPr>
          <w:rFonts w:ascii="Trebuchet MS" w:eastAsia="Times New Roman" w:hAnsi="Trebuchet MS" w:cs="Times New Roman"/>
          <w:color w:val="000000"/>
          <w:kern w:val="0"/>
          <w:sz w:val="22"/>
          <w:szCs w:val="22"/>
          <w14:ligatures w14:val="none"/>
        </w:rPr>
        <w:t xml:space="preserve"> concepts</w:t>
      </w:r>
      <w:r w:rsidRPr="00BF37A5">
        <w:rPr>
          <w:rFonts w:ascii="Trebuchet MS" w:eastAsia="Times New Roman" w:hAnsi="Trebuchet MS" w:cs="Times New Roman"/>
          <w:color w:val="000000"/>
          <w:kern w:val="0"/>
          <w:sz w:val="22"/>
          <w:szCs w:val="22"/>
          <w14:ligatures w14:val="none"/>
        </w:rPr>
        <w:t xml:space="preserve">; however, the written rationale for portfolio artifacts must be specifically aligned to the </w:t>
      </w:r>
      <w:r>
        <w:rPr>
          <w:rFonts w:ascii="Trebuchet MS" w:eastAsia="Times New Roman" w:hAnsi="Trebuchet MS" w:cs="Times New Roman"/>
          <w:color w:val="000000"/>
          <w:kern w:val="0"/>
          <w:sz w:val="22"/>
          <w:szCs w:val="22"/>
          <w14:ligatures w14:val="none"/>
        </w:rPr>
        <w:t xml:space="preserve">concept </w:t>
      </w:r>
      <w:r w:rsidRPr="00BF37A5">
        <w:rPr>
          <w:rFonts w:ascii="Trebuchet MS" w:eastAsia="Times New Roman" w:hAnsi="Trebuchet MS" w:cs="Times New Roman"/>
          <w:color w:val="000000"/>
          <w:kern w:val="0"/>
          <w:sz w:val="22"/>
          <w:szCs w:val="22"/>
          <w14:ligatures w14:val="none"/>
        </w:rPr>
        <w:t>in that row. If you are submitting a portfolio, multiple pieces of evidence are encouraged per row.</w:t>
      </w:r>
    </w:p>
    <w:p w14:paraId="38B96EE4" w14:textId="0FD2BD45" w:rsidR="00382860" w:rsidRPr="00382860" w:rsidRDefault="00382860" w:rsidP="00382860">
      <w:pPr>
        <w:spacing w:after="0" w:line="240" w:lineRule="auto"/>
        <w:rPr>
          <w:rFonts w:ascii="Trebuchet MS" w:eastAsia="Times New Roman" w:hAnsi="Trebuchet MS" w:cs="Times New Roman"/>
          <w:b/>
          <w:bCs/>
          <w:color w:val="000000"/>
          <w:kern w:val="0"/>
          <w:sz w:val="22"/>
          <w:szCs w:val="22"/>
          <w14:ligatures w14:val="none"/>
        </w:rPr>
      </w:pPr>
      <w:r w:rsidRPr="0002091F">
        <w:rPr>
          <w:rFonts w:ascii="Trebuchet MS" w:eastAsia="Times New Roman" w:hAnsi="Trebuchet MS" w:cs="Times New Roman"/>
          <w:b/>
          <w:bCs/>
          <w:color w:val="ED0000"/>
          <w:kern w:val="0"/>
          <w:sz w:val="22"/>
          <w:szCs w:val="22"/>
          <w14:ligatures w14:val="none"/>
        </w:rPr>
        <w:t> </w:t>
      </w:r>
    </w:p>
    <w:p w14:paraId="3CDFFBF1" w14:textId="77777777" w:rsidR="00382860" w:rsidRPr="00382860" w:rsidRDefault="00382860" w:rsidP="00382860">
      <w:pPr>
        <w:spacing w:after="0" w:line="240" w:lineRule="auto"/>
        <w:rPr>
          <w:rFonts w:ascii="Trebuchet MS" w:eastAsia="Times New Roman" w:hAnsi="Trebuchet MS" w:cs="Times New Roman"/>
          <w:b/>
          <w:bCs/>
          <w:color w:val="000000"/>
          <w:kern w:val="0"/>
          <w:sz w:val="22"/>
          <w:szCs w:val="22"/>
          <w14:ligatures w14:val="none"/>
        </w:rPr>
      </w:pPr>
      <w:r w:rsidRPr="00382860">
        <w:rPr>
          <w:rFonts w:ascii="Trebuchet MS" w:eastAsia="Times New Roman" w:hAnsi="Trebuchet MS" w:cs="Times New Roman"/>
          <w:b/>
          <w:bCs/>
          <w:color w:val="000000"/>
          <w:kern w:val="0"/>
          <w:sz w:val="22"/>
          <w:szCs w:val="22"/>
          <w14:ligatures w14:val="none"/>
        </w:rPr>
        <w:t>Computer Science:</w:t>
      </w:r>
    </w:p>
    <w:p w14:paraId="77D12197" w14:textId="5DB908CE" w:rsidR="00382860" w:rsidRPr="00ED5C73" w:rsidRDefault="00382860" w:rsidP="00382860">
      <w:pPr>
        <w:numPr>
          <w:ilvl w:val="0"/>
          <w:numId w:val="44"/>
        </w:numPr>
        <w:spacing w:after="0" w:line="240" w:lineRule="auto"/>
        <w:rPr>
          <w:rFonts w:ascii="Trebuchet MS" w:eastAsia="Times New Roman" w:hAnsi="Trebuchet MS" w:cs="Times New Roman"/>
          <w:color w:val="000000"/>
          <w:kern w:val="0"/>
          <w:sz w:val="22"/>
          <w:szCs w:val="22"/>
          <w14:ligatures w14:val="none"/>
        </w:rPr>
      </w:pPr>
      <w:r w:rsidRPr="00ED5C73">
        <w:rPr>
          <w:rFonts w:ascii="Trebuchet MS" w:eastAsia="Times New Roman" w:hAnsi="Trebuchet MS" w:cs="Times New Roman"/>
          <w:color w:val="000000"/>
          <w:kern w:val="0"/>
          <w:sz w:val="22"/>
          <w:szCs w:val="22"/>
          <w14:ligatures w14:val="none"/>
        </w:rPr>
        <w:t xml:space="preserve">Coursework: Minimum of B-; syllabi and </w:t>
      </w:r>
      <w:r w:rsidR="00ED5C73" w:rsidRPr="00ED5C73">
        <w:rPr>
          <w:rFonts w:ascii="Trebuchet MS" w:eastAsia="Times New Roman" w:hAnsi="Trebuchet MS" w:cs="Times New Roman"/>
          <w:color w:val="000000"/>
          <w:kern w:val="0"/>
          <w:sz w:val="22"/>
          <w:szCs w:val="22"/>
          <w14:ligatures w14:val="none"/>
        </w:rPr>
        <w:t>official</w:t>
      </w:r>
      <w:r w:rsidR="00ED5C73" w:rsidRPr="00ED5C73">
        <w:rPr>
          <w:rFonts w:ascii="Trebuchet MS" w:eastAsia="Times New Roman" w:hAnsi="Trebuchet MS" w:cs="Times New Roman"/>
          <w:b/>
          <w:bCs/>
          <w:color w:val="000000"/>
          <w:kern w:val="0"/>
          <w:sz w:val="22"/>
          <w:szCs w:val="22"/>
          <w14:ligatures w14:val="none"/>
        </w:rPr>
        <w:t xml:space="preserve"> </w:t>
      </w:r>
      <w:r w:rsidRPr="00ED5C73">
        <w:rPr>
          <w:rFonts w:ascii="Trebuchet MS" w:eastAsia="Times New Roman" w:hAnsi="Trebuchet MS" w:cs="Times New Roman"/>
          <w:color w:val="000000"/>
          <w:kern w:val="0"/>
          <w:sz w:val="22"/>
          <w:szCs w:val="22"/>
          <w14:ligatures w14:val="none"/>
        </w:rPr>
        <w:t>transcript required</w:t>
      </w:r>
    </w:p>
    <w:p w14:paraId="2D02A447" w14:textId="77777777" w:rsidR="00382860" w:rsidRPr="00382860" w:rsidRDefault="00382860" w:rsidP="00382860">
      <w:pPr>
        <w:numPr>
          <w:ilvl w:val="0"/>
          <w:numId w:val="44"/>
        </w:numPr>
        <w:spacing w:after="0" w:line="240" w:lineRule="auto"/>
        <w:rPr>
          <w:rFonts w:ascii="Trebuchet MS" w:eastAsia="Times New Roman" w:hAnsi="Trebuchet MS" w:cs="Times New Roman"/>
          <w:b/>
          <w:bCs/>
          <w:color w:val="000000"/>
          <w:kern w:val="0"/>
          <w:sz w:val="22"/>
          <w:szCs w:val="22"/>
          <w14:ligatures w14:val="none"/>
        </w:rPr>
      </w:pPr>
      <w:r w:rsidRPr="00ED5C73">
        <w:rPr>
          <w:rFonts w:ascii="Trebuchet MS" w:eastAsia="Times New Roman" w:hAnsi="Trebuchet MS" w:cs="Times New Roman"/>
          <w:color w:val="000000"/>
          <w:kern w:val="0"/>
          <w:sz w:val="22"/>
          <w:szCs w:val="22"/>
          <w14:ligatures w14:val="none"/>
        </w:rPr>
        <w:t>Portfolio: Artifacts demonstrating attainment of standards outlined below</w:t>
      </w:r>
      <w:r w:rsidRPr="00382860">
        <w:rPr>
          <w:rFonts w:ascii="Trebuchet MS" w:eastAsia="Times New Roman" w:hAnsi="Trebuchet MS" w:cs="Times New Roman"/>
          <w:b/>
          <w:bCs/>
          <w:color w:val="000000"/>
          <w:kern w:val="0"/>
          <w:sz w:val="22"/>
          <w:szCs w:val="22"/>
          <w14:ligatures w14:val="none"/>
        </w:rPr>
        <w:t> </w:t>
      </w:r>
    </w:p>
    <w:p w14:paraId="59650C89" w14:textId="77777777" w:rsidR="00382860" w:rsidRPr="00382860" w:rsidRDefault="00382860" w:rsidP="00382860">
      <w:pPr>
        <w:spacing w:after="0" w:line="240" w:lineRule="auto"/>
        <w:rPr>
          <w:rFonts w:ascii="Trebuchet MS" w:eastAsia="Times New Roman" w:hAnsi="Trebuchet MS" w:cs="Times New Roman"/>
          <w:b/>
          <w:bCs/>
          <w:color w:val="000000"/>
          <w:kern w:val="0"/>
          <w:sz w:val="22"/>
          <w:szCs w:val="22"/>
          <w14:ligatures w14:val="none"/>
        </w:rPr>
      </w:pPr>
    </w:p>
    <w:p w14:paraId="149ECE52" w14:textId="722B7D3B" w:rsidR="00382860" w:rsidRPr="002E52DE" w:rsidRDefault="00382860" w:rsidP="00382860">
      <w:pPr>
        <w:spacing w:after="0" w:line="240" w:lineRule="auto"/>
        <w:rPr>
          <w:rFonts w:ascii="Trebuchet MS" w:eastAsia="Times New Roman" w:hAnsi="Trebuchet MS" w:cs="Times New Roman"/>
          <w:color w:val="000000"/>
          <w:kern w:val="0"/>
          <w:sz w:val="22"/>
          <w:szCs w:val="22"/>
          <w14:ligatures w14:val="none"/>
        </w:rPr>
      </w:pPr>
      <w:r w:rsidRPr="002E52DE">
        <w:rPr>
          <w:rFonts w:ascii="Trebuchet MS" w:eastAsia="Times New Roman" w:hAnsi="Trebuchet MS" w:cs="Times New Roman"/>
          <w:color w:val="000000"/>
          <w:kern w:val="0"/>
          <w:sz w:val="22"/>
          <w:szCs w:val="22"/>
          <w14:ligatures w14:val="none"/>
        </w:rPr>
        <w:t>*** If you hold a bachelor’s degree or higher in Computer Science, you may submit your application in COOL without doing Multiple Measures</w:t>
      </w:r>
      <w:r w:rsidR="002E52DE">
        <w:rPr>
          <w:rFonts w:ascii="Trebuchet MS" w:eastAsia="Times New Roman" w:hAnsi="Trebuchet MS" w:cs="Times New Roman"/>
          <w:color w:val="000000"/>
          <w:kern w:val="0"/>
          <w:sz w:val="22"/>
          <w:szCs w:val="22"/>
          <w14:ligatures w14:val="none"/>
        </w:rPr>
        <w:t>.</w:t>
      </w:r>
    </w:p>
    <w:p w14:paraId="2B5DDE81" w14:textId="77777777" w:rsidR="00382860" w:rsidRPr="002E52DE" w:rsidRDefault="00382860" w:rsidP="00382860">
      <w:pPr>
        <w:spacing w:after="0" w:line="240" w:lineRule="auto"/>
        <w:rPr>
          <w:rFonts w:ascii="Trebuchet MS" w:eastAsia="Times New Roman" w:hAnsi="Trebuchet MS" w:cs="Times New Roman"/>
          <w:color w:val="000000"/>
          <w:kern w:val="0"/>
          <w:sz w:val="22"/>
          <w:szCs w:val="22"/>
          <w14:ligatures w14:val="none"/>
        </w:rPr>
      </w:pPr>
    </w:p>
    <w:p w14:paraId="4B2DD5FA" w14:textId="09703A32" w:rsidR="00382860" w:rsidRPr="002E52DE" w:rsidRDefault="00382860" w:rsidP="00382860">
      <w:pPr>
        <w:spacing w:after="0" w:line="240" w:lineRule="auto"/>
        <w:rPr>
          <w:rFonts w:ascii="Trebuchet MS" w:eastAsia="Times New Roman" w:hAnsi="Trebuchet MS" w:cs="Times New Roman"/>
          <w:color w:val="000000"/>
          <w:kern w:val="0"/>
          <w:sz w:val="22"/>
          <w:szCs w:val="22"/>
          <w14:ligatures w14:val="none"/>
        </w:rPr>
      </w:pPr>
      <w:r w:rsidRPr="002E52DE">
        <w:rPr>
          <w:rFonts w:ascii="Trebuchet MS" w:eastAsia="Times New Roman" w:hAnsi="Trebuchet MS" w:cs="Times New Roman"/>
          <w:color w:val="000000"/>
          <w:kern w:val="0"/>
          <w:sz w:val="22"/>
          <w:szCs w:val="22"/>
          <w14:ligatures w14:val="none"/>
        </w:rPr>
        <w:t>*** If you have 24 semester hours of coursework as identified on the</w:t>
      </w:r>
      <w:hyperlink r:id="rId8" w:history="1">
        <w:r w:rsidRPr="002E52DE">
          <w:rPr>
            <w:rStyle w:val="Hyperlink"/>
            <w:rFonts w:ascii="Trebuchet MS" w:eastAsia="Times New Roman" w:hAnsi="Trebuchet MS" w:cs="Times New Roman"/>
            <w:kern w:val="0"/>
            <w:sz w:val="22"/>
            <w:szCs w:val="22"/>
            <w14:ligatures w14:val="none"/>
          </w:rPr>
          <w:t xml:space="preserve"> Computer Science Endorsement Worksheet</w:t>
        </w:r>
      </w:hyperlink>
      <w:r w:rsidRPr="002E52DE">
        <w:rPr>
          <w:rFonts w:ascii="Trebuchet MS" w:eastAsia="Times New Roman" w:hAnsi="Trebuchet MS" w:cs="Times New Roman"/>
          <w:color w:val="000000"/>
          <w:kern w:val="0"/>
          <w:sz w:val="22"/>
          <w:szCs w:val="22"/>
          <w14:ligatures w14:val="none"/>
        </w:rPr>
        <w:t>, you may submit your application in COOL without doing Multiple Measures</w:t>
      </w:r>
      <w:r w:rsidR="002E52DE">
        <w:rPr>
          <w:rFonts w:ascii="Trebuchet MS" w:eastAsia="Times New Roman" w:hAnsi="Trebuchet MS" w:cs="Times New Roman"/>
          <w:color w:val="000000"/>
          <w:kern w:val="0"/>
          <w:sz w:val="22"/>
          <w:szCs w:val="22"/>
          <w14:ligatures w14:val="none"/>
        </w:rPr>
        <w:t>.</w:t>
      </w:r>
    </w:p>
    <w:p w14:paraId="4354ADFF" w14:textId="601F63D1" w:rsidR="00C956B6" w:rsidRDefault="00C956B6" w:rsidP="00AD4726">
      <w:pPr>
        <w:spacing w:after="0" w:line="240" w:lineRule="auto"/>
        <w:rPr>
          <w:rFonts w:ascii="Times New Roman" w:eastAsia="Times New Roman" w:hAnsi="Times New Roman" w:cs="Times New Roman"/>
          <w:kern w:val="0"/>
          <w14:ligatures w14:val="none"/>
        </w:rPr>
      </w:pPr>
    </w:p>
    <w:p w14:paraId="0238A1EA" w14:textId="77777777" w:rsidR="00C956B6" w:rsidRDefault="00C956B6" w:rsidP="00AD4726">
      <w:pPr>
        <w:spacing w:after="0" w:line="240" w:lineRule="auto"/>
        <w:rPr>
          <w:rFonts w:ascii="Times New Roman" w:eastAsia="Times New Roman" w:hAnsi="Times New Roman" w:cs="Times New Roman"/>
          <w:kern w:val="0"/>
          <w14:ligatures w14:val="none"/>
        </w:rPr>
      </w:pPr>
    </w:p>
    <w:p w14:paraId="025C27FD" w14:textId="0ED9E04C" w:rsidR="007B1D9B" w:rsidRPr="00497A53" w:rsidRDefault="00497A53" w:rsidP="00497A53">
      <w:pPr>
        <w:pStyle w:val="Heading2"/>
        <w:rPr>
          <w:rFonts w:ascii="Times New Roman" w:eastAsia="Times New Roman" w:hAnsi="Times New Roman" w:cs="Times New Roman"/>
          <w:b/>
          <w:bCs/>
          <w:color w:val="auto"/>
          <w:kern w:val="0"/>
          <w:sz w:val="26"/>
          <w:szCs w:val="26"/>
          <w:u w:val="single"/>
          <w14:ligatures w14:val="none"/>
        </w:rPr>
      </w:pPr>
      <w:r w:rsidRPr="00497A53">
        <w:rPr>
          <w:b/>
          <w:bCs/>
          <w:color w:val="auto"/>
          <w:sz w:val="26"/>
          <w:szCs w:val="26"/>
          <w:u w:val="single"/>
        </w:rPr>
        <w:lastRenderedPageBreak/>
        <w:t>Computer Science</w:t>
      </w:r>
    </w:p>
    <w:p w14:paraId="0488215C" w14:textId="33DD7CED" w:rsidR="00EC00CB" w:rsidRPr="00C8177F" w:rsidRDefault="00EC00CB" w:rsidP="00EC00CB">
      <w:pPr>
        <w:pStyle w:val="Heading3"/>
        <w:rPr>
          <w:b/>
          <w:bCs/>
          <w:color w:val="000000" w:themeColor="text1"/>
          <w:sz w:val="24"/>
          <w:szCs w:val="24"/>
        </w:rPr>
      </w:pPr>
      <w:r>
        <w:rPr>
          <w:b/>
          <w:bCs/>
          <w:color w:val="000000" w:themeColor="text1"/>
          <w:sz w:val="24"/>
          <w:szCs w:val="24"/>
        </w:rPr>
        <w:t>Impacts of Computing:</w:t>
      </w:r>
    </w:p>
    <w:tbl>
      <w:tblPr>
        <w:tblStyle w:val="TableGrid"/>
        <w:tblW w:w="0" w:type="auto"/>
        <w:tblLook w:val="04A0" w:firstRow="1" w:lastRow="0" w:firstColumn="1" w:lastColumn="0" w:noHBand="0" w:noVBand="1"/>
      </w:tblPr>
      <w:tblGrid>
        <w:gridCol w:w="3116"/>
        <w:gridCol w:w="3117"/>
        <w:gridCol w:w="3117"/>
      </w:tblGrid>
      <w:tr w:rsidR="00EC00CB" w14:paraId="0C84DB0D" w14:textId="77777777" w:rsidTr="00DF04C6">
        <w:trPr>
          <w:tblHeader/>
        </w:trPr>
        <w:tc>
          <w:tcPr>
            <w:tcW w:w="3116" w:type="dxa"/>
            <w:shd w:val="clear" w:color="auto" w:fill="D9D9D9" w:themeFill="background1" w:themeFillShade="D9"/>
          </w:tcPr>
          <w:p w14:paraId="75747F5D" w14:textId="77777777" w:rsidR="00EC00CB" w:rsidRDefault="00EC00CB" w:rsidP="00DF04C6">
            <w:r w:rsidRPr="00AD4726">
              <w:rPr>
                <w:b/>
                <w:bCs/>
              </w:rPr>
              <w:t>Candidates must</w:t>
            </w:r>
            <w:r>
              <w:rPr>
                <w:b/>
                <w:bCs/>
              </w:rPr>
              <w:t xml:space="preserve"> demonstrate</w:t>
            </w:r>
            <w:ins w:id="0"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3117" w:type="dxa"/>
            <w:shd w:val="clear" w:color="auto" w:fill="D9D9D9" w:themeFill="background1" w:themeFillShade="D9"/>
          </w:tcPr>
          <w:p w14:paraId="114714CA" w14:textId="77777777" w:rsidR="00EC00CB" w:rsidRDefault="00EC00CB" w:rsidP="00DF04C6">
            <w:r w:rsidRPr="00AD4726">
              <w:rPr>
                <w:b/>
                <w:bCs/>
              </w:rPr>
              <w:t>Course #/Title/Grade</w:t>
            </w:r>
          </w:p>
        </w:tc>
        <w:tc>
          <w:tcPr>
            <w:tcW w:w="3117" w:type="dxa"/>
            <w:shd w:val="clear" w:color="auto" w:fill="D9D9D9" w:themeFill="background1" w:themeFillShade="D9"/>
          </w:tcPr>
          <w:p w14:paraId="6EF5428D" w14:textId="77777777" w:rsidR="00EC00CB" w:rsidRPr="00AD4726" w:rsidRDefault="00EC00CB" w:rsidP="00DF04C6">
            <w:r w:rsidRPr="00AD4726">
              <w:rPr>
                <w:b/>
                <w:bCs/>
              </w:rPr>
              <w:t>Portfolio Artifact(s)</w:t>
            </w:r>
          </w:p>
          <w:p w14:paraId="52070BC4" w14:textId="77777777" w:rsidR="00EC00CB" w:rsidRPr="00AD4726" w:rsidRDefault="00EC00CB" w:rsidP="00DF04C6">
            <w:r w:rsidRPr="00AD4726">
              <w:rPr>
                <w:b/>
                <w:bCs/>
              </w:rPr>
              <w:t>AND </w:t>
            </w:r>
          </w:p>
          <w:p w14:paraId="735B3172" w14:textId="77777777" w:rsidR="00EC00CB" w:rsidRDefault="00EC00CB" w:rsidP="00DF04C6">
            <w:r w:rsidRPr="00AD4726">
              <w:rPr>
                <w:b/>
                <w:bCs/>
              </w:rPr>
              <w:t>Rationale</w:t>
            </w:r>
          </w:p>
        </w:tc>
      </w:tr>
      <w:tr w:rsidR="00EC00CB" w14:paraId="2D1DF256" w14:textId="77777777" w:rsidTr="00DF04C6">
        <w:tc>
          <w:tcPr>
            <w:tcW w:w="3116" w:type="dxa"/>
          </w:tcPr>
          <w:p w14:paraId="5FD44648" w14:textId="3B512B7F" w:rsidR="00EC00CB" w:rsidRPr="00AD4726" w:rsidRDefault="00EC00CB" w:rsidP="00DF04C6">
            <w:r w:rsidRPr="00783E99">
              <w:t>Impact of, obstacles to, and effects of computing</w:t>
            </w:r>
          </w:p>
          <w:p w14:paraId="6D9919B6" w14:textId="77777777" w:rsidR="00EC00CB" w:rsidRDefault="00EC00CB" w:rsidP="00DF04C6"/>
        </w:tc>
        <w:sdt>
          <w:sdtPr>
            <w:id w:val="-1973205878"/>
            <w:placeholder>
              <w:docPart w:val="4C0547944EB74E96BC00AFB6774D053A"/>
            </w:placeholder>
            <w:showingPlcHdr/>
          </w:sdtPr>
          <w:sdtEndPr/>
          <w:sdtContent>
            <w:tc>
              <w:tcPr>
                <w:tcW w:w="3117" w:type="dxa"/>
              </w:tcPr>
              <w:p w14:paraId="257C47FD" w14:textId="77777777" w:rsidR="00EC00CB" w:rsidRDefault="00EC00CB" w:rsidP="00DF04C6">
                <w:r w:rsidRPr="004C4EA8">
                  <w:rPr>
                    <w:rStyle w:val="PlaceholderText"/>
                  </w:rPr>
                  <w:t>Click or tap here to enter text.</w:t>
                </w:r>
              </w:p>
            </w:tc>
          </w:sdtContent>
        </w:sdt>
        <w:sdt>
          <w:sdtPr>
            <w:id w:val="1792473151"/>
            <w:placeholder>
              <w:docPart w:val="CC31D0CAAF854914BED075538573EED0"/>
            </w:placeholder>
            <w:showingPlcHdr/>
          </w:sdtPr>
          <w:sdtEndPr/>
          <w:sdtContent>
            <w:tc>
              <w:tcPr>
                <w:tcW w:w="3117" w:type="dxa"/>
              </w:tcPr>
              <w:p w14:paraId="2BE28BE7" w14:textId="77777777" w:rsidR="00EC00CB" w:rsidRDefault="00EC00CB" w:rsidP="00DF04C6">
                <w:r w:rsidRPr="004C4EA8">
                  <w:rPr>
                    <w:rStyle w:val="PlaceholderText"/>
                  </w:rPr>
                  <w:t>Click or tap here to enter text.</w:t>
                </w:r>
              </w:p>
            </w:tc>
          </w:sdtContent>
        </w:sdt>
      </w:tr>
      <w:tr w:rsidR="00EC00CB" w14:paraId="4A2746E8" w14:textId="77777777" w:rsidTr="00DF04C6">
        <w:tc>
          <w:tcPr>
            <w:tcW w:w="3116" w:type="dxa"/>
          </w:tcPr>
          <w:p w14:paraId="70E6A9C7" w14:textId="652F53B5" w:rsidR="00EC00CB" w:rsidRPr="00AD4726" w:rsidRDefault="00EC00CB" w:rsidP="00DF04C6">
            <w:r w:rsidRPr="00AD4726">
              <w:t> </w:t>
            </w:r>
            <w:r w:rsidRPr="00783E99">
              <w:t>Issues regarding intellectual property, ethics, privacy, and security in computing</w:t>
            </w:r>
          </w:p>
          <w:p w14:paraId="5C0C1DA5" w14:textId="77777777" w:rsidR="00EC00CB" w:rsidRDefault="00EC00CB" w:rsidP="00DF04C6"/>
        </w:tc>
        <w:sdt>
          <w:sdtPr>
            <w:id w:val="1836492163"/>
            <w:placeholder>
              <w:docPart w:val="462D6AD3ED534E7A90F3F16E5C510A4A"/>
            </w:placeholder>
            <w:showingPlcHdr/>
          </w:sdtPr>
          <w:sdtEndPr/>
          <w:sdtContent>
            <w:tc>
              <w:tcPr>
                <w:tcW w:w="3117" w:type="dxa"/>
              </w:tcPr>
              <w:p w14:paraId="57DA2193" w14:textId="77777777" w:rsidR="00EC00CB" w:rsidRDefault="00EC00CB" w:rsidP="00DF04C6">
                <w:r w:rsidRPr="004C4EA8">
                  <w:rPr>
                    <w:rStyle w:val="PlaceholderText"/>
                  </w:rPr>
                  <w:t>Click or tap here to enter text.</w:t>
                </w:r>
              </w:p>
            </w:tc>
          </w:sdtContent>
        </w:sdt>
        <w:sdt>
          <w:sdtPr>
            <w:id w:val="-2130762815"/>
            <w:placeholder>
              <w:docPart w:val="76C504EB146F485EBE9D97BA9C94A893"/>
            </w:placeholder>
            <w:showingPlcHdr/>
          </w:sdtPr>
          <w:sdtEndPr/>
          <w:sdtContent>
            <w:tc>
              <w:tcPr>
                <w:tcW w:w="3117" w:type="dxa"/>
              </w:tcPr>
              <w:p w14:paraId="6646EE0D" w14:textId="77777777" w:rsidR="00EC00CB" w:rsidRDefault="00EC00CB" w:rsidP="00DF04C6">
                <w:r w:rsidRPr="004C4EA8">
                  <w:rPr>
                    <w:rStyle w:val="PlaceholderText"/>
                  </w:rPr>
                  <w:t>Click or tap here to enter text.</w:t>
                </w:r>
              </w:p>
            </w:tc>
          </w:sdtContent>
        </w:sdt>
      </w:tr>
    </w:tbl>
    <w:p w14:paraId="7B57169F" w14:textId="77777777" w:rsidR="007B1D9B" w:rsidRDefault="007B1D9B" w:rsidP="00AD4726">
      <w:pPr>
        <w:spacing w:after="0" w:line="240" w:lineRule="auto"/>
        <w:rPr>
          <w:rFonts w:ascii="Times New Roman" w:eastAsia="Times New Roman" w:hAnsi="Times New Roman" w:cs="Times New Roman"/>
          <w:kern w:val="0"/>
          <w14:ligatures w14:val="none"/>
        </w:rPr>
      </w:pPr>
    </w:p>
    <w:p w14:paraId="77FF0B07" w14:textId="77777777" w:rsidR="007B1D9B" w:rsidRDefault="007B1D9B" w:rsidP="00AD4726">
      <w:pPr>
        <w:spacing w:after="0" w:line="240" w:lineRule="auto"/>
        <w:rPr>
          <w:rFonts w:ascii="Times New Roman" w:eastAsia="Times New Roman" w:hAnsi="Times New Roman" w:cs="Times New Roman"/>
          <w:kern w:val="0"/>
          <w14:ligatures w14:val="none"/>
        </w:rPr>
      </w:pPr>
    </w:p>
    <w:p w14:paraId="5B439482" w14:textId="709E9071" w:rsidR="00EC00CB" w:rsidRPr="00C8177F" w:rsidRDefault="00EC00CB" w:rsidP="00EC00CB">
      <w:pPr>
        <w:pStyle w:val="Heading3"/>
        <w:rPr>
          <w:b/>
          <w:bCs/>
          <w:color w:val="000000" w:themeColor="text1"/>
          <w:sz w:val="24"/>
          <w:szCs w:val="24"/>
        </w:rPr>
      </w:pPr>
      <w:r>
        <w:rPr>
          <w:b/>
          <w:bCs/>
          <w:color w:val="000000" w:themeColor="text1"/>
          <w:sz w:val="24"/>
          <w:szCs w:val="24"/>
        </w:rPr>
        <w:t>Algorithms and Computational Thinking:</w:t>
      </w:r>
    </w:p>
    <w:tbl>
      <w:tblPr>
        <w:tblStyle w:val="TableGrid"/>
        <w:tblW w:w="0" w:type="auto"/>
        <w:tblLook w:val="04A0" w:firstRow="1" w:lastRow="0" w:firstColumn="1" w:lastColumn="0" w:noHBand="0" w:noVBand="1"/>
      </w:tblPr>
      <w:tblGrid>
        <w:gridCol w:w="3116"/>
        <w:gridCol w:w="3117"/>
        <w:gridCol w:w="3117"/>
      </w:tblGrid>
      <w:tr w:rsidR="00EC00CB" w14:paraId="69BCF042" w14:textId="77777777" w:rsidTr="00DF04C6">
        <w:trPr>
          <w:tblHeader/>
        </w:trPr>
        <w:tc>
          <w:tcPr>
            <w:tcW w:w="3116" w:type="dxa"/>
            <w:shd w:val="clear" w:color="auto" w:fill="D9D9D9" w:themeFill="background1" w:themeFillShade="D9"/>
          </w:tcPr>
          <w:p w14:paraId="4AA538AF" w14:textId="77777777" w:rsidR="00EC00CB" w:rsidRDefault="00EC00CB" w:rsidP="00DF04C6">
            <w:r w:rsidRPr="00AD4726">
              <w:rPr>
                <w:b/>
                <w:bCs/>
              </w:rPr>
              <w:t>Candidates must</w:t>
            </w:r>
            <w:r>
              <w:rPr>
                <w:b/>
                <w:bCs/>
              </w:rPr>
              <w:t xml:space="preserve"> demonstrate</w:t>
            </w:r>
            <w:ins w:id="1"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3117" w:type="dxa"/>
            <w:shd w:val="clear" w:color="auto" w:fill="D9D9D9" w:themeFill="background1" w:themeFillShade="D9"/>
          </w:tcPr>
          <w:p w14:paraId="3F7C7C46" w14:textId="77777777" w:rsidR="00EC00CB" w:rsidRDefault="00EC00CB" w:rsidP="00DF04C6">
            <w:r w:rsidRPr="00AD4726">
              <w:rPr>
                <w:b/>
                <w:bCs/>
              </w:rPr>
              <w:t>Course #/Title/Grade</w:t>
            </w:r>
          </w:p>
        </w:tc>
        <w:tc>
          <w:tcPr>
            <w:tcW w:w="3117" w:type="dxa"/>
            <w:shd w:val="clear" w:color="auto" w:fill="D9D9D9" w:themeFill="background1" w:themeFillShade="D9"/>
          </w:tcPr>
          <w:p w14:paraId="25B85615" w14:textId="77777777" w:rsidR="00EC00CB" w:rsidRPr="00AD4726" w:rsidRDefault="00EC00CB" w:rsidP="00DF04C6">
            <w:r w:rsidRPr="00AD4726">
              <w:rPr>
                <w:b/>
                <w:bCs/>
              </w:rPr>
              <w:t>Portfolio Artifact(s)</w:t>
            </w:r>
          </w:p>
          <w:p w14:paraId="2BCB3680" w14:textId="77777777" w:rsidR="00EC00CB" w:rsidRPr="00AD4726" w:rsidRDefault="00EC00CB" w:rsidP="00DF04C6">
            <w:r w:rsidRPr="00AD4726">
              <w:rPr>
                <w:b/>
                <w:bCs/>
              </w:rPr>
              <w:t>AND </w:t>
            </w:r>
          </w:p>
          <w:p w14:paraId="2DF6A24B" w14:textId="77777777" w:rsidR="00EC00CB" w:rsidRDefault="00EC00CB" w:rsidP="00DF04C6">
            <w:r w:rsidRPr="00AD4726">
              <w:rPr>
                <w:b/>
                <w:bCs/>
              </w:rPr>
              <w:t>Rationale</w:t>
            </w:r>
          </w:p>
        </w:tc>
      </w:tr>
      <w:tr w:rsidR="00EC00CB" w14:paraId="58E26E66" w14:textId="77777777" w:rsidTr="00DF04C6">
        <w:tc>
          <w:tcPr>
            <w:tcW w:w="3116" w:type="dxa"/>
          </w:tcPr>
          <w:p w14:paraId="105A0C17" w14:textId="45685461" w:rsidR="00EC00CB" w:rsidRPr="00AD4726" w:rsidRDefault="00EC00CB" w:rsidP="00DF04C6">
            <w:r w:rsidRPr="00936227">
              <w:t>Computational thinking</w:t>
            </w:r>
            <w:r>
              <w:t>,</w:t>
            </w:r>
            <w:r w:rsidRPr="00936227">
              <w:t xml:space="preserve"> such as abstraction, pattern recognition, algorithm formats, etc.</w:t>
            </w:r>
          </w:p>
          <w:p w14:paraId="698E8859" w14:textId="77777777" w:rsidR="00EC00CB" w:rsidRDefault="00EC00CB" w:rsidP="00DF04C6"/>
        </w:tc>
        <w:sdt>
          <w:sdtPr>
            <w:id w:val="-14458164"/>
            <w:placeholder>
              <w:docPart w:val="A7E54BEA33344EEFB6CB70D9567C6AC4"/>
            </w:placeholder>
            <w:showingPlcHdr/>
          </w:sdtPr>
          <w:sdtEndPr/>
          <w:sdtContent>
            <w:tc>
              <w:tcPr>
                <w:tcW w:w="3117" w:type="dxa"/>
              </w:tcPr>
              <w:p w14:paraId="1C11AECD" w14:textId="77777777" w:rsidR="00EC00CB" w:rsidRDefault="00EC00CB" w:rsidP="00DF04C6">
                <w:r w:rsidRPr="004C4EA8">
                  <w:rPr>
                    <w:rStyle w:val="PlaceholderText"/>
                  </w:rPr>
                  <w:t>Click or tap here to enter text.</w:t>
                </w:r>
              </w:p>
            </w:tc>
          </w:sdtContent>
        </w:sdt>
        <w:sdt>
          <w:sdtPr>
            <w:id w:val="2117857221"/>
            <w:placeholder>
              <w:docPart w:val="559093D11FA44A41804AD34A7AF78CD8"/>
            </w:placeholder>
            <w:showingPlcHdr/>
          </w:sdtPr>
          <w:sdtEndPr/>
          <w:sdtContent>
            <w:tc>
              <w:tcPr>
                <w:tcW w:w="3117" w:type="dxa"/>
              </w:tcPr>
              <w:p w14:paraId="6D6BBA99" w14:textId="77777777" w:rsidR="00EC00CB" w:rsidRDefault="00EC00CB" w:rsidP="00DF04C6">
                <w:r w:rsidRPr="004C4EA8">
                  <w:rPr>
                    <w:rStyle w:val="PlaceholderText"/>
                  </w:rPr>
                  <w:t>Click or tap here to enter text.</w:t>
                </w:r>
              </w:p>
            </w:tc>
          </w:sdtContent>
        </w:sdt>
      </w:tr>
      <w:tr w:rsidR="00EC00CB" w14:paraId="4DE88B75" w14:textId="77777777" w:rsidTr="00DF04C6">
        <w:tc>
          <w:tcPr>
            <w:tcW w:w="3116" w:type="dxa"/>
          </w:tcPr>
          <w:p w14:paraId="01B231C6" w14:textId="5B7F7C30" w:rsidR="00EC00CB" w:rsidRPr="00AD4726" w:rsidRDefault="00EC00CB" w:rsidP="00DF04C6">
            <w:r w:rsidRPr="00936227">
              <w:t>Algorithm analysis</w:t>
            </w:r>
          </w:p>
          <w:p w14:paraId="2C2C2FEE" w14:textId="77777777" w:rsidR="00EC00CB" w:rsidRDefault="00EC00CB" w:rsidP="00DF04C6"/>
        </w:tc>
        <w:sdt>
          <w:sdtPr>
            <w:id w:val="-1006279023"/>
            <w:placeholder>
              <w:docPart w:val="5D257D8E3A714C39B8A2A1EDF59B5C2A"/>
            </w:placeholder>
            <w:showingPlcHdr/>
          </w:sdtPr>
          <w:sdtEndPr/>
          <w:sdtContent>
            <w:tc>
              <w:tcPr>
                <w:tcW w:w="3117" w:type="dxa"/>
              </w:tcPr>
              <w:p w14:paraId="36377D61" w14:textId="77777777" w:rsidR="00EC00CB" w:rsidRDefault="00EC00CB" w:rsidP="00DF04C6">
                <w:r w:rsidRPr="004C4EA8">
                  <w:rPr>
                    <w:rStyle w:val="PlaceholderText"/>
                  </w:rPr>
                  <w:t>Click or tap here to enter text.</w:t>
                </w:r>
              </w:p>
            </w:tc>
          </w:sdtContent>
        </w:sdt>
        <w:sdt>
          <w:sdtPr>
            <w:id w:val="850610591"/>
            <w:placeholder>
              <w:docPart w:val="7744C5317BF249119A12B16F295331C3"/>
            </w:placeholder>
            <w:showingPlcHdr/>
          </w:sdtPr>
          <w:sdtEndPr/>
          <w:sdtContent>
            <w:tc>
              <w:tcPr>
                <w:tcW w:w="3117" w:type="dxa"/>
              </w:tcPr>
              <w:p w14:paraId="09D1BA66" w14:textId="77777777" w:rsidR="00EC00CB" w:rsidRDefault="00EC00CB" w:rsidP="00DF04C6">
                <w:r w:rsidRPr="004C4EA8">
                  <w:rPr>
                    <w:rStyle w:val="PlaceholderText"/>
                  </w:rPr>
                  <w:t>Click or tap here to enter text.</w:t>
                </w:r>
              </w:p>
            </w:tc>
          </w:sdtContent>
        </w:sdt>
      </w:tr>
    </w:tbl>
    <w:p w14:paraId="3C4511E4" w14:textId="77777777" w:rsidR="007B1D9B" w:rsidRDefault="007B1D9B" w:rsidP="00AD4726">
      <w:pPr>
        <w:spacing w:after="0" w:line="240" w:lineRule="auto"/>
        <w:rPr>
          <w:rFonts w:ascii="Times New Roman" w:eastAsia="Times New Roman" w:hAnsi="Times New Roman" w:cs="Times New Roman"/>
          <w:kern w:val="0"/>
          <w14:ligatures w14:val="none"/>
        </w:rPr>
      </w:pPr>
    </w:p>
    <w:p w14:paraId="70EE479E" w14:textId="77777777" w:rsidR="00EC00CB" w:rsidRDefault="00EC00CB" w:rsidP="00AD4726">
      <w:pPr>
        <w:spacing w:after="0" w:line="240" w:lineRule="auto"/>
        <w:rPr>
          <w:rFonts w:ascii="Times New Roman" w:eastAsia="Times New Roman" w:hAnsi="Times New Roman" w:cs="Times New Roman"/>
          <w:kern w:val="0"/>
          <w14:ligatures w14:val="none"/>
        </w:rPr>
      </w:pPr>
    </w:p>
    <w:p w14:paraId="6996E7AA" w14:textId="7DF3313B" w:rsidR="00EC00CB" w:rsidRPr="00C8177F" w:rsidRDefault="00EC00CB" w:rsidP="00EC00CB">
      <w:pPr>
        <w:pStyle w:val="Heading3"/>
        <w:rPr>
          <w:b/>
          <w:bCs/>
          <w:color w:val="000000" w:themeColor="text1"/>
          <w:sz w:val="24"/>
          <w:szCs w:val="24"/>
        </w:rPr>
      </w:pPr>
      <w:r>
        <w:rPr>
          <w:b/>
          <w:bCs/>
          <w:color w:val="000000" w:themeColor="text1"/>
          <w:sz w:val="24"/>
          <w:szCs w:val="24"/>
        </w:rPr>
        <w:t>Programming:</w:t>
      </w:r>
    </w:p>
    <w:tbl>
      <w:tblPr>
        <w:tblStyle w:val="TableGrid"/>
        <w:tblW w:w="0" w:type="auto"/>
        <w:tblLook w:val="04A0" w:firstRow="1" w:lastRow="0" w:firstColumn="1" w:lastColumn="0" w:noHBand="0" w:noVBand="1"/>
      </w:tblPr>
      <w:tblGrid>
        <w:gridCol w:w="3116"/>
        <w:gridCol w:w="3117"/>
        <w:gridCol w:w="3117"/>
      </w:tblGrid>
      <w:tr w:rsidR="00EC00CB" w14:paraId="0EE87B3C" w14:textId="77777777" w:rsidTr="00DF04C6">
        <w:trPr>
          <w:tblHeader/>
        </w:trPr>
        <w:tc>
          <w:tcPr>
            <w:tcW w:w="3116" w:type="dxa"/>
            <w:shd w:val="clear" w:color="auto" w:fill="D9D9D9" w:themeFill="background1" w:themeFillShade="D9"/>
          </w:tcPr>
          <w:p w14:paraId="5D425227" w14:textId="77777777" w:rsidR="00EC00CB" w:rsidRDefault="00EC00CB" w:rsidP="00DF04C6">
            <w:r w:rsidRPr="00AD4726">
              <w:rPr>
                <w:b/>
                <w:bCs/>
              </w:rPr>
              <w:t>Candidates must</w:t>
            </w:r>
            <w:r>
              <w:rPr>
                <w:b/>
                <w:bCs/>
              </w:rPr>
              <w:t xml:space="preserve"> demonstrate</w:t>
            </w:r>
            <w:ins w:id="2"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3117" w:type="dxa"/>
            <w:shd w:val="clear" w:color="auto" w:fill="D9D9D9" w:themeFill="background1" w:themeFillShade="D9"/>
          </w:tcPr>
          <w:p w14:paraId="54568380" w14:textId="77777777" w:rsidR="00EC00CB" w:rsidRDefault="00EC00CB" w:rsidP="00DF04C6">
            <w:r w:rsidRPr="00AD4726">
              <w:rPr>
                <w:b/>
                <w:bCs/>
              </w:rPr>
              <w:t>Course #/Title/Grade</w:t>
            </w:r>
          </w:p>
        </w:tc>
        <w:tc>
          <w:tcPr>
            <w:tcW w:w="3117" w:type="dxa"/>
            <w:shd w:val="clear" w:color="auto" w:fill="D9D9D9" w:themeFill="background1" w:themeFillShade="D9"/>
          </w:tcPr>
          <w:p w14:paraId="15FF9D78" w14:textId="77777777" w:rsidR="00EC00CB" w:rsidRPr="00AD4726" w:rsidRDefault="00EC00CB" w:rsidP="00DF04C6">
            <w:r w:rsidRPr="00AD4726">
              <w:rPr>
                <w:b/>
                <w:bCs/>
              </w:rPr>
              <w:t>Portfolio Artifact(s)</w:t>
            </w:r>
          </w:p>
          <w:p w14:paraId="0A48C184" w14:textId="77777777" w:rsidR="00EC00CB" w:rsidRPr="00AD4726" w:rsidRDefault="00EC00CB" w:rsidP="00DF04C6">
            <w:r w:rsidRPr="00AD4726">
              <w:rPr>
                <w:b/>
                <w:bCs/>
              </w:rPr>
              <w:t>AND </w:t>
            </w:r>
          </w:p>
          <w:p w14:paraId="24348BEB" w14:textId="77777777" w:rsidR="00EC00CB" w:rsidRDefault="00EC00CB" w:rsidP="00DF04C6">
            <w:r w:rsidRPr="00AD4726">
              <w:rPr>
                <w:b/>
                <w:bCs/>
              </w:rPr>
              <w:t>Rationale</w:t>
            </w:r>
          </w:p>
        </w:tc>
      </w:tr>
      <w:tr w:rsidR="00EC00CB" w14:paraId="7F6BF131" w14:textId="77777777" w:rsidTr="00DF04C6">
        <w:tc>
          <w:tcPr>
            <w:tcW w:w="3116" w:type="dxa"/>
          </w:tcPr>
          <w:p w14:paraId="07CC5D81" w14:textId="319CC5A8" w:rsidR="00EC00CB" w:rsidRPr="00AD4726" w:rsidRDefault="00EC00CB" w:rsidP="00DF04C6">
            <w:r w:rsidRPr="00747C87">
              <w:t>Code comments, testing, and debugging</w:t>
            </w:r>
          </w:p>
          <w:p w14:paraId="462BD3E3" w14:textId="77777777" w:rsidR="00EC00CB" w:rsidRDefault="00EC00CB" w:rsidP="00DF04C6"/>
        </w:tc>
        <w:sdt>
          <w:sdtPr>
            <w:id w:val="-1860107459"/>
            <w:placeholder>
              <w:docPart w:val="1974A36703C24DC7BCD6B87C5D7A2EB0"/>
            </w:placeholder>
            <w:showingPlcHdr/>
          </w:sdtPr>
          <w:sdtEndPr/>
          <w:sdtContent>
            <w:tc>
              <w:tcPr>
                <w:tcW w:w="3117" w:type="dxa"/>
              </w:tcPr>
              <w:p w14:paraId="1A6C83E2" w14:textId="77777777" w:rsidR="00EC00CB" w:rsidRDefault="00EC00CB" w:rsidP="00DF04C6">
                <w:r w:rsidRPr="004C4EA8">
                  <w:rPr>
                    <w:rStyle w:val="PlaceholderText"/>
                  </w:rPr>
                  <w:t>Click or tap here to enter text.</w:t>
                </w:r>
              </w:p>
            </w:tc>
          </w:sdtContent>
        </w:sdt>
        <w:sdt>
          <w:sdtPr>
            <w:id w:val="2017882611"/>
            <w:placeholder>
              <w:docPart w:val="4D318C1D6A154A52B9A022D704BC34B1"/>
            </w:placeholder>
            <w:showingPlcHdr/>
          </w:sdtPr>
          <w:sdtEndPr/>
          <w:sdtContent>
            <w:tc>
              <w:tcPr>
                <w:tcW w:w="3117" w:type="dxa"/>
              </w:tcPr>
              <w:p w14:paraId="500C3577" w14:textId="77777777" w:rsidR="00EC00CB" w:rsidRDefault="00EC00CB" w:rsidP="00DF04C6">
                <w:r w:rsidRPr="004C4EA8">
                  <w:rPr>
                    <w:rStyle w:val="PlaceholderText"/>
                  </w:rPr>
                  <w:t>Click or tap here to enter text.</w:t>
                </w:r>
              </w:p>
            </w:tc>
          </w:sdtContent>
        </w:sdt>
      </w:tr>
      <w:tr w:rsidR="00EC00CB" w14:paraId="0665F33C" w14:textId="77777777" w:rsidTr="00DF04C6">
        <w:tc>
          <w:tcPr>
            <w:tcW w:w="3116" w:type="dxa"/>
          </w:tcPr>
          <w:p w14:paraId="6B10D245" w14:textId="0BD4F63D" w:rsidR="00EC00CB" w:rsidRPr="00AD4726" w:rsidRDefault="00EC00CB" w:rsidP="00DF04C6">
            <w:r w:rsidRPr="00747C87">
              <w:t>Process of writing code for application or software program</w:t>
            </w:r>
          </w:p>
          <w:p w14:paraId="7F5F8970" w14:textId="77777777" w:rsidR="00EC00CB" w:rsidRDefault="00EC00CB" w:rsidP="00DF04C6"/>
        </w:tc>
        <w:sdt>
          <w:sdtPr>
            <w:id w:val="-1009286108"/>
            <w:placeholder>
              <w:docPart w:val="3744AD8CA909493AB0A3214453C7E957"/>
            </w:placeholder>
            <w:showingPlcHdr/>
          </w:sdtPr>
          <w:sdtEndPr/>
          <w:sdtContent>
            <w:tc>
              <w:tcPr>
                <w:tcW w:w="3117" w:type="dxa"/>
              </w:tcPr>
              <w:p w14:paraId="0F288EF1" w14:textId="77777777" w:rsidR="00EC00CB" w:rsidRDefault="00EC00CB" w:rsidP="00DF04C6">
                <w:r w:rsidRPr="004C4EA8">
                  <w:rPr>
                    <w:rStyle w:val="PlaceholderText"/>
                  </w:rPr>
                  <w:t>Click or tap here to enter text.</w:t>
                </w:r>
              </w:p>
            </w:tc>
          </w:sdtContent>
        </w:sdt>
        <w:sdt>
          <w:sdtPr>
            <w:id w:val="-978226114"/>
            <w:placeholder>
              <w:docPart w:val="20490E0E79114760BBB0E5B319DB0FE1"/>
            </w:placeholder>
            <w:showingPlcHdr/>
          </w:sdtPr>
          <w:sdtEndPr/>
          <w:sdtContent>
            <w:tc>
              <w:tcPr>
                <w:tcW w:w="3117" w:type="dxa"/>
              </w:tcPr>
              <w:p w14:paraId="220073C4" w14:textId="77777777" w:rsidR="00EC00CB" w:rsidRDefault="00EC00CB" w:rsidP="00DF04C6">
                <w:r w:rsidRPr="004C4EA8">
                  <w:rPr>
                    <w:rStyle w:val="PlaceholderText"/>
                  </w:rPr>
                  <w:t>Click or tap here to enter text.</w:t>
                </w:r>
              </w:p>
            </w:tc>
          </w:sdtContent>
        </w:sdt>
      </w:tr>
    </w:tbl>
    <w:p w14:paraId="77F03A54" w14:textId="77777777" w:rsidR="00EC00CB" w:rsidRDefault="00EC00CB" w:rsidP="00AD4726">
      <w:pPr>
        <w:spacing w:after="0" w:line="240" w:lineRule="auto"/>
        <w:rPr>
          <w:rFonts w:ascii="Times New Roman" w:eastAsia="Times New Roman" w:hAnsi="Times New Roman" w:cs="Times New Roman"/>
          <w:kern w:val="0"/>
          <w14:ligatures w14:val="none"/>
        </w:rPr>
      </w:pPr>
    </w:p>
    <w:p w14:paraId="47119255" w14:textId="6642B7DB" w:rsidR="00EC00CB" w:rsidRPr="00C8177F" w:rsidRDefault="00EC00CB" w:rsidP="00EC00CB">
      <w:pPr>
        <w:pStyle w:val="Heading3"/>
        <w:rPr>
          <w:b/>
          <w:bCs/>
          <w:color w:val="000000" w:themeColor="text1"/>
          <w:sz w:val="24"/>
          <w:szCs w:val="24"/>
        </w:rPr>
      </w:pPr>
      <w:r>
        <w:rPr>
          <w:b/>
          <w:bCs/>
          <w:color w:val="000000" w:themeColor="text1"/>
          <w:sz w:val="24"/>
          <w:szCs w:val="24"/>
        </w:rPr>
        <w:lastRenderedPageBreak/>
        <w:t>Data:</w:t>
      </w:r>
    </w:p>
    <w:tbl>
      <w:tblPr>
        <w:tblStyle w:val="TableGrid"/>
        <w:tblW w:w="0" w:type="auto"/>
        <w:tblLook w:val="04A0" w:firstRow="1" w:lastRow="0" w:firstColumn="1" w:lastColumn="0" w:noHBand="0" w:noVBand="1"/>
      </w:tblPr>
      <w:tblGrid>
        <w:gridCol w:w="3116"/>
        <w:gridCol w:w="3117"/>
        <w:gridCol w:w="3117"/>
      </w:tblGrid>
      <w:tr w:rsidR="00EC00CB" w14:paraId="35A905C6" w14:textId="77777777" w:rsidTr="00DF04C6">
        <w:trPr>
          <w:tblHeader/>
        </w:trPr>
        <w:tc>
          <w:tcPr>
            <w:tcW w:w="3116" w:type="dxa"/>
            <w:shd w:val="clear" w:color="auto" w:fill="D9D9D9" w:themeFill="background1" w:themeFillShade="D9"/>
          </w:tcPr>
          <w:p w14:paraId="08278F90" w14:textId="77777777" w:rsidR="00EC00CB" w:rsidRDefault="00EC00CB" w:rsidP="00DF04C6">
            <w:r w:rsidRPr="00AD4726">
              <w:rPr>
                <w:b/>
                <w:bCs/>
              </w:rPr>
              <w:t>Candidates must</w:t>
            </w:r>
            <w:r>
              <w:rPr>
                <w:b/>
                <w:bCs/>
              </w:rPr>
              <w:t xml:space="preserve"> demonstrate</w:t>
            </w:r>
            <w:ins w:id="3"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3117" w:type="dxa"/>
            <w:shd w:val="clear" w:color="auto" w:fill="D9D9D9" w:themeFill="background1" w:themeFillShade="D9"/>
          </w:tcPr>
          <w:p w14:paraId="70BB4221" w14:textId="77777777" w:rsidR="00EC00CB" w:rsidRDefault="00EC00CB" w:rsidP="00DF04C6">
            <w:r w:rsidRPr="00AD4726">
              <w:rPr>
                <w:b/>
                <w:bCs/>
              </w:rPr>
              <w:t>Course #/Title/Grade</w:t>
            </w:r>
          </w:p>
        </w:tc>
        <w:tc>
          <w:tcPr>
            <w:tcW w:w="3117" w:type="dxa"/>
            <w:shd w:val="clear" w:color="auto" w:fill="D9D9D9" w:themeFill="background1" w:themeFillShade="D9"/>
          </w:tcPr>
          <w:p w14:paraId="5AE4DC61" w14:textId="77777777" w:rsidR="00EC00CB" w:rsidRPr="00AD4726" w:rsidRDefault="00EC00CB" w:rsidP="00DF04C6">
            <w:r w:rsidRPr="00AD4726">
              <w:rPr>
                <w:b/>
                <w:bCs/>
              </w:rPr>
              <w:t>Portfolio Artifact(s)</w:t>
            </w:r>
          </w:p>
          <w:p w14:paraId="18E760C3" w14:textId="77777777" w:rsidR="00EC00CB" w:rsidRPr="00AD4726" w:rsidRDefault="00EC00CB" w:rsidP="00DF04C6">
            <w:r w:rsidRPr="00AD4726">
              <w:rPr>
                <w:b/>
                <w:bCs/>
              </w:rPr>
              <w:t>AND </w:t>
            </w:r>
          </w:p>
          <w:p w14:paraId="7F77E56A" w14:textId="77777777" w:rsidR="00EC00CB" w:rsidRDefault="00EC00CB" w:rsidP="00DF04C6">
            <w:r w:rsidRPr="00AD4726">
              <w:rPr>
                <w:b/>
                <w:bCs/>
              </w:rPr>
              <w:t>Rationale</w:t>
            </w:r>
          </w:p>
        </w:tc>
      </w:tr>
      <w:tr w:rsidR="00EC00CB" w14:paraId="3D67F724" w14:textId="77777777" w:rsidTr="00DF04C6">
        <w:tc>
          <w:tcPr>
            <w:tcW w:w="3116" w:type="dxa"/>
          </w:tcPr>
          <w:p w14:paraId="5EC18042" w14:textId="77777777" w:rsidR="00EC00CB" w:rsidRDefault="00EC00CB" w:rsidP="00EC00CB">
            <w:r w:rsidRPr="000C793E">
              <w:t>How to how to collect, store, transform, analyze, evaluate, and secure data</w:t>
            </w:r>
          </w:p>
          <w:p w14:paraId="6EC654FA" w14:textId="7F7C018B" w:rsidR="00EC00CB" w:rsidRDefault="00EC00CB" w:rsidP="00EC00CB"/>
        </w:tc>
        <w:sdt>
          <w:sdtPr>
            <w:id w:val="1396084630"/>
            <w:placeholder>
              <w:docPart w:val="189D5D0E0C9D4736975316609CC5C753"/>
            </w:placeholder>
            <w:showingPlcHdr/>
          </w:sdtPr>
          <w:sdtEndPr/>
          <w:sdtContent>
            <w:tc>
              <w:tcPr>
                <w:tcW w:w="3117" w:type="dxa"/>
              </w:tcPr>
              <w:p w14:paraId="49B6F255" w14:textId="77777777" w:rsidR="00EC00CB" w:rsidRDefault="00EC00CB" w:rsidP="00DF04C6">
                <w:r w:rsidRPr="004C4EA8">
                  <w:rPr>
                    <w:rStyle w:val="PlaceholderText"/>
                  </w:rPr>
                  <w:t>Click or tap here to enter text.</w:t>
                </w:r>
              </w:p>
            </w:tc>
          </w:sdtContent>
        </w:sdt>
        <w:sdt>
          <w:sdtPr>
            <w:id w:val="-801760758"/>
            <w:placeholder>
              <w:docPart w:val="EB00B9B8EC0C423FA0BEAFABBFD4B823"/>
            </w:placeholder>
            <w:showingPlcHdr/>
          </w:sdtPr>
          <w:sdtEndPr/>
          <w:sdtContent>
            <w:tc>
              <w:tcPr>
                <w:tcW w:w="3117" w:type="dxa"/>
              </w:tcPr>
              <w:p w14:paraId="0A7B75EF" w14:textId="77777777" w:rsidR="00EC00CB" w:rsidRDefault="00EC00CB" w:rsidP="00DF04C6">
                <w:r w:rsidRPr="004C4EA8">
                  <w:rPr>
                    <w:rStyle w:val="PlaceholderText"/>
                  </w:rPr>
                  <w:t>Click or tap here to enter text.</w:t>
                </w:r>
              </w:p>
            </w:tc>
          </w:sdtContent>
        </w:sdt>
      </w:tr>
      <w:tr w:rsidR="00EC00CB" w14:paraId="4E6403F9" w14:textId="77777777" w:rsidTr="00DF04C6">
        <w:tc>
          <w:tcPr>
            <w:tcW w:w="3116" w:type="dxa"/>
          </w:tcPr>
          <w:p w14:paraId="5880E516" w14:textId="6B5AFD91" w:rsidR="00EC00CB" w:rsidRPr="00AD4726" w:rsidRDefault="00EC00CB" w:rsidP="00DF04C6">
            <w:r w:rsidRPr="00491F19">
              <w:t>Digitalization, data encryption and decryption, and computational tools</w:t>
            </w:r>
          </w:p>
          <w:p w14:paraId="63E161FE" w14:textId="77777777" w:rsidR="00EC00CB" w:rsidRDefault="00EC00CB" w:rsidP="00DF04C6"/>
        </w:tc>
        <w:sdt>
          <w:sdtPr>
            <w:id w:val="791096738"/>
            <w:placeholder>
              <w:docPart w:val="AAF07D3AEBB844CEABAFA7F218BC9EEF"/>
            </w:placeholder>
            <w:showingPlcHdr/>
          </w:sdtPr>
          <w:sdtEndPr/>
          <w:sdtContent>
            <w:tc>
              <w:tcPr>
                <w:tcW w:w="3117" w:type="dxa"/>
              </w:tcPr>
              <w:p w14:paraId="587947C8" w14:textId="77777777" w:rsidR="00EC00CB" w:rsidRDefault="00EC00CB" w:rsidP="00DF04C6">
                <w:r w:rsidRPr="004C4EA8">
                  <w:rPr>
                    <w:rStyle w:val="PlaceholderText"/>
                  </w:rPr>
                  <w:t>Click or tap here to enter text.</w:t>
                </w:r>
              </w:p>
            </w:tc>
          </w:sdtContent>
        </w:sdt>
        <w:sdt>
          <w:sdtPr>
            <w:id w:val="-380866116"/>
            <w:placeholder>
              <w:docPart w:val="744958224CA04C17A84C5E22E1E2820F"/>
            </w:placeholder>
            <w:showingPlcHdr/>
          </w:sdtPr>
          <w:sdtEndPr/>
          <w:sdtContent>
            <w:tc>
              <w:tcPr>
                <w:tcW w:w="3117" w:type="dxa"/>
              </w:tcPr>
              <w:p w14:paraId="3FC39CD2" w14:textId="77777777" w:rsidR="00EC00CB" w:rsidRDefault="00EC00CB" w:rsidP="00DF04C6">
                <w:r w:rsidRPr="004C4EA8">
                  <w:rPr>
                    <w:rStyle w:val="PlaceholderText"/>
                  </w:rPr>
                  <w:t>Click or tap here to enter text.</w:t>
                </w:r>
              </w:p>
            </w:tc>
          </w:sdtContent>
        </w:sdt>
      </w:tr>
    </w:tbl>
    <w:p w14:paraId="08928429" w14:textId="77777777" w:rsidR="00EC00CB" w:rsidRDefault="00EC00CB" w:rsidP="00AD4726">
      <w:pPr>
        <w:spacing w:after="0" w:line="240" w:lineRule="auto"/>
        <w:rPr>
          <w:rFonts w:ascii="Times New Roman" w:eastAsia="Times New Roman" w:hAnsi="Times New Roman" w:cs="Times New Roman"/>
          <w:kern w:val="0"/>
          <w14:ligatures w14:val="none"/>
        </w:rPr>
      </w:pPr>
    </w:p>
    <w:p w14:paraId="2041C185" w14:textId="77777777" w:rsidR="00EC00CB" w:rsidRDefault="00EC00CB" w:rsidP="00AD4726">
      <w:pPr>
        <w:spacing w:after="0" w:line="240" w:lineRule="auto"/>
        <w:rPr>
          <w:rFonts w:ascii="Times New Roman" w:eastAsia="Times New Roman" w:hAnsi="Times New Roman" w:cs="Times New Roman"/>
          <w:kern w:val="0"/>
          <w14:ligatures w14:val="none"/>
        </w:rPr>
      </w:pPr>
    </w:p>
    <w:p w14:paraId="40408612" w14:textId="35EA07C5" w:rsidR="00EC00CB" w:rsidRPr="00C8177F" w:rsidRDefault="00EC00CB" w:rsidP="00EC00CB">
      <w:pPr>
        <w:pStyle w:val="Heading3"/>
        <w:rPr>
          <w:b/>
          <w:bCs/>
          <w:color w:val="000000" w:themeColor="text1"/>
          <w:sz w:val="24"/>
          <w:szCs w:val="24"/>
        </w:rPr>
      </w:pPr>
      <w:r>
        <w:rPr>
          <w:b/>
          <w:bCs/>
          <w:color w:val="000000" w:themeColor="text1"/>
          <w:sz w:val="24"/>
          <w:szCs w:val="24"/>
        </w:rPr>
        <w:t>Computing Systems and Networks:</w:t>
      </w:r>
    </w:p>
    <w:tbl>
      <w:tblPr>
        <w:tblStyle w:val="TableGrid"/>
        <w:tblW w:w="0" w:type="auto"/>
        <w:tblLook w:val="04A0" w:firstRow="1" w:lastRow="0" w:firstColumn="1" w:lastColumn="0" w:noHBand="0" w:noVBand="1"/>
      </w:tblPr>
      <w:tblGrid>
        <w:gridCol w:w="3116"/>
        <w:gridCol w:w="3117"/>
        <w:gridCol w:w="3117"/>
      </w:tblGrid>
      <w:tr w:rsidR="00EC00CB" w14:paraId="632BAB44" w14:textId="77777777" w:rsidTr="00DF04C6">
        <w:trPr>
          <w:tblHeader/>
        </w:trPr>
        <w:tc>
          <w:tcPr>
            <w:tcW w:w="3116" w:type="dxa"/>
            <w:shd w:val="clear" w:color="auto" w:fill="D9D9D9" w:themeFill="background1" w:themeFillShade="D9"/>
          </w:tcPr>
          <w:p w14:paraId="0664391C" w14:textId="77777777" w:rsidR="00EC00CB" w:rsidRDefault="00EC00CB" w:rsidP="00DF04C6">
            <w:r w:rsidRPr="00AD4726">
              <w:rPr>
                <w:b/>
                <w:bCs/>
              </w:rPr>
              <w:t>Candidates must</w:t>
            </w:r>
            <w:r>
              <w:rPr>
                <w:b/>
                <w:bCs/>
              </w:rPr>
              <w:t xml:space="preserve"> demonstrate</w:t>
            </w:r>
            <w:ins w:id="4"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3117" w:type="dxa"/>
            <w:shd w:val="clear" w:color="auto" w:fill="D9D9D9" w:themeFill="background1" w:themeFillShade="D9"/>
          </w:tcPr>
          <w:p w14:paraId="4DEF8F1C" w14:textId="77777777" w:rsidR="00EC00CB" w:rsidRDefault="00EC00CB" w:rsidP="00DF04C6">
            <w:r w:rsidRPr="00AD4726">
              <w:rPr>
                <w:b/>
                <w:bCs/>
              </w:rPr>
              <w:t>Course #/Title/Grade</w:t>
            </w:r>
          </w:p>
        </w:tc>
        <w:tc>
          <w:tcPr>
            <w:tcW w:w="3117" w:type="dxa"/>
            <w:shd w:val="clear" w:color="auto" w:fill="D9D9D9" w:themeFill="background1" w:themeFillShade="D9"/>
          </w:tcPr>
          <w:p w14:paraId="7A51F7E4" w14:textId="77777777" w:rsidR="00EC00CB" w:rsidRPr="00AD4726" w:rsidRDefault="00EC00CB" w:rsidP="00DF04C6">
            <w:r w:rsidRPr="00AD4726">
              <w:rPr>
                <w:b/>
                <w:bCs/>
              </w:rPr>
              <w:t>Portfolio Artifact(s)</w:t>
            </w:r>
          </w:p>
          <w:p w14:paraId="359FD40C" w14:textId="77777777" w:rsidR="00EC00CB" w:rsidRPr="00AD4726" w:rsidRDefault="00EC00CB" w:rsidP="00DF04C6">
            <w:r w:rsidRPr="00AD4726">
              <w:rPr>
                <w:b/>
                <w:bCs/>
              </w:rPr>
              <w:t>AND </w:t>
            </w:r>
          </w:p>
          <w:p w14:paraId="4F96B1B1" w14:textId="77777777" w:rsidR="00EC00CB" w:rsidRDefault="00EC00CB" w:rsidP="00DF04C6">
            <w:r w:rsidRPr="00AD4726">
              <w:rPr>
                <w:b/>
                <w:bCs/>
              </w:rPr>
              <w:t>Rationale</w:t>
            </w:r>
          </w:p>
        </w:tc>
      </w:tr>
      <w:tr w:rsidR="00EC00CB" w14:paraId="006D26D3" w14:textId="77777777" w:rsidTr="00DF04C6">
        <w:tc>
          <w:tcPr>
            <w:tcW w:w="3116" w:type="dxa"/>
          </w:tcPr>
          <w:p w14:paraId="7F5E68E9" w14:textId="77777777" w:rsidR="00EC00CB" w:rsidRPr="00AD4726" w:rsidRDefault="00EC00CB" w:rsidP="00EC00CB">
            <w:r w:rsidRPr="00DB43E2">
              <w:t>Hardware and software systems, inputs and outputs, specific functions and use of hardware, and troubleshooting problems</w:t>
            </w:r>
          </w:p>
          <w:p w14:paraId="1D5632FC" w14:textId="1405B6A1" w:rsidR="00EC00CB" w:rsidRDefault="00EC00CB" w:rsidP="00DF04C6"/>
          <w:p w14:paraId="0EEEBAE0" w14:textId="77777777" w:rsidR="00EC00CB" w:rsidRDefault="00EC00CB" w:rsidP="00DF04C6"/>
        </w:tc>
        <w:sdt>
          <w:sdtPr>
            <w:id w:val="1052967702"/>
            <w:placeholder>
              <w:docPart w:val="DFB1A740D2C14DC0BCCB29BA6B9CF171"/>
            </w:placeholder>
            <w:showingPlcHdr/>
          </w:sdtPr>
          <w:sdtEndPr/>
          <w:sdtContent>
            <w:tc>
              <w:tcPr>
                <w:tcW w:w="3117" w:type="dxa"/>
              </w:tcPr>
              <w:p w14:paraId="7783E83B" w14:textId="77777777" w:rsidR="00EC00CB" w:rsidRDefault="00EC00CB" w:rsidP="00DF04C6">
                <w:r w:rsidRPr="004C4EA8">
                  <w:rPr>
                    <w:rStyle w:val="PlaceholderText"/>
                  </w:rPr>
                  <w:t>Click or tap here to enter text.</w:t>
                </w:r>
              </w:p>
            </w:tc>
          </w:sdtContent>
        </w:sdt>
        <w:sdt>
          <w:sdtPr>
            <w:id w:val="-1132092828"/>
            <w:placeholder>
              <w:docPart w:val="1F5621DFDBF44A2E929AD67652D72848"/>
            </w:placeholder>
            <w:showingPlcHdr/>
          </w:sdtPr>
          <w:sdtEndPr/>
          <w:sdtContent>
            <w:tc>
              <w:tcPr>
                <w:tcW w:w="3117" w:type="dxa"/>
              </w:tcPr>
              <w:p w14:paraId="1A711CDE" w14:textId="77777777" w:rsidR="00EC00CB" w:rsidRDefault="00EC00CB" w:rsidP="00DF04C6">
                <w:r w:rsidRPr="004C4EA8">
                  <w:rPr>
                    <w:rStyle w:val="PlaceholderText"/>
                  </w:rPr>
                  <w:t>Click or tap here to enter text.</w:t>
                </w:r>
              </w:p>
            </w:tc>
          </w:sdtContent>
        </w:sdt>
      </w:tr>
      <w:tr w:rsidR="00EC00CB" w14:paraId="09B16C51" w14:textId="77777777" w:rsidTr="00DF04C6">
        <w:tc>
          <w:tcPr>
            <w:tcW w:w="3116" w:type="dxa"/>
          </w:tcPr>
          <w:p w14:paraId="7D40F888" w14:textId="77777777" w:rsidR="00EC00CB" w:rsidRDefault="00EC00CB" w:rsidP="00EC00CB">
            <w:r w:rsidRPr="004B3323">
              <w:t>Internet and network systems</w:t>
            </w:r>
            <w:r>
              <w:t>,</w:t>
            </w:r>
            <w:r w:rsidRPr="004B3323">
              <w:t xml:space="preserve"> including the internet’s role as facilitator of the transfer of information; a network as a series of interconnected devices and the internet as a series of interconnected networks; and basic internet safety</w:t>
            </w:r>
          </w:p>
          <w:p w14:paraId="54F86E10" w14:textId="2EA7FCF4" w:rsidR="00EC00CB" w:rsidRDefault="00EC00CB" w:rsidP="00EC00CB"/>
        </w:tc>
        <w:sdt>
          <w:sdtPr>
            <w:id w:val="643545596"/>
            <w:placeholder>
              <w:docPart w:val="6012C0EDF775474FAEAEEB5F9CC4A27D"/>
            </w:placeholder>
            <w:showingPlcHdr/>
          </w:sdtPr>
          <w:sdtEndPr/>
          <w:sdtContent>
            <w:tc>
              <w:tcPr>
                <w:tcW w:w="3117" w:type="dxa"/>
              </w:tcPr>
              <w:p w14:paraId="59A34323" w14:textId="77777777" w:rsidR="00EC00CB" w:rsidRDefault="00EC00CB" w:rsidP="00DF04C6">
                <w:r w:rsidRPr="004C4EA8">
                  <w:rPr>
                    <w:rStyle w:val="PlaceholderText"/>
                  </w:rPr>
                  <w:t>Click or tap here to enter text.</w:t>
                </w:r>
              </w:p>
            </w:tc>
          </w:sdtContent>
        </w:sdt>
        <w:sdt>
          <w:sdtPr>
            <w:id w:val="1392620575"/>
            <w:placeholder>
              <w:docPart w:val="3D3AAB2328DD45A79B59B4503EA6CC02"/>
            </w:placeholder>
            <w:showingPlcHdr/>
          </w:sdtPr>
          <w:sdtEndPr/>
          <w:sdtContent>
            <w:tc>
              <w:tcPr>
                <w:tcW w:w="3117" w:type="dxa"/>
              </w:tcPr>
              <w:p w14:paraId="6753820F" w14:textId="77777777" w:rsidR="00EC00CB" w:rsidRDefault="00EC00CB" w:rsidP="00DF04C6">
                <w:r w:rsidRPr="004C4EA8">
                  <w:rPr>
                    <w:rStyle w:val="PlaceholderText"/>
                  </w:rPr>
                  <w:t>Click or tap here to enter text.</w:t>
                </w:r>
              </w:p>
            </w:tc>
          </w:sdtContent>
        </w:sdt>
      </w:tr>
    </w:tbl>
    <w:p w14:paraId="30984EEA" w14:textId="77777777" w:rsidR="00EC00CB" w:rsidRPr="00AD4726" w:rsidRDefault="00EC00CB" w:rsidP="00AD4726">
      <w:pPr>
        <w:spacing w:after="0" w:line="240" w:lineRule="auto"/>
        <w:rPr>
          <w:rFonts w:ascii="Times New Roman" w:eastAsia="Times New Roman" w:hAnsi="Times New Roman" w:cs="Times New Roman"/>
          <w:kern w:val="0"/>
          <w14:ligatures w14:val="none"/>
        </w:rPr>
      </w:pPr>
    </w:p>
    <w:p w14:paraId="236F49CD" w14:textId="789E1673" w:rsidR="00F715BA" w:rsidRDefault="00F715BA" w:rsidP="00AD4726"/>
    <w:p w14:paraId="084FC5BD" w14:textId="77777777" w:rsidR="00B25430" w:rsidRPr="00A845FC" w:rsidRDefault="00B25430" w:rsidP="00B25430">
      <w:pPr>
        <w:jc w:val="center"/>
        <w:rPr>
          <w:rFonts w:ascii="Calibri" w:hAnsi="Calibri" w:cs="Calibri"/>
          <w:sz w:val="20"/>
          <w:szCs w:val="20"/>
        </w:rPr>
      </w:pPr>
      <w:r w:rsidRPr="00A845FC">
        <w:rPr>
          <w:rFonts w:ascii="Calibri" w:hAnsi="Calibri" w:cs="Calibri"/>
          <w:sz w:val="20"/>
          <w:szCs w:val="20"/>
        </w:rPr>
        <w:t>08.01.2025 | Determination of qualification will be made by CDE upon evaluation of a complete submission</w:t>
      </w:r>
    </w:p>
    <w:p w14:paraId="6D7920FD" w14:textId="77777777" w:rsidR="00C956B6" w:rsidRDefault="00C956B6" w:rsidP="00AD4726"/>
    <w:p w14:paraId="02773104" w14:textId="77777777" w:rsidR="00C956B6" w:rsidRDefault="00C956B6" w:rsidP="00AD4726"/>
    <w:sectPr w:rsidR="00C956B6" w:rsidSect="00357EC5">
      <w:pgSz w:w="12240" w:h="15840"/>
      <w:pgMar w:top="1080" w:right="1440" w:bottom="1080"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4E910A" w14:textId="77777777" w:rsidR="005C6705" w:rsidRDefault="005C6705" w:rsidP="00247CB5">
      <w:pPr>
        <w:spacing w:after="0" w:line="240" w:lineRule="auto"/>
      </w:pPr>
      <w:r>
        <w:separator/>
      </w:r>
    </w:p>
  </w:endnote>
  <w:endnote w:type="continuationSeparator" w:id="0">
    <w:p w14:paraId="064FE7C5" w14:textId="77777777" w:rsidR="005C6705" w:rsidRDefault="005C6705" w:rsidP="00247C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3B30FE" w14:textId="77777777" w:rsidR="005C6705" w:rsidRDefault="005C6705" w:rsidP="00247CB5">
      <w:pPr>
        <w:spacing w:after="0" w:line="240" w:lineRule="auto"/>
      </w:pPr>
      <w:r>
        <w:separator/>
      </w:r>
    </w:p>
  </w:footnote>
  <w:footnote w:type="continuationSeparator" w:id="0">
    <w:p w14:paraId="6BB766F4" w14:textId="77777777" w:rsidR="005C6705" w:rsidRDefault="005C6705" w:rsidP="00247C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A42E6"/>
    <w:multiLevelType w:val="multilevel"/>
    <w:tmpl w:val="49BC1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97291D"/>
    <w:multiLevelType w:val="multilevel"/>
    <w:tmpl w:val="FECA3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5C2617"/>
    <w:multiLevelType w:val="multilevel"/>
    <w:tmpl w:val="F6664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5403D7"/>
    <w:multiLevelType w:val="multilevel"/>
    <w:tmpl w:val="E530F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DA4408"/>
    <w:multiLevelType w:val="multilevel"/>
    <w:tmpl w:val="767E4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C60AA2"/>
    <w:multiLevelType w:val="multilevel"/>
    <w:tmpl w:val="1316A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EE34153"/>
    <w:multiLevelType w:val="multilevel"/>
    <w:tmpl w:val="77FC8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EF641A"/>
    <w:multiLevelType w:val="multilevel"/>
    <w:tmpl w:val="0A70B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94A6D9F"/>
    <w:multiLevelType w:val="multilevel"/>
    <w:tmpl w:val="5A5AA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C8252EE"/>
    <w:multiLevelType w:val="multilevel"/>
    <w:tmpl w:val="78F61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54A44C4"/>
    <w:multiLevelType w:val="multilevel"/>
    <w:tmpl w:val="A3B03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C63C45"/>
    <w:multiLevelType w:val="multilevel"/>
    <w:tmpl w:val="B9B86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8BB5622"/>
    <w:multiLevelType w:val="multilevel"/>
    <w:tmpl w:val="265E6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C561FA1"/>
    <w:multiLevelType w:val="multilevel"/>
    <w:tmpl w:val="200EF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E60FAB"/>
    <w:multiLevelType w:val="multilevel"/>
    <w:tmpl w:val="B1C44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FA45716"/>
    <w:multiLevelType w:val="multilevel"/>
    <w:tmpl w:val="77F46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37964B4"/>
    <w:multiLevelType w:val="multilevel"/>
    <w:tmpl w:val="5616F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6312395"/>
    <w:multiLevelType w:val="multilevel"/>
    <w:tmpl w:val="961AD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94B3503"/>
    <w:multiLevelType w:val="multilevel"/>
    <w:tmpl w:val="EB523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2B31F3A"/>
    <w:multiLevelType w:val="multilevel"/>
    <w:tmpl w:val="70002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9CD0FA3"/>
    <w:multiLevelType w:val="multilevel"/>
    <w:tmpl w:val="0088A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C841BA0"/>
    <w:multiLevelType w:val="multilevel"/>
    <w:tmpl w:val="24B0D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D1A2393"/>
    <w:multiLevelType w:val="multilevel"/>
    <w:tmpl w:val="FA240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0DD7EFC"/>
    <w:multiLevelType w:val="multilevel"/>
    <w:tmpl w:val="B7085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0E6482A"/>
    <w:multiLevelType w:val="multilevel"/>
    <w:tmpl w:val="6E065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1D22522"/>
    <w:multiLevelType w:val="multilevel"/>
    <w:tmpl w:val="77043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4B91717"/>
    <w:multiLevelType w:val="multilevel"/>
    <w:tmpl w:val="02D87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66F338D"/>
    <w:multiLevelType w:val="multilevel"/>
    <w:tmpl w:val="D4880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7024101"/>
    <w:multiLevelType w:val="multilevel"/>
    <w:tmpl w:val="28D85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D6E7ECC"/>
    <w:multiLevelType w:val="multilevel"/>
    <w:tmpl w:val="4AFE8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69068C0"/>
    <w:multiLevelType w:val="multilevel"/>
    <w:tmpl w:val="AF748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6DC5C52"/>
    <w:multiLevelType w:val="multilevel"/>
    <w:tmpl w:val="F544D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B474189"/>
    <w:multiLevelType w:val="multilevel"/>
    <w:tmpl w:val="BF6AE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C43034B"/>
    <w:multiLevelType w:val="multilevel"/>
    <w:tmpl w:val="138C5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C70579E"/>
    <w:multiLevelType w:val="multilevel"/>
    <w:tmpl w:val="097EA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D54762C"/>
    <w:multiLevelType w:val="multilevel"/>
    <w:tmpl w:val="77BCF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FB41430"/>
    <w:multiLevelType w:val="multilevel"/>
    <w:tmpl w:val="705E6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17A21D3"/>
    <w:multiLevelType w:val="multilevel"/>
    <w:tmpl w:val="C786E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4E24B23"/>
    <w:multiLevelType w:val="multilevel"/>
    <w:tmpl w:val="6FB26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56E4EF9"/>
    <w:multiLevelType w:val="multilevel"/>
    <w:tmpl w:val="F2625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85A6A27"/>
    <w:multiLevelType w:val="multilevel"/>
    <w:tmpl w:val="4C885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908057E"/>
    <w:multiLevelType w:val="multilevel"/>
    <w:tmpl w:val="B73C2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9533741"/>
    <w:multiLevelType w:val="hybridMultilevel"/>
    <w:tmpl w:val="2F82F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C2D1DF8"/>
    <w:multiLevelType w:val="multilevel"/>
    <w:tmpl w:val="C50C0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42731548">
    <w:abstractNumId w:val="32"/>
  </w:num>
  <w:num w:numId="2" w16cid:durableId="1287931480">
    <w:abstractNumId w:val="21"/>
  </w:num>
  <w:num w:numId="3" w16cid:durableId="709914026">
    <w:abstractNumId w:val="26"/>
  </w:num>
  <w:num w:numId="4" w16cid:durableId="1934049431">
    <w:abstractNumId w:val="36"/>
  </w:num>
  <w:num w:numId="5" w16cid:durableId="1597401095">
    <w:abstractNumId w:val="7"/>
  </w:num>
  <w:num w:numId="6" w16cid:durableId="1972515934">
    <w:abstractNumId w:val="13"/>
  </w:num>
  <w:num w:numId="7" w16cid:durableId="1072657260">
    <w:abstractNumId w:val="20"/>
  </w:num>
  <w:num w:numId="8" w16cid:durableId="1300568501">
    <w:abstractNumId w:val="27"/>
  </w:num>
  <w:num w:numId="9" w16cid:durableId="287468638">
    <w:abstractNumId w:val="40"/>
  </w:num>
  <w:num w:numId="10" w16cid:durableId="1435515279">
    <w:abstractNumId w:val="16"/>
  </w:num>
  <w:num w:numId="11" w16cid:durableId="414671710">
    <w:abstractNumId w:val="35"/>
  </w:num>
  <w:num w:numId="12" w16cid:durableId="312950467">
    <w:abstractNumId w:val="25"/>
  </w:num>
  <w:num w:numId="13" w16cid:durableId="92433943">
    <w:abstractNumId w:val="41"/>
  </w:num>
  <w:num w:numId="14" w16cid:durableId="686951336">
    <w:abstractNumId w:val="14"/>
  </w:num>
  <w:num w:numId="15" w16cid:durableId="1958098054">
    <w:abstractNumId w:val="23"/>
  </w:num>
  <w:num w:numId="16" w16cid:durableId="1418794979">
    <w:abstractNumId w:val="12"/>
  </w:num>
  <w:num w:numId="17" w16cid:durableId="1693996720">
    <w:abstractNumId w:val="6"/>
  </w:num>
  <w:num w:numId="18" w16cid:durableId="184177575">
    <w:abstractNumId w:val="30"/>
  </w:num>
  <w:num w:numId="19" w16cid:durableId="1106923685">
    <w:abstractNumId w:val="43"/>
  </w:num>
  <w:num w:numId="20" w16cid:durableId="1052190357">
    <w:abstractNumId w:val="5"/>
  </w:num>
  <w:num w:numId="21" w16cid:durableId="310865930">
    <w:abstractNumId w:val="28"/>
  </w:num>
  <w:num w:numId="22" w16cid:durableId="1462184247">
    <w:abstractNumId w:val="24"/>
  </w:num>
  <w:num w:numId="23" w16cid:durableId="1615019806">
    <w:abstractNumId w:val="31"/>
  </w:num>
  <w:num w:numId="24" w16cid:durableId="587421105">
    <w:abstractNumId w:val="9"/>
  </w:num>
  <w:num w:numId="25" w16cid:durableId="546379856">
    <w:abstractNumId w:val="17"/>
  </w:num>
  <w:num w:numId="26" w16cid:durableId="154227323">
    <w:abstractNumId w:val="33"/>
  </w:num>
  <w:num w:numId="27" w16cid:durableId="761680375">
    <w:abstractNumId w:val="38"/>
  </w:num>
  <w:num w:numId="28" w16cid:durableId="1725061471">
    <w:abstractNumId w:val="15"/>
  </w:num>
  <w:num w:numId="29" w16cid:durableId="859003082">
    <w:abstractNumId w:val="22"/>
  </w:num>
  <w:num w:numId="30" w16cid:durableId="360740766">
    <w:abstractNumId w:val="39"/>
  </w:num>
  <w:num w:numId="31" w16cid:durableId="1336683912">
    <w:abstractNumId w:val="19"/>
  </w:num>
  <w:num w:numId="32" w16cid:durableId="756749512">
    <w:abstractNumId w:val="2"/>
  </w:num>
  <w:num w:numId="33" w16cid:durableId="606084597">
    <w:abstractNumId w:val="1"/>
  </w:num>
  <w:num w:numId="34" w16cid:durableId="1364595449">
    <w:abstractNumId w:val="37"/>
  </w:num>
  <w:num w:numId="35" w16cid:durableId="821893191">
    <w:abstractNumId w:val="3"/>
  </w:num>
  <w:num w:numId="36" w16cid:durableId="1053850141">
    <w:abstractNumId w:val="0"/>
  </w:num>
  <w:num w:numId="37" w16cid:durableId="545023216">
    <w:abstractNumId w:val="4"/>
  </w:num>
  <w:num w:numId="38" w16cid:durableId="272514943">
    <w:abstractNumId w:val="11"/>
  </w:num>
  <w:num w:numId="39" w16cid:durableId="1897157504">
    <w:abstractNumId w:val="18"/>
  </w:num>
  <w:num w:numId="40" w16cid:durableId="585724008">
    <w:abstractNumId w:val="10"/>
  </w:num>
  <w:num w:numId="41" w16cid:durableId="262961182">
    <w:abstractNumId w:val="42"/>
  </w:num>
  <w:num w:numId="42" w16cid:durableId="953286815">
    <w:abstractNumId w:val="34"/>
  </w:num>
  <w:num w:numId="43" w16cid:durableId="1357778685">
    <w:abstractNumId w:val="29"/>
  </w:num>
  <w:num w:numId="44" w16cid:durableId="773867890">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Reisenauer, Jenna">
    <w15:presenceInfo w15:providerId="AD" w15:userId="S::Reisenauer_j@cde.state.co.us::a4dcc062-d8ba-4c2b-b865-49d7554ece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ocumentProtection w:edit="forms" w:enforcement="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4726"/>
    <w:rsid w:val="00002337"/>
    <w:rsid w:val="00012523"/>
    <w:rsid w:val="0002091F"/>
    <w:rsid w:val="00025755"/>
    <w:rsid w:val="0003175B"/>
    <w:rsid w:val="0003574E"/>
    <w:rsid w:val="00037DD0"/>
    <w:rsid w:val="000563CC"/>
    <w:rsid w:val="00061473"/>
    <w:rsid w:val="00073057"/>
    <w:rsid w:val="00076DE2"/>
    <w:rsid w:val="000934EA"/>
    <w:rsid w:val="000A3873"/>
    <w:rsid w:val="000C793E"/>
    <w:rsid w:val="000E0699"/>
    <w:rsid w:val="000F575E"/>
    <w:rsid w:val="0014583E"/>
    <w:rsid w:val="001811F9"/>
    <w:rsid w:val="001A0F69"/>
    <w:rsid w:val="001B2BD2"/>
    <w:rsid w:val="001C2684"/>
    <w:rsid w:val="001C6ED4"/>
    <w:rsid w:val="001F0822"/>
    <w:rsid w:val="0023345E"/>
    <w:rsid w:val="00247CB5"/>
    <w:rsid w:val="00260767"/>
    <w:rsid w:val="00264168"/>
    <w:rsid w:val="00285380"/>
    <w:rsid w:val="002E52DE"/>
    <w:rsid w:val="0030151B"/>
    <w:rsid w:val="0030729A"/>
    <w:rsid w:val="0031031C"/>
    <w:rsid w:val="00332741"/>
    <w:rsid w:val="00353080"/>
    <w:rsid w:val="003540EB"/>
    <w:rsid w:val="00357EC5"/>
    <w:rsid w:val="00370FFC"/>
    <w:rsid w:val="00382860"/>
    <w:rsid w:val="003913A8"/>
    <w:rsid w:val="003B0E00"/>
    <w:rsid w:val="003B712C"/>
    <w:rsid w:val="003C69BC"/>
    <w:rsid w:val="003E6A2E"/>
    <w:rsid w:val="0043360E"/>
    <w:rsid w:val="00443E68"/>
    <w:rsid w:val="00446765"/>
    <w:rsid w:val="00486ACD"/>
    <w:rsid w:val="00491F19"/>
    <w:rsid w:val="00493C82"/>
    <w:rsid w:val="00497A53"/>
    <w:rsid w:val="004B0D6A"/>
    <w:rsid w:val="004B3323"/>
    <w:rsid w:val="004B7A0B"/>
    <w:rsid w:val="004F4B6B"/>
    <w:rsid w:val="0052220C"/>
    <w:rsid w:val="00533551"/>
    <w:rsid w:val="00591B17"/>
    <w:rsid w:val="00591C65"/>
    <w:rsid w:val="00593ADB"/>
    <w:rsid w:val="005C6705"/>
    <w:rsid w:val="005C709F"/>
    <w:rsid w:val="005F26A1"/>
    <w:rsid w:val="0062061F"/>
    <w:rsid w:val="00696699"/>
    <w:rsid w:val="006A3344"/>
    <w:rsid w:val="006C0F8A"/>
    <w:rsid w:val="006D4924"/>
    <w:rsid w:val="00733BB9"/>
    <w:rsid w:val="00742738"/>
    <w:rsid w:val="0074288A"/>
    <w:rsid w:val="00747C87"/>
    <w:rsid w:val="00755B63"/>
    <w:rsid w:val="00770AA9"/>
    <w:rsid w:val="00775B23"/>
    <w:rsid w:val="00783E99"/>
    <w:rsid w:val="007B1D9B"/>
    <w:rsid w:val="007D6329"/>
    <w:rsid w:val="007F0E4D"/>
    <w:rsid w:val="007F79D7"/>
    <w:rsid w:val="008210A2"/>
    <w:rsid w:val="0085756F"/>
    <w:rsid w:val="008B3BD1"/>
    <w:rsid w:val="008E11CC"/>
    <w:rsid w:val="008E722E"/>
    <w:rsid w:val="0090478D"/>
    <w:rsid w:val="0091570E"/>
    <w:rsid w:val="00936227"/>
    <w:rsid w:val="00944FCC"/>
    <w:rsid w:val="00947E00"/>
    <w:rsid w:val="00961B67"/>
    <w:rsid w:val="00975B63"/>
    <w:rsid w:val="00991047"/>
    <w:rsid w:val="009A396C"/>
    <w:rsid w:val="009A772B"/>
    <w:rsid w:val="009C67F3"/>
    <w:rsid w:val="009E518D"/>
    <w:rsid w:val="009E5D2E"/>
    <w:rsid w:val="00A004A4"/>
    <w:rsid w:val="00A115AE"/>
    <w:rsid w:val="00A27614"/>
    <w:rsid w:val="00A50A79"/>
    <w:rsid w:val="00A74F4A"/>
    <w:rsid w:val="00AA05B9"/>
    <w:rsid w:val="00AD4726"/>
    <w:rsid w:val="00AF146B"/>
    <w:rsid w:val="00B25430"/>
    <w:rsid w:val="00B33583"/>
    <w:rsid w:val="00B40C13"/>
    <w:rsid w:val="00B55E61"/>
    <w:rsid w:val="00B63044"/>
    <w:rsid w:val="00BD0802"/>
    <w:rsid w:val="00BD4306"/>
    <w:rsid w:val="00BF51CE"/>
    <w:rsid w:val="00C24A1A"/>
    <w:rsid w:val="00C439EE"/>
    <w:rsid w:val="00C8003D"/>
    <w:rsid w:val="00C93B5A"/>
    <w:rsid w:val="00C956B6"/>
    <w:rsid w:val="00C97311"/>
    <w:rsid w:val="00D1700B"/>
    <w:rsid w:val="00D17F99"/>
    <w:rsid w:val="00D775FC"/>
    <w:rsid w:val="00DA5561"/>
    <w:rsid w:val="00DB43E2"/>
    <w:rsid w:val="00DB71C4"/>
    <w:rsid w:val="00DD2B52"/>
    <w:rsid w:val="00DF5A01"/>
    <w:rsid w:val="00E16E99"/>
    <w:rsid w:val="00E206FC"/>
    <w:rsid w:val="00E33F7C"/>
    <w:rsid w:val="00E3475B"/>
    <w:rsid w:val="00E34BC3"/>
    <w:rsid w:val="00E4490F"/>
    <w:rsid w:val="00E6002C"/>
    <w:rsid w:val="00E64F02"/>
    <w:rsid w:val="00E82837"/>
    <w:rsid w:val="00EA4A75"/>
    <w:rsid w:val="00EB7849"/>
    <w:rsid w:val="00EC00CB"/>
    <w:rsid w:val="00ED229B"/>
    <w:rsid w:val="00ED4238"/>
    <w:rsid w:val="00ED5C73"/>
    <w:rsid w:val="00EF3FFA"/>
    <w:rsid w:val="00EF4A1C"/>
    <w:rsid w:val="00F41B4E"/>
    <w:rsid w:val="00F5536B"/>
    <w:rsid w:val="00F715BA"/>
    <w:rsid w:val="00FC35BD"/>
    <w:rsid w:val="00FC53F6"/>
    <w:rsid w:val="00FD72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04BB4"/>
  <w15:chartTrackingRefBased/>
  <w15:docId w15:val="{78946F26-D3BA-493E-8C16-C4CE9E794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D472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AD472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AD472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D472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D472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D472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D472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D472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D472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472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AD472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AD472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D472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D472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D472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D472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D472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D4726"/>
    <w:rPr>
      <w:rFonts w:eastAsiaTheme="majorEastAsia" w:cstheme="majorBidi"/>
      <w:color w:val="272727" w:themeColor="text1" w:themeTint="D8"/>
    </w:rPr>
  </w:style>
  <w:style w:type="paragraph" w:styleId="Title">
    <w:name w:val="Title"/>
    <w:basedOn w:val="Normal"/>
    <w:next w:val="Normal"/>
    <w:link w:val="TitleChar"/>
    <w:uiPriority w:val="10"/>
    <w:qFormat/>
    <w:rsid w:val="00AD472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D472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D472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D472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D4726"/>
    <w:pPr>
      <w:spacing w:before="160"/>
      <w:jc w:val="center"/>
    </w:pPr>
    <w:rPr>
      <w:i/>
      <w:iCs/>
      <w:color w:val="404040" w:themeColor="text1" w:themeTint="BF"/>
    </w:rPr>
  </w:style>
  <w:style w:type="character" w:customStyle="1" w:styleId="QuoteChar">
    <w:name w:val="Quote Char"/>
    <w:basedOn w:val="DefaultParagraphFont"/>
    <w:link w:val="Quote"/>
    <w:uiPriority w:val="29"/>
    <w:rsid w:val="00AD4726"/>
    <w:rPr>
      <w:i/>
      <w:iCs/>
      <w:color w:val="404040" w:themeColor="text1" w:themeTint="BF"/>
    </w:rPr>
  </w:style>
  <w:style w:type="paragraph" w:styleId="ListParagraph">
    <w:name w:val="List Paragraph"/>
    <w:basedOn w:val="Normal"/>
    <w:uiPriority w:val="34"/>
    <w:qFormat/>
    <w:rsid w:val="00AD4726"/>
    <w:pPr>
      <w:ind w:left="720"/>
      <w:contextualSpacing/>
    </w:pPr>
  </w:style>
  <w:style w:type="character" w:styleId="IntenseEmphasis">
    <w:name w:val="Intense Emphasis"/>
    <w:basedOn w:val="DefaultParagraphFont"/>
    <w:uiPriority w:val="21"/>
    <w:qFormat/>
    <w:rsid w:val="00AD4726"/>
    <w:rPr>
      <w:i/>
      <w:iCs/>
      <w:color w:val="0F4761" w:themeColor="accent1" w:themeShade="BF"/>
    </w:rPr>
  </w:style>
  <w:style w:type="paragraph" w:styleId="IntenseQuote">
    <w:name w:val="Intense Quote"/>
    <w:basedOn w:val="Normal"/>
    <w:next w:val="Normal"/>
    <w:link w:val="IntenseQuoteChar"/>
    <w:uiPriority w:val="30"/>
    <w:qFormat/>
    <w:rsid w:val="00AD472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D4726"/>
    <w:rPr>
      <w:i/>
      <w:iCs/>
      <w:color w:val="0F4761" w:themeColor="accent1" w:themeShade="BF"/>
    </w:rPr>
  </w:style>
  <w:style w:type="character" w:styleId="IntenseReference">
    <w:name w:val="Intense Reference"/>
    <w:basedOn w:val="DefaultParagraphFont"/>
    <w:uiPriority w:val="32"/>
    <w:qFormat/>
    <w:rsid w:val="00AD4726"/>
    <w:rPr>
      <w:b/>
      <w:bCs/>
      <w:smallCaps/>
      <w:color w:val="0F4761" w:themeColor="accent1" w:themeShade="BF"/>
      <w:spacing w:val="5"/>
    </w:rPr>
  </w:style>
  <w:style w:type="character" w:styleId="PlaceholderText">
    <w:name w:val="Placeholder Text"/>
    <w:basedOn w:val="DefaultParagraphFont"/>
    <w:uiPriority w:val="99"/>
    <w:semiHidden/>
    <w:rsid w:val="00AD4726"/>
    <w:rPr>
      <w:color w:val="666666"/>
    </w:rPr>
  </w:style>
  <w:style w:type="character" w:styleId="Hyperlink">
    <w:name w:val="Hyperlink"/>
    <w:basedOn w:val="DefaultParagraphFont"/>
    <w:uiPriority w:val="99"/>
    <w:unhideWhenUsed/>
    <w:rsid w:val="00AD4726"/>
    <w:rPr>
      <w:color w:val="467886" w:themeColor="hyperlink"/>
      <w:u w:val="single"/>
    </w:rPr>
  </w:style>
  <w:style w:type="character" w:styleId="UnresolvedMention">
    <w:name w:val="Unresolved Mention"/>
    <w:basedOn w:val="DefaultParagraphFont"/>
    <w:uiPriority w:val="99"/>
    <w:semiHidden/>
    <w:unhideWhenUsed/>
    <w:rsid w:val="00AD4726"/>
    <w:rPr>
      <w:color w:val="605E5C"/>
      <w:shd w:val="clear" w:color="auto" w:fill="E1DFDD"/>
    </w:rPr>
  </w:style>
  <w:style w:type="paragraph" w:styleId="Header">
    <w:name w:val="header"/>
    <w:basedOn w:val="Normal"/>
    <w:link w:val="HeaderChar"/>
    <w:uiPriority w:val="99"/>
    <w:unhideWhenUsed/>
    <w:rsid w:val="00247C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7CB5"/>
  </w:style>
  <w:style w:type="paragraph" w:styleId="Footer">
    <w:name w:val="footer"/>
    <w:basedOn w:val="Normal"/>
    <w:link w:val="FooterChar"/>
    <w:uiPriority w:val="99"/>
    <w:unhideWhenUsed/>
    <w:rsid w:val="00247C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7CB5"/>
  </w:style>
  <w:style w:type="table" w:styleId="TableGrid">
    <w:name w:val="Table Grid"/>
    <w:basedOn w:val="TableNormal"/>
    <w:uiPriority w:val="39"/>
    <w:rsid w:val="001C6E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473826">
      <w:bodyDiv w:val="1"/>
      <w:marLeft w:val="0"/>
      <w:marRight w:val="0"/>
      <w:marTop w:val="0"/>
      <w:marBottom w:val="0"/>
      <w:divBdr>
        <w:top w:val="none" w:sz="0" w:space="0" w:color="auto"/>
        <w:left w:val="none" w:sz="0" w:space="0" w:color="auto"/>
        <w:bottom w:val="none" w:sz="0" w:space="0" w:color="auto"/>
        <w:right w:val="none" w:sz="0" w:space="0" w:color="auto"/>
      </w:divBdr>
    </w:div>
    <w:div w:id="148057798">
      <w:bodyDiv w:val="1"/>
      <w:marLeft w:val="0"/>
      <w:marRight w:val="0"/>
      <w:marTop w:val="0"/>
      <w:marBottom w:val="0"/>
      <w:divBdr>
        <w:top w:val="none" w:sz="0" w:space="0" w:color="auto"/>
        <w:left w:val="none" w:sz="0" w:space="0" w:color="auto"/>
        <w:bottom w:val="none" w:sz="0" w:space="0" w:color="auto"/>
        <w:right w:val="none" w:sz="0" w:space="0" w:color="auto"/>
      </w:divBdr>
    </w:div>
    <w:div w:id="229191656">
      <w:bodyDiv w:val="1"/>
      <w:marLeft w:val="0"/>
      <w:marRight w:val="0"/>
      <w:marTop w:val="0"/>
      <w:marBottom w:val="0"/>
      <w:divBdr>
        <w:top w:val="none" w:sz="0" w:space="0" w:color="auto"/>
        <w:left w:val="none" w:sz="0" w:space="0" w:color="auto"/>
        <w:bottom w:val="none" w:sz="0" w:space="0" w:color="auto"/>
        <w:right w:val="none" w:sz="0" w:space="0" w:color="auto"/>
      </w:divBdr>
    </w:div>
    <w:div w:id="285552581">
      <w:bodyDiv w:val="1"/>
      <w:marLeft w:val="0"/>
      <w:marRight w:val="0"/>
      <w:marTop w:val="0"/>
      <w:marBottom w:val="0"/>
      <w:divBdr>
        <w:top w:val="none" w:sz="0" w:space="0" w:color="auto"/>
        <w:left w:val="none" w:sz="0" w:space="0" w:color="auto"/>
        <w:bottom w:val="none" w:sz="0" w:space="0" w:color="auto"/>
        <w:right w:val="none" w:sz="0" w:space="0" w:color="auto"/>
      </w:divBdr>
    </w:div>
    <w:div w:id="291905822">
      <w:bodyDiv w:val="1"/>
      <w:marLeft w:val="0"/>
      <w:marRight w:val="0"/>
      <w:marTop w:val="0"/>
      <w:marBottom w:val="0"/>
      <w:divBdr>
        <w:top w:val="none" w:sz="0" w:space="0" w:color="auto"/>
        <w:left w:val="none" w:sz="0" w:space="0" w:color="auto"/>
        <w:bottom w:val="none" w:sz="0" w:space="0" w:color="auto"/>
        <w:right w:val="none" w:sz="0" w:space="0" w:color="auto"/>
      </w:divBdr>
    </w:div>
    <w:div w:id="297692197">
      <w:bodyDiv w:val="1"/>
      <w:marLeft w:val="0"/>
      <w:marRight w:val="0"/>
      <w:marTop w:val="0"/>
      <w:marBottom w:val="0"/>
      <w:divBdr>
        <w:top w:val="none" w:sz="0" w:space="0" w:color="auto"/>
        <w:left w:val="none" w:sz="0" w:space="0" w:color="auto"/>
        <w:bottom w:val="none" w:sz="0" w:space="0" w:color="auto"/>
        <w:right w:val="none" w:sz="0" w:space="0" w:color="auto"/>
      </w:divBdr>
    </w:div>
    <w:div w:id="323974197">
      <w:bodyDiv w:val="1"/>
      <w:marLeft w:val="0"/>
      <w:marRight w:val="0"/>
      <w:marTop w:val="0"/>
      <w:marBottom w:val="0"/>
      <w:divBdr>
        <w:top w:val="none" w:sz="0" w:space="0" w:color="auto"/>
        <w:left w:val="none" w:sz="0" w:space="0" w:color="auto"/>
        <w:bottom w:val="none" w:sz="0" w:space="0" w:color="auto"/>
        <w:right w:val="none" w:sz="0" w:space="0" w:color="auto"/>
      </w:divBdr>
    </w:div>
    <w:div w:id="541938062">
      <w:bodyDiv w:val="1"/>
      <w:marLeft w:val="0"/>
      <w:marRight w:val="0"/>
      <w:marTop w:val="0"/>
      <w:marBottom w:val="0"/>
      <w:divBdr>
        <w:top w:val="none" w:sz="0" w:space="0" w:color="auto"/>
        <w:left w:val="none" w:sz="0" w:space="0" w:color="auto"/>
        <w:bottom w:val="none" w:sz="0" w:space="0" w:color="auto"/>
        <w:right w:val="none" w:sz="0" w:space="0" w:color="auto"/>
      </w:divBdr>
    </w:div>
    <w:div w:id="557740053">
      <w:bodyDiv w:val="1"/>
      <w:marLeft w:val="0"/>
      <w:marRight w:val="0"/>
      <w:marTop w:val="0"/>
      <w:marBottom w:val="0"/>
      <w:divBdr>
        <w:top w:val="none" w:sz="0" w:space="0" w:color="auto"/>
        <w:left w:val="none" w:sz="0" w:space="0" w:color="auto"/>
        <w:bottom w:val="none" w:sz="0" w:space="0" w:color="auto"/>
        <w:right w:val="none" w:sz="0" w:space="0" w:color="auto"/>
      </w:divBdr>
    </w:div>
    <w:div w:id="725495932">
      <w:bodyDiv w:val="1"/>
      <w:marLeft w:val="0"/>
      <w:marRight w:val="0"/>
      <w:marTop w:val="0"/>
      <w:marBottom w:val="0"/>
      <w:divBdr>
        <w:top w:val="none" w:sz="0" w:space="0" w:color="auto"/>
        <w:left w:val="none" w:sz="0" w:space="0" w:color="auto"/>
        <w:bottom w:val="none" w:sz="0" w:space="0" w:color="auto"/>
        <w:right w:val="none" w:sz="0" w:space="0" w:color="auto"/>
      </w:divBdr>
    </w:div>
    <w:div w:id="817528658">
      <w:bodyDiv w:val="1"/>
      <w:marLeft w:val="0"/>
      <w:marRight w:val="0"/>
      <w:marTop w:val="0"/>
      <w:marBottom w:val="0"/>
      <w:divBdr>
        <w:top w:val="none" w:sz="0" w:space="0" w:color="auto"/>
        <w:left w:val="none" w:sz="0" w:space="0" w:color="auto"/>
        <w:bottom w:val="none" w:sz="0" w:space="0" w:color="auto"/>
        <w:right w:val="none" w:sz="0" w:space="0" w:color="auto"/>
      </w:divBdr>
    </w:div>
    <w:div w:id="873348134">
      <w:bodyDiv w:val="1"/>
      <w:marLeft w:val="0"/>
      <w:marRight w:val="0"/>
      <w:marTop w:val="0"/>
      <w:marBottom w:val="0"/>
      <w:divBdr>
        <w:top w:val="none" w:sz="0" w:space="0" w:color="auto"/>
        <w:left w:val="none" w:sz="0" w:space="0" w:color="auto"/>
        <w:bottom w:val="none" w:sz="0" w:space="0" w:color="auto"/>
        <w:right w:val="none" w:sz="0" w:space="0" w:color="auto"/>
      </w:divBdr>
    </w:div>
    <w:div w:id="895050123">
      <w:bodyDiv w:val="1"/>
      <w:marLeft w:val="0"/>
      <w:marRight w:val="0"/>
      <w:marTop w:val="0"/>
      <w:marBottom w:val="0"/>
      <w:divBdr>
        <w:top w:val="none" w:sz="0" w:space="0" w:color="auto"/>
        <w:left w:val="none" w:sz="0" w:space="0" w:color="auto"/>
        <w:bottom w:val="none" w:sz="0" w:space="0" w:color="auto"/>
        <w:right w:val="none" w:sz="0" w:space="0" w:color="auto"/>
      </w:divBdr>
    </w:div>
    <w:div w:id="901915555">
      <w:bodyDiv w:val="1"/>
      <w:marLeft w:val="0"/>
      <w:marRight w:val="0"/>
      <w:marTop w:val="0"/>
      <w:marBottom w:val="0"/>
      <w:divBdr>
        <w:top w:val="none" w:sz="0" w:space="0" w:color="auto"/>
        <w:left w:val="none" w:sz="0" w:space="0" w:color="auto"/>
        <w:bottom w:val="none" w:sz="0" w:space="0" w:color="auto"/>
        <w:right w:val="none" w:sz="0" w:space="0" w:color="auto"/>
      </w:divBdr>
    </w:div>
    <w:div w:id="913393760">
      <w:bodyDiv w:val="1"/>
      <w:marLeft w:val="0"/>
      <w:marRight w:val="0"/>
      <w:marTop w:val="0"/>
      <w:marBottom w:val="0"/>
      <w:divBdr>
        <w:top w:val="none" w:sz="0" w:space="0" w:color="auto"/>
        <w:left w:val="none" w:sz="0" w:space="0" w:color="auto"/>
        <w:bottom w:val="none" w:sz="0" w:space="0" w:color="auto"/>
        <w:right w:val="none" w:sz="0" w:space="0" w:color="auto"/>
      </w:divBdr>
    </w:div>
    <w:div w:id="919601810">
      <w:bodyDiv w:val="1"/>
      <w:marLeft w:val="0"/>
      <w:marRight w:val="0"/>
      <w:marTop w:val="0"/>
      <w:marBottom w:val="0"/>
      <w:divBdr>
        <w:top w:val="none" w:sz="0" w:space="0" w:color="auto"/>
        <w:left w:val="none" w:sz="0" w:space="0" w:color="auto"/>
        <w:bottom w:val="none" w:sz="0" w:space="0" w:color="auto"/>
        <w:right w:val="none" w:sz="0" w:space="0" w:color="auto"/>
      </w:divBdr>
    </w:div>
    <w:div w:id="953369977">
      <w:bodyDiv w:val="1"/>
      <w:marLeft w:val="0"/>
      <w:marRight w:val="0"/>
      <w:marTop w:val="0"/>
      <w:marBottom w:val="0"/>
      <w:divBdr>
        <w:top w:val="none" w:sz="0" w:space="0" w:color="auto"/>
        <w:left w:val="none" w:sz="0" w:space="0" w:color="auto"/>
        <w:bottom w:val="none" w:sz="0" w:space="0" w:color="auto"/>
        <w:right w:val="none" w:sz="0" w:space="0" w:color="auto"/>
      </w:divBdr>
    </w:div>
    <w:div w:id="964000057">
      <w:bodyDiv w:val="1"/>
      <w:marLeft w:val="0"/>
      <w:marRight w:val="0"/>
      <w:marTop w:val="0"/>
      <w:marBottom w:val="0"/>
      <w:divBdr>
        <w:top w:val="none" w:sz="0" w:space="0" w:color="auto"/>
        <w:left w:val="none" w:sz="0" w:space="0" w:color="auto"/>
        <w:bottom w:val="none" w:sz="0" w:space="0" w:color="auto"/>
        <w:right w:val="none" w:sz="0" w:space="0" w:color="auto"/>
      </w:divBdr>
    </w:div>
    <w:div w:id="968316285">
      <w:bodyDiv w:val="1"/>
      <w:marLeft w:val="0"/>
      <w:marRight w:val="0"/>
      <w:marTop w:val="0"/>
      <w:marBottom w:val="0"/>
      <w:divBdr>
        <w:top w:val="none" w:sz="0" w:space="0" w:color="auto"/>
        <w:left w:val="none" w:sz="0" w:space="0" w:color="auto"/>
        <w:bottom w:val="none" w:sz="0" w:space="0" w:color="auto"/>
        <w:right w:val="none" w:sz="0" w:space="0" w:color="auto"/>
      </w:divBdr>
    </w:div>
    <w:div w:id="998657448">
      <w:bodyDiv w:val="1"/>
      <w:marLeft w:val="0"/>
      <w:marRight w:val="0"/>
      <w:marTop w:val="0"/>
      <w:marBottom w:val="0"/>
      <w:divBdr>
        <w:top w:val="none" w:sz="0" w:space="0" w:color="auto"/>
        <w:left w:val="none" w:sz="0" w:space="0" w:color="auto"/>
        <w:bottom w:val="none" w:sz="0" w:space="0" w:color="auto"/>
        <w:right w:val="none" w:sz="0" w:space="0" w:color="auto"/>
      </w:divBdr>
    </w:div>
    <w:div w:id="1042366118">
      <w:bodyDiv w:val="1"/>
      <w:marLeft w:val="0"/>
      <w:marRight w:val="0"/>
      <w:marTop w:val="0"/>
      <w:marBottom w:val="0"/>
      <w:divBdr>
        <w:top w:val="none" w:sz="0" w:space="0" w:color="auto"/>
        <w:left w:val="none" w:sz="0" w:space="0" w:color="auto"/>
        <w:bottom w:val="none" w:sz="0" w:space="0" w:color="auto"/>
        <w:right w:val="none" w:sz="0" w:space="0" w:color="auto"/>
      </w:divBdr>
    </w:div>
    <w:div w:id="1097599843">
      <w:bodyDiv w:val="1"/>
      <w:marLeft w:val="0"/>
      <w:marRight w:val="0"/>
      <w:marTop w:val="0"/>
      <w:marBottom w:val="0"/>
      <w:divBdr>
        <w:top w:val="none" w:sz="0" w:space="0" w:color="auto"/>
        <w:left w:val="none" w:sz="0" w:space="0" w:color="auto"/>
        <w:bottom w:val="none" w:sz="0" w:space="0" w:color="auto"/>
        <w:right w:val="none" w:sz="0" w:space="0" w:color="auto"/>
      </w:divBdr>
    </w:div>
    <w:div w:id="1115102233">
      <w:bodyDiv w:val="1"/>
      <w:marLeft w:val="0"/>
      <w:marRight w:val="0"/>
      <w:marTop w:val="0"/>
      <w:marBottom w:val="0"/>
      <w:divBdr>
        <w:top w:val="none" w:sz="0" w:space="0" w:color="auto"/>
        <w:left w:val="none" w:sz="0" w:space="0" w:color="auto"/>
        <w:bottom w:val="none" w:sz="0" w:space="0" w:color="auto"/>
        <w:right w:val="none" w:sz="0" w:space="0" w:color="auto"/>
      </w:divBdr>
    </w:div>
    <w:div w:id="1120033028">
      <w:bodyDiv w:val="1"/>
      <w:marLeft w:val="0"/>
      <w:marRight w:val="0"/>
      <w:marTop w:val="0"/>
      <w:marBottom w:val="0"/>
      <w:divBdr>
        <w:top w:val="none" w:sz="0" w:space="0" w:color="auto"/>
        <w:left w:val="none" w:sz="0" w:space="0" w:color="auto"/>
        <w:bottom w:val="none" w:sz="0" w:space="0" w:color="auto"/>
        <w:right w:val="none" w:sz="0" w:space="0" w:color="auto"/>
      </w:divBdr>
    </w:div>
    <w:div w:id="1146749689">
      <w:bodyDiv w:val="1"/>
      <w:marLeft w:val="0"/>
      <w:marRight w:val="0"/>
      <w:marTop w:val="0"/>
      <w:marBottom w:val="0"/>
      <w:divBdr>
        <w:top w:val="none" w:sz="0" w:space="0" w:color="auto"/>
        <w:left w:val="none" w:sz="0" w:space="0" w:color="auto"/>
        <w:bottom w:val="none" w:sz="0" w:space="0" w:color="auto"/>
        <w:right w:val="none" w:sz="0" w:space="0" w:color="auto"/>
      </w:divBdr>
    </w:div>
    <w:div w:id="1251083011">
      <w:bodyDiv w:val="1"/>
      <w:marLeft w:val="0"/>
      <w:marRight w:val="0"/>
      <w:marTop w:val="0"/>
      <w:marBottom w:val="0"/>
      <w:divBdr>
        <w:top w:val="none" w:sz="0" w:space="0" w:color="auto"/>
        <w:left w:val="none" w:sz="0" w:space="0" w:color="auto"/>
        <w:bottom w:val="none" w:sz="0" w:space="0" w:color="auto"/>
        <w:right w:val="none" w:sz="0" w:space="0" w:color="auto"/>
      </w:divBdr>
    </w:div>
    <w:div w:id="1269510330">
      <w:bodyDiv w:val="1"/>
      <w:marLeft w:val="0"/>
      <w:marRight w:val="0"/>
      <w:marTop w:val="0"/>
      <w:marBottom w:val="0"/>
      <w:divBdr>
        <w:top w:val="none" w:sz="0" w:space="0" w:color="auto"/>
        <w:left w:val="none" w:sz="0" w:space="0" w:color="auto"/>
        <w:bottom w:val="none" w:sz="0" w:space="0" w:color="auto"/>
        <w:right w:val="none" w:sz="0" w:space="0" w:color="auto"/>
      </w:divBdr>
    </w:div>
    <w:div w:id="1291014949">
      <w:bodyDiv w:val="1"/>
      <w:marLeft w:val="0"/>
      <w:marRight w:val="0"/>
      <w:marTop w:val="0"/>
      <w:marBottom w:val="0"/>
      <w:divBdr>
        <w:top w:val="none" w:sz="0" w:space="0" w:color="auto"/>
        <w:left w:val="none" w:sz="0" w:space="0" w:color="auto"/>
        <w:bottom w:val="none" w:sz="0" w:space="0" w:color="auto"/>
        <w:right w:val="none" w:sz="0" w:space="0" w:color="auto"/>
      </w:divBdr>
    </w:div>
    <w:div w:id="1295603140">
      <w:bodyDiv w:val="1"/>
      <w:marLeft w:val="0"/>
      <w:marRight w:val="0"/>
      <w:marTop w:val="0"/>
      <w:marBottom w:val="0"/>
      <w:divBdr>
        <w:top w:val="none" w:sz="0" w:space="0" w:color="auto"/>
        <w:left w:val="none" w:sz="0" w:space="0" w:color="auto"/>
        <w:bottom w:val="none" w:sz="0" w:space="0" w:color="auto"/>
        <w:right w:val="none" w:sz="0" w:space="0" w:color="auto"/>
      </w:divBdr>
    </w:div>
    <w:div w:id="1565683344">
      <w:bodyDiv w:val="1"/>
      <w:marLeft w:val="0"/>
      <w:marRight w:val="0"/>
      <w:marTop w:val="0"/>
      <w:marBottom w:val="0"/>
      <w:divBdr>
        <w:top w:val="none" w:sz="0" w:space="0" w:color="auto"/>
        <w:left w:val="none" w:sz="0" w:space="0" w:color="auto"/>
        <w:bottom w:val="none" w:sz="0" w:space="0" w:color="auto"/>
        <w:right w:val="none" w:sz="0" w:space="0" w:color="auto"/>
      </w:divBdr>
    </w:div>
    <w:div w:id="1656492613">
      <w:bodyDiv w:val="1"/>
      <w:marLeft w:val="0"/>
      <w:marRight w:val="0"/>
      <w:marTop w:val="0"/>
      <w:marBottom w:val="0"/>
      <w:divBdr>
        <w:top w:val="none" w:sz="0" w:space="0" w:color="auto"/>
        <w:left w:val="none" w:sz="0" w:space="0" w:color="auto"/>
        <w:bottom w:val="none" w:sz="0" w:space="0" w:color="auto"/>
        <w:right w:val="none" w:sz="0" w:space="0" w:color="auto"/>
      </w:divBdr>
    </w:div>
    <w:div w:id="1660115960">
      <w:bodyDiv w:val="1"/>
      <w:marLeft w:val="0"/>
      <w:marRight w:val="0"/>
      <w:marTop w:val="0"/>
      <w:marBottom w:val="0"/>
      <w:divBdr>
        <w:top w:val="none" w:sz="0" w:space="0" w:color="auto"/>
        <w:left w:val="none" w:sz="0" w:space="0" w:color="auto"/>
        <w:bottom w:val="none" w:sz="0" w:space="0" w:color="auto"/>
        <w:right w:val="none" w:sz="0" w:space="0" w:color="auto"/>
      </w:divBdr>
    </w:div>
    <w:div w:id="1881166275">
      <w:bodyDiv w:val="1"/>
      <w:marLeft w:val="0"/>
      <w:marRight w:val="0"/>
      <w:marTop w:val="0"/>
      <w:marBottom w:val="0"/>
      <w:divBdr>
        <w:top w:val="none" w:sz="0" w:space="0" w:color="auto"/>
        <w:left w:val="none" w:sz="0" w:space="0" w:color="auto"/>
        <w:bottom w:val="none" w:sz="0" w:space="0" w:color="auto"/>
        <w:right w:val="none" w:sz="0" w:space="0" w:color="auto"/>
      </w:divBdr>
    </w:div>
    <w:div w:id="2002007564">
      <w:bodyDiv w:val="1"/>
      <w:marLeft w:val="0"/>
      <w:marRight w:val="0"/>
      <w:marTop w:val="0"/>
      <w:marBottom w:val="0"/>
      <w:divBdr>
        <w:top w:val="none" w:sz="0" w:space="0" w:color="auto"/>
        <w:left w:val="none" w:sz="0" w:space="0" w:color="auto"/>
        <w:bottom w:val="none" w:sz="0" w:space="0" w:color="auto"/>
        <w:right w:val="none" w:sz="0" w:space="0" w:color="auto"/>
      </w:divBdr>
    </w:div>
    <w:div w:id="2046712124">
      <w:bodyDiv w:val="1"/>
      <w:marLeft w:val="0"/>
      <w:marRight w:val="0"/>
      <w:marTop w:val="0"/>
      <w:marBottom w:val="0"/>
      <w:divBdr>
        <w:top w:val="none" w:sz="0" w:space="0" w:color="auto"/>
        <w:left w:val="none" w:sz="0" w:space="0" w:color="auto"/>
        <w:bottom w:val="none" w:sz="0" w:space="0" w:color="auto"/>
        <w:right w:val="none" w:sz="0" w:space="0" w:color="auto"/>
      </w:divBdr>
    </w:div>
    <w:div w:id="2073044539">
      <w:bodyDiv w:val="1"/>
      <w:marLeft w:val="0"/>
      <w:marRight w:val="0"/>
      <w:marTop w:val="0"/>
      <w:marBottom w:val="0"/>
      <w:divBdr>
        <w:top w:val="none" w:sz="0" w:space="0" w:color="auto"/>
        <w:left w:val="none" w:sz="0" w:space="0" w:color="auto"/>
        <w:bottom w:val="none" w:sz="0" w:space="0" w:color="auto"/>
        <w:right w:val="none" w:sz="0" w:space="0" w:color="auto"/>
      </w:divBdr>
    </w:div>
    <w:div w:id="2097357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de.state.co.us/cdeprof/endorsementrequirements"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DB40A576BBC4A9D9BB8F18B81A7BD04"/>
        <w:category>
          <w:name w:val="General"/>
          <w:gallery w:val="placeholder"/>
        </w:category>
        <w:types>
          <w:type w:val="bbPlcHdr"/>
        </w:types>
        <w:behaviors>
          <w:behavior w:val="content"/>
        </w:behaviors>
        <w:guid w:val="{11FE5AB9-1A59-4AB2-8B36-D82F85194334}"/>
      </w:docPartPr>
      <w:docPartBody>
        <w:p w:rsidR="00063EA9" w:rsidRDefault="008415EA" w:rsidP="008415EA">
          <w:pPr>
            <w:pStyle w:val="7DB40A576BBC4A9D9BB8F18B81A7BD04"/>
          </w:pPr>
          <w:r w:rsidRPr="00C6081B">
            <w:rPr>
              <w:rStyle w:val="PlaceholderText"/>
            </w:rPr>
            <w:t>Click or tap here to enter text.</w:t>
          </w:r>
        </w:p>
      </w:docPartBody>
    </w:docPart>
    <w:docPart>
      <w:docPartPr>
        <w:name w:val="AB461BC01DFD47878B76880F84393138"/>
        <w:category>
          <w:name w:val="General"/>
          <w:gallery w:val="placeholder"/>
        </w:category>
        <w:types>
          <w:type w:val="bbPlcHdr"/>
        </w:types>
        <w:behaviors>
          <w:behavior w:val="content"/>
        </w:behaviors>
        <w:guid w:val="{390820AA-08F8-4FAF-9105-476797E37096}"/>
      </w:docPartPr>
      <w:docPartBody>
        <w:p w:rsidR="00063EA9" w:rsidRDefault="008415EA" w:rsidP="008415EA">
          <w:pPr>
            <w:pStyle w:val="AB461BC01DFD47878B76880F84393138"/>
          </w:pPr>
          <w:r w:rsidRPr="00C6081B">
            <w:rPr>
              <w:rStyle w:val="PlaceholderText"/>
            </w:rPr>
            <w:t>Click or tap here to enter text.</w:t>
          </w:r>
        </w:p>
      </w:docPartBody>
    </w:docPart>
    <w:docPart>
      <w:docPartPr>
        <w:name w:val="4C0547944EB74E96BC00AFB6774D053A"/>
        <w:category>
          <w:name w:val="General"/>
          <w:gallery w:val="placeholder"/>
        </w:category>
        <w:types>
          <w:type w:val="bbPlcHdr"/>
        </w:types>
        <w:behaviors>
          <w:behavior w:val="content"/>
        </w:behaviors>
        <w:guid w:val="{49E11932-74E3-4F89-B22A-74D112BBC4D3}"/>
      </w:docPartPr>
      <w:docPartBody>
        <w:p w:rsidR="00063EA9" w:rsidRDefault="008415EA" w:rsidP="008415EA">
          <w:pPr>
            <w:pStyle w:val="4C0547944EB74E96BC00AFB6774D053A"/>
          </w:pPr>
          <w:r w:rsidRPr="004C4EA8">
            <w:rPr>
              <w:rStyle w:val="PlaceholderText"/>
            </w:rPr>
            <w:t>Click or tap here to enter text.</w:t>
          </w:r>
        </w:p>
      </w:docPartBody>
    </w:docPart>
    <w:docPart>
      <w:docPartPr>
        <w:name w:val="CC31D0CAAF854914BED075538573EED0"/>
        <w:category>
          <w:name w:val="General"/>
          <w:gallery w:val="placeholder"/>
        </w:category>
        <w:types>
          <w:type w:val="bbPlcHdr"/>
        </w:types>
        <w:behaviors>
          <w:behavior w:val="content"/>
        </w:behaviors>
        <w:guid w:val="{0C4684B7-FA5E-4117-A95B-595E9AFD3A2A}"/>
      </w:docPartPr>
      <w:docPartBody>
        <w:p w:rsidR="00063EA9" w:rsidRDefault="008415EA" w:rsidP="008415EA">
          <w:pPr>
            <w:pStyle w:val="CC31D0CAAF854914BED075538573EED0"/>
          </w:pPr>
          <w:r w:rsidRPr="004C4EA8">
            <w:rPr>
              <w:rStyle w:val="PlaceholderText"/>
            </w:rPr>
            <w:t>Click or tap here to enter text.</w:t>
          </w:r>
        </w:p>
      </w:docPartBody>
    </w:docPart>
    <w:docPart>
      <w:docPartPr>
        <w:name w:val="462D6AD3ED534E7A90F3F16E5C510A4A"/>
        <w:category>
          <w:name w:val="General"/>
          <w:gallery w:val="placeholder"/>
        </w:category>
        <w:types>
          <w:type w:val="bbPlcHdr"/>
        </w:types>
        <w:behaviors>
          <w:behavior w:val="content"/>
        </w:behaviors>
        <w:guid w:val="{9E15AEE1-5A1C-409C-9DAA-9CD13E453143}"/>
      </w:docPartPr>
      <w:docPartBody>
        <w:p w:rsidR="00063EA9" w:rsidRDefault="008415EA" w:rsidP="008415EA">
          <w:pPr>
            <w:pStyle w:val="462D6AD3ED534E7A90F3F16E5C510A4A"/>
          </w:pPr>
          <w:r w:rsidRPr="004C4EA8">
            <w:rPr>
              <w:rStyle w:val="PlaceholderText"/>
            </w:rPr>
            <w:t>Click or tap here to enter text.</w:t>
          </w:r>
        </w:p>
      </w:docPartBody>
    </w:docPart>
    <w:docPart>
      <w:docPartPr>
        <w:name w:val="76C504EB146F485EBE9D97BA9C94A893"/>
        <w:category>
          <w:name w:val="General"/>
          <w:gallery w:val="placeholder"/>
        </w:category>
        <w:types>
          <w:type w:val="bbPlcHdr"/>
        </w:types>
        <w:behaviors>
          <w:behavior w:val="content"/>
        </w:behaviors>
        <w:guid w:val="{13FF56D2-CED0-4028-8CD8-C621592945C8}"/>
      </w:docPartPr>
      <w:docPartBody>
        <w:p w:rsidR="00063EA9" w:rsidRDefault="008415EA" w:rsidP="008415EA">
          <w:pPr>
            <w:pStyle w:val="76C504EB146F485EBE9D97BA9C94A893"/>
          </w:pPr>
          <w:r w:rsidRPr="004C4EA8">
            <w:rPr>
              <w:rStyle w:val="PlaceholderText"/>
            </w:rPr>
            <w:t>Click or tap here to enter text.</w:t>
          </w:r>
        </w:p>
      </w:docPartBody>
    </w:docPart>
    <w:docPart>
      <w:docPartPr>
        <w:name w:val="A7E54BEA33344EEFB6CB70D9567C6AC4"/>
        <w:category>
          <w:name w:val="General"/>
          <w:gallery w:val="placeholder"/>
        </w:category>
        <w:types>
          <w:type w:val="bbPlcHdr"/>
        </w:types>
        <w:behaviors>
          <w:behavior w:val="content"/>
        </w:behaviors>
        <w:guid w:val="{5AC62442-62DA-4CAA-9085-53300AA4FB1B}"/>
      </w:docPartPr>
      <w:docPartBody>
        <w:p w:rsidR="00063EA9" w:rsidRDefault="008415EA" w:rsidP="008415EA">
          <w:pPr>
            <w:pStyle w:val="A7E54BEA33344EEFB6CB70D9567C6AC4"/>
          </w:pPr>
          <w:r w:rsidRPr="004C4EA8">
            <w:rPr>
              <w:rStyle w:val="PlaceholderText"/>
            </w:rPr>
            <w:t>Click or tap here to enter text.</w:t>
          </w:r>
        </w:p>
      </w:docPartBody>
    </w:docPart>
    <w:docPart>
      <w:docPartPr>
        <w:name w:val="559093D11FA44A41804AD34A7AF78CD8"/>
        <w:category>
          <w:name w:val="General"/>
          <w:gallery w:val="placeholder"/>
        </w:category>
        <w:types>
          <w:type w:val="bbPlcHdr"/>
        </w:types>
        <w:behaviors>
          <w:behavior w:val="content"/>
        </w:behaviors>
        <w:guid w:val="{9D027EA0-1DC3-493C-8547-593D08EA7E91}"/>
      </w:docPartPr>
      <w:docPartBody>
        <w:p w:rsidR="00063EA9" w:rsidRDefault="008415EA" w:rsidP="008415EA">
          <w:pPr>
            <w:pStyle w:val="559093D11FA44A41804AD34A7AF78CD8"/>
          </w:pPr>
          <w:r w:rsidRPr="004C4EA8">
            <w:rPr>
              <w:rStyle w:val="PlaceholderText"/>
            </w:rPr>
            <w:t>Click or tap here to enter text.</w:t>
          </w:r>
        </w:p>
      </w:docPartBody>
    </w:docPart>
    <w:docPart>
      <w:docPartPr>
        <w:name w:val="5D257D8E3A714C39B8A2A1EDF59B5C2A"/>
        <w:category>
          <w:name w:val="General"/>
          <w:gallery w:val="placeholder"/>
        </w:category>
        <w:types>
          <w:type w:val="bbPlcHdr"/>
        </w:types>
        <w:behaviors>
          <w:behavior w:val="content"/>
        </w:behaviors>
        <w:guid w:val="{D89235F8-B76A-4C32-9015-79D474D38176}"/>
      </w:docPartPr>
      <w:docPartBody>
        <w:p w:rsidR="00063EA9" w:rsidRDefault="008415EA" w:rsidP="008415EA">
          <w:pPr>
            <w:pStyle w:val="5D257D8E3A714C39B8A2A1EDF59B5C2A"/>
          </w:pPr>
          <w:r w:rsidRPr="004C4EA8">
            <w:rPr>
              <w:rStyle w:val="PlaceholderText"/>
            </w:rPr>
            <w:t>Click or tap here to enter text.</w:t>
          </w:r>
        </w:p>
      </w:docPartBody>
    </w:docPart>
    <w:docPart>
      <w:docPartPr>
        <w:name w:val="7744C5317BF249119A12B16F295331C3"/>
        <w:category>
          <w:name w:val="General"/>
          <w:gallery w:val="placeholder"/>
        </w:category>
        <w:types>
          <w:type w:val="bbPlcHdr"/>
        </w:types>
        <w:behaviors>
          <w:behavior w:val="content"/>
        </w:behaviors>
        <w:guid w:val="{B1CE77DA-FBED-43CC-94E3-CEA46794E007}"/>
      </w:docPartPr>
      <w:docPartBody>
        <w:p w:rsidR="00063EA9" w:rsidRDefault="008415EA" w:rsidP="008415EA">
          <w:pPr>
            <w:pStyle w:val="7744C5317BF249119A12B16F295331C3"/>
          </w:pPr>
          <w:r w:rsidRPr="004C4EA8">
            <w:rPr>
              <w:rStyle w:val="PlaceholderText"/>
            </w:rPr>
            <w:t>Click or tap here to enter text.</w:t>
          </w:r>
        </w:p>
      </w:docPartBody>
    </w:docPart>
    <w:docPart>
      <w:docPartPr>
        <w:name w:val="1974A36703C24DC7BCD6B87C5D7A2EB0"/>
        <w:category>
          <w:name w:val="General"/>
          <w:gallery w:val="placeholder"/>
        </w:category>
        <w:types>
          <w:type w:val="bbPlcHdr"/>
        </w:types>
        <w:behaviors>
          <w:behavior w:val="content"/>
        </w:behaviors>
        <w:guid w:val="{3691649C-CD7F-420E-A15D-10A291B42C8E}"/>
      </w:docPartPr>
      <w:docPartBody>
        <w:p w:rsidR="00063EA9" w:rsidRDefault="008415EA" w:rsidP="008415EA">
          <w:pPr>
            <w:pStyle w:val="1974A36703C24DC7BCD6B87C5D7A2EB0"/>
          </w:pPr>
          <w:r w:rsidRPr="004C4EA8">
            <w:rPr>
              <w:rStyle w:val="PlaceholderText"/>
            </w:rPr>
            <w:t>Click or tap here to enter text.</w:t>
          </w:r>
        </w:p>
      </w:docPartBody>
    </w:docPart>
    <w:docPart>
      <w:docPartPr>
        <w:name w:val="4D318C1D6A154A52B9A022D704BC34B1"/>
        <w:category>
          <w:name w:val="General"/>
          <w:gallery w:val="placeholder"/>
        </w:category>
        <w:types>
          <w:type w:val="bbPlcHdr"/>
        </w:types>
        <w:behaviors>
          <w:behavior w:val="content"/>
        </w:behaviors>
        <w:guid w:val="{516C5CEC-4288-44FF-AFD7-DDBA5C9A48F5}"/>
      </w:docPartPr>
      <w:docPartBody>
        <w:p w:rsidR="00063EA9" w:rsidRDefault="008415EA" w:rsidP="008415EA">
          <w:pPr>
            <w:pStyle w:val="4D318C1D6A154A52B9A022D704BC34B1"/>
          </w:pPr>
          <w:r w:rsidRPr="004C4EA8">
            <w:rPr>
              <w:rStyle w:val="PlaceholderText"/>
            </w:rPr>
            <w:t>Click or tap here to enter text.</w:t>
          </w:r>
        </w:p>
      </w:docPartBody>
    </w:docPart>
    <w:docPart>
      <w:docPartPr>
        <w:name w:val="3744AD8CA909493AB0A3214453C7E957"/>
        <w:category>
          <w:name w:val="General"/>
          <w:gallery w:val="placeholder"/>
        </w:category>
        <w:types>
          <w:type w:val="bbPlcHdr"/>
        </w:types>
        <w:behaviors>
          <w:behavior w:val="content"/>
        </w:behaviors>
        <w:guid w:val="{288EC169-DB49-418F-AE71-8AE144FA4BE2}"/>
      </w:docPartPr>
      <w:docPartBody>
        <w:p w:rsidR="00063EA9" w:rsidRDefault="008415EA" w:rsidP="008415EA">
          <w:pPr>
            <w:pStyle w:val="3744AD8CA909493AB0A3214453C7E957"/>
          </w:pPr>
          <w:r w:rsidRPr="004C4EA8">
            <w:rPr>
              <w:rStyle w:val="PlaceholderText"/>
            </w:rPr>
            <w:t>Click or tap here to enter text.</w:t>
          </w:r>
        </w:p>
      </w:docPartBody>
    </w:docPart>
    <w:docPart>
      <w:docPartPr>
        <w:name w:val="20490E0E79114760BBB0E5B319DB0FE1"/>
        <w:category>
          <w:name w:val="General"/>
          <w:gallery w:val="placeholder"/>
        </w:category>
        <w:types>
          <w:type w:val="bbPlcHdr"/>
        </w:types>
        <w:behaviors>
          <w:behavior w:val="content"/>
        </w:behaviors>
        <w:guid w:val="{9F577CB7-1A27-42B6-A5D1-7D8BCB5FA95C}"/>
      </w:docPartPr>
      <w:docPartBody>
        <w:p w:rsidR="00063EA9" w:rsidRDefault="008415EA" w:rsidP="008415EA">
          <w:pPr>
            <w:pStyle w:val="20490E0E79114760BBB0E5B319DB0FE1"/>
          </w:pPr>
          <w:r w:rsidRPr="004C4EA8">
            <w:rPr>
              <w:rStyle w:val="PlaceholderText"/>
            </w:rPr>
            <w:t>Click or tap here to enter text.</w:t>
          </w:r>
        </w:p>
      </w:docPartBody>
    </w:docPart>
    <w:docPart>
      <w:docPartPr>
        <w:name w:val="189D5D0E0C9D4736975316609CC5C753"/>
        <w:category>
          <w:name w:val="General"/>
          <w:gallery w:val="placeholder"/>
        </w:category>
        <w:types>
          <w:type w:val="bbPlcHdr"/>
        </w:types>
        <w:behaviors>
          <w:behavior w:val="content"/>
        </w:behaviors>
        <w:guid w:val="{372AF1A8-8B56-4C87-993E-863F6F543913}"/>
      </w:docPartPr>
      <w:docPartBody>
        <w:p w:rsidR="00063EA9" w:rsidRDefault="008415EA" w:rsidP="008415EA">
          <w:pPr>
            <w:pStyle w:val="189D5D0E0C9D4736975316609CC5C753"/>
          </w:pPr>
          <w:r w:rsidRPr="004C4EA8">
            <w:rPr>
              <w:rStyle w:val="PlaceholderText"/>
            </w:rPr>
            <w:t>Click or tap here to enter text.</w:t>
          </w:r>
        </w:p>
      </w:docPartBody>
    </w:docPart>
    <w:docPart>
      <w:docPartPr>
        <w:name w:val="EB00B9B8EC0C423FA0BEAFABBFD4B823"/>
        <w:category>
          <w:name w:val="General"/>
          <w:gallery w:val="placeholder"/>
        </w:category>
        <w:types>
          <w:type w:val="bbPlcHdr"/>
        </w:types>
        <w:behaviors>
          <w:behavior w:val="content"/>
        </w:behaviors>
        <w:guid w:val="{4C9F2FB0-0C99-441E-B02F-F6700D5C0BEA}"/>
      </w:docPartPr>
      <w:docPartBody>
        <w:p w:rsidR="00063EA9" w:rsidRDefault="008415EA" w:rsidP="008415EA">
          <w:pPr>
            <w:pStyle w:val="EB00B9B8EC0C423FA0BEAFABBFD4B823"/>
          </w:pPr>
          <w:r w:rsidRPr="004C4EA8">
            <w:rPr>
              <w:rStyle w:val="PlaceholderText"/>
            </w:rPr>
            <w:t>Click or tap here to enter text.</w:t>
          </w:r>
        </w:p>
      </w:docPartBody>
    </w:docPart>
    <w:docPart>
      <w:docPartPr>
        <w:name w:val="AAF07D3AEBB844CEABAFA7F218BC9EEF"/>
        <w:category>
          <w:name w:val="General"/>
          <w:gallery w:val="placeholder"/>
        </w:category>
        <w:types>
          <w:type w:val="bbPlcHdr"/>
        </w:types>
        <w:behaviors>
          <w:behavior w:val="content"/>
        </w:behaviors>
        <w:guid w:val="{2548E141-4965-4A1D-86FC-A20DBC3CD0F6}"/>
      </w:docPartPr>
      <w:docPartBody>
        <w:p w:rsidR="00063EA9" w:rsidRDefault="008415EA" w:rsidP="008415EA">
          <w:pPr>
            <w:pStyle w:val="AAF07D3AEBB844CEABAFA7F218BC9EEF"/>
          </w:pPr>
          <w:r w:rsidRPr="004C4EA8">
            <w:rPr>
              <w:rStyle w:val="PlaceholderText"/>
            </w:rPr>
            <w:t>Click or tap here to enter text.</w:t>
          </w:r>
        </w:p>
      </w:docPartBody>
    </w:docPart>
    <w:docPart>
      <w:docPartPr>
        <w:name w:val="744958224CA04C17A84C5E22E1E2820F"/>
        <w:category>
          <w:name w:val="General"/>
          <w:gallery w:val="placeholder"/>
        </w:category>
        <w:types>
          <w:type w:val="bbPlcHdr"/>
        </w:types>
        <w:behaviors>
          <w:behavior w:val="content"/>
        </w:behaviors>
        <w:guid w:val="{84090920-C3CF-4C66-9901-DEC9E30DF725}"/>
      </w:docPartPr>
      <w:docPartBody>
        <w:p w:rsidR="00063EA9" w:rsidRDefault="008415EA" w:rsidP="008415EA">
          <w:pPr>
            <w:pStyle w:val="744958224CA04C17A84C5E22E1E2820F"/>
          </w:pPr>
          <w:r w:rsidRPr="004C4EA8">
            <w:rPr>
              <w:rStyle w:val="PlaceholderText"/>
            </w:rPr>
            <w:t>Click or tap here to enter text.</w:t>
          </w:r>
        </w:p>
      </w:docPartBody>
    </w:docPart>
    <w:docPart>
      <w:docPartPr>
        <w:name w:val="DFB1A740D2C14DC0BCCB29BA6B9CF171"/>
        <w:category>
          <w:name w:val="General"/>
          <w:gallery w:val="placeholder"/>
        </w:category>
        <w:types>
          <w:type w:val="bbPlcHdr"/>
        </w:types>
        <w:behaviors>
          <w:behavior w:val="content"/>
        </w:behaviors>
        <w:guid w:val="{ECD41956-F2E8-4883-AC38-ACA16D3D9A36}"/>
      </w:docPartPr>
      <w:docPartBody>
        <w:p w:rsidR="00063EA9" w:rsidRDefault="008415EA" w:rsidP="008415EA">
          <w:pPr>
            <w:pStyle w:val="DFB1A740D2C14DC0BCCB29BA6B9CF171"/>
          </w:pPr>
          <w:r w:rsidRPr="004C4EA8">
            <w:rPr>
              <w:rStyle w:val="PlaceholderText"/>
            </w:rPr>
            <w:t>Click or tap here to enter text.</w:t>
          </w:r>
        </w:p>
      </w:docPartBody>
    </w:docPart>
    <w:docPart>
      <w:docPartPr>
        <w:name w:val="1F5621DFDBF44A2E929AD67652D72848"/>
        <w:category>
          <w:name w:val="General"/>
          <w:gallery w:val="placeholder"/>
        </w:category>
        <w:types>
          <w:type w:val="bbPlcHdr"/>
        </w:types>
        <w:behaviors>
          <w:behavior w:val="content"/>
        </w:behaviors>
        <w:guid w:val="{5078F0C3-959D-4FDA-9BF7-E70187DEAEB0}"/>
      </w:docPartPr>
      <w:docPartBody>
        <w:p w:rsidR="00063EA9" w:rsidRDefault="008415EA" w:rsidP="008415EA">
          <w:pPr>
            <w:pStyle w:val="1F5621DFDBF44A2E929AD67652D72848"/>
          </w:pPr>
          <w:r w:rsidRPr="004C4EA8">
            <w:rPr>
              <w:rStyle w:val="PlaceholderText"/>
            </w:rPr>
            <w:t>Click or tap here to enter text.</w:t>
          </w:r>
        </w:p>
      </w:docPartBody>
    </w:docPart>
    <w:docPart>
      <w:docPartPr>
        <w:name w:val="6012C0EDF775474FAEAEEB5F9CC4A27D"/>
        <w:category>
          <w:name w:val="General"/>
          <w:gallery w:val="placeholder"/>
        </w:category>
        <w:types>
          <w:type w:val="bbPlcHdr"/>
        </w:types>
        <w:behaviors>
          <w:behavior w:val="content"/>
        </w:behaviors>
        <w:guid w:val="{485699A6-37D4-4872-BF32-DA8532B67681}"/>
      </w:docPartPr>
      <w:docPartBody>
        <w:p w:rsidR="00063EA9" w:rsidRDefault="008415EA" w:rsidP="008415EA">
          <w:pPr>
            <w:pStyle w:val="6012C0EDF775474FAEAEEB5F9CC4A27D"/>
          </w:pPr>
          <w:r w:rsidRPr="004C4EA8">
            <w:rPr>
              <w:rStyle w:val="PlaceholderText"/>
            </w:rPr>
            <w:t>Click or tap here to enter text.</w:t>
          </w:r>
        </w:p>
      </w:docPartBody>
    </w:docPart>
    <w:docPart>
      <w:docPartPr>
        <w:name w:val="3D3AAB2328DD45A79B59B4503EA6CC02"/>
        <w:category>
          <w:name w:val="General"/>
          <w:gallery w:val="placeholder"/>
        </w:category>
        <w:types>
          <w:type w:val="bbPlcHdr"/>
        </w:types>
        <w:behaviors>
          <w:behavior w:val="content"/>
        </w:behaviors>
        <w:guid w:val="{5C8FF4D5-179E-44C8-89F7-D0E92A4600EE}"/>
      </w:docPartPr>
      <w:docPartBody>
        <w:p w:rsidR="00063EA9" w:rsidRDefault="008415EA" w:rsidP="008415EA">
          <w:pPr>
            <w:pStyle w:val="3D3AAB2328DD45A79B59B4503EA6CC02"/>
          </w:pPr>
          <w:r w:rsidRPr="004C4EA8">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583E"/>
    <w:rsid w:val="000563CC"/>
    <w:rsid w:val="00063EA9"/>
    <w:rsid w:val="00073057"/>
    <w:rsid w:val="000934EA"/>
    <w:rsid w:val="0014583E"/>
    <w:rsid w:val="0030729A"/>
    <w:rsid w:val="003A05AD"/>
    <w:rsid w:val="003E6A2E"/>
    <w:rsid w:val="004204F6"/>
    <w:rsid w:val="00493C82"/>
    <w:rsid w:val="004D297F"/>
    <w:rsid w:val="00506B56"/>
    <w:rsid w:val="0052220C"/>
    <w:rsid w:val="006475A7"/>
    <w:rsid w:val="006B723E"/>
    <w:rsid w:val="00742738"/>
    <w:rsid w:val="0074288A"/>
    <w:rsid w:val="007D62D8"/>
    <w:rsid w:val="008415EA"/>
    <w:rsid w:val="008427D1"/>
    <w:rsid w:val="00876E51"/>
    <w:rsid w:val="008B3BD1"/>
    <w:rsid w:val="0091570E"/>
    <w:rsid w:val="00A27614"/>
    <w:rsid w:val="00A50A79"/>
    <w:rsid w:val="00A74F4A"/>
    <w:rsid w:val="00BD4306"/>
    <w:rsid w:val="00C97311"/>
    <w:rsid w:val="00CA1413"/>
    <w:rsid w:val="00D775FC"/>
    <w:rsid w:val="00DA5561"/>
    <w:rsid w:val="00E64F02"/>
    <w:rsid w:val="00EA4A75"/>
    <w:rsid w:val="00EB49E3"/>
    <w:rsid w:val="00ED229B"/>
    <w:rsid w:val="00FC53F6"/>
    <w:rsid w:val="00FD722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415EA"/>
    <w:rPr>
      <w:color w:val="666666"/>
    </w:rPr>
  </w:style>
  <w:style w:type="paragraph" w:customStyle="1" w:styleId="7DB40A576BBC4A9D9BB8F18B81A7BD04">
    <w:name w:val="7DB40A576BBC4A9D9BB8F18B81A7BD04"/>
    <w:rsid w:val="008415EA"/>
  </w:style>
  <w:style w:type="paragraph" w:customStyle="1" w:styleId="AB461BC01DFD47878B76880F84393138">
    <w:name w:val="AB461BC01DFD47878B76880F84393138"/>
    <w:rsid w:val="008415EA"/>
  </w:style>
  <w:style w:type="paragraph" w:customStyle="1" w:styleId="4C0547944EB74E96BC00AFB6774D053A">
    <w:name w:val="4C0547944EB74E96BC00AFB6774D053A"/>
    <w:rsid w:val="008415EA"/>
  </w:style>
  <w:style w:type="paragraph" w:customStyle="1" w:styleId="CC31D0CAAF854914BED075538573EED0">
    <w:name w:val="CC31D0CAAF854914BED075538573EED0"/>
    <w:rsid w:val="008415EA"/>
  </w:style>
  <w:style w:type="paragraph" w:customStyle="1" w:styleId="462D6AD3ED534E7A90F3F16E5C510A4A">
    <w:name w:val="462D6AD3ED534E7A90F3F16E5C510A4A"/>
    <w:rsid w:val="008415EA"/>
  </w:style>
  <w:style w:type="paragraph" w:customStyle="1" w:styleId="76C504EB146F485EBE9D97BA9C94A893">
    <w:name w:val="76C504EB146F485EBE9D97BA9C94A893"/>
    <w:rsid w:val="008415EA"/>
  </w:style>
  <w:style w:type="paragraph" w:customStyle="1" w:styleId="A7E54BEA33344EEFB6CB70D9567C6AC4">
    <w:name w:val="A7E54BEA33344EEFB6CB70D9567C6AC4"/>
    <w:rsid w:val="008415EA"/>
  </w:style>
  <w:style w:type="paragraph" w:customStyle="1" w:styleId="559093D11FA44A41804AD34A7AF78CD8">
    <w:name w:val="559093D11FA44A41804AD34A7AF78CD8"/>
    <w:rsid w:val="008415EA"/>
  </w:style>
  <w:style w:type="paragraph" w:customStyle="1" w:styleId="5D257D8E3A714C39B8A2A1EDF59B5C2A">
    <w:name w:val="5D257D8E3A714C39B8A2A1EDF59B5C2A"/>
    <w:rsid w:val="008415EA"/>
  </w:style>
  <w:style w:type="paragraph" w:customStyle="1" w:styleId="7744C5317BF249119A12B16F295331C3">
    <w:name w:val="7744C5317BF249119A12B16F295331C3"/>
    <w:rsid w:val="008415EA"/>
  </w:style>
  <w:style w:type="paragraph" w:customStyle="1" w:styleId="1974A36703C24DC7BCD6B87C5D7A2EB0">
    <w:name w:val="1974A36703C24DC7BCD6B87C5D7A2EB0"/>
    <w:rsid w:val="008415EA"/>
  </w:style>
  <w:style w:type="paragraph" w:customStyle="1" w:styleId="4D318C1D6A154A52B9A022D704BC34B1">
    <w:name w:val="4D318C1D6A154A52B9A022D704BC34B1"/>
    <w:rsid w:val="008415EA"/>
  </w:style>
  <w:style w:type="paragraph" w:customStyle="1" w:styleId="3744AD8CA909493AB0A3214453C7E957">
    <w:name w:val="3744AD8CA909493AB0A3214453C7E957"/>
    <w:rsid w:val="008415EA"/>
  </w:style>
  <w:style w:type="paragraph" w:customStyle="1" w:styleId="20490E0E79114760BBB0E5B319DB0FE1">
    <w:name w:val="20490E0E79114760BBB0E5B319DB0FE1"/>
    <w:rsid w:val="008415EA"/>
  </w:style>
  <w:style w:type="paragraph" w:customStyle="1" w:styleId="189D5D0E0C9D4736975316609CC5C753">
    <w:name w:val="189D5D0E0C9D4736975316609CC5C753"/>
    <w:rsid w:val="008415EA"/>
  </w:style>
  <w:style w:type="paragraph" w:customStyle="1" w:styleId="EB00B9B8EC0C423FA0BEAFABBFD4B823">
    <w:name w:val="EB00B9B8EC0C423FA0BEAFABBFD4B823"/>
    <w:rsid w:val="008415EA"/>
  </w:style>
  <w:style w:type="paragraph" w:customStyle="1" w:styleId="AAF07D3AEBB844CEABAFA7F218BC9EEF">
    <w:name w:val="AAF07D3AEBB844CEABAFA7F218BC9EEF"/>
    <w:rsid w:val="008415EA"/>
  </w:style>
  <w:style w:type="paragraph" w:customStyle="1" w:styleId="744958224CA04C17A84C5E22E1E2820F">
    <w:name w:val="744958224CA04C17A84C5E22E1E2820F"/>
    <w:rsid w:val="008415EA"/>
  </w:style>
  <w:style w:type="paragraph" w:customStyle="1" w:styleId="DFB1A740D2C14DC0BCCB29BA6B9CF171">
    <w:name w:val="DFB1A740D2C14DC0BCCB29BA6B9CF171"/>
    <w:rsid w:val="008415EA"/>
  </w:style>
  <w:style w:type="paragraph" w:customStyle="1" w:styleId="1F5621DFDBF44A2E929AD67652D72848">
    <w:name w:val="1F5621DFDBF44A2E929AD67652D72848"/>
    <w:rsid w:val="008415EA"/>
  </w:style>
  <w:style w:type="paragraph" w:customStyle="1" w:styleId="6012C0EDF775474FAEAEEB5F9CC4A27D">
    <w:name w:val="6012C0EDF775474FAEAEEB5F9CC4A27D"/>
    <w:rsid w:val="008415EA"/>
  </w:style>
  <w:style w:type="paragraph" w:customStyle="1" w:styleId="3D3AAB2328DD45A79B59B4503EA6CC02">
    <w:name w:val="3D3AAB2328DD45A79B59B4503EA6CC02"/>
    <w:rsid w:val="008415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48</TotalTime>
  <Pages>3</Pages>
  <Words>733</Words>
  <Characters>4258</Characters>
  <Application>Microsoft Office Word</Application>
  <DocSecurity>0</DocSecurity>
  <Lines>35</Lines>
  <Paragraphs>9</Paragraphs>
  <ScaleCrop>false</ScaleCrop>
  <Company/>
  <LinksUpToDate>false</LinksUpToDate>
  <CharactersWithSpaces>4982</CharactersWithSpaces>
  <SharedDoc>false</SharedDoc>
  <HLinks>
    <vt:vector size="6" baseType="variant">
      <vt:variant>
        <vt:i4>2228347</vt:i4>
      </vt:variant>
      <vt:variant>
        <vt:i4>0</vt:i4>
      </vt:variant>
      <vt:variant>
        <vt:i4>0</vt:i4>
      </vt:variant>
      <vt:variant>
        <vt:i4>5</vt:i4>
      </vt:variant>
      <vt:variant>
        <vt:lpwstr>https://www.cde.state.co.us/cdeprof/endorsementrequirements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Reisenauer, Jenna</dc:creator>
  <cp:keywords/>
  <dc:description/>
  <cp:lastModifiedBy>Reisenauer, Jenna</cp:lastModifiedBy>
  <cp:revision>54</cp:revision>
  <cp:lastPrinted>2025-07-14T21:41:00Z</cp:lastPrinted>
  <dcterms:created xsi:type="dcterms:W3CDTF">2025-07-15T18:33:00Z</dcterms:created>
  <dcterms:modified xsi:type="dcterms:W3CDTF">2025-07-30T20:11:00Z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c654305d-9e1f-4f21-bdaa-69f133c66a70</vt:lpwstr>
  </property>
</Properties>
</file>