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5EFA8526" w:rsidR="00AD4726" w:rsidRPr="00C617EA" w:rsidRDefault="003626BA" w:rsidP="00496D7E">
      <w:pPr>
        <w:pStyle w:val="Heading1"/>
        <w:jc w:val="center"/>
        <w:rPr>
          <w:rFonts w:ascii="Trebuchet MS" w:eastAsia="Times New Roman" w:hAnsi="Trebuchet MS"/>
          <w:b/>
          <w:bCs/>
          <w:sz w:val="24"/>
          <w:szCs w:val="24"/>
        </w:rPr>
      </w:pPr>
      <w:r w:rsidRPr="00C617EA">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3EB506BB" wp14:editId="162BD24B">
            <wp:simplePos x="0" y="0"/>
            <wp:positionH relativeFrom="margin">
              <wp:posOffset>-502920</wp:posOffset>
            </wp:positionH>
            <wp:positionV relativeFrom="paragraph">
              <wp:posOffset>-417830</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4525BB">
        <w:rPr>
          <w:rFonts w:ascii="Trebuchet MS" w:eastAsia="Times New Roman" w:hAnsi="Trebuchet MS"/>
          <w:b/>
          <w:bCs/>
          <w:color w:val="000000" w:themeColor="text1"/>
          <w:sz w:val="24"/>
          <w:szCs w:val="24"/>
        </w:rPr>
        <w:t>Business/Marketing</w:t>
      </w:r>
      <w:r w:rsidR="004525BB" w:rsidRPr="002D2D20">
        <w:rPr>
          <w:rFonts w:ascii="Trebuchet MS" w:eastAsia="Times New Roman" w:hAnsi="Trebuchet MS"/>
          <w:b/>
          <w:bCs/>
          <w:color w:val="000000" w:themeColor="text1"/>
          <w:sz w:val="24"/>
          <w:szCs w:val="24"/>
        </w:rPr>
        <w:t xml:space="preserve"> (Grades 6-12) Evaluation Worksheet</w:t>
      </w:r>
      <w:r w:rsidR="004525BB" w:rsidRPr="00C617EA">
        <w:rPr>
          <w:rFonts w:ascii="Trebuchet MS" w:hAnsi="Trebuchet MS"/>
          <w:b/>
          <w:bCs/>
          <w:noProof/>
          <w:color w:val="auto"/>
          <w:sz w:val="24"/>
          <w:szCs w:val="24"/>
          <w:bdr w:val="none" w:sz="0" w:space="0" w:color="auto" w:frame="1"/>
        </w:rPr>
        <w:t xml:space="preserve"> </w:t>
      </w:r>
    </w:p>
    <w:p w14:paraId="482860A2" w14:textId="3A1FB782" w:rsidR="00AD4726" w:rsidRPr="00D1173F"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D1173F">
        <w:rPr>
          <w:rFonts w:ascii="Trebuchet MS" w:eastAsia="Times New Roman" w:hAnsi="Trebuchet MS" w:cs="Times New Roman"/>
          <w:color w:val="000000"/>
          <w:kern w:val="0"/>
          <w:sz w:val="20"/>
          <w:szCs w:val="20"/>
          <w14:ligatures w14:val="none"/>
        </w:rPr>
        <w:t>Demonstration of Professional Competencies and Depth of Content Knowledge</w:t>
      </w:r>
    </w:p>
    <w:p w14:paraId="03050FD1" w14:textId="22785718" w:rsidR="008E186A" w:rsidRPr="004525BB" w:rsidRDefault="005F3E68" w:rsidP="004525BB">
      <w:pPr>
        <w:pStyle w:val="Heading2"/>
        <w:pBdr>
          <w:top w:val="single" w:sz="4" w:space="1" w:color="auto"/>
          <w:left w:val="single" w:sz="4" w:space="4" w:color="auto"/>
          <w:bottom w:val="single" w:sz="4" w:space="1" w:color="auto"/>
          <w:right w:val="single" w:sz="4" w:space="4" w:color="auto"/>
        </w:pBdr>
        <w:shd w:val="clear" w:color="auto" w:fill="A5C9EB" w:themeFill="text2" w:themeFillTint="40"/>
        <w:jc w:val="center"/>
        <w:rPr>
          <w:rFonts w:ascii="Trebuchet MS" w:eastAsia="Times New Roman" w:hAnsi="Trebuchet MS" w:cs="Times New Roman"/>
          <w:b/>
          <w:bCs/>
          <w:color w:val="auto"/>
          <w:kern w:val="0"/>
          <w:sz w:val="24"/>
          <w:szCs w:val="24"/>
          <w14:ligatures w14:val="none"/>
        </w:rPr>
      </w:pPr>
      <w:r w:rsidRPr="007835AD">
        <w:rPr>
          <w:rFonts w:ascii="Trebuchet MS" w:hAnsi="Trebuchet MS"/>
          <w:b/>
          <w:bCs/>
          <w:color w:val="auto"/>
          <w:sz w:val="24"/>
          <w:szCs w:val="24"/>
        </w:rPr>
        <w:t>Applicant</w:t>
      </w:r>
    </w:p>
    <w:p w14:paraId="4CEE2E56" w14:textId="4A9F543A" w:rsidR="00E47BA0" w:rsidRPr="00AD4726" w:rsidRDefault="00AD4726" w:rsidP="00AD4726">
      <w:pPr>
        <w:spacing w:after="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EB76FC5461C24C819B8948DA4CCE2906"/>
          </w:placeholder>
          <w:showingPlcHdr/>
          <w:text/>
        </w:sdtPr>
        <w:sdtEndPr/>
        <w:sdtContent>
          <w:r w:rsidR="00F5536B"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sidR="00733BB9">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3B57EA295A2D49A79F1A2B1D8F217034"/>
          </w:placeholder>
          <w:showingPlcHdr/>
          <w:text/>
        </w:sdtPr>
        <w:sdtEndPr/>
        <w:sdtContent>
          <w:r w:rsidR="00F5536B" w:rsidRPr="00C6081B">
            <w:rPr>
              <w:rStyle w:val="PlaceholderText"/>
            </w:rPr>
            <w:t>Click or tap here to enter text.</w:t>
          </w:r>
        </w:sdtContent>
      </w:sdt>
    </w:p>
    <w:p w14:paraId="1A760CDF" w14:textId="7A281CC5" w:rsidR="00DD6ED0" w:rsidRPr="00FE2D02" w:rsidRDefault="00403B84" w:rsidP="00FE2D02">
      <w:pPr>
        <w:pStyle w:val="Heading2"/>
        <w:pBdr>
          <w:top w:val="single" w:sz="4" w:space="1" w:color="auto"/>
          <w:left w:val="single" w:sz="4" w:space="4" w:color="auto"/>
          <w:bottom w:val="single" w:sz="4" w:space="1" w:color="auto"/>
          <w:right w:val="single" w:sz="4" w:space="4" w:color="auto"/>
        </w:pBdr>
        <w:shd w:val="clear" w:color="auto" w:fill="A5C9EB" w:themeFill="text2" w:themeFillTint="40"/>
        <w:jc w:val="center"/>
        <w:rPr>
          <w:rFonts w:ascii="Trebuchet MS" w:hAnsi="Trebuchet MS"/>
          <w:b/>
          <w:bCs/>
          <w:color w:val="auto"/>
          <w:sz w:val="24"/>
          <w:szCs w:val="24"/>
        </w:rPr>
      </w:pPr>
      <w:r w:rsidRPr="007835AD">
        <w:rPr>
          <w:rFonts w:ascii="Trebuchet MS" w:hAnsi="Trebuchet MS"/>
          <w:b/>
          <w:bCs/>
          <w:color w:val="auto"/>
          <w:sz w:val="24"/>
          <w:szCs w:val="24"/>
        </w:rPr>
        <w:t>Requirements</w:t>
      </w:r>
    </w:p>
    <w:p w14:paraId="0F6FF0A7" w14:textId="77777777" w:rsidR="009208A3" w:rsidRDefault="009208A3" w:rsidP="00481F5A">
      <w:pPr>
        <w:spacing w:after="0" w:line="240" w:lineRule="auto"/>
        <w:rPr>
          <w:rFonts w:ascii="Trebuchet MS" w:eastAsia="Times New Roman" w:hAnsi="Trebuchet MS" w:cs="Times New Roman"/>
          <w:color w:val="000000"/>
          <w:kern w:val="0"/>
          <w:sz w:val="22"/>
          <w:szCs w:val="22"/>
          <w14:ligatures w14:val="none"/>
        </w:rPr>
      </w:pPr>
    </w:p>
    <w:p w14:paraId="5EA6C428" w14:textId="08145790" w:rsidR="00481F5A" w:rsidRPr="00D64358" w:rsidRDefault="00481F5A" w:rsidP="00481F5A">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3EC016A3" w14:textId="7B5C40D7" w:rsidR="00481F5A" w:rsidRPr="00BF37A5" w:rsidRDefault="00481F5A" w:rsidP="00481F5A">
      <w:pPr>
        <w:spacing w:after="0" w:line="240" w:lineRule="auto"/>
        <w:rPr>
          <w:rFonts w:ascii="Times New Roman" w:eastAsia="Times New Roman" w:hAnsi="Times New Roman" w:cs="Times New Roman"/>
          <w:kern w:val="0"/>
          <w14:ligatures w14:val="none"/>
        </w:rPr>
      </w:pPr>
    </w:p>
    <w:p w14:paraId="6A313877" w14:textId="0CA6931D" w:rsidR="00481F5A" w:rsidRPr="00BF37A5" w:rsidRDefault="00481F5A" w:rsidP="00481F5A">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7D50117B" w14:textId="77777777" w:rsidR="00481F5A" w:rsidRPr="00BF37A5" w:rsidRDefault="00481F5A" w:rsidP="00481F5A">
      <w:pPr>
        <w:spacing w:after="0" w:line="240" w:lineRule="auto"/>
        <w:rPr>
          <w:rFonts w:ascii="Times New Roman" w:eastAsia="Times New Roman" w:hAnsi="Times New Roman" w:cs="Times New Roman"/>
          <w:kern w:val="0"/>
          <w14:ligatures w14:val="none"/>
        </w:rPr>
      </w:pPr>
    </w:p>
    <w:p w14:paraId="03BB9D3D" w14:textId="77777777" w:rsidR="00481F5A" w:rsidRPr="00BF37A5" w:rsidRDefault="00481F5A" w:rsidP="00481F5A">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4F8BE2E2" w14:textId="77777777" w:rsidR="00481F5A" w:rsidRPr="00BF37A5" w:rsidRDefault="00481F5A" w:rsidP="00481F5A">
      <w:pPr>
        <w:spacing w:after="0" w:line="240" w:lineRule="auto"/>
        <w:rPr>
          <w:rFonts w:ascii="Times New Roman" w:eastAsia="Times New Roman" w:hAnsi="Times New Roman" w:cs="Times New Roman"/>
          <w:kern w:val="0"/>
          <w14:ligatures w14:val="none"/>
        </w:rPr>
      </w:pPr>
    </w:p>
    <w:p w14:paraId="448BDB02" w14:textId="7075A694" w:rsidR="00481F5A" w:rsidRPr="00BF37A5" w:rsidRDefault="00481F5A" w:rsidP="00481F5A">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Economics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Economics</w:t>
      </w:r>
      <w:r w:rsidRPr="00BF37A5">
        <w:rPr>
          <w:rFonts w:ascii="Trebuchet MS" w:eastAsia="Times New Roman" w:hAnsi="Trebuchet MS" w:cs="Times New Roman"/>
          <w:color w:val="000000"/>
          <w:kern w:val="0"/>
          <w:sz w:val="22"/>
          <w:szCs w:val="22"/>
          <w14:ligatures w14:val="none"/>
        </w:rPr>
        <w:t xml:space="preserve"> Unit Plan” in COOL. </w:t>
      </w:r>
    </w:p>
    <w:p w14:paraId="445DAC93" w14:textId="77777777" w:rsidR="00481F5A" w:rsidRPr="00BF37A5" w:rsidRDefault="00481F5A" w:rsidP="00481F5A">
      <w:pPr>
        <w:spacing w:after="0" w:line="240" w:lineRule="auto"/>
        <w:rPr>
          <w:rFonts w:ascii="Times New Roman" w:eastAsia="Times New Roman" w:hAnsi="Times New Roman" w:cs="Times New Roman"/>
          <w:kern w:val="0"/>
          <w14:ligatures w14:val="none"/>
        </w:rPr>
      </w:pPr>
    </w:p>
    <w:p w14:paraId="1F2195AA" w14:textId="254811EE" w:rsidR="00AD4726" w:rsidRPr="00AD4726" w:rsidRDefault="00481F5A" w:rsidP="00AD4726">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66776589" w14:textId="77777777" w:rsidR="00AD4726" w:rsidRPr="00AD4726" w:rsidRDefault="00AD4726" w:rsidP="00AD4726">
      <w:pPr>
        <w:spacing w:after="0" w:line="240" w:lineRule="auto"/>
        <w:rPr>
          <w:rFonts w:ascii="Times New Roman" w:eastAsia="Times New Roman" w:hAnsi="Times New Roman" w:cs="Times New Roman"/>
          <w:kern w:val="0"/>
          <w14:ligatures w14:val="none"/>
        </w:rPr>
      </w:pPr>
    </w:p>
    <w:p w14:paraId="1AED77A0" w14:textId="177A09F8" w:rsidR="00B63044" w:rsidRPr="00B63044" w:rsidRDefault="00B63044" w:rsidP="00B63044">
      <w:pPr>
        <w:spacing w:after="0" w:line="240" w:lineRule="auto"/>
        <w:rPr>
          <w:rFonts w:ascii="Trebuchet MS" w:eastAsia="Times New Roman" w:hAnsi="Trebuchet MS" w:cs="Times New Roman"/>
          <w:b/>
          <w:bCs/>
          <w:color w:val="000000"/>
          <w:kern w:val="0"/>
          <w:sz w:val="22"/>
          <w:szCs w:val="22"/>
          <w14:ligatures w14:val="none"/>
        </w:rPr>
      </w:pPr>
      <w:r w:rsidRPr="00B63044">
        <w:rPr>
          <w:rFonts w:ascii="Trebuchet MS" w:eastAsia="Times New Roman" w:hAnsi="Trebuchet MS" w:cs="Times New Roman"/>
          <w:b/>
          <w:bCs/>
          <w:color w:val="000000"/>
          <w:kern w:val="0"/>
          <w:sz w:val="22"/>
          <w:szCs w:val="22"/>
          <w14:ligatures w14:val="none"/>
        </w:rPr>
        <w:t>Business</w:t>
      </w:r>
      <w:r w:rsidR="00481F5A">
        <w:rPr>
          <w:rFonts w:ascii="Trebuchet MS" w:eastAsia="Times New Roman" w:hAnsi="Trebuchet MS" w:cs="Times New Roman"/>
          <w:b/>
          <w:bCs/>
          <w:color w:val="000000"/>
          <w:kern w:val="0"/>
          <w:sz w:val="22"/>
          <w:szCs w:val="22"/>
          <w14:ligatures w14:val="none"/>
        </w:rPr>
        <w:t>/Marketing</w:t>
      </w:r>
      <w:r w:rsidRPr="00B63044">
        <w:rPr>
          <w:rFonts w:ascii="Trebuchet MS" w:eastAsia="Times New Roman" w:hAnsi="Trebuchet MS" w:cs="Times New Roman"/>
          <w:b/>
          <w:bCs/>
          <w:color w:val="000000"/>
          <w:kern w:val="0"/>
          <w:sz w:val="22"/>
          <w:szCs w:val="22"/>
          <w14:ligatures w14:val="none"/>
        </w:rPr>
        <w:t>:</w:t>
      </w:r>
    </w:p>
    <w:p w14:paraId="2312F318" w14:textId="1A0B8805" w:rsidR="00B63044" w:rsidRPr="00D73494" w:rsidRDefault="00B63044" w:rsidP="00B63044">
      <w:pPr>
        <w:numPr>
          <w:ilvl w:val="0"/>
          <w:numId w:val="43"/>
        </w:numPr>
        <w:spacing w:after="0" w:line="240" w:lineRule="auto"/>
        <w:rPr>
          <w:rFonts w:ascii="Trebuchet MS" w:eastAsia="Times New Roman" w:hAnsi="Trebuchet MS" w:cs="Times New Roman"/>
          <w:color w:val="000000"/>
          <w:kern w:val="0"/>
          <w:sz w:val="22"/>
          <w:szCs w:val="22"/>
          <w14:ligatures w14:val="none"/>
        </w:rPr>
      </w:pPr>
      <w:r w:rsidRPr="00D73494">
        <w:rPr>
          <w:rFonts w:ascii="Trebuchet MS" w:eastAsia="Times New Roman" w:hAnsi="Trebuchet MS" w:cs="Times New Roman"/>
          <w:color w:val="000000"/>
          <w:kern w:val="0"/>
          <w:sz w:val="22"/>
          <w:szCs w:val="22"/>
          <w14:ligatures w14:val="none"/>
        </w:rPr>
        <w:t>Coursework: Minimum of B-; syllabi and</w:t>
      </w:r>
      <w:r w:rsidR="00D73494">
        <w:rPr>
          <w:rFonts w:ascii="Trebuchet MS" w:eastAsia="Times New Roman" w:hAnsi="Trebuchet MS" w:cs="Times New Roman"/>
          <w:color w:val="000000"/>
          <w:kern w:val="0"/>
          <w:sz w:val="22"/>
          <w:szCs w:val="22"/>
          <w14:ligatures w14:val="none"/>
        </w:rPr>
        <w:t xml:space="preserve"> </w:t>
      </w:r>
      <w:r w:rsidR="00D73494" w:rsidRPr="00D73494">
        <w:rPr>
          <w:rFonts w:ascii="Trebuchet MS" w:eastAsia="Times New Roman" w:hAnsi="Trebuchet MS" w:cs="Times New Roman"/>
          <w:color w:val="000000"/>
          <w:kern w:val="0"/>
          <w:sz w:val="22"/>
          <w:szCs w:val="22"/>
          <w14:ligatures w14:val="none"/>
        </w:rPr>
        <w:t>official</w:t>
      </w:r>
      <w:r w:rsidRPr="00D73494">
        <w:rPr>
          <w:rFonts w:ascii="Trebuchet MS" w:eastAsia="Times New Roman" w:hAnsi="Trebuchet MS" w:cs="Times New Roman"/>
          <w:color w:val="000000"/>
          <w:kern w:val="0"/>
          <w:sz w:val="22"/>
          <w:szCs w:val="22"/>
          <w14:ligatures w14:val="none"/>
        </w:rPr>
        <w:t xml:space="preserve"> transcript required</w:t>
      </w:r>
    </w:p>
    <w:p w14:paraId="2904B284" w14:textId="77777777" w:rsidR="00B63044" w:rsidRPr="00B63044" w:rsidRDefault="00B63044" w:rsidP="00B63044">
      <w:pPr>
        <w:numPr>
          <w:ilvl w:val="0"/>
          <w:numId w:val="43"/>
        </w:numPr>
        <w:spacing w:after="0" w:line="240" w:lineRule="auto"/>
        <w:rPr>
          <w:rFonts w:ascii="Trebuchet MS" w:eastAsia="Times New Roman" w:hAnsi="Trebuchet MS" w:cs="Times New Roman"/>
          <w:b/>
          <w:bCs/>
          <w:color w:val="000000"/>
          <w:kern w:val="0"/>
          <w:sz w:val="22"/>
          <w:szCs w:val="22"/>
          <w14:ligatures w14:val="none"/>
        </w:rPr>
      </w:pPr>
      <w:r w:rsidRPr="00D73494">
        <w:rPr>
          <w:rFonts w:ascii="Trebuchet MS" w:eastAsia="Times New Roman" w:hAnsi="Trebuchet MS" w:cs="Times New Roman"/>
          <w:color w:val="000000"/>
          <w:kern w:val="0"/>
          <w:sz w:val="22"/>
          <w:szCs w:val="22"/>
          <w14:ligatures w14:val="none"/>
        </w:rPr>
        <w:t>Portfolio: Artifacts demonstrating attainment of standards outlined below</w:t>
      </w:r>
      <w:r w:rsidRPr="00B63044">
        <w:rPr>
          <w:rFonts w:ascii="Trebuchet MS" w:eastAsia="Times New Roman" w:hAnsi="Trebuchet MS" w:cs="Times New Roman"/>
          <w:b/>
          <w:bCs/>
          <w:color w:val="000000"/>
          <w:kern w:val="0"/>
          <w:sz w:val="22"/>
          <w:szCs w:val="22"/>
          <w14:ligatures w14:val="none"/>
        </w:rPr>
        <w:t> </w:t>
      </w:r>
    </w:p>
    <w:p w14:paraId="344140C7" w14:textId="77777777" w:rsidR="00B63044" w:rsidRPr="00B63044" w:rsidRDefault="00B63044" w:rsidP="00B63044">
      <w:pPr>
        <w:spacing w:after="0" w:line="240" w:lineRule="auto"/>
        <w:rPr>
          <w:rFonts w:ascii="Trebuchet MS" w:eastAsia="Times New Roman" w:hAnsi="Trebuchet MS" w:cs="Times New Roman"/>
          <w:b/>
          <w:bCs/>
          <w:color w:val="000000"/>
          <w:kern w:val="0"/>
          <w:sz w:val="22"/>
          <w:szCs w:val="22"/>
          <w14:ligatures w14:val="none"/>
        </w:rPr>
      </w:pPr>
    </w:p>
    <w:p w14:paraId="43142055" w14:textId="72949422" w:rsidR="00B63044" w:rsidRDefault="00B63044" w:rsidP="00B63044">
      <w:pPr>
        <w:spacing w:after="0" w:line="240" w:lineRule="auto"/>
        <w:rPr>
          <w:rFonts w:ascii="Trebuchet MS" w:eastAsia="Times New Roman" w:hAnsi="Trebuchet MS" w:cs="Times New Roman"/>
          <w:color w:val="000000"/>
          <w:kern w:val="0"/>
          <w:sz w:val="22"/>
          <w:szCs w:val="22"/>
          <w14:ligatures w14:val="none"/>
        </w:rPr>
      </w:pPr>
      <w:r w:rsidRPr="0095630C">
        <w:rPr>
          <w:rFonts w:ascii="Trebuchet MS" w:eastAsia="Times New Roman" w:hAnsi="Trebuchet MS" w:cs="Times New Roman"/>
          <w:color w:val="000000"/>
          <w:kern w:val="0"/>
          <w:sz w:val="22"/>
          <w:szCs w:val="22"/>
          <w14:ligatures w14:val="none"/>
        </w:rPr>
        <w:t>*** If you hold a bachelor’s degree or higher in Business</w:t>
      </w:r>
      <w:r w:rsidR="00481F5A" w:rsidRPr="0095630C">
        <w:rPr>
          <w:rFonts w:ascii="Trebuchet MS" w:eastAsia="Times New Roman" w:hAnsi="Trebuchet MS" w:cs="Times New Roman"/>
          <w:color w:val="000000"/>
          <w:kern w:val="0"/>
          <w:sz w:val="22"/>
          <w:szCs w:val="22"/>
          <w14:ligatures w14:val="none"/>
        </w:rPr>
        <w:t xml:space="preserve"> or Marketing</w:t>
      </w:r>
      <w:r w:rsidRPr="0095630C">
        <w:rPr>
          <w:rFonts w:ascii="Trebuchet MS" w:eastAsia="Times New Roman" w:hAnsi="Trebuchet MS" w:cs="Times New Roman"/>
          <w:color w:val="000000"/>
          <w:kern w:val="0"/>
          <w:sz w:val="22"/>
          <w:szCs w:val="22"/>
          <w14:ligatures w14:val="none"/>
        </w:rPr>
        <w:t>, you may submit your application in COOL without doing Multiple Measures</w:t>
      </w:r>
      <w:r w:rsidR="0095630C">
        <w:rPr>
          <w:rFonts w:ascii="Trebuchet MS" w:eastAsia="Times New Roman" w:hAnsi="Trebuchet MS" w:cs="Times New Roman"/>
          <w:color w:val="000000"/>
          <w:kern w:val="0"/>
          <w:sz w:val="22"/>
          <w:szCs w:val="22"/>
          <w14:ligatures w14:val="none"/>
        </w:rPr>
        <w:t>.</w:t>
      </w:r>
    </w:p>
    <w:p w14:paraId="3048B257" w14:textId="77777777" w:rsidR="00496D7E" w:rsidRPr="0095630C" w:rsidRDefault="00496D7E" w:rsidP="00B63044">
      <w:pPr>
        <w:spacing w:after="0" w:line="240" w:lineRule="auto"/>
        <w:rPr>
          <w:rFonts w:ascii="Trebuchet MS" w:eastAsia="Times New Roman" w:hAnsi="Trebuchet MS" w:cs="Times New Roman"/>
          <w:color w:val="000000"/>
          <w:kern w:val="0"/>
          <w:sz w:val="22"/>
          <w:szCs w:val="22"/>
          <w14:ligatures w14:val="none"/>
        </w:rPr>
      </w:pPr>
    </w:p>
    <w:p w14:paraId="2827C58C" w14:textId="77777777" w:rsidR="00DC59B8" w:rsidRDefault="00B63044" w:rsidP="00DC59B8">
      <w:pPr>
        <w:spacing w:after="0" w:line="240" w:lineRule="auto"/>
        <w:rPr>
          <w:rFonts w:ascii="Trebuchet MS" w:eastAsia="Times New Roman" w:hAnsi="Trebuchet MS" w:cs="Times New Roman"/>
          <w:color w:val="000000"/>
          <w:kern w:val="0"/>
          <w:sz w:val="22"/>
          <w:szCs w:val="22"/>
          <w14:ligatures w14:val="none"/>
        </w:rPr>
      </w:pPr>
      <w:r w:rsidRPr="0095630C">
        <w:rPr>
          <w:rFonts w:ascii="Trebuchet MS" w:eastAsia="Times New Roman" w:hAnsi="Trebuchet MS" w:cs="Times New Roman"/>
          <w:color w:val="000000"/>
          <w:kern w:val="0"/>
          <w:sz w:val="22"/>
          <w:szCs w:val="22"/>
          <w14:ligatures w14:val="none"/>
        </w:rPr>
        <w:t>*** If you have 24 semester hours of coursework as identified on the</w:t>
      </w:r>
      <w:hyperlink r:id="rId9" w:history="1">
        <w:r w:rsidRPr="0095630C">
          <w:rPr>
            <w:rStyle w:val="Hyperlink"/>
            <w:rFonts w:ascii="Trebuchet MS" w:eastAsia="Times New Roman" w:hAnsi="Trebuchet MS" w:cs="Times New Roman"/>
            <w:kern w:val="0"/>
            <w:sz w:val="22"/>
            <w:szCs w:val="22"/>
            <w14:ligatures w14:val="none"/>
          </w:rPr>
          <w:t xml:space="preserve"> Business/Marketing Endorsement Worksheet</w:t>
        </w:r>
      </w:hyperlink>
      <w:r w:rsidRPr="0095630C">
        <w:rPr>
          <w:rFonts w:ascii="Trebuchet MS" w:eastAsia="Times New Roman" w:hAnsi="Trebuchet MS" w:cs="Times New Roman"/>
          <w:color w:val="000000"/>
          <w:kern w:val="0"/>
          <w:sz w:val="22"/>
          <w:szCs w:val="22"/>
          <w14:ligatures w14:val="none"/>
        </w:rPr>
        <w:t>, you may submit your application in COOL without doing Multiple Measure</w:t>
      </w:r>
      <w:r w:rsidR="00481F5A" w:rsidRPr="0095630C">
        <w:rPr>
          <w:rFonts w:ascii="Trebuchet MS" w:eastAsia="Times New Roman" w:hAnsi="Trebuchet MS" w:cs="Times New Roman"/>
          <w:color w:val="000000"/>
          <w:kern w:val="0"/>
          <w:sz w:val="22"/>
          <w:szCs w:val="22"/>
          <w14:ligatures w14:val="none"/>
        </w:rPr>
        <w:t>s</w:t>
      </w:r>
      <w:r w:rsidR="0095630C">
        <w:rPr>
          <w:rFonts w:ascii="Trebuchet MS" w:eastAsia="Times New Roman" w:hAnsi="Trebuchet MS" w:cs="Times New Roman"/>
          <w:color w:val="000000"/>
          <w:kern w:val="0"/>
          <w:sz w:val="22"/>
          <w:szCs w:val="22"/>
          <w14:ligatures w14:val="none"/>
        </w:rPr>
        <w:t>.</w:t>
      </w:r>
    </w:p>
    <w:p w14:paraId="66B5453F" w14:textId="77777777" w:rsidR="009208A3" w:rsidRDefault="009208A3" w:rsidP="00DC59B8">
      <w:pPr>
        <w:spacing w:after="0" w:line="240" w:lineRule="auto"/>
        <w:rPr>
          <w:rFonts w:ascii="Trebuchet MS" w:eastAsia="Times New Roman" w:hAnsi="Trebuchet MS" w:cs="Times New Roman"/>
          <w:color w:val="000000"/>
          <w:kern w:val="0"/>
          <w:sz w:val="22"/>
          <w:szCs w:val="22"/>
          <w14:ligatures w14:val="none"/>
        </w:rPr>
      </w:pPr>
    </w:p>
    <w:p w14:paraId="37675EE0" w14:textId="77777777" w:rsidR="009208A3" w:rsidRDefault="009208A3" w:rsidP="00DC59B8">
      <w:pPr>
        <w:spacing w:after="0" w:line="240" w:lineRule="auto"/>
        <w:rPr>
          <w:rFonts w:ascii="Trebuchet MS" w:eastAsia="Times New Roman" w:hAnsi="Trebuchet MS" w:cs="Times New Roman"/>
          <w:color w:val="000000"/>
          <w:kern w:val="0"/>
          <w:sz w:val="22"/>
          <w:szCs w:val="22"/>
          <w14:ligatures w14:val="none"/>
        </w:rPr>
      </w:pPr>
    </w:p>
    <w:p w14:paraId="53C9BE50" w14:textId="77777777" w:rsidR="0050722B" w:rsidRDefault="0050722B" w:rsidP="00DC59B8">
      <w:pPr>
        <w:spacing w:after="0" w:line="240" w:lineRule="auto"/>
        <w:rPr>
          <w:rFonts w:ascii="Trebuchet MS" w:eastAsia="Times New Roman" w:hAnsi="Trebuchet MS" w:cs="Times New Roman"/>
          <w:color w:val="000000"/>
          <w:kern w:val="0"/>
          <w:sz w:val="22"/>
          <w:szCs w:val="22"/>
          <w14:ligatures w14:val="none"/>
        </w:rPr>
      </w:pPr>
    </w:p>
    <w:p w14:paraId="22E9D5F5" w14:textId="77777777" w:rsidR="0050722B" w:rsidRDefault="0050722B" w:rsidP="00DC59B8">
      <w:pPr>
        <w:spacing w:after="0" w:line="240" w:lineRule="auto"/>
        <w:rPr>
          <w:rFonts w:ascii="Trebuchet MS" w:eastAsia="Times New Roman" w:hAnsi="Trebuchet MS" w:cs="Times New Roman"/>
          <w:color w:val="000000"/>
          <w:kern w:val="0"/>
          <w:sz w:val="22"/>
          <w:szCs w:val="22"/>
          <w14:ligatures w14:val="none"/>
        </w:rPr>
      </w:pPr>
    </w:p>
    <w:p w14:paraId="4CDB0EFD" w14:textId="77777777" w:rsidR="0050722B" w:rsidRDefault="0050722B" w:rsidP="00DC59B8">
      <w:pPr>
        <w:spacing w:after="0" w:line="240" w:lineRule="auto"/>
        <w:rPr>
          <w:rFonts w:ascii="Trebuchet MS" w:eastAsia="Times New Roman" w:hAnsi="Trebuchet MS" w:cs="Times New Roman"/>
          <w:color w:val="000000"/>
          <w:kern w:val="0"/>
          <w:sz w:val="22"/>
          <w:szCs w:val="22"/>
          <w14:ligatures w14:val="none"/>
        </w:rPr>
      </w:pPr>
    </w:p>
    <w:p w14:paraId="00FF8867" w14:textId="1AC4885D" w:rsidR="00C819BC" w:rsidRDefault="00C819BC" w:rsidP="00C819BC">
      <w:pPr>
        <w:pStyle w:val="Heading2"/>
        <w:spacing w:after="240"/>
        <w:rPr>
          <w:b/>
          <w:bCs/>
          <w:color w:val="000000" w:themeColor="text1"/>
          <w:sz w:val="26"/>
          <w:szCs w:val="26"/>
          <w:u w:val="single"/>
        </w:rPr>
      </w:pPr>
      <w:r>
        <w:rPr>
          <w:b/>
          <w:bCs/>
          <w:color w:val="000000" w:themeColor="text1"/>
          <w:sz w:val="26"/>
          <w:szCs w:val="26"/>
          <w:u w:val="single"/>
        </w:rPr>
        <w:lastRenderedPageBreak/>
        <w:t>Business/Marketing</w:t>
      </w:r>
    </w:p>
    <w:p w14:paraId="14B92D21" w14:textId="77777777" w:rsidR="00FA3782" w:rsidRPr="00FA3782" w:rsidRDefault="00FA3782" w:rsidP="00FA3782"/>
    <w:p w14:paraId="50F7F488" w14:textId="12C9382F" w:rsidR="0043032A" w:rsidRPr="00C8177F" w:rsidRDefault="0043032A" w:rsidP="0043032A">
      <w:pPr>
        <w:pStyle w:val="Heading3"/>
        <w:rPr>
          <w:b/>
          <w:bCs/>
          <w:color w:val="000000" w:themeColor="text1"/>
          <w:sz w:val="24"/>
          <w:szCs w:val="24"/>
        </w:rPr>
      </w:pPr>
      <w:r w:rsidRPr="00C8177F">
        <w:rPr>
          <w:b/>
          <w:bCs/>
          <w:color w:val="000000" w:themeColor="text1"/>
          <w:sz w:val="24"/>
          <w:szCs w:val="24"/>
        </w:rPr>
        <w:t>A</w:t>
      </w:r>
      <w:r>
        <w:rPr>
          <w:b/>
          <w:bCs/>
          <w:color w:val="000000" w:themeColor="text1"/>
          <w:sz w:val="24"/>
          <w:szCs w:val="24"/>
        </w:rPr>
        <w:t>ccounting and Finance:</w:t>
      </w:r>
    </w:p>
    <w:tbl>
      <w:tblPr>
        <w:tblStyle w:val="TableGrid"/>
        <w:tblW w:w="0" w:type="auto"/>
        <w:tblLook w:val="04A0" w:firstRow="1" w:lastRow="0" w:firstColumn="1" w:lastColumn="0" w:noHBand="0" w:noVBand="1"/>
      </w:tblPr>
      <w:tblGrid>
        <w:gridCol w:w="3116"/>
        <w:gridCol w:w="3117"/>
        <w:gridCol w:w="3117"/>
      </w:tblGrid>
      <w:tr w:rsidR="0043032A" w14:paraId="19A13D2D" w14:textId="77777777" w:rsidTr="0035270C">
        <w:trPr>
          <w:tblHeader/>
        </w:trPr>
        <w:tc>
          <w:tcPr>
            <w:tcW w:w="3116" w:type="dxa"/>
            <w:shd w:val="clear" w:color="auto" w:fill="D9D9D9" w:themeFill="background1" w:themeFillShade="D9"/>
          </w:tcPr>
          <w:p w14:paraId="536CEB62" w14:textId="77777777" w:rsidR="0043032A" w:rsidRDefault="0043032A" w:rsidP="0035270C">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148EF09C" w14:textId="77777777" w:rsidR="0043032A" w:rsidRDefault="0043032A" w:rsidP="0035270C">
            <w:r w:rsidRPr="00AD4726">
              <w:rPr>
                <w:b/>
                <w:bCs/>
              </w:rPr>
              <w:t>Course #/Title/Grade</w:t>
            </w:r>
          </w:p>
        </w:tc>
        <w:tc>
          <w:tcPr>
            <w:tcW w:w="3117" w:type="dxa"/>
            <w:shd w:val="clear" w:color="auto" w:fill="D9D9D9" w:themeFill="background1" w:themeFillShade="D9"/>
          </w:tcPr>
          <w:p w14:paraId="4AB15AA0" w14:textId="77777777" w:rsidR="0043032A" w:rsidRPr="00AD4726" w:rsidRDefault="0043032A" w:rsidP="0035270C">
            <w:r w:rsidRPr="00AD4726">
              <w:rPr>
                <w:b/>
                <w:bCs/>
              </w:rPr>
              <w:t>Portfolio Artifact(s)</w:t>
            </w:r>
          </w:p>
          <w:p w14:paraId="10EE90AF" w14:textId="77777777" w:rsidR="0043032A" w:rsidRPr="00AD4726" w:rsidRDefault="0043032A" w:rsidP="0035270C">
            <w:r w:rsidRPr="00AD4726">
              <w:rPr>
                <w:b/>
                <w:bCs/>
              </w:rPr>
              <w:t>AND </w:t>
            </w:r>
          </w:p>
          <w:p w14:paraId="2B3133E9" w14:textId="77777777" w:rsidR="0043032A" w:rsidRDefault="0043032A" w:rsidP="0035270C">
            <w:r w:rsidRPr="00AD4726">
              <w:rPr>
                <w:b/>
                <w:bCs/>
              </w:rPr>
              <w:t>Rationale</w:t>
            </w:r>
          </w:p>
        </w:tc>
      </w:tr>
      <w:tr w:rsidR="0043032A" w14:paraId="511A0722" w14:textId="77777777" w:rsidTr="0035270C">
        <w:tc>
          <w:tcPr>
            <w:tcW w:w="3116" w:type="dxa"/>
          </w:tcPr>
          <w:p w14:paraId="59B49E6B" w14:textId="3B555A7F" w:rsidR="0043032A" w:rsidRPr="00AD4726" w:rsidRDefault="00FE2FBC" w:rsidP="0035270C">
            <w:r w:rsidRPr="00CA2EA3">
              <w:t>Accounting principles, savings, and investment tools and interpret financial statements for informed decision making</w:t>
            </w:r>
            <w:r w:rsidR="0043032A" w:rsidRPr="00AD4726">
              <w:t>. </w:t>
            </w:r>
          </w:p>
          <w:p w14:paraId="012E5C1F" w14:textId="77777777" w:rsidR="0043032A" w:rsidRDefault="0043032A" w:rsidP="0035270C"/>
        </w:tc>
        <w:sdt>
          <w:sdtPr>
            <w:id w:val="-1973205878"/>
            <w:placeholder>
              <w:docPart w:val="915F52D3C3BE434FB35D88F28F5A0183"/>
            </w:placeholder>
            <w:showingPlcHdr/>
          </w:sdtPr>
          <w:sdtEndPr/>
          <w:sdtContent>
            <w:tc>
              <w:tcPr>
                <w:tcW w:w="3117" w:type="dxa"/>
              </w:tcPr>
              <w:p w14:paraId="6A90BE4B" w14:textId="77777777" w:rsidR="0043032A" w:rsidRDefault="0043032A" w:rsidP="0035270C">
                <w:r w:rsidRPr="004C4EA8">
                  <w:rPr>
                    <w:rStyle w:val="PlaceholderText"/>
                  </w:rPr>
                  <w:t>Click or tap here to enter text.</w:t>
                </w:r>
              </w:p>
            </w:tc>
          </w:sdtContent>
        </w:sdt>
        <w:sdt>
          <w:sdtPr>
            <w:id w:val="1792473151"/>
            <w:placeholder>
              <w:docPart w:val="D930B5A5D03648B2812E074C9A0D5527"/>
            </w:placeholder>
            <w:showingPlcHdr/>
          </w:sdtPr>
          <w:sdtEndPr/>
          <w:sdtContent>
            <w:tc>
              <w:tcPr>
                <w:tcW w:w="3117" w:type="dxa"/>
              </w:tcPr>
              <w:p w14:paraId="4DE12374" w14:textId="77777777" w:rsidR="0043032A" w:rsidRDefault="0043032A" w:rsidP="0035270C">
                <w:r w:rsidRPr="004C4EA8">
                  <w:rPr>
                    <w:rStyle w:val="PlaceholderText"/>
                  </w:rPr>
                  <w:t>Click or tap here to enter text.</w:t>
                </w:r>
              </w:p>
            </w:tc>
          </w:sdtContent>
        </w:sdt>
      </w:tr>
      <w:tr w:rsidR="0043032A" w14:paraId="526D5CFD" w14:textId="77777777" w:rsidTr="0035270C">
        <w:tc>
          <w:tcPr>
            <w:tcW w:w="3116" w:type="dxa"/>
          </w:tcPr>
          <w:p w14:paraId="4B8F393E" w14:textId="77777777" w:rsidR="0043032A" w:rsidRDefault="00FE2FBC" w:rsidP="0035270C">
            <w:r>
              <w:t xml:space="preserve">Credit and risk aversion as well as evaluation of financial services and products </w:t>
            </w:r>
          </w:p>
          <w:p w14:paraId="3BD9E789" w14:textId="2DE7E6EC" w:rsidR="00ED4563" w:rsidRDefault="00ED4563" w:rsidP="0035270C"/>
        </w:tc>
        <w:sdt>
          <w:sdtPr>
            <w:id w:val="1836492163"/>
            <w:placeholder>
              <w:docPart w:val="2124C4300B5F4093A613331EF545E3F8"/>
            </w:placeholder>
            <w:showingPlcHdr/>
          </w:sdtPr>
          <w:sdtEndPr/>
          <w:sdtContent>
            <w:tc>
              <w:tcPr>
                <w:tcW w:w="3117" w:type="dxa"/>
              </w:tcPr>
              <w:p w14:paraId="31945933" w14:textId="77777777" w:rsidR="0043032A" w:rsidRDefault="0043032A" w:rsidP="0035270C">
                <w:r w:rsidRPr="004C4EA8">
                  <w:rPr>
                    <w:rStyle w:val="PlaceholderText"/>
                  </w:rPr>
                  <w:t>Click or tap here to enter text.</w:t>
                </w:r>
              </w:p>
            </w:tc>
          </w:sdtContent>
        </w:sdt>
        <w:sdt>
          <w:sdtPr>
            <w:id w:val="-2130762815"/>
            <w:placeholder>
              <w:docPart w:val="E69CBB8023E443A2BB174B663AB03741"/>
            </w:placeholder>
            <w:showingPlcHdr/>
          </w:sdtPr>
          <w:sdtEndPr/>
          <w:sdtContent>
            <w:tc>
              <w:tcPr>
                <w:tcW w:w="3117" w:type="dxa"/>
              </w:tcPr>
              <w:p w14:paraId="232EB89E" w14:textId="77777777" w:rsidR="0043032A" w:rsidRDefault="0043032A" w:rsidP="0035270C">
                <w:r w:rsidRPr="004C4EA8">
                  <w:rPr>
                    <w:rStyle w:val="PlaceholderText"/>
                  </w:rPr>
                  <w:t>Click or tap here to enter text.</w:t>
                </w:r>
              </w:p>
            </w:tc>
          </w:sdtContent>
        </w:sdt>
      </w:tr>
      <w:tr w:rsidR="00FE2FBC" w14:paraId="34FA5009" w14:textId="77777777" w:rsidTr="0035270C">
        <w:tc>
          <w:tcPr>
            <w:tcW w:w="3116" w:type="dxa"/>
          </w:tcPr>
          <w:p w14:paraId="5550FC13" w14:textId="77777777" w:rsidR="00FE2FBC" w:rsidRDefault="00FE2FBC" w:rsidP="0035270C">
            <w:r w:rsidRPr="00290908">
              <w:t>Basic functions of auditing, banking, investments, taxation, insurance and risk taking</w:t>
            </w:r>
          </w:p>
          <w:p w14:paraId="2EAFD72E" w14:textId="28A82763" w:rsidR="00ED4563" w:rsidRDefault="00ED4563" w:rsidP="0035270C"/>
        </w:tc>
        <w:sdt>
          <w:sdtPr>
            <w:id w:val="1885206300"/>
            <w:placeholder>
              <w:docPart w:val="6EF8D0252EA34C50A9C96CCFEC88D053"/>
            </w:placeholder>
            <w:showingPlcHdr/>
          </w:sdtPr>
          <w:sdtEndPr/>
          <w:sdtContent>
            <w:tc>
              <w:tcPr>
                <w:tcW w:w="3117" w:type="dxa"/>
              </w:tcPr>
              <w:p w14:paraId="2ADEC001" w14:textId="28284DFB" w:rsidR="00FE2FBC" w:rsidRDefault="00FE2FBC" w:rsidP="0035270C">
                <w:r w:rsidRPr="004C4EA8">
                  <w:rPr>
                    <w:rStyle w:val="PlaceholderText"/>
                  </w:rPr>
                  <w:t>Click or tap here to enter text.</w:t>
                </w:r>
              </w:p>
            </w:tc>
          </w:sdtContent>
        </w:sdt>
        <w:sdt>
          <w:sdtPr>
            <w:id w:val="1075014347"/>
            <w:placeholder>
              <w:docPart w:val="149C7B87D37A4615A139EB1C90DD62E7"/>
            </w:placeholder>
            <w:showingPlcHdr/>
          </w:sdtPr>
          <w:sdtEndPr/>
          <w:sdtContent>
            <w:tc>
              <w:tcPr>
                <w:tcW w:w="3117" w:type="dxa"/>
              </w:tcPr>
              <w:p w14:paraId="3E78A262" w14:textId="1A2DE04C" w:rsidR="00FE2FBC" w:rsidRDefault="00FE2FBC" w:rsidP="0035270C">
                <w:r w:rsidRPr="004C4EA8">
                  <w:rPr>
                    <w:rStyle w:val="PlaceholderText"/>
                  </w:rPr>
                  <w:t>Click or tap here to enter text.</w:t>
                </w:r>
              </w:p>
            </w:tc>
          </w:sdtContent>
        </w:sdt>
      </w:tr>
    </w:tbl>
    <w:p w14:paraId="17162B9D" w14:textId="77777777" w:rsidR="006E5B2D" w:rsidRDefault="006E5B2D" w:rsidP="00AD4726">
      <w:pPr>
        <w:spacing w:after="0" w:line="240" w:lineRule="auto"/>
        <w:rPr>
          <w:rFonts w:ascii="Trebuchet MS" w:eastAsia="Times New Roman" w:hAnsi="Trebuchet MS" w:cs="Times New Roman"/>
          <w:color w:val="000000"/>
          <w:kern w:val="0"/>
          <w:sz w:val="22"/>
          <w:szCs w:val="22"/>
          <w14:ligatures w14:val="none"/>
        </w:rPr>
      </w:pPr>
    </w:p>
    <w:p w14:paraId="42A2663E" w14:textId="77777777" w:rsidR="0043032A" w:rsidRDefault="0043032A" w:rsidP="00AD4726">
      <w:pPr>
        <w:spacing w:after="0" w:line="240" w:lineRule="auto"/>
        <w:rPr>
          <w:rFonts w:ascii="Trebuchet MS" w:eastAsia="Times New Roman" w:hAnsi="Trebuchet MS" w:cs="Times New Roman"/>
          <w:color w:val="000000"/>
          <w:kern w:val="0"/>
          <w:sz w:val="22"/>
          <w:szCs w:val="22"/>
          <w14:ligatures w14:val="none"/>
        </w:rPr>
      </w:pPr>
    </w:p>
    <w:p w14:paraId="78A29444" w14:textId="177DAA26" w:rsidR="00ED4563" w:rsidRPr="00C8177F" w:rsidRDefault="00ED4563" w:rsidP="00ED4563">
      <w:pPr>
        <w:pStyle w:val="Heading3"/>
        <w:rPr>
          <w:b/>
          <w:bCs/>
          <w:color w:val="000000" w:themeColor="text1"/>
          <w:sz w:val="24"/>
          <w:szCs w:val="24"/>
        </w:rPr>
      </w:pPr>
      <w:r>
        <w:rPr>
          <w:b/>
          <w:bCs/>
          <w:color w:val="000000" w:themeColor="text1"/>
          <w:sz w:val="24"/>
          <w:szCs w:val="24"/>
        </w:rPr>
        <w:t>Communication and Career Development:</w:t>
      </w:r>
    </w:p>
    <w:tbl>
      <w:tblPr>
        <w:tblStyle w:val="TableGrid"/>
        <w:tblW w:w="0" w:type="auto"/>
        <w:tblLook w:val="04A0" w:firstRow="1" w:lastRow="0" w:firstColumn="1" w:lastColumn="0" w:noHBand="0" w:noVBand="1"/>
      </w:tblPr>
      <w:tblGrid>
        <w:gridCol w:w="3116"/>
        <w:gridCol w:w="3117"/>
        <w:gridCol w:w="3117"/>
      </w:tblGrid>
      <w:tr w:rsidR="00ED4563" w14:paraId="5596AFEE" w14:textId="77777777" w:rsidTr="0035270C">
        <w:trPr>
          <w:tblHeader/>
        </w:trPr>
        <w:tc>
          <w:tcPr>
            <w:tcW w:w="3116" w:type="dxa"/>
            <w:shd w:val="clear" w:color="auto" w:fill="D9D9D9" w:themeFill="background1" w:themeFillShade="D9"/>
          </w:tcPr>
          <w:p w14:paraId="101EF0CA" w14:textId="77777777" w:rsidR="00ED4563" w:rsidRDefault="00ED4563" w:rsidP="0035270C">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E082112" w14:textId="77777777" w:rsidR="00ED4563" w:rsidRDefault="00ED4563" w:rsidP="0035270C">
            <w:r w:rsidRPr="00AD4726">
              <w:rPr>
                <w:b/>
                <w:bCs/>
              </w:rPr>
              <w:t>Course #/Title/Grade</w:t>
            </w:r>
          </w:p>
        </w:tc>
        <w:tc>
          <w:tcPr>
            <w:tcW w:w="3117" w:type="dxa"/>
            <w:shd w:val="clear" w:color="auto" w:fill="D9D9D9" w:themeFill="background1" w:themeFillShade="D9"/>
          </w:tcPr>
          <w:p w14:paraId="68E95F0B" w14:textId="77777777" w:rsidR="00ED4563" w:rsidRPr="00AD4726" w:rsidRDefault="00ED4563" w:rsidP="0035270C">
            <w:r w:rsidRPr="00AD4726">
              <w:rPr>
                <w:b/>
                <w:bCs/>
              </w:rPr>
              <w:t>Portfolio Artifact(s)</w:t>
            </w:r>
          </w:p>
          <w:p w14:paraId="5BF008FA" w14:textId="77777777" w:rsidR="00ED4563" w:rsidRPr="00AD4726" w:rsidRDefault="00ED4563" w:rsidP="0035270C">
            <w:r w:rsidRPr="00AD4726">
              <w:rPr>
                <w:b/>
                <w:bCs/>
              </w:rPr>
              <w:t>AND </w:t>
            </w:r>
          </w:p>
          <w:p w14:paraId="229552D0" w14:textId="77777777" w:rsidR="00ED4563" w:rsidRDefault="00ED4563" w:rsidP="0035270C">
            <w:r w:rsidRPr="00AD4726">
              <w:rPr>
                <w:b/>
                <w:bCs/>
              </w:rPr>
              <w:t>Rationale</w:t>
            </w:r>
          </w:p>
        </w:tc>
      </w:tr>
      <w:tr w:rsidR="00ED4563" w14:paraId="3185D6A8" w14:textId="77777777" w:rsidTr="0035270C">
        <w:tc>
          <w:tcPr>
            <w:tcW w:w="3116" w:type="dxa"/>
          </w:tcPr>
          <w:p w14:paraId="0A9AC68E" w14:textId="77777777" w:rsidR="00ED4563" w:rsidRDefault="00ED4563" w:rsidP="00ED4563">
            <w:r>
              <w:t>Effective communication skills, including written communication, and the ability to adapt communication to a variety of settings</w:t>
            </w:r>
          </w:p>
          <w:p w14:paraId="35AFB5AB" w14:textId="0C276642" w:rsidR="00ED4563" w:rsidRDefault="00ED4563" w:rsidP="00ED4563"/>
        </w:tc>
        <w:sdt>
          <w:sdtPr>
            <w:id w:val="-1757661942"/>
            <w:placeholder>
              <w:docPart w:val="A22331614DE8492FBA498896E2630EE7"/>
            </w:placeholder>
            <w:showingPlcHdr/>
          </w:sdtPr>
          <w:sdtEndPr/>
          <w:sdtContent>
            <w:tc>
              <w:tcPr>
                <w:tcW w:w="3117" w:type="dxa"/>
              </w:tcPr>
              <w:p w14:paraId="30D92B74" w14:textId="77777777" w:rsidR="00ED4563" w:rsidRDefault="00ED4563" w:rsidP="00ED4563">
                <w:r w:rsidRPr="004C4EA8">
                  <w:rPr>
                    <w:rStyle w:val="PlaceholderText"/>
                  </w:rPr>
                  <w:t>Click or tap here to enter text.</w:t>
                </w:r>
              </w:p>
            </w:tc>
          </w:sdtContent>
        </w:sdt>
        <w:sdt>
          <w:sdtPr>
            <w:id w:val="434485080"/>
            <w:placeholder>
              <w:docPart w:val="FD2C1F7A8401432088EC1DC82A444C04"/>
            </w:placeholder>
            <w:showingPlcHdr/>
          </w:sdtPr>
          <w:sdtEndPr/>
          <w:sdtContent>
            <w:tc>
              <w:tcPr>
                <w:tcW w:w="3117" w:type="dxa"/>
              </w:tcPr>
              <w:p w14:paraId="1664BBD0" w14:textId="77777777" w:rsidR="00ED4563" w:rsidRDefault="00ED4563" w:rsidP="00ED4563">
                <w:r w:rsidRPr="004C4EA8">
                  <w:rPr>
                    <w:rStyle w:val="PlaceholderText"/>
                  </w:rPr>
                  <w:t>Click or tap here to enter text.</w:t>
                </w:r>
              </w:p>
            </w:tc>
          </w:sdtContent>
        </w:sdt>
      </w:tr>
      <w:tr w:rsidR="00ED4563" w14:paraId="14F84A60" w14:textId="77777777" w:rsidTr="0035270C">
        <w:tc>
          <w:tcPr>
            <w:tcW w:w="3116" w:type="dxa"/>
          </w:tcPr>
          <w:p w14:paraId="52826650" w14:textId="77777777" w:rsidR="00ED4563" w:rsidRDefault="00ED4563" w:rsidP="00ED4563">
            <w:r>
              <w:t xml:space="preserve"> Use of career tools to goal plan and develop a portfolio</w:t>
            </w:r>
          </w:p>
          <w:p w14:paraId="7688B86E" w14:textId="35CB63F0" w:rsidR="00ED4563" w:rsidRDefault="00ED4563" w:rsidP="00ED4563"/>
        </w:tc>
        <w:sdt>
          <w:sdtPr>
            <w:id w:val="333658966"/>
            <w:placeholder>
              <w:docPart w:val="0AF915E4C2584693B2B3041FF3764DDC"/>
            </w:placeholder>
            <w:showingPlcHdr/>
          </w:sdtPr>
          <w:sdtEndPr/>
          <w:sdtContent>
            <w:tc>
              <w:tcPr>
                <w:tcW w:w="3117" w:type="dxa"/>
              </w:tcPr>
              <w:p w14:paraId="76184626" w14:textId="77777777" w:rsidR="00ED4563" w:rsidRDefault="00ED4563" w:rsidP="00ED4563">
                <w:r w:rsidRPr="004C4EA8">
                  <w:rPr>
                    <w:rStyle w:val="PlaceholderText"/>
                  </w:rPr>
                  <w:t>Click or tap here to enter text.</w:t>
                </w:r>
              </w:p>
            </w:tc>
          </w:sdtContent>
        </w:sdt>
        <w:sdt>
          <w:sdtPr>
            <w:id w:val="-1303929174"/>
            <w:placeholder>
              <w:docPart w:val="ADF240A3C82049B4BB4661CBE31A5519"/>
            </w:placeholder>
            <w:showingPlcHdr/>
          </w:sdtPr>
          <w:sdtEndPr/>
          <w:sdtContent>
            <w:tc>
              <w:tcPr>
                <w:tcW w:w="3117" w:type="dxa"/>
              </w:tcPr>
              <w:p w14:paraId="1C48191E" w14:textId="77777777" w:rsidR="00ED4563" w:rsidRDefault="00ED4563" w:rsidP="00ED4563">
                <w:r w:rsidRPr="004C4EA8">
                  <w:rPr>
                    <w:rStyle w:val="PlaceholderText"/>
                  </w:rPr>
                  <w:t>Click or tap here to enter text.</w:t>
                </w:r>
              </w:p>
            </w:tc>
          </w:sdtContent>
        </w:sdt>
      </w:tr>
    </w:tbl>
    <w:p w14:paraId="765DCB79" w14:textId="77777777" w:rsidR="00ED4563" w:rsidRDefault="00ED4563" w:rsidP="00AD4726">
      <w:pPr>
        <w:spacing w:after="0" w:line="240" w:lineRule="auto"/>
        <w:rPr>
          <w:rFonts w:ascii="Trebuchet MS" w:eastAsia="Times New Roman" w:hAnsi="Trebuchet MS" w:cs="Times New Roman"/>
          <w:color w:val="000000"/>
          <w:kern w:val="0"/>
          <w:sz w:val="22"/>
          <w:szCs w:val="22"/>
          <w14:ligatures w14:val="none"/>
        </w:rPr>
      </w:pPr>
    </w:p>
    <w:p w14:paraId="2784CAAC" w14:textId="4B857336" w:rsidR="00627154" w:rsidRPr="00C8177F" w:rsidRDefault="00627154" w:rsidP="00627154">
      <w:pPr>
        <w:pStyle w:val="Heading3"/>
        <w:rPr>
          <w:b/>
          <w:bCs/>
          <w:color w:val="000000" w:themeColor="text1"/>
          <w:sz w:val="24"/>
          <w:szCs w:val="24"/>
        </w:rPr>
      </w:pPr>
      <w:r>
        <w:rPr>
          <w:b/>
          <w:bCs/>
          <w:color w:val="000000" w:themeColor="text1"/>
          <w:sz w:val="24"/>
          <w:szCs w:val="24"/>
        </w:rPr>
        <w:lastRenderedPageBreak/>
        <w:t>Economics:</w:t>
      </w:r>
    </w:p>
    <w:tbl>
      <w:tblPr>
        <w:tblStyle w:val="TableGrid"/>
        <w:tblW w:w="0" w:type="auto"/>
        <w:tblLook w:val="04A0" w:firstRow="1" w:lastRow="0" w:firstColumn="1" w:lastColumn="0" w:noHBand="0" w:noVBand="1"/>
      </w:tblPr>
      <w:tblGrid>
        <w:gridCol w:w="3116"/>
        <w:gridCol w:w="3117"/>
        <w:gridCol w:w="3117"/>
      </w:tblGrid>
      <w:tr w:rsidR="00627154" w14:paraId="2F40AE2B" w14:textId="77777777" w:rsidTr="0035270C">
        <w:trPr>
          <w:tblHeader/>
        </w:trPr>
        <w:tc>
          <w:tcPr>
            <w:tcW w:w="3116" w:type="dxa"/>
            <w:shd w:val="clear" w:color="auto" w:fill="D9D9D9" w:themeFill="background1" w:themeFillShade="D9"/>
          </w:tcPr>
          <w:p w14:paraId="2C600060" w14:textId="77777777" w:rsidR="00627154" w:rsidRDefault="00627154" w:rsidP="0035270C">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79FB3F2F" w14:textId="77777777" w:rsidR="00627154" w:rsidRDefault="00627154" w:rsidP="0035270C">
            <w:r w:rsidRPr="00AD4726">
              <w:rPr>
                <w:b/>
                <w:bCs/>
              </w:rPr>
              <w:t>Course #/Title/Grade</w:t>
            </w:r>
          </w:p>
        </w:tc>
        <w:tc>
          <w:tcPr>
            <w:tcW w:w="3117" w:type="dxa"/>
            <w:shd w:val="clear" w:color="auto" w:fill="D9D9D9" w:themeFill="background1" w:themeFillShade="D9"/>
          </w:tcPr>
          <w:p w14:paraId="36B3E5E3" w14:textId="77777777" w:rsidR="00627154" w:rsidRPr="00AD4726" w:rsidRDefault="00627154" w:rsidP="0035270C">
            <w:r w:rsidRPr="00AD4726">
              <w:rPr>
                <w:b/>
                <w:bCs/>
              </w:rPr>
              <w:t>Portfolio Artifact(s)</w:t>
            </w:r>
          </w:p>
          <w:p w14:paraId="2E86FA07" w14:textId="77777777" w:rsidR="00627154" w:rsidRPr="00AD4726" w:rsidRDefault="00627154" w:rsidP="0035270C">
            <w:r w:rsidRPr="00AD4726">
              <w:rPr>
                <w:b/>
                <w:bCs/>
              </w:rPr>
              <w:t>AND </w:t>
            </w:r>
          </w:p>
          <w:p w14:paraId="0B3299BD" w14:textId="77777777" w:rsidR="00627154" w:rsidRDefault="00627154" w:rsidP="0035270C">
            <w:r w:rsidRPr="00AD4726">
              <w:rPr>
                <w:b/>
                <w:bCs/>
              </w:rPr>
              <w:t>Rationale</w:t>
            </w:r>
          </w:p>
        </w:tc>
      </w:tr>
      <w:tr w:rsidR="00627154" w14:paraId="385F6A63" w14:textId="77777777" w:rsidTr="0035270C">
        <w:tc>
          <w:tcPr>
            <w:tcW w:w="3116" w:type="dxa"/>
          </w:tcPr>
          <w:p w14:paraId="5F667E89" w14:textId="17637E99" w:rsidR="00627154" w:rsidRDefault="00627154" w:rsidP="0035270C">
            <w:r w:rsidRPr="001F0822">
              <w:t>Allocation of resources, economic systems, market structures, and role of government in policy</w:t>
            </w:r>
          </w:p>
          <w:p w14:paraId="7A114294" w14:textId="77777777" w:rsidR="00627154" w:rsidRDefault="00627154" w:rsidP="0035270C"/>
        </w:tc>
        <w:sdt>
          <w:sdtPr>
            <w:id w:val="1055964469"/>
            <w:placeholder>
              <w:docPart w:val="7C8C85CE7BBA420E97A91AB1006045A4"/>
            </w:placeholder>
            <w:showingPlcHdr/>
          </w:sdtPr>
          <w:sdtEndPr/>
          <w:sdtContent>
            <w:tc>
              <w:tcPr>
                <w:tcW w:w="3117" w:type="dxa"/>
              </w:tcPr>
              <w:p w14:paraId="03342ECA" w14:textId="77777777" w:rsidR="00627154" w:rsidRDefault="00627154" w:rsidP="0035270C">
                <w:r w:rsidRPr="004C4EA8">
                  <w:rPr>
                    <w:rStyle w:val="PlaceholderText"/>
                  </w:rPr>
                  <w:t>Click or tap here to enter text.</w:t>
                </w:r>
              </w:p>
            </w:tc>
          </w:sdtContent>
        </w:sdt>
        <w:sdt>
          <w:sdtPr>
            <w:id w:val="-150060766"/>
            <w:placeholder>
              <w:docPart w:val="621D0D8EBD2549B08AA5E4242CEED751"/>
            </w:placeholder>
            <w:showingPlcHdr/>
          </w:sdtPr>
          <w:sdtEndPr/>
          <w:sdtContent>
            <w:tc>
              <w:tcPr>
                <w:tcW w:w="3117" w:type="dxa"/>
              </w:tcPr>
              <w:p w14:paraId="03F3BB27" w14:textId="77777777" w:rsidR="00627154" w:rsidRDefault="00627154" w:rsidP="0035270C">
                <w:r w:rsidRPr="004C4EA8">
                  <w:rPr>
                    <w:rStyle w:val="PlaceholderText"/>
                  </w:rPr>
                  <w:t>Click or tap here to enter text.</w:t>
                </w:r>
              </w:p>
            </w:tc>
          </w:sdtContent>
        </w:sdt>
      </w:tr>
      <w:tr w:rsidR="00627154" w14:paraId="2F1A8259" w14:textId="77777777" w:rsidTr="0035270C">
        <w:tc>
          <w:tcPr>
            <w:tcW w:w="3116" w:type="dxa"/>
          </w:tcPr>
          <w:p w14:paraId="3F8130AC" w14:textId="53B3F09A" w:rsidR="00627154" w:rsidRDefault="00627154" w:rsidP="0035270C">
            <w:r>
              <w:t xml:space="preserve"> </w:t>
            </w:r>
            <w:r w:rsidRPr="00E4490F">
              <w:t>Economic indicators and measures</w:t>
            </w:r>
          </w:p>
          <w:p w14:paraId="5A35036F" w14:textId="77777777" w:rsidR="00627154" w:rsidRDefault="00627154" w:rsidP="0035270C"/>
        </w:tc>
        <w:sdt>
          <w:sdtPr>
            <w:id w:val="181788380"/>
            <w:placeholder>
              <w:docPart w:val="D76A2DF9CEBE436CA11FAD0928BCE447"/>
            </w:placeholder>
            <w:showingPlcHdr/>
          </w:sdtPr>
          <w:sdtEndPr/>
          <w:sdtContent>
            <w:tc>
              <w:tcPr>
                <w:tcW w:w="3117" w:type="dxa"/>
              </w:tcPr>
              <w:p w14:paraId="3ED1A812" w14:textId="77777777" w:rsidR="00627154" w:rsidRDefault="00627154" w:rsidP="0035270C">
                <w:r w:rsidRPr="004C4EA8">
                  <w:rPr>
                    <w:rStyle w:val="PlaceholderText"/>
                  </w:rPr>
                  <w:t>Click or tap here to enter text.</w:t>
                </w:r>
              </w:p>
            </w:tc>
          </w:sdtContent>
        </w:sdt>
        <w:sdt>
          <w:sdtPr>
            <w:id w:val="-46928214"/>
            <w:placeholder>
              <w:docPart w:val="EEA950D9469B4FF9AAAA9CD83A1CABE8"/>
            </w:placeholder>
            <w:showingPlcHdr/>
          </w:sdtPr>
          <w:sdtEndPr/>
          <w:sdtContent>
            <w:tc>
              <w:tcPr>
                <w:tcW w:w="3117" w:type="dxa"/>
              </w:tcPr>
              <w:p w14:paraId="0C297FDA" w14:textId="77777777" w:rsidR="00627154" w:rsidRDefault="00627154" w:rsidP="0035270C">
                <w:r w:rsidRPr="004C4EA8">
                  <w:rPr>
                    <w:rStyle w:val="PlaceholderText"/>
                  </w:rPr>
                  <w:t>Click or tap here to enter text.</w:t>
                </w:r>
              </w:p>
            </w:tc>
          </w:sdtContent>
        </w:sdt>
      </w:tr>
      <w:tr w:rsidR="00627154" w14:paraId="483787CF" w14:textId="77777777" w:rsidTr="0035270C">
        <w:tc>
          <w:tcPr>
            <w:tcW w:w="3116" w:type="dxa"/>
          </w:tcPr>
          <w:p w14:paraId="5CCA437B" w14:textId="77777777" w:rsidR="00627154" w:rsidRDefault="00627154" w:rsidP="0035270C">
            <w:r w:rsidRPr="00106190">
              <w:t>Labor market conditions and micro- and macro-economic factors of a domestic and global economy</w:t>
            </w:r>
          </w:p>
          <w:p w14:paraId="4DE50C6F" w14:textId="27461DD6" w:rsidR="00627154" w:rsidRDefault="00627154" w:rsidP="0035270C"/>
        </w:tc>
        <w:sdt>
          <w:sdtPr>
            <w:id w:val="894620487"/>
            <w:placeholder>
              <w:docPart w:val="86D55B6F789A443FAD4074D302211E3C"/>
            </w:placeholder>
            <w:showingPlcHdr/>
          </w:sdtPr>
          <w:sdtEndPr/>
          <w:sdtContent>
            <w:tc>
              <w:tcPr>
                <w:tcW w:w="3117" w:type="dxa"/>
              </w:tcPr>
              <w:p w14:paraId="671AE486" w14:textId="5F4158CB" w:rsidR="00627154" w:rsidRDefault="00627154" w:rsidP="0035270C">
                <w:r w:rsidRPr="004C4EA8">
                  <w:rPr>
                    <w:rStyle w:val="PlaceholderText"/>
                  </w:rPr>
                  <w:t>Click or tap here to enter text.</w:t>
                </w:r>
              </w:p>
            </w:tc>
          </w:sdtContent>
        </w:sdt>
        <w:sdt>
          <w:sdtPr>
            <w:id w:val="896478340"/>
            <w:placeholder>
              <w:docPart w:val="4F76FF148B0A43BEB741CE601AB9819A"/>
            </w:placeholder>
            <w:showingPlcHdr/>
          </w:sdtPr>
          <w:sdtEndPr/>
          <w:sdtContent>
            <w:tc>
              <w:tcPr>
                <w:tcW w:w="3117" w:type="dxa"/>
              </w:tcPr>
              <w:p w14:paraId="0DBDDF98" w14:textId="11A3B74C" w:rsidR="00627154" w:rsidRDefault="00627154" w:rsidP="0035270C">
                <w:r w:rsidRPr="004C4EA8">
                  <w:rPr>
                    <w:rStyle w:val="PlaceholderText"/>
                  </w:rPr>
                  <w:t>Click or tap here to enter text.</w:t>
                </w:r>
              </w:p>
            </w:tc>
          </w:sdtContent>
        </w:sdt>
      </w:tr>
    </w:tbl>
    <w:p w14:paraId="3CD25D36" w14:textId="77777777" w:rsidR="00ED4563" w:rsidRDefault="00ED4563" w:rsidP="00AD4726">
      <w:pPr>
        <w:spacing w:after="0" w:line="240" w:lineRule="auto"/>
        <w:rPr>
          <w:rFonts w:ascii="Trebuchet MS" w:eastAsia="Times New Roman" w:hAnsi="Trebuchet MS" w:cs="Times New Roman"/>
          <w:color w:val="000000"/>
          <w:kern w:val="0"/>
          <w:sz w:val="22"/>
          <w:szCs w:val="22"/>
          <w14:ligatures w14:val="none"/>
        </w:rPr>
      </w:pPr>
    </w:p>
    <w:p w14:paraId="71A0F3A0" w14:textId="77777777" w:rsidR="00627154" w:rsidRDefault="00627154" w:rsidP="00AD4726">
      <w:pPr>
        <w:spacing w:after="0" w:line="240" w:lineRule="auto"/>
        <w:rPr>
          <w:rFonts w:ascii="Trebuchet MS" w:eastAsia="Times New Roman" w:hAnsi="Trebuchet MS" w:cs="Times New Roman"/>
          <w:color w:val="000000"/>
          <w:kern w:val="0"/>
          <w:sz w:val="22"/>
          <w:szCs w:val="22"/>
          <w14:ligatures w14:val="none"/>
        </w:rPr>
      </w:pPr>
    </w:p>
    <w:p w14:paraId="1573A632" w14:textId="77777777" w:rsidR="00126129" w:rsidRDefault="00126129" w:rsidP="00AD4726">
      <w:pPr>
        <w:spacing w:after="0" w:line="240" w:lineRule="auto"/>
        <w:rPr>
          <w:rFonts w:ascii="Trebuchet MS" w:eastAsia="Times New Roman" w:hAnsi="Trebuchet MS" w:cs="Times New Roman"/>
          <w:color w:val="000000"/>
          <w:kern w:val="0"/>
          <w:sz w:val="22"/>
          <w:szCs w:val="22"/>
          <w14:ligatures w14:val="none"/>
        </w:rPr>
      </w:pPr>
    </w:p>
    <w:p w14:paraId="5D62A881" w14:textId="7E072243" w:rsidR="00627154" w:rsidRPr="00C8177F" w:rsidRDefault="00627154" w:rsidP="00627154">
      <w:pPr>
        <w:pStyle w:val="Heading3"/>
        <w:rPr>
          <w:b/>
          <w:bCs/>
          <w:color w:val="000000" w:themeColor="text1"/>
          <w:sz w:val="24"/>
          <w:szCs w:val="24"/>
        </w:rPr>
      </w:pPr>
      <w:r>
        <w:rPr>
          <w:b/>
          <w:bCs/>
          <w:color w:val="000000" w:themeColor="text1"/>
          <w:sz w:val="24"/>
          <w:szCs w:val="24"/>
        </w:rPr>
        <w:t>Entrepreneurship:</w:t>
      </w:r>
    </w:p>
    <w:tbl>
      <w:tblPr>
        <w:tblStyle w:val="TableGrid"/>
        <w:tblW w:w="0" w:type="auto"/>
        <w:tblLook w:val="04A0" w:firstRow="1" w:lastRow="0" w:firstColumn="1" w:lastColumn="0" w:noHBand="0" w:noVBand="1"/>
      </w:tblPr>
      <w:tblGrid>
        <w:gridCol w:w="3116"/>
        <w:gridCol w:w="3117"/>
        <w:gridCol w:w="3117"/>
      </w:tblGrid>
      <w:tr w:rsidR="00627154" w14:paraId="337A5ADA" w14:textId="77777777" w:rsidTr="0035270C">
        <w:trPr>
          <w:tblHeader/>
        </w:trPr>
        <w:tc>
          <w:tcPr>
            <w:tcW w:w="3116" w:type="dxa"/>
            <w:shd w:val="clear" w:color="auto" w:fill="D9D9D9" w:themeFill="background1" w:themeFillShade="D9"/>
          </w:tcPr>
          <w:p w14:paraId="2CE73DBF" w14:textId="77777777" w:rsidR="00627154" w:rsidRDefault="00627154" w:rsidP="0035270C">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3E389CE8" w14:textId="77777777" w:rsidR="00627154" w:rsidRDefault="00627154" w:rsidP="0035270C">
            <w:r w:rsidRPr="00AD4726">
              <w:rPr>
                <w:b/>
                <w:bCs/>
              </w:rPr>
              <w:t>Course #/Title/Grade</w:t>
            </w:r>
          </w:p>
        </w:tc>
        <w:tc>
          <w:tcPr>
            <w:tcW w:w="3117" w:type="dxa"/>
            <w:shd w:val="clear" w:color="auto" w:fill="D9D9D9" w:themeFill="background1" w:themeFillShade="D9"/>
          </w:tcPr>
          <w:p w14:paraId="1CE845ED" w14:textId="77777777" w:rsidR="00627154" w:rsidRPr="00AD4726" w:rsidRDefault="00627154" w:rsidP="0035270C">
            <w:r w:rsidRPr="00AD4726">
              <w:rPr>
                <w:b/>
                <w:bCs/>
              </w:rPr>
              <w:t>Portfolio Artifact(s)</w:t>
            </w:r>
          </w:p>
          <w:p w14:paraId="15CF602E" w14:textId="77777777" w:rsidR="00627154" w:rsidRPr="00AD4726" w:rsidRDefault="00627154" w:rsidP="0035270C">
            <w:r w:rsidRPr="00AD4726">
              <w:rPr>
                <w:b/>
                <w:bCs/>
              </w:rPr>
              <w:t>AND </w:t>
            </w:r>
          </w:p>
          <w:p w14:paraId="4FA97856" w14:textId="77777777" w:rsidR="00627154" w:rsidRDefault="00627154" w:rsidP="0035270C">
            <w:r w:rsidRPr="00AD4726">
              <w:rPr>
                <w:b/>
                <w:bCs/>
              </w:rPr>
              <w:t>Rationale</w:t>
            </w:r>
          </w:p>
        </w:tc>
      </w:tr>
      <w:tr w:rsidR="00627154" w14:paraId="28AD1906" w14:textId="77777777" w:rsidTr="0035270C">
        <w:tc>
          <w:tcPr>
            <w:tcW w:w="3116" w:type="dxa"/>
          </w:tcPr>
          <w:p w14:paraId="0D933CED" w14:textId="77777777" w:rsidR="00627154" w:rsidRDefault="00126129" w:rsidP="0035270C">
            <w:r w:rsidRPr="00106190">
              <w:t xml:space="preserve">Core components of entrepreneurship to include personal characteristics, business opportunities, </w:t>
            </w:r>
            <w:r>
              <w:t xml:space="preserve">and </w:t>
            </w:r>
            <w:r w:rsidRPr="00106190">
              <w:t>models of setting up a business</w:t>
            </w:r>
          </w:p>
          <w:p w14:paraId="208AB4F2" w14:textId="3C3A39A1" w:rsidR="00126129" w:rsidRDefault="00126129" w:rsidP="0035270C"/>
        </w:tc>
        <w:sdt>
          <w:sdtPr>
            <w:id w:val="-273011204"/>
            <w:placeholder>
              <w:docPart w:val="9D4B51E0B2C445798AE3D23BA6ABBE05"/>
            </w:placeholder>
            <w:showingPlcHdr/>
          </w:sdtPr>
          <w:sdtEndPr/>
          <w:sdtContent>
            <w:tc>
              <w:tcPr>
                <w:tcW w:w="3117" w:type="dxa"/>
              </w:tcPr>
              <w:p w14:paraId="044C6CC7" w14:textId="77777777" w:rsidR="00627154" w:rsidRDefault="00627154" w:rsidP="0035270C">
                <w:r w:rsidRPr="004C4EA8">
                  <w:rPr>
                    <w:rStyle w:val="PlaceholderText"/>
                  </w:rPr>
                  <w:t>Click or tap here to enter text.</w:t>
                </w:r>
              </w:p>
            </w:tc>
          </w:sdtContent>
        </w:sdt>
        <w:sdt>
          <w:sdtPr>
            <w:id w:val="1946578156"/>
            <w:placeholder>
              <w:docPart w:val="616EC6963D2E40B5AFE2692369059899"/>
            </w:placeholder>
            <w:showingPlcHdr/>
          </w:sdtPr>
          <w:sdtEndPr/>
          <w:sdtContent>
            <w:tc>
              <w:tcPr>
                <w:tcW w:w="3117" w:type="dxa"/>
              </w:tcPr>
              <w:p w14:paraId="02F5BF00" w14:textId="77777777" w:rsidR="00627154" w:rsidRDefault="00627154" w:rsidP="0035270C">
                <w:r w:rsidRPr="004C4EA8">
                  <w:rPr>
                    <w:rStyle w:val="PlaceholderText"/>
                  </w:rPr>
                  <w:t>Click or tap here to enter text.</w:t>
                </w:r>
              </w:p>
            </w:tc>
          </w:sdtContent>
        </w:sdt>
      </w:tr>
      <w:tr w:rsidR="00627154" w14:paraId="75206D04" w14:textId="77777777" w:rsidTr="0035270C">
        <w:tc>
          <w:tcPr>
            <w:tcW w:w="3116" w:type="dxa"/>
          </w:tcPr>
          <w:p w14:paraId="13A5D39A" w14:textId="5BC601DB" w:rsidR="00627154" w:rsidRDefault="00126129" w:rsidP="0035270C">
            <w:r w:rsidRPr="004D42E1">
              <w:t>Development of business plans</w:t>
            </w:r>
          </w:p>
          <w:p w14:paraId="5BB36BF2" w14:textId="77777777" w:rsidR="00627154" w:rsidRDefault="00627154" w:rsidP="0035270C"/>
        </w:tc>
        <w:sdt>
          <w:sdtPr>
            <w:id w:val="-284729743"/>
            <w:placeholder>
              <w:docPart w:val="26284E2A0E2442C49FC43B3676DBD5A4"/>
            </w:placeholder>
            <w:showingPlcHdr/>
          </w:sdtPr>
          <w:sdtEndPr/>
          <w:sdtContent>
            <w:tc>
              <w:tcPr>
                <w:tcW w:w="3117" w:type="dxa"/>
              </w:tcPr>
              <w:p w14:paraId="0D411B2D" w14:textId="77777777" w:rsidR="00627154" w:rsidRDefault="00627154" w:rsidP="0035270C">
                <w:r w:rsidRPr="004C4EA8">
                  <w:rPr>
                    <w:rStyle w:val="PlaceholderText"/>
                  </w:rPr>
                  <w:t>Click or tap here to enter text.</w:t>
                </w:r>
              </w:p>
            </w:tc>
          </w:sdtContent>
        </w:sdt>
        <w:sdt>
          <w:sdtPr>
            <w:id w:val="1825784608"/>
            <w:placeholder>
              <w:docPart w:val="F53E569053DD4405AE42B9994460F62B"/>
            </w:placeholder>
            <w:showingPlcHdr/>
          </w:sdtPr>
          <w:sdtEndPr/>
          <w:sdtContent>
            <w:tc>
              <w:tcPr>
                <w:tcW w:w="3117" w:type="dxa"/>
              </w:tcPr>
              <w:p w14:paraId="15BC5548" w14:textId="77777777" w:rsidR="00627154" w:rsidRDefault="00627154" w:rsidP="0035270C">
                <w:r w:rsidRPr="004C4EA8">
                  <w:rPr>
                    <w:rStyle w:val="PlaceholderText"/>
                  </w:rPr>
                  <w:t>Click or tap here to enter text.</w:t>
                </w:r>
              </w:p>
            </w:tc>
          </w:sdtContent>
        </w:sdt>
      </w:tr>
    </w:tbl>
    <w:p w14:paraId="7D0C91EF" w14:textId="77777777" w:rsidR="00ED4563" w:rsidRDefault="00ED4563" w:rsidP="00AD4726">
      <w:pPr>
        <w:spacing w:after="0" w:line="240" w:lineRule="auto"/>
        <w:rPr>
          <w:rFonts w:ascii="Trebuchet MS" w:eastAsia="Times New Roman" w:hAnsi="Trebuchet MS" w:cs="Times New Roman"/>
          <w:color w:val="000000"/>
          <w:kern w:val="0"/>
          <w:sz w:val="22"/>
          <w:szCs w:val="22"/>
          <w14:ligatures w14:val="none"/>
        </w:rPr>
      </w:pPr>
    </w:p>
    <w:p w14:paraId="61CB8C7E" w14:textId="77777777" w:rsidR="00ED4563" w:rsidRDefault="00ED4563" w:rsidP="00AD4726">
      <w:pPr>
        <w:spacing w:after="0" w:line="240" w:lineRule="auto"/>
        <w:rPr>
          <w:rFonts w:ascii="Trebuchet MS" w:eastAsia="Times New Roman" w:hAnsi="Trebuchet MS" w:cs="Times New Roman"/>
          <w:color w:val="000000"/>
          <w:kern w:val="0"/>
          <w:sz w:val="22"/>
          <w:szCs w:val="22"/>
          <w14:ligatures w14:val="none"/>
        </w:rPr>
      </w:pPr>
    </w:p>
    <w:p w14:paraId="6108B9C6" w14:textId="77777777" w:rsidR="00126129" w:rsidRDefault="00126129" w:rsidP="00AD4726">
      <w:pPr>
        <w:spacing w:after="0" w:line="240" w:lineRule="auto"/>
        <w:rPr>
          <w:rFonts w:ascii="Trebuchet MS" w:eastAsia="Times New Roman" w:hAnsi="Trebuchet MS" w:cs="Times New Roman"/>
          <w:color w:val="000000"/>
          <w:kern w:val="0"/>
          <w:sz w:val="22"/>
          <w:szCs w:val="22"/>
          <w14:ligatures w14:val="none"/>
        </w:rPr>
      </w:pPr>
    </w:p>
    <w:p w14:paraId="74D0E645" w14:textId="77777777" w:rsidR="00126129" w:rsidRDefault="00126129" w:rsidP="00AD4726">
      <w:pPr>
        <w:spacing w:after="0" w:line="240" w:lineRule="auto"/>
        <w:rPr>
          <w:rFonts w:ascii="Trebuchet MS" w:eastAsia="Times New Roman" w:hAnsi="Trebuchet MS" w:cs="Times New Roman"/>
          <w:color w:val="000000"/>
          <w:kern w:val="0"/>
          <w:sz w:val="22"/>
          <w:szCs w:val="22"/>
          <w14:ligatures w14:val="none"/>
        </w:rPr>
      </w:pPr>
    </w:p>
    <w:p w14:paraId="768A8B96" w14:textId="77777777" w:rsidR="00126129" w:rsidRDefault="00126129" w:rsidP="00AD4726">
      <w:pPr>
        <w:spacing w:after="0" w:line="240" w:lineRule="auto"/>
        <w:rPr>
          <w:rFonts w:ascii="Trebuchet MS" w:eastAsia="Times New Roman" w:hAnsi="Trebuchet MS" w:cs="Times New Roman"/>
          <w:color w:val="000000"/>
          <w:kern w:val="0"/>
          <w:sz w:val="22"/>
          <w:szCs w:val="22"/>
          <w14:ligatures w14:val="none"/>
        </w:rPr>
      </w:pPr>
    </w:p>
    <w:p w14:paraId="6D51B416" w14:textId="77777777" w:rsidR="00126129" w:rsidRDefault="00126129" w:rsidP="00AD4726">
      <w:pPr>
        <w:spacing w:after="0" w:line="240" w:lineRule="auto"/>
        <w:rPr>
          <w:rFonts w:ascii="Trebuchet MS" w:eastAsia="Times New Roman" w:hAnsi="Trebuchet MS" w:cs="Times New Roman"/>
          <w:color w:val="000000"/>
          <w:kern w:val="0"/>
          <w:sz w:val="22"/>
          <w:szCs w:val="22"/>
          <w14:ligatures w14:val="none"/>
        </w:rPr>
      </w:pPr>
    </w:p>
    <w:p w14:paraId="1F00061B" w14:textId="3D8495CA" w:rsidR="00126129" w:rsidRPr="00C8177F" w:rsidRDefault="00126129" w:rsidP="00126129">
      <w:pPr>
        <w:pStyle w:val="Heading3"/>
        <w:rPr>
          <w:b/>
          <w:bCs/>
          <w:color w:val="000000" w:themeColor="text1"/>
          <w:sz w:val="24"/>
          <w:szCs w:val="24"/>
        </w:rPr>
      </w:pPr>
      <w:r>
        <w:rPr>
          <w:b/>
          <w:bCs/>
          <w:color w:val="000000" w:themeColor="text1"/>
          <w:sz w:val="24"/>
          <w:szCs w:val="24"/>
        </w:rPr>
        <w:lastRenderedPageBreak/>
        <w:t>Information Technology:</w:t>
      </w:r>
    </w:p>
    <w:tbl>
      <w:tblPr>
        <w:tblStyle w:val="TableGrid"/>
        <w:tblW w:w="0" w:type="auto"/>
        <w:tblLook w:val="04A0" w:firstRow="1" w:lastRow="0" w:firstColumn="1" w:lastColumn="0" w:noHBand="0" w:noVBand="1"/>
      </w:tblPr>
      <w:tblGrid>
        <w:gridCol w:w="3116"/>
        <w:gridCol w:w="3117"/>
        <w:gridCol w:w="3117"/>
      </w:tblGrid>
      <w:tr w:rsidR="00126129" w14:paraId="02BDABB0" w14:textId="77777777" w:rsidTr="0035270C">
        <w:trPr>
          <w:tblHeader/>
        </w:trPr>
        <w:tc>
          <w:tcPr>
            <w:tcW w:w="3116" w:type="dxa"/>
            <w:shd w:val="clear" w:color="auto" w:fill="D9D9D9" w:themeFill="background1" w:themeFillShade="D9"/>
          </w:tcPr>
          <w:p w14:paraId="5EF6FA05" w14:textId="77777777" w:rsidR="00126129" w:rsidRDefault="00126129" w:rsidP="0035270C">
            <w:r w:rsidRPr="00AD4726">
              <w:rPr>
                <w:b/>
                <w:bCs/>
              </w:rPr>
              <w:t>Candidates must</w:t>
            </w:r>
            <w:r>
              <w:rPr>
                <w:b/>
                <w:bCs/>
              </w:rPr>
              <w:t xml:space="preserve"> demonstrate</w:t>
            </w:r>
            <w:ins w:id="4"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43E28535" w14:textId="77777777" w:rsidR="00126129" w:rsidRDefault="00126129" w:rsidP="0035270C">
            <w:r w:rsidRPr="00AD4726">
              <w:rPr>
                <w:b/>
                <w:bCs/>
              </w:rPr>
              <w:t>Course #/Title/Grade</w:t>
            </w:r>
          </w:p>
        </w:tc>
        <w:tc>
          <w:tcPr>
            <w:tcW w:w="3117" w:type="dxa"/>
            <w:shd w:val="clear" w:color="auto" w:fill="D9D9D9" w:themeFill="background1" w:themeFillShade="D9"/>
          </w:tcPr>
          <w:p w14:paraId="641D119A" w14:textId="77777777" w:rsidR="00126129" w:rsidRPr="00AD4726" w:rsidRDefault="00126129" w:rsidP="0035270C">
            <w:r w:rsidRPr="00AD4726">
              <w:rPr>
                <w:b/>
                <w:bCs/>
              </w:rPr>
              <w:t>Portfolio Artifact(s)</w:t>
            </w:r>
          </w:p>
          <w:p w14:paraId="4A39287F" w14:textId="77777777" w:rsidR="00126129" w:rsidRPr="00AD4726" w:rsidRDefault="00126129" w:rsidP="0035270C">
            <w:r w:rsidRPr="00AD4726">
              <w:rPr>
                <w:b/>
                <w:bCs/>
              </w:rPr>
              <w:t>AND </w:t>
            </w:r>
          </w:p>
          <w:p w14:paraId="0DD36B07" w14:textId="77777777" w:rsidR="00126129" w:rsidRDefault="00126129" w:rsidP="0035270C">
            <w:r w:rsidRPr="00AD4726">
              <w:rPr>
                <w:b/>
                <w:bCs/>
              </w:rPr>
              <w:t>Rationale</w:t>
            </w:r>
          </w:p>
        </w:tc>
      </w:tr>
      <w:tr w:rsidR="00126129" w14:paraId="0C090043" w14:textId="77777777" w:rsidTr="0035270C">
        <w:tc>
          <w:tcPr>
            <w:tcW w:w="3116" w:type="dxa"/>
          </w:tcPr>
          <w:p w14:paraId="7B0404C4" w14:textId="77777777" w:rsidR="00126129" w:rsidRPr="00AD4726" w:rsidRDefault="00126129" w:rsidP="00126129">
            <w:r>
              <w:t>Technology and its role in business contexts</w:t>
            </w:r>
          </w:p>
          <w:p w14:paraId="05540054" w14:textId="77777777" w:rsidR="00126129" w:rsidRDefault="00126129" w:rsidP="00126129"/>
        </w:tc>
        <w:sdt>
          <w:sdtPr>
            <w:id w:val="706987702"/>
            <w:placeholder>
              <w:docPart w:val="D3BE883D12254E4BA99E50B3A972A8AA"/>
            </w:placeholder>
            <w:showingPlcHdr/>
          </w:sdtPr>
          <w:sdtEndPr/>
          <w:sdtContent>
            <w:tc>
              <w:tcPr>
                <w:tcW w:w="3117" w:type="dxa"/>
              </w:tcPr>
              <w:p w14:paraId="029D47F9" w14:textId="77777777" w:rsidR="00126129" w:rsidRDefault="00126129" w:rsidP="0035270C">
                <w:r w:rsidRPr="004C4EA8">
                  <w:rPr>
                    <w:rStyle w:val="PlaceholderText"/>
                  </w:rPr>
                  <w:t>Click or tap here to enter text.</w:t>
                </w:r>
              </w:p>
            </w:tc>
          </w:sdtContent>
        </w:sdt>
        <w:sdt>
          <w:sdtPr>
            <w:id w:val="-1951466028"/>
            <w:placeholder>
              <w:docPart w:val="7A2668F26EF043B98D740CEAA0B009E7"/>
            </w:placeholder>
            <w:showingPlcHdr/>
          </w:sdtPr>
          <w:sdtEndPr/>
          <w:sdtContent>
            <w:tc>
              <w:tcPr>
                <w:tcW w:w="3117" w:type="dxa"/>
              </w:tcPr>
              <w:p w14:paraId="66DECA6F" w14:textId="77777777" w:rsidR="00126129" w:rsidRDefault="00126129" w:rsidP="0035270C">
                <w:r w:rsidRPr="004C4EA8">
                  <w:rPr>
                    <w:rStyle w:val="PlaceholderText"/>
                  </w:rPr>
                  <w:t>Click or tap here to enter text.</w:t>
                </w:r>
              </w:p>
            </w:tc>
          </w:sdtContent>
        </w:sdt>
      </w:tr>
      <w:tr w:rsidR="00126129" w14:paraId="4FE7AA99" w14:textId="77777777" w:rsidTr="0035270C">
        <w:tc>
          <w:tcPr>
            <w:tcW w:w="3116" w:type="dxa"/>
          </w:tcPr>
          <w:p w14:paraId="232A3921" w14:textId="77777777" w:rsidR="00126129" w:rsidRDefault="00126129" w:rsidP="0035270C">
            <w:r w:rsidRPr="00242158">
              <w:t>Information management and use of reporting tools</w:t>
            </w:r>
          </w:p>
          <w:p w14:paraId="6ABEAA66" w14:textId="24A14332" w:rsidR="00126129" w:rsidRDefault="00126129" w:rsidP="0035270C"/>
        </w:tc>
        <w:sdt>
          <w:sdtPr>
            <w:id w:val="782004911"/>
            <w:placeholder>
              <w:docPart w:val="4E10BECD3E1845E180F5A2FE034A9A84"/>
            </w:placeholder>
            <w:showingPlcHdr/>
          </w:sdtPr>
          <w:sdtEndPr/>
          <w:sdtContent>
            <w:tc>
              <w:tcPr>
                <w:tcW w:w="3117" w:type="dxa"/>
              </w:tcPr>
              <w:p w14:paraId="2F9BEB1D" w14:textId="77777777" w:rsidR="00126129" w:rsidRDefault="00126129" w:rsidP="0035270C">
                <w:r w:rsidRPr="004C4EA8">
                  <w:rPr>
                    <w:rStyle w:val="PlaceholderText"/>
                  </w:rPr>
                  <w:t>Click or tap here to enter text.</w:t>
                </w:r>
              </w:p>
            </w:tc>
          </w:sdtContent>
        </w:sdt>
        <w:sdt>
          <w:sdtPr>
            <w:id w:val="187191055"/>
            <w:placeholder>
              <w:docPart w:val="40F545034DF141FDA2514DFFA144ECFF"/>
            </w:placeholder>
            <w:showingPlcHdr/>
          </w:sdtPr>
          <w:sdtEndPr/>
          <w:sdtContent>
            <w:tc>
              <w:tcPr>
                <w:tcW w:w="3117" w:type="dxa"/>
              </w:tcPr>
              <w:p w14:paraId="0B978C22" w14:textId="77777777" w:rsidR="00126129" w:rsidRDefault="00126129" w:rsidP="0035270C">
                <w:r w:rsidRPr="004C4EA8">
                  <w:rPr>
                    <w:rStyle w:val="PlaceholderText"/>
                  </w:rPr>
                  <w:t>Click or tap here to enter text.</w:t>
                </w:r>
              </w:p>
            </w:tc>
          </w:sdtContent>
        </w:sdt>
      </w:tr>
    </w:tbl>
    <w:p w14:paraId="4ED679F6" w14:textId="77777777" w:rsidR="00126129" w:rsidRDefault="00126129" w:rsidP="00AD4726">
      <w:pPr>
        <w:spacing w:after="0" w:line="240" w:lineRule="auto"/>
        <w:rPr>
          <w:rFonts w:ascii="Trebuchet MS" w:eastAsia="Times New Roman" w:hAnsi="Trebuchet MS" w:cs="Times New Roman"/>
          <w:color w:val="000000"/>
          <w:kern w:val="0"/>
          <w:sz w:val="22"/>
          <w:szCs w:val="22"/>
          <w14:ligatures w14:val="none"/>
        </w:rPr>
      </w:pPr>
    </w:p>
    <w:p w14:paraId="7E58C023" w14:textId="77777777" w:rsidR="00126129" w:rsidRDefault="00126129" w:rsidP="00AD4726">
      <w:pPr>
        <w:spacing w:after="0" w:line="240" w:lineRule="auto"/>
        <w:rPr>
          <w:rFonts w:ascii="Trebuchet MS" w:eastAsia="Times New Roman" w:hAnsi="Trebuchet MS" w:cs="Times New Roman"/>
          <w:color w:val="000000"/>
          <w:kern w:val="0"/>
          <w:sz w:val="22"/>
          <w:szCs w:val="22"/>
          <w14:ligatures w14:val="none"/>
        </w:rPr>
      </w:pPr>
    </w:p>
    <w:p w14:paraId="1D8AA51B" w14:textId="77777777" w:rsidR="00126129" w:rsidRDefault="00126129" w:rsidP="00AD4726">
      <w:pPr>
        <w:spacing w:after="0" w:line="240" w:lineRule="auto"/>
        <w:rPr>
          <w:rFonts w:ascii="Trebuchet MS" w:eastAsia="Times New Roman" w:hAnsi="Trebuchet MS" w:cs="Times New Roman"/>
          <w:color w:val="000000"/>
          <w:kern w:val="0"/>
          <w:sz w:val="22"/>
          <w:szCs w:val="22"/>
          <w14:ligatures w14:val="none"/>
        </w:rPr>
      </w:pPr>
    </w:p>
    <w:p w14:paraId="7A6B0CCD" w14:textId="00431D66" w:rsidR="00126129" w:rsidRPr="00C8177F" w:rsidRDefault="00126129" w:rsidP="00126129">
      <w:pPr>
        <w:pStyle w:val="Heading3"/>
        <w:rPr>
          <w:b/>
          <w:bCs/>
          <w:color w:val="000000" w:themeColor="text1"/>
          <w:sz w:val="24"/>
          <w:szCs w:val="24"/>
        </w:rPr>
      </w:pPr>
      <w:r>
        <w:rPr>
          <w:b/>
          <w:bCs/>
          <w:color w:val="000000" w:themeColor="text1"/>
          <w:sz w:val="24"/>
          <w:szCs w:val="24"/>
        </w:rPr>
        <w:t>Law and International Business:</w:t>
      </w:r>
    </w:p>
    <w:tbl>
      <w:tblPr>
        <w:tblStyle w:val="TableGrid"/>
        <w:tblW w:w="0" w:type="auto"/>
        <w:tblLook w:val="04A0" w:firstRow="1" w:lastRow="0" w:firstColumn="1" w:lastColumn="0" w:noHBand="0" w:noVBand="1"/>
      </w:tblPr>
      <w:tblGrid>
        <w:gridCol w:w="3116"/>
        <w:gridCol w:w="3117"/>
        <w:gridCol w:w="3117"/>
      </w:tblGrid>
      <w:tr w:rsidR="00126129" w14:paraId="171BA78A" w14:textId="77777777" w:rsidTr="0035270C">
        <w:trPr>
          <w:tblHeader/>
        </w:trPr>
        <w:tc>
          <w:tcPr>
            <w:tcW w:w="3116" w:type="dxa"/>
            <w:shd w:val="clear" w:color="auto" w:fill="D9D9D9" w:themeFill="background1" w:themeFillShade="D9"/>
          </w:tcPr>
          <w:p w14:paraId="77D705E9" w14:textId="77777777" w:rsidR="00126129" w:rsidRDefault="00126129" w:rsidP="0035270C">
            <w:r w:rsidRPr="00AD4726">
              <w:rPr>
                <w:b/>
                <w:bCs/>
              </w:rPr>
              <w:t>Candidates must</w:t>
            </w:r>
            <w:r>
              <w:rPr>
                <w:b/>
                <w:bCs/>
              </w:rPr>
              <w:t xml:space="preserve"> demonstrate</w:t>
            </w:r>
            <w:ins w:id="5"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F0ABC26" w14:textId="77777777" w:rsidR="00126129" w:rsidRDefault="00126129" w:rsidP="0035270C">
            <w:r w:rsidRPr="00AD4726">
              <w:rPr>
                <w:b/>
                <w:bCs/>
              </w:rPr>
              <w:t>Course #/Title/Grade</w:t>
            </w:r>
          </w:p>
        </w:tc>
        <w:tc>
          <w:tcPr>
            <w:tcW w:w="3117" w:type="dxa"/>
            <w:shd w:val="clear" w:color="auto" w:fill="D9D9D9" w:themeFill="background1" w:themeFillShade="D9"/>
          </w:tcPr>
          <w:p w14:paraId="29E0C510" w14:textId="77777777" w:rsidR="00126129" w:rsidRPr="00AD4726" w:rsidRDefault="00126129" w:rsidP="0035270C">
            <w:r w:rsidRPr="00AD4726">
              <w:rPr>
                <w:b/>
                <w:bCs/>
              </w:rPr>
              <w:t>Portfolio Artifact(s)</w:t>
            </w:r>
          </w:p>
          <w:p w14:paraId="2EF4C6B0" w14:textId="77777777" w:rsidR="00126129" w:rsidRPr="00AD4726" w:rsidRDefault="00126129" w:rsidP="0035270C">
            <w:r w:rsidRPr="00AD4726">
              <w:rPr>
                <w:b/>
                <w:bCs/>
              </w:rPr>
              <w:t>AND </w:t>
            </w:r>
          </w:p>
          <w:p w14:paraId="7F771989" w14:textId="77777777" w:rsidR="00126129" w:rsidRDefault="00126129" w:rsidP="0035270C">
            <w:r w:rsidRPr="00AD4726">
              <w:rPr>
                <w:b/>
                <w:bCs/>
              </w:rPr>
              <w:t>Rationale</w:t>
            </w:r>
          </w:p>
        </w:tc>
      </w:tr>
      <w:tr w:rsidR="00126129" w14:paraId="53C3FD55" w14:textId="77777777" w:rsidTr="0035270C">
        <w:tc>
          <w:tcPr>
            <w:tcW w:w="3116" w:type="dxa"/>
          </w:tcPr>
          <w:p w14:paraId="55E9C626" w14:textId="77777777" w:rsidR="00126129" w:rsidRPr="00AD4726" w:rsidRDefault="00126129" w:rsidP="00126129">
            <w:r w:rsidRPr="0003175B">
              <w:t>Foundations of international business and trade relations</w:t>
            </w:r>
          </w:p>
          <w:p w14:paraId="14F5F3F7" w14:textId="67132E17" w:rsidR="00126129" w:rsidRDefault="00126129" w:rsidP="00126129"/>
        </w:tc>
        <w:sdt>
          <w:sdtPr>
            <w:id w:val="-1929881317"/>
            <w:placeholder>
              <w:docPart w:val="774D9A915D7645D6BDEFCCBFD9D9CE94"/>
            </w:placeholder>
            <w:showingPlcHdr/>
          </w:sdtPr>
          <w:sdtEndPr/>
          <w:sdtContent>
            <w:tc>
              <w:tcPr>
                <w:tcW w:w="3117" w:type="dxa"/>
              </w:tcPr>
              <w:p w14:paraId="3A9D010E" w14:textId="77777777" w:rsidR="00126129" w:rsidRDefault="00126129" w:rsidP="0035270C">
                <w:r w:rsidRPr="004C4EA8">
                  <w:rPr>
                    <w:rStyle w:val="PlaceholderText"/>
                  </w:rPr>
                  <w:t>Click or tap here to enter text.</w:t>
                </w:r>
              </w:p>
            </w:tc>
          </w:sdtContent>
        </w:sdt>
        <w:sdt>
          <w:sdtPr>
            <w:id w:val="-1396510530"/>
            <w:placeholder>
              <w:docPart w:val="6D3A7D8BB1DC4734A60CC3EFC267ACED"/>
            </w:placeholder>
            <w:showingPlcHdr/>
          </w:sdtPr>
          <w:sdtEndPr/>
          <w:sdtContent>
            <w:tc>
              <w:tcPr>
                <w:tcW w:w="3117" w:type="dxa"/>
              </w:tcPr>
              <w:p w14:paraId="343E4403" w14:textId="77777777" w:rsidR="00126129" w:rsidRDefault="00126129" w:rsidP="0035270C">
                <w:r w:rsidRPr="004C4EA8">
                  <w:rPr>
                    <w:rStyle w:val="PlaceholderText"/>
                  </w:rPr>
                  <w:t>Click or tap here to enter text.</w:t>
                </w:r>
              </w:p>
            </w:tc>
          </w:sdtContent>
        </w:sdt>
      </w:tr>
      <w:tr w:rsidR="00126129" w14:paraId="57170DD5" w14:textId="77777777" w:rsidTr="0035270C">
        <w:tc>
          <w:tcPr>
            <w:tcW w:w="3116" w:type="dxa"/>
          </w:tcPr>
          <w:p w14:paraId="28F54E0B" w14:textId="77777777" w:rsidR="00126129" w:rsidRDefault="00126129" w:rsidP="00126129">
            <w:r w:rsidRPr="00C41919">
              <w:t>Legal fundamentals (contract management, court systems, legislation, copyright trademarks)</w:t>
            </w:r>
          </w:p>
          <w:p w14:paraId="79C722FC" w14:textId="13899A9C" w:rsidR="00126129" w:rsidRDefault="00126129" w:rsidP="00126129"/>
        </w:tc>
        <w:sdt>
          <w:sdtPr>
            <w:id w:val="89987455"/>
            <w:placeholder>
              <w:docPart w:val="D261EB254051465B8090E8AED477FC24"/>
            </w:placeholder>
            <w:showingPlcHdr/>
          </w:sdtPr>
          <w:sdtEndPr/>
          <w:sdtContent>
            <w:tc>
              <w:tcPr>
                <w:tcW w:w="3117" w:type="dxa"/>
              </w:tcPr>
              <w:p w14:paraId="67962684" w14:textId="77777777" w:rsidR="00126129" w:rsidRDefault="00126129" w:rsidP="0035270C">
                <w:r w:rsidRPr="004C4EA8">
                  <w:rPr>
                    <w:rStyle w:val="PlaceholderText"/>
                  </w:rPr>
                  <w:t>Click or tap here to enter text.</w:t>
                </w:r>
              </w:p>
            </w:tc>
          </w:sdtContent>
        </w:sdt>
        <w:sdt>
          <w:sdtPr>
            <w:id w:val="1815134627"/>
            <w:placeholder>
              <w:docPart w:val="429904C8954843898C6EBC39516F65CA"/>
            </w:placeholder>
            <w:showingPlcHdr/>
          </w:sdtPr>
          <w:sdtEndPr/>
          <w:sdtContent>
            <w:tc>
              <w:tcPr>
                <w:tcW w:w="3117" w:type="dxa"/>
              </w:tcPr>
              <w:p w14:paraId="0650714B" w14:textId="77777777" w:rsidR="00126129" w:rsidRDefault="00126129" w:rsidP="0035270C">
                <w:r w:rsidRPr="004C4EA8">
                  <w:rPr>
                    <w:rStyle w:val="PlaceholderText"/>
                  </w:rPr>
                  <w:t>Click or tap here to enter text.</w:t>
                </w:r>
              </w:p>
            </w:tc>
          </w:sdtContent>
        </w:sdt>
      </w:tr>
      <w:tr w:rsidR="00126129" w14:paraId="7AFFA6ED" w14:textId="77777777" w:rsidTr="0035270C">
        <w:tc>
          <w:tcPr>
            <w:tcW w:w="3116" w:type="dxa"/>
          </w:tcPr>
          <w:p w14:paraId="0684A1EE" w14:textId="77777777" w:rsidR="00126129" w:rsidRDefault="00126129" w:rsidP="00126129">
            <w:r>
              <w:t>Issues related to cybersecurity</w:t>
            </w:r>
          </w:p>
          <w:p w14:paraId="09662A8E" w14:textId="6990A61D" w:rsidR="00126129" w:rsidRPr="00C41919" w:rsidRDefault="00126129" w:rsidP="00126129"/>
        </w:tc>
        <w:sdt>
          <w:sdtPr>
            <w:id w:val="-449404343"/>
            <w:placeholder>
              <w:docPart w:val="864D6A6B7DA845FC938E1DAE65D23E5E"/>
            </w:placeholder>
            <w:showingPlcHdr/>
          </w:sdtPr>
          <w:sdtEndPr/>
          <w:sdtContent>
            <w:tc>
              <w:tcPr>
                <w:tcW w:w="3117" w:type="dxa"/>
              </w:tcPr>
              <w:p w14:paraId="2F7B2C47" w14:textId="132B6BCA" w:rsidR="00126129" w:rsidRDefault="00126129" w:rsidP="0035270C">
                <w:r w:rsidRPr="004C4EA8">
                  <w:rPr>
                    <w:rStyle w:val="PlaceholderText"/>
                  </w:rPr>
                  <w:t>Click or tap here to enter text.</w:t>
                </w:r>
              </w:p>
            </w:tc>
          </w:sdtContent>
        </w:sdt>
        <w:sdt>
          <w:sdtPr>
            <w:id w:val="1021428754"/>
            <w:placeholder>
              <w:docPart w:val="C349650629FA44968B3DC60EFC4D1D2D"/>
            </w:placeholder>
            <w:showingPlcHdr/>
          </w:sdtPr>
          <w:sdtEndPr/>
          <w:sdtContent>
            <w:tc>
              <w:tcPr>
                <w:tcW w:w="3117" w:type="dxa"/>
              </w:tcPr>
              <w:p w14:paraId="235E7D75" w14:textId="1F3C6937" w:rsidR="00126129" w:rsidRDefault="00126129" w:rsidP="0035270C">
                <w:r w:rsidRPr="004C4EA8">
                  <w:rPr>
                    <w:rStyle w:val="PlaceholderText"/>
                  </w:rPr>
                  <w:t>Click or tap here to enter text.</w:t>
                </w:r>
              </w:p>
            </w:tc>
          </w:sdtContent>
        </w:sdt>
      </w:tr>
      <w:tr w:rsidR="00126129" w14:paraId="5615CFF3" w14:textId="77777777" w:rsidTr="0035270C">
        <w:tc>
          <w:tcPr>
            <w:tcW w:w="3116" w:type="dxa"/>
          </w:tcPr>
          <w:p w14:paraId="2584DBF1" w14:textId="77777777" w:rsidR="00126129" w:rsidRDefault="00126129" w:rsidP="00126129">
            <w:r w:rsidRPr="00C41919">
              <w:t>Business law, sales contracts, consumer law, employment (including personnel policies and practices), business organization and related matters</w:t>
            </w:r>
          </w:p>
          <w:p w14:paraId="7EA490CF" w14:textId="2D2C945A" w:rsidR="00126129" w:rsidRDefault="00126129" w:rsidP="00126129"/>
        </w:tc>
        <w:sdt>
          <w:sdtPr>
            <w:id w:val="-209422086"/>
            <w:placeholder>
              <w:docPart w:val="151E63BAA91640368F551031C68F455F"/>
            </w:placeholder>
            <w:showingPlcHdr/>
          </w:sdtPr>
          <w:sdtEndPr/>
          <w:sdtContent>
            <w:tc>
              <w:tcPr>
                <w:tcW w:w="3117" w:type="dxa"/>
              </w:tcPr>
              <w:p w14:paraId="0A54569B" w14:textId="3854CA28" w:rsidR="00126129" w:rsidRDefault="00126129" w:rsidP="0035270C">
                <w:r w:rsidRPr="004C4EA8">
                  <w:rPr>
                    <w:rStyle w:val="PlaceholderText"/>
                  </w:rPr>
                  <w:t>Click or tap here to enter text.</w:t>
                </w:r>
              </w:p>
            </w:tc>
          </w:sdtContent>
        </w:sdt>
        <w:sdt>
          <w:sdtPr>
            <w:id w:val="-12299736"/>
            <w:placeholder>
              <w:docPart w:val="4E7538DA7B5440278A8ACCFC7ACD9199"/>
            </w:placeholder>
            <w:showingPlcHdr/>
          </w:sdtPr>
          <w:sdtEndPr/>
          <w:sdtContent>
            <w:tc>
              <w:tcPr>
                <w:tcW w:w="3117" w:type="dxa"/>
              </w:tcPr>
              <w:p w14:paraId="608B2BA2" w14:textId="13DCDF1A" w:rsidR="00126129" w:rsidRDefault="00126129" w:rsidP="0035270C">
                <w:r w:rsidRPr="004C4EA8">
                  <w:rPr>
                    <w:rStyle w:val="PlaceholderText"/>
                  </w:rPr>
                  <w:t>Click or tap here to enter text.</w:t>
                </w:r>
              </w:p>
            </w:tc>
          </w:sdtContent>
        </w:sdt>
      </w:tr>
    </w:tbl>
    <w:p w14:paraId="17AEF59D" w14:textId="77777777" w:rsidR="00126129" w:rsidRDefault="00126129" w:rsidP="00AD4726">
      <w:pPr>
        <w:spacing w:after="0" w:line="240" w:lineRule="auto"/>
        <w:rPr>
          <w:rFonts w:ascii="Trebuchet MS" w:eastAsia="Times New Roman" w:hAnsi="Trebuchet MS" w:cs="Times New Roman"/>
          <w:color w:val="000000"/>
          <w:kern w:val="0"/>
          <w:sz w:val="22"/>
          <w:szCs w:val="22"/>
          <w14:ligatures w14:val="none"/>
        </w:rPr>
      </w:pPr>
    </w:p>
    <w:p w14:paraId="6794D1B5" w14:textId="77777777" w:rsidR="00126129" w:rsidRDefault="00126129" w:rsidP="00AD4726">
      <w:pPr>
        <w:spacing w:after="0" w:line="240" w:lineRule="auto"/>
        <w:rPr>
          <w:rFonts w:ascii="Trebuchet MS" w:eastAsia="Times New Roman" w:hAnsi="Trebuchet MS" w:cs="Times New Roman"/>
          <w:color w:val="000000"/>
          <w:kern w:val="0"/>
          <w:sz w:val="22"/>
          <w:szCs w:val="22"/>
          <w14:ligatures w14:val="none"/>
        </w:rPr>
      </w:pPr>
    </w:p>
    <w:p w14:paraId="0A22D71E" w14:textId="77777777" w:rsidR="00126129" w:rsidRDefault="00126129" w:rsidP="00AD4726">
      <w:pPr>
        <w:spacing w:after="0" w:line="240" w:lineRule="auto"/>
        <w:rPr>
          <w:rFonts w:ascii="Trebuchet MS" w:eastAsia="Times New Roman" w:hAnsi="Trebuchet MS" w:cs="Times New Roman"/>
          <w:color w:val="000000"/>
          <w:kern w:val="0"/>
          <w:sz w:val="22"/>
          <w:szCs w:val="22"/>
          <w14:ligatures w14:val="none"/>
        </w:rPr>
      </w:pPr>
    </w:p>
    <w:p w14:paraId="3307494C" w14:textId="77777777" w:rsidR="00126129" w:rsidRDefault="00126129" w:rsidP="00AD4726">
      <w:pPr>
        <w:spacing w:after="0" w:line="240" w:lineRule="auto"/>
        <w:rPr>
          <w:rFonts w:ascii="Trebuchet MS" w:eastAsia="Times New Roman" w:hAnsi="Trebuchet MS" w:cs="Times New Roman"/>
          <w:color w:val="000000"/>
          <w:kern w:val="0"/>
          <w:sz w:val="22"/>
          <w:szCs w:val="22"/>
          <w14:ligatures w14:val="none"/>
        </w:rPr>
      </w:pPr>
    </w:p>
    <w:p w14:paraId="696483CE" w14:textId="24E49868" w:rsidR="00126129" w:rsidRPr="00C8177F" w:rsidRDefault="00126129" w:rsidP="00126129">
      <w:pPr>
        <w:pStyle w:val="Heading3"/>
        <w:rPr>
          <w:b/>
          <w:bCs/>
          <w:color w:val="000000" w:themeColor="text1"/>
          <w:sz w:val="24"/>
          <w:szCs w:val="24"/>
        </w:rPr>
      </w:pPr>
      <w:r>
        <w:rPr>
          <w:b/>
          <w:bCs/>
          <w:color w:val="000000" w:themeColor="text1"/>
          <w:sz w:val="24"/>
          <w:szCs w:val="24"/>
        </w:rPr>
        <w:lastRenderedPageBreak/>
        <w:t>Marketing and Management:</w:t>
      </w:r>
    </w:p>
    <w:tbl>
      <w:tblPr>
        <w:tblStyle w:val="TableGrid"/>
        <w:tblW w:w="0" w:type="auto"/>
        <w:tblLook w:val="04A0" w:firstRow="1" w:lastRow="0" w:firstColumn="1" w:lastColumn="0" w:noHBand="0" w:noVBand="1"/>
      </w:tblPr>
      <w:tblGrid>
        <w:gridCol w:w="3116"/>
        <w:gridCol w:w="3117"/>
        <w:gridCol w:w="3117"/>
      </w:tblGrid>
      <w:tr w:rsidR="00126129" w14:paraId="450CAE98" w14:textId="77777777" w:rsidTr="0035270C">
        <w:trPr>
          <w:tblHeader/>
        </w:trPr>
        <w:tc>
          <w:tcPr>
            <w:tcW w:w="3116" w:type="dxa"/>
            <w:shd w:val="clear" w:color="auto" w:fill="D9D9D9" w:themeFill="background1" w:themeFillShade="D9"/>
          </w:tcPr>
          <w:p w14:paraId="502171C4" w14:textId="77777777" w:rsidR="00126129" w:rsidRDefault="00126129" w:rsidP="0035270C">
            <w:r w:rsidRPr="00AD4726">
              <w:rPr>
                <w:b/>
                <w:bCs/>
              </w:rPr>
              <w:t>Candidates must</w:t>
            </w:r>
            <w:r>
              <w:rPr>
                <w:b/>
                <w:bCs/>
              </w:rPr>
              <w:t xml:space="preserve"> demonstrate</w:t>
            </w:r>
            <w:ins w:id="6"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2E1656AD" w14:textId="77777777" w:rsidR="00126129" w:rsidRDefault="00126129" w:rsidP="0035270C">
            <w:r w:rsidRPr="00AD4726">
              <w:rPr>
                <w:b/>
                <w:bCs/>
              </w:rPr>
              <w:t>Course #/Title/Grade</w:t>
            </w:r>
          </w:p>
        </w:tc>
        <w:tc>
          <w:tcPr>
            <w:tcW w:w="3117" w:type="dxa"/>
            <w:shd w:val="clear" w:color="auto" w:fill="D9D9D9" w:themeFill="background1" w:themeFillShade="D9"/>
          </w:tcPr>
          <w:p w14:paraId="2A0808F6" w14:textId="77777777" w:rsidR="00126129" w:rsidRPr="00AD4726" w:rsidRDefault="00126129" w:rsidP="0035270C">
            <w:r w:rsidRPr="00AD4726">
              <w:rPr>
                <w:b/>
                <w:bCs/>
              </w:rPr>
              <w:t>Portfolio Artifact(s)</w:t>
            </w:r>
          </w:p>
          <w:p w14:paraId="114C7E3E" w14:textId="77777777" w:rsidR="00126129" w:rsidRPr="00AD4726" w:rsidRDefault="00126129" w:rsidP="0035270C">
            <w:r w:rsidRPr="00AD4726">
              <w:rPr>
                <w:b/>
                <w:bCs/>
              </w:rPr>
              <w:t>AND </w:t>
            </w:r>
          </w:p>
          <w:p w14:paraId="3E93BED4" w14:textId="77777777" w:rsidR="00126129" w:rsidRDefault="00126129" w:rsidP="0035270C">
            <w:r w:rsidRPr="00AD4726">
              <w:rPr>
                <w:b/>
                <w:bCs/>
              </w:rPr>
              <w:t>Rationale</w:t>
            </w:r>
          </w:p>
        </w:tc>
      </w:tr>
      <w:tr w:rsidR="00126129" w14:paraId="7EE96196" w14:textId="77777777" w:rsidTr="0035270C">
        <w:tc>
          <w:tcPr>
            <w:tcW w:w="3116" w:type="dxa"/>
          </w:tcPr>
          <w:p w14:paraId="1BD9B0FB" w14:textId="77777777" w:rsidR="00126129" w:rsidRDefault="00126129" w:rsidP="00126129">
            <w:r w:rsidRPr="00EB7849">
              <w:t>Marketing principles</w:t>
            </w:r>
            <w:r>
              <w:t xml:space="preserve"> and</w:t>
            </w:r>
            <w:r w:rsidRPr="00EB7849">
              <w:t xml:space="preserve"> </w:t>
            </w:r>
            <w:r>
              <w:t>practices of buyer analysis</w:t>
            </w:r>
          </w:p>
          <w:p w14:paraId="289E719C" w14:textId="1AE71EB9" w:rsidR="00126129" w:rsidRDefault="00126129" w:rsidP="00126129"/>
        </w:tc>
        <w:sdt>
          <w:sdtPr>
            <w:id w:val="-1560928718"/>
            <w:placeholder>
              <w:docPart w:val="77F16F16614F4EC19C273764AD28423F"/>
            </w:placeholder>
            <w:showingPlcHdr/>
          </w:sdtPr>
          <w:sdtEndPr/>
          <w:sdtContent>
            <w:tc>
              <w:tcPr>
                <w:tcW w:w="3117" w:type="dxa"/>
              </w:tcPr>
              <w:p w14:paraId="6179463C" w14:textId="77777777" w:rsidR="00126129" w:rsidRDefault="00126129" w:rsidP="0035270C">
                <w:r w:rsidRPr="004C4EA8">
                  <w:rPr>
                    <w:rStyle w:val="PlaceholderText"/>
                  </w:rPr>
                  <w:t>Click or tap here to enter text.</w:t>
                </w:r>
              </w:p>
            </w:tc>
          </w:sdtContent>
        </w:sdt>
        <w:sdt>
          <w:sdtPr>
            <w:id w:val="-1298367284"/>
            <w:placeholder>
              <w:docPart w:val="C62EE80F7F5C4F6AADBE97F407EFDA03"/>
            </w:placeholder>
            <w:showingPlcHdr/>
          </w:sdtPr>
          <w:sdtEndPr/>
          <w:sdtContent>
            <w:tc>
              <w:tcPr>
                <w:tcW w:w="3117" w:type="dxa"/>
              </w:tcPr>
              <w:p w14:paraId="04886077" w14:textId="77777777" w:rsidR="00126129" w:rsidRDefault="00126129" w:rsidP="0035270C">
                <w:r w:rsidRPr="004C4EA8">
                  <w:rPr>
                    <w:rStyle w:val="PlaceholderText"/>
                  </w:rPr>
                  <w:t>Click or tap here to enter text.</w:t>
                </w:r>
              </w:p>
            </w:tc>
          </w:sdtContent>
        </w:sdt>
      </w:tr>
      <w:tr w:rsidR="00126129" w14:paraId="09B64CAA" w14:textId="77777777" w:rsidTr="0035270C">
        <w:tc>
          <w:tcPr>
            <w:tcW w:w="3116" w:type="dxa"/>
          </w:tcPr>
          <w:p w14:paraId="042CFBF2" w14:textId="77777777" w:rsidR="00126129" w:rsidRDefault="00126129" w:rsidP="0035270C">
            <w:r w:rsidRPr="00931BFB">
              <w:t>Legislation as it affects business and/or marketing fields and issues</w:t>
            </w:r>
          </w:p>
          <w:p w14:paraId="094F1874" w14:textId="53ABA4EE" w:rsidR="00126129" w:rsidRDefault="00126129" w:rsidP="0035270C"/>
        </w:tc>
        <w:sdt>
          <w:sdtPr>
            <w:id w:val="-173267234"/>
            <w:placeholder>
              <w:docPart w:val="C9FE6E81C8134B5D9EFB6BDD2823F760"/>
            </w:placeholder>
            <w:showingPlcHdr/>
          </w:sdtPr>
          <w:sdtEndPr/>
          <w:sdtContent>
            <w:tc>
              <w:tcPr>
                <w:tcW w:w="3117" w:type="dxa"/>
              </w:tcPr>
              <w:p w14:paraId="3A69CBBE" w14:textId="77777777" w:rsidR="00126129" w:rsidRDefault="00126129" w:rsidP="0035270C">
                <w:r w:rsidRPr="004C4EA8">
                  <w:rPr>
                    <w:rStyle w:val="PlaceholderText"/>
                  </w:rPr>
                  <w:t>Click or tap here to enter text.</w:t>
                </w:r>
              </w:p>
            </w:tc>
          </w:sdtContent>
        </w:sdt>
        <w:sdt>
          <w:sdtPr>
            <w:id w:val="1698425277"/>
            <w:placeholder>
              <w:docPart w:val="38B8B40A8406474EBBFDAE895DFEB5CD"/>
            </w:placeholder>
            <w:showingPlcHdr/>
          </w:sdtPr>
          <w:sdtEndPr/>
          <w:sdtContent>
            <w:tc>
              <w:tcPr>
                <w:tcW w:w="3117" w:type="dxa"/>
              </w:tcPr>
              <w:p w14:paraId="07BA1B4F" w14:textId="77777777" w:rsidR="00126129" w:rsidRDefault="00126129" w:rsidP="0035270C">
                <w:r w:rsidRPr="004C4EA8">
                  <w:rPr>
                    <w:rStyle w:val="PlaceholderText"/>
                  </w:rPr>
                  <w:t>Click or tap here to enter text.</w:t>
                </w:r>
              </w:p>
            </w:tc>
          </w:sdtContent>
        </w:sdt>
      </w:tr>
      <w:tr w:rsidR="00126129" w14:paraId="1389EA4B" w14:textId="77777777" w:rsidTr="0035270C">
        <w:tc>
          <w:tcPr>
            <w:tcW w:w="3116" w:type="dxa"/>
          </w:tcPr>
          <w:p w14:paraId="31A7DA9E" w14:textId="38694935" w:rsidR="00126129" w:rsidRDefault="00126129" w:rsidP="0035270C">
            <w:r w:rsidRPr="00931BFB">
              <w:t>Business and marketing ethics</w:t>
            </w:r>
          </w:p>
          <w:p w14:paraId="0F7AB678" w14:textId="77777777" w:rsidR="00126129" w:rsidRPr="00C41919" w:rsidRDefault="00126129" w:rsidP="0035270C"/>
        </w:tc>
        <w:sdt>
          <w:sdtPr>
            <w:id w:val="1765334487"/>
            <w:placeholder>
              <w:docPart w:val="DFF1B1A6CEEA4AE5B5D5D62D97110623"/>
            </w:placeholder>
            <w:showingPlcHdr/>
          </w:sdtPr>
          <w:sdtEndPr/>
          <w:sdtContent>
            <w:tc>
              <w:tcPr>
                <w:tcW w:w="3117" w:type="dxa"/>
              </w:tcPr>
              <w:p w14:paraId="71B6CF9D" w14:textId="77777777" w:rsidR="00126129" w:rsidRDefault="00126129" w:rsidP="0035270C">
                <w:r w:rsidRPr="004C4EA8">
                  <w:rPr>
                    <w:rStyle w:val="PlaceholderText"/>
                  </w:rPr>
                  <w:t>Click or tap here to enter text.</w:t>
                </w:r>
              </w:p>
            </w:tc>
          </w:sdtContent>
        </w:sdt>
        <w:sdt>
          <w:sdtPr>
            <w:id w:val="-266233572"/>
            <w:placeholder>
              <w:docPart w:val="683FAC5D23244145AF2CB7B4EDD78F52"/>
            </w:placeholder>
            <w:showingPlcHdr/>
          </w:sdtPr>
          <w:sdtEndPr/>
          <w:sdtContent>
            <w:tc>
              <w:tcPr>
                <w:tcW w:w="3117" w:type="dxa"/>
              </w:tcPr>
              <w:p w14:paraId="0D47B8D1" w14:textId="77777777" w:rsidR="00126129" w:rsidRDefault="00126129" w:rsidP="0035270C">
                <w:r w:rsidRPr="004C4EA8">
                  <w:rPr>
                    <w:rStyle w:val="PlaceholderText"/>
                  </w:rPr>
                  <w:t>Click or tap here to enter text.</w:t>
                </w:r>
              </w:p>
            </w:tc>
          </w:sdtContent>
        </w:sdt>
      </w:tr>
      <w:tr w:rsidR="00126129" w14:paraId="7A4C8557" w14:textId="77777777" w:rsidTr="0035270C">
        <w:tc>
          <w:tcPr>
            <w:tcW w:w="3116" w:type="dxa"/>
          </w:tcPr>
          <w:p w14:paraId="2CEDF3D9" w14:textId="7B18D44E" w:rsidR="00126129" w:rsidRDefault="00126129" w:rsidP="0035270C">
            <w:r w:rsidRPr="00AD20D0">
              <w:t>Functions of management and understanding of their implementation and integration within the business environment</w:t>
            </w:r>
          </w:p>
          <w:p w14:paraId="3FB092F0" w14:textId="77777777" w:rsidR="00126129" w:rsidRDefault="00126129" w:rsidP="0035270C"/>
        </w:tc>
        <w:sdt>
          <w:sdtPr>
            <w:id w:val="821629370"/>
            <w:placeholder>
              <w:docPart w:val="A764A4EC70DC42B9B6F573E14FF902E5"/>
            </w:placeholder>
            <w:showingPlcHdr/>
          </w:sdtPr>
          <w:sdtEndPr/>
          <w:sdtContent>
            <w:tc>
              <w:tcPr>
                <w:tcW w:w="3117" w:type="dxa"/>
              </w:tcPr>
              <w:p w14:paraId="7401E97C" w14:textId="77777777" w:rsidR="00126129" w:rsidRDefault="00126129" w:rsidP="0035270C">
                <w:r w:rsidRPr="004C4EA8">
                  <w:rPr>
                    <w:rStyle w:val="PlaceholderText"/>
                  </w:rPr>
                  <w:t>Click or tap here to enter text.</w:t>
                </w:r>
              </w:p>
            </w:tc>
          </w:sdtContent>
        </w:sdt>
        <w:sdt>
          <w:sdtPr>
            <w:id w:val="1411657275"/>
            <w:placeholder>
              <w:docPart w:val="F11C3338974D4A2EB5D5106B29BDA717"/>
            </w:placeholder>
            <w:showingPlcHdr/>
          </w:sdtPr>
          <w:sdtEndPr/>
          <w:sdtContent>
            <w:tc>
              <w:tcPr>
                <w:tcW w:w="3117" w:type="dxa"/>
              </w:tcPr>
              <w:p w14:paraId="08673442" w14:textId="77777777" w:rsidR="00126129" w:rsidRDefault="00126129" w:rsidP="0035270C">
                <w:r w:rsidRPr="004C4EA8">
                  <w:rPr>
                    <w:rStyle w:val="PlaceholderText"/>
                  </w:rPr>
                  <w:t>Click or tap here to enter text.</w:t>
                </w:r>
              </w:p>
            </w:tc>
          </w:sdtContent>
        </w:sdt>
      </w:tr>
    </w:tbl>
    <w:p w14:paraId="703C39A0" w14:textId="77777777" w:rsidR="00126129" w:rsidRPr="0095630C" w:rsidRDefault="00126129" w:rsidP="00AD4726">
      <w:pPr>
        <w:spacing w:after="0" w:line="240" w:lineRule="auto"/>
        <w:rPr>
          <w:rFonts w:ascii="Trebuchet MS" w:eastAsia="Times New Roman" w:hAnsi="Trebuchet MS" w:cs="Times New Roman"/>
          <w:color w:val="000000"/>
          <w:kern w:val="0"/>
          <w:sz w:val="22"/>
          <w:szCs w:val="22"/>
          <w14:ligatures w14:val="none"/>
        </w:rPr>
      </w:pPr>
    </w:p>
    <w:p w14:paraId="02773104" w14:textId="77777777" w:rsidR="00C956B6" w:rsidRDefault="00C956B6" w:rsidP="00D73494"/>
    <w:p w14:paraId="1A46724D" w14:textId="77777777" w:rsidR="00E131FD" w:rsidRPr="00A845FC" w:rsidRDefault="00E131FD" w:rsidP="00E131FD">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0A487F40" w14:textId="77777777" w:rsidR="00E131FD" w:rsidRDefault="00E131FD" w:rsidP="00D73494"/>
    <w:sectPr w:rsidR="00E131FD" w:rsidSect="003626BA">
      <w:pgSz w:w="12240" w:h="15840"/>
      <w:pgMar w:top="720" w:right="1440" w:bottom="72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CD4CA" w14:textId="77777777" w:rsidR="004C01DF" w:rsidRDefault="004C01DF" w:rsidP="00247CB5">
      <w:pPr>
        <w:spacing w:after="0" w:line="240" w:lineRule="auto"/>
      </w:pPr>
      <w:r>
        <w:separator/>
      </w:r>
    </w:p>
  </w:endnote>
  <w:endnote w:type="continuationSeparator" w:id="0">
    <w:p w14:paraId="4BF7CF0A" w14:textId="77777777" w:rsidR="004C01DF" w:rsidRDefault="004C01DF"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8407B5" w14:textId="77777777" w:rsidR="004C01DF" w:rsidRDefault="004C01DF" w:rsidP="00247CB5">
      <w:pPr>
        <w:spacing w:after="0" w:line="240" w:lineRule="auto"/>
      </w:pPr>
      <w:r>
        <w:separator/>
      </w:r>
    </w:p>
  </w:footnote>
  <w:footnote w:type="continuationSeparator" w:id="0">
    <w:p w14:paraId="0816A2FA" w14:textId="77777777" w:rsidR="004C01DF" w:rsidRDefault="004C01DF"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9533741"/>
    <w:multiLevelType w:val="hybridMultilevel"/>
    <w:tmpl w:val="127A3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1"/>
  </w:num>
  <w:num w:numId="2" w16cid:durableId="1287931480">
    <w:abstractNumId w:val="20"/>
  </w:num>
  <w:num w:numId="3" w16cid:durableId="709914026">
    <w:abstractNumId w:val="25"/>
  </w:num>
  <w:num w:numId="4" w16cid:durableId="1934049431">
    <w:abstractNumId w:val="35"/>
  </w:num>
  <w:num w:numId="5" w16cid:durableId="1597401095">
    <w:abstractNumId w:val="7"/>
  </w:num>
  <w:num w:numId="6" w16cid:durableId="1972515934">
    <w:abstractNumId w:val="12"/>
  </w:num>
  <w:num w:numId="7" w16cid:durableId="1072657260">
    <w:abstractNumId w:val="19"/>
  </w:num>
  <w:num w:numId="8" w16cid:durableId="1300568501">
    <w:abstractNumId w:val="26"/>
  </w:num>
  <w:num w:numId="9" w16cid:durableId="287468638">
    <w:abstractNumId w:val="39"/>
  </w:num>
  <w:num w:numId="10" w16cid:durableId="1435515279">
    <w:abstractNumId w:val="15"/>
  </w:num>
  <w:num w:numId="11" w16cid:durableId="414671710">
    <w:abstractNumId w:val="34"/>
  </w:num>
  <w:num w:numId="12" w16cid:durableId="312950467">
    <w:abstractNumId w:val="24"/>
  </w:num>
  <w:num w:numId="13" w16cid:durableId="92433943">
    <w:abstractNumId w:val="40"/>
  </w:num>
  <w:num w:numId="14" w16cid:durableId="686951336">
    <w:abstractNumId w:val="13"/>
  </w:num>
  <w:num w:numId="15" w16cid:durableId="1958098054">
    <w:abstractNumId w:val="22"/>
  </w:num>
  <w:num w:numId="16" w16cid:durableId="1418794979">
    <w:abstractNumId w:val="11"/>
  </w:num>
  <w:num w:numId="17" w16cid:durableId="1693996720">
    <w:abstractNumId w:val="6"/>
  </w:num>
  <w:num w:numId="18" w16cid:durableId="184177575">
    <w:abstractNumId w:val="29"/>
  </w:num>
  <w:num w:numId="19" w16cid:durableId="1106923685">
    <w:abstractNumId w:val="42"/>
  </w:num>
  <w:num w:numId="20" w16cid:durableId="1052190357">
    <w:abstractNumId w:val="5"/>
  </w:num>
  <w:num w:numId="21" w16cid:durableId="310865930">
    <w:abstractNumId w:val="27"/>
  </w:num>
  <w:num w:numId="22" w16cid:durableId="1462184247">
    <w:abstractNumId w:val="23"/>
  </w:num>
  <w:num w:numId="23" w16cid:durableId="1615019806">
    <w:abstractNumId w:val="30"/>
  </w:num>
  <w:num w:numId="24" w16cid:durableId="587421105">
    <w:abstractNumId w:val="8"/>
  </w:num>
  <w:num w:numId="25" w16cid:durableId="546379856">
    <w:abstractNumId w:val="16"/>
  </w:num>
  <w:num w:numId="26" w16cid:durableId="154227323">
    <w:abstractNumId w:val="32"/>
  </w:num>
  <w:num w:numId="27" w16cid:durableId="761680375">
    <w:abstractNumId w:val="37"/>
  </w:num>
  <w:num w:numId="28" w16cid:durableId="1725061471">
    <w:abstractNumId w:val="14"/>
  </w:num>
  <w:num w:numId="29" w16cid:durableId="859003082">
    <w:abstractNumId w:val="21"/>
  </w:num>
  <w:num w:numId="30" w16cid:durableId="360740766">
    <w:abstractNumId w:val="38"/>
  </w:num>
  <w:num w:numId="31" w16cid:durableId="1336683912">
    <w:abstractNumId w:val="18"/>
  </w:num>
  <w:num w:numId="32" w16cid:durableId="756749512">
    <w:abstractNumId w:val="2"/>
  </w:num>
  <w:num w:numId="33" w16cid:durableId="606084597">
    <w:abstractNumId w:val="1"/>
  </w:num>
  <w:num w:numId="34" w16cid:durableId="1364595449">
    <w:abstractNumId w:val="36"/>
  </w:num>
  <w:num w:numId="35" w16cid:durableId="821893191">
    <w:abstractNumId w:val="3"/>
  </w:num>
  <w:num w:numId="36" w16cid:durableId="1053850141">
    <w:abstractNumId w:val="0"/>
  </w:num>
  <w:num w:numId="37" w16cid:durableId="545023216">
    <w:abstractNumId w:val="4"/>
  </w:num>
  <w:num w:numId="38" w16cid:durableId="272514943">
    <w:abstractNumId w:val="10"/>
  </w:num>
  <w:num w:numId="39" w16cid:durableId="1897157504">
    <w:abstractNumId w:val="17"/>
  </w:num>
  <w:num w:numId="40" w16cid:durableId="585724008">
    <w:abstractNumId w:val="9"/>
  </w:num>
  <w:num w:numId="41" w16cid:durableId="262961182">
    <w:abstractNumId w:val="41"/>
  </w:num>
  <w:num w:numId="42" w16cid:durableId="953286815">
    <w:abstractNumId w:val="33"/>
  </w:num>
  <w:num w:numId="43" w16cid:durableId="1357778685">
    <w:abstractNumId w:val="28"/>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25755"/>
    <w:rsid w:val="0003175B"/>
    <w:rsid w:val="0003574E"/>
    <w:rsid w:val="00073057"/>
    <w:rsid w:val="00076DE2"/>
    <w:rsid w:val="000934EA"/>
    <w:rsid w:val="000A3873"/>
    <w:rsid w:val="000E0699"/>
    <w:rsid w:val="000F575E"/>
    <w:rsid w:val="00106190"/>
    <w:rsid w:val="00126129"/>
    <w:rsid w:val="00131CAF"/>
    <w:rsid w:val="0014583E"/>
    <w:rsid w:val="001811F9"/>
    <w:rsid w:val="00191CDA"/>
    <w:rsid w:val="001A0F69"/>
    <w:rsid w:val="001B154B"/>
    <w:rsid w:val="001B2BD2"/>
    <w:rsid w:val="001C2684"/>
    <w:rsid w:val="001C6ED4"/>
    <w:rsid w:val="001F0822"/>
    <w:rsid w:val="00204747"/>
    <w:rsid w:val="0023345E"/>
    <w:rsid w:val="002354F5"/>
    <w:rsid w:val="00242158"/>
    <w:rsid w:val="00247CB5"/>
    <w:rsid w:val="00264168"/>
    <w:rsid w:val="00290908"/>
    <w:rsid w:val="0030151B"/>
    <w:rsid w:val="0030729A"/>
    <w:rsid w:val="0031031C"/>
    <w:rsid w:val="00332741"/>
    <w:rsid w:val="00332C75"/>
    <w:rsid w:val="003523DD"/>
    <w:rsid w:val="00353080"/>
    <w:rsid w:val="003540EB"/>
    <w:rsid w:val="003626BA"/>
    <w:rsid w:val="00370FFC"/>
    <w:rsid w:val="003913A8"/>
    <w:rsid w:val="003A4D67"/>
    <w:rsid w:val="003B712C"/>
    <w:rsid w:val="003C69BC"/>
    <w:rsid w:val="003E6A2E"/>
    <w:rsid w:val="003F6E42"/>
    <w:rsid w:val="00403B84"/>
    <w:rsid w:val="00415C69"/>
    <w:rsid w:val="0043032A"/>
    <w:rsid w:val="0043360E"/>
    <w:rsid w:val="00443E68"/>
    <w:rsid w:val="004525BB"/>
    <w:rsid w:val="00481F5A"/>
    <w:rsid w:val="00493C82"/>
    <w:rsid w:val="00496D7E"/>
    <w:rsid w:val="004B0D6A"/>
    <w:rsid w:val="004B7A0B"/>
    <w:rsid w:val="004C01DF"/>
    <w:rsid w:val="004C7FD1"/>
    <w:rsid w:val="004D42E1"/>
    <w:rsid w:val="0050722B"/>
    <w:rsid w:val="00533551"/>
    <w:rsid w:val="00576244"/>
    <w:rsid w:val="00591C65"/>
    <w:rsid w:val="00593ADB"/>
    <w:rsid w:val="005A7583"/>
    <w:rsid w:val="005C709F"/>
    <w:rsid w:val="005F3E68"/>
    <w:rsid w:val="006154D6"/>
    <w:rsid w:val="0062061F"/>
    <w:rsid w:val="00627154"/>
    <w:rsid w:val="00643DAC"/>
    <w:rsid w:val="00696699"/>
    <w:rsid w:val="006C6289"/>
    <w:rsid w:val="006D4924"/>
    <w:rsid w:val="006E5B2D"/>
    <w:rsid w:val="006F1505"/>
    <w:rsid w:val="006F5948"/>
    <w:rsid w:val="007232A1"/>
    <w:rsid w:val="00733BB9"/>
    <w:rsid w:val="00742738"/>
    <w:rsid w:val="00755B63"/>
    <w:rsid w:val="00770AA9"/>
    <w:rsid w:val="00775B23"/>
    <w:rsid w:val="007835AD"/>
    <w:rsid w:val="007D6329"/>
    <w:rsid w:val="007F0E4D"/>
    <w:rsid w:val="007F79D7"/>
    <w:rsid w:val="008210A2"/>
    <w:rsid w:val="00821737"/>
    <w:rsid w:val="00835A9A"/>
    <w:rsid w:val="0085756F"/>
    <w:rsid w:val="00864D89"/>
    <w:rsid w:val="008933AB"/>
    <w:rsid w:val="0089730F"/>
    <w:rsid w:val="008B3BD1"/>
    <w:rsid w:val="008B3EFB"/>
    <w:rsid w:val="008C3559"/>
    <w:rsid w:val="008E11CC"/>
    <w:rsid w:val="008E186A"/>
    <w:rsid w:val="0090478D"/>
    <w:rsid w:val="0091570E"/>
    <w:rsid w:val="009208A3"/>
    <w:rsid w:val="00931BFB"/>
    <w:rsid w:val="00944FCC"/>
    <w:rsid w:val="00947E00"/>
    <w:rsid w:val="0095630C"/>
    <w:rsid w:val="00961B67"/>
    <w:rsid w:val="00975B63"/>
    <w:rsid w:val="00991047"/>
    <w:rsid w:val="009A772B"/>
    <w:rsid w:val="009C67F3"/>
    <w:rsid w:val="009E518D"/>
    <w:rsid w:val="009E5D2E"/>
    <w:rsid w:val="00A004A4"/>
    <w:rsid w:val="00A115AE"/>
    <w:rsid w:val="00A17774"/>
    <w:rsid w:val="00A27614"/>
    <w:rsid w:val="00A50A79"/>
    <w:rsid w:val="00A643CE"/>
    <w:rsid w:val="00A74F4A"/>
    <w:rsid w:val="00AD20D0"/>
    <w:rsid w:val="00AD4726"/>
    <w:rsid w:val="00AF146B"/>
    <w:rsid w:val="00B33583"/>
    <w:rsid w:val="00B40C13"/>
    <w:rsid w:val="00B55E61"/>
    <w:rsid w:val="00B63044"/>
    <w:rsid w:val="00BC49E9"/>
    <w:rsid w:val="00BD0802"/>
    <w:rsid w:val="00BD2013"/>
    <w:rsid w:val="00BD4306"/>
    <w:rsid w:val="00BF51CE"/>
    <w:rsid w:val="00C15FBE"/>
    <w:rsid w:val="00C24A1A"/>
    <w:rsid w:val="00C41919"/>
    <w:rsid w:val="00C439EE"/>
    <w:rsid w:val="00C617EA"/>
    <w:rsid w:val="00C819BC"/>
    <w:rsid w:val="00C85E44"/>
    <w:rsid w:val="00C93B5A"/>
    <w:rsid w:val="00C956B6"/>
    <w:rsid w:val="00C97311"/>
    <w:rsid w:val="00CA2EA3"/>
    <w:rsid w:val="00CB1EEA"/>
    <w:rsid w:val="00D1173F"/>
    <w:rsid w:val="00D1700B"/>
    <w:rsid w:val="00D17F99"/>
    <w:rsid w:val="00D73494"/>
    <w:rsid w:val="00D83B10"/>
    <w:rsid w:val="00D8636B"/>
    <w:rsid w:val="00D956E9"/>
    <w:rsid w:val="00DA5561"/>
    <w:rsid w:val="00DB46DA"/>
    <w:rsid w:val="00DB71C4"/>
    <w:rsid w:val="00DC59B8"/>
    <w:rsid w:val="00DD2B52"/>
    <w:rsid w:val="00DD411F"/>
    <w:rsid w:val="00DD6ED0"/>
    <w:rsid w:val="00DE3C15"/>
    <w:rsid w:val="00DF5A01"/>
    <w:rsid w:val="00E131FD"/>
    <w:rsid w:val="00E206FC"/>
    <w:rsid w:val="00E3475B"/>
    <w:rsid w:val="00E4490F"/>
    <w:rsid w:val="00E47BA0"/>
    <w:rsid w:val="00E6002C"/>
    <w:rsid w:val="00E64F02"/>
    <w:rsid w:val="00E82837"/>
    <w:rsid w:val="00E90E32"/>
    <w:rsid w:val="00E92826"/>
    <w:rsid w:val="00EA41E6"/>
    <w:rsid w:val="00EA4A75"/>
    <w:rsid w:val="00EB7849"/>
    <w:rsid w:val="00ED229B"/>
    <w:rsid w:val="00ED4238"/>
    <w:rsid w:val="00ED4563"/>
    <w:rsid w:val="00EF3FFA"/>
    <w:rsid w:val="00EF4A1C"/>
    <w:rsid w:val="00F41B4E"/>
    <w:rsid w:val="00F5536B"/>
    <w:rsid w:val="00F715BA"/>
    <w:rsid w:val="00F77990"/>
    <w:rsid w:val="00FA3782"/>
    <w:rsid w:val="00FC53F6"/>
    <w:rsid w:val="00FE2D02"/>
    <w:rsid w:val="00FE2FBC"/>
    <w:rsid w:val="00FF7F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cde.state.co.us/cdeprof/endorsementrequirement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EB76FC5461C24C819B8948DA4CCE2906"/>
        <w:category>
          <w:name w:val="General"/>
          <w:gallery w:val="placeholder"/>
        </w:category>
        <w:types>
          <w:type w:val="bbPlcHdr"/>
        </w:types>
        <w:behaviors>
          <w:behavior w:val="content"/>
        </w:behaviors>
        <w:guid w:val="{6D6D987A-9FFA-4416-A0BB-A6C799AD3DFA}"/>
      </w:docPartPr>
      <w:docPartBody>
        <w:p w:rsidR="004D297F" w:rsidRDefault="00F005BC" w:rsidP="00F005BC">
          <w:pPr>
            <w:pStyle w:val="EB76FC5461C24C819B8948DA4CCE29061"/>
          </w:pPr>
          <w:r w:rsidRPr="00C6081B">
            <w:rPr>
              <w:rStyle w:val="PlaceholderText"/>
            </w:rPr>
            <w:t>Click or tap here to enter text.</w:t>
          </w:r>
        </w:p>
      </w:docPartBody>
    </w:docPart>
    <w:docPart>
      <w:docPartPr>
        <w:name w:val="3B57EA295A2D49A79F1A2B1D8F217034"/>
        <w:category>
          <w:name w:val="General"/>
          <w:gallery w:val="placeholder"/>
        </w:category>
        <w:types>
          <w:type w:val="bbPlcHdr"/>
        </w:types>
        <w:behaviors>
          <w:behavior w:val="content"/>
        </w:behaviors>
        <w:guid w:val="{38804BDD-3444-4291-A0C6-0BA0F1BB5187}"/>
      </w:docPartPr>
      <w:docPartBody>
        <w:p w:rsidR="004D297F" w:rsidRDefault="00F005BC" w:rsidP="00F005BC">
          <w:pPr>
            <w:pStyle w:val="3B57EA295A2D49A79F1A2B1D8F2170341"/>
          </w:pPr>
          <w:r w:rsidRPr="00C6081B">
            <w:rPr>
              <w:rStyle w:val="PlaceholderText"/>
            </w:rPr>
            <w:t>Click or tap here to enter text.</w:t>
          </w:r>
        </w:p>
      </w:docPartBody>
    </w:docPart>
    <w:docPart>
      <w:docPartPr>
        <w:name w:val="915F52D3C3BE434FB35D88F28F5A0183"/>
        <w:category>
          <w:name w:val="General"/>
          <w:gallery w:val="placeholder"/>
        </w:category>
        <w:types>
          <w:type w:val="bbPlcHdr"/>
        </w:types>
        <w:behaviors>
          <w:behavior w:val="content"/>
        </w:behaviors>
        <w:guid w:val="{03459B1E-3F08-4BE8-8AD1-6BDCE41E1F48}"/>
      </w:docPartPr>
      <w:docPartBody>
        <w:p w:rsidR="00811867" w:rsidRDefault="00811867" w:rsidP="00811867">
          <w:pPr>
            <w:pStyle w:val="915F52D3C3BE434FB35D88F28F5A0183"/>
          </w:pPr>
          <w:r w:rsidRPr="004C4EA8">
            <w:rPr>
              <w:rStyle w:val="PlaceholderText"/>
            </w:rPr>
            <w:t>Click or tap here to enter text.</w:t>
          </w:r>
        </w:p>
      </w:docPartBody>
    </w:docPart>
    <w:docPart>
      <w:docPartPr>
        <w:name w:val="D930B5A5D03648B2812E074C9A0D5527"/>
        <w:category>
          <w:name w:val="General"/>
          <w:gallery w:val="placeholder"/>
        </w:category>
        <w:types>
          <w:type w:val="bbPlcHdr"/>
        </w:types>
        <w:behaviors>
          <w:behavior w:val="content"/>
        </w:behaviors>
        <w:guid w:val="{4722A716-E3A4-4987-9BFF-1F12E8A4D587}"/>
      </w:docPartPr>
      <w:docPartBody>
        <w:p w:rsidR="00811867" w:rsidRDefault="00811867" w:rsidP="00811867">
          <w:pPr>
            <w:pStyle w:val="D930B5A5D03648B2812E074C9A0D5527"/>
          </w:pPr>
          <w:r w:rsidRPr="004C4EA8">
            <w:rPr>
              <w:rStyle w:val="PlaceholderText"/>
            </w:rPr>
            <w:t>Click or tap here to enter text.</w:t>
          </w:r>
        </w:p>
      </w:docPartBody>
    </w:docPart>
    <w:docPart>
      <w:docPartPr>
        <w:name w:val="2124C4300B5F4093A613331EF545E3F8"/>
        <w:category>
          <w:name w:val="General"/>
          <w:gallery w:val="placeholder"/>
        </w:category>
        <w:types>
          <w:type w:val="bbPlcHdr"/>
        </w:types>
        <w:behaviors>
          <w:behavior w:val="content"/>
        </w:behaviors>
        <w:guid w:val="{F949D2F1-04B2-4D85-9108-3C6B3F0F6735}"/>
      </w:docPartPr>
      <w:docPartBody>
        <w:p w:rsidR="00811867" w:rsidRDefault="00811867" w:rsidP="00811867">
          <w:pPr>
            <w:pStyle w:val="2124C4300B5F4093A613331EF545E3F8"/>
          </w:pPr>
          <w:r w:rsidRPr="004C4EA8">
            <w:rPr>
              <w:rStyle w:val="PlaceholderText"/>
            </w:rPr>
            <w:t>Click or tap here to enter text.</w:t>
          </w:r>
        </w:p>
      </w:docPartBody>
    </w:docPart>
    <w:docPart>
      <w:docPartPr>
        <w:name w:val="E69CBB8023E443A2BB174B663AB03741"/>
        <w:category>
          <w:name w:val="General"/>
          <w:gallery w:val="placeholder"/>
        </w:category>
        <w:types>
          <w:type w:val="bbPlcHdr"/>
        </w:types>
        <w:behaviors>
          <w:behavior w:val="content"/>
        </w:behaviors>
        <w:guid w:val="{896C44F4-E101-40E3-9672-A8AC07CEB71F}"/>
      </w:docPartPr>
      <w:docPartBody>
        <w:p w:rsidR="00811867" w:rsidRDefault="00811867" w:rsidP="00811867">
          <w:pPr>
            <w:pStyle w:val="E69CBB8023E443A2BB174B663AB03741"/>
          </w:pPr>
          <w:r w:rsidRPr="004C4EA8">
            <w:rPr>
              <w:rStyle w:val="PlaceholderText"/>
            </w:rPr>
            <w:t>Click or tap here to enter text.</w:t>
          </w:r>
        </w:p>
      </w:docPartBody>
    </w:docPart>
    <w:docPart>
      <w:docPartPr>
        <w:name w:val="6EF8D0252EA34C50A9C96CCFEC88D053"/>
        <w:category>
          <w:name w:val="General"/>
          <w:gallery w:val="placeholder"/>
        </w:category>
        <w:types>
          <w:type w:val="bbPlcHdr"/>
        </w:types>
        <w:behaviors>
          <w:behavior w:val="content"/>
        </w:behaviors>
        <w:guid w:val="{CDED1535-0856-407B-AD37-E303CB43030B}"/>
      </w:docPartPr>
      <w:docPartBody>
        <w:p w:rsidR="00811867" w:rsidRDefault="00811867" w:rsidP="00811867">
          <w:pPr>
            <w:pStyle w:val="6EF8D0252EA34C50A9C96CCFEC88D053"/>
          </w:pPr>
          <w:r w:rsidRPr="004C4EA8">
            <w:rPr>
              <w:rStyle w:val="PlaceholderText"/>
            </w:rPr>
            <w:t>Click or tap here to enter text.</w:t>
          </w:r>
        </w:p>
      </w:docPartBody>
    </w:docPart>
    <w:docPart>
      <w:docPartPr>
        <w:name w:val="149C7B87D37A4615A139EB1C90DD62E7"/>
        <w:category>
          <w:name w:val="General"/>
          <w:gallery w:val="placeholder"/>
        </w:category>
        <w:types>
          <w:type w:val="bbPlcHdr"/>
        </w:types>
        <w:behaviors>
          <w:behavior w:val="content"/>
        </w:behaviors>
        <w:guid w:val="{E7BC7FFB-1991-47B2-A29B-F3D62C456B89}"/>
      </w:docPartPr>
      <w:docPartBody>
        <w:p w:rsidR="00811867" w:rsidRDefault="00811867" w:rsidP="00811867">
          <w:pPr>
            <w:pStyle w:val="149C7B87D37A4615A139EB1C90DD62E7"/>
          </w:pPr>
          <w:r w:rsidRPr="004C4EA8">
            <w:rPr>
              <w:rStyle w:val="PlaceholderText"/>
            </w:rPr>
            <w:t>Click or tap here to enter text.</w:t>
          </w:r>
        </w:p>
      </w:docPartBody>
    </w:docPart>
    <w:docPart>
      <w:docPartPr>
        <w:name w:val="A22331614DE8492FBA498896E2630EE7"/>
        <w:category>
          <w:name w:val="General"/>
          <w:gallery w:val="placeholder"/>
        </w:category>
        <w:types>
          <w:type w:val="bbPlcHdr"/>
        </w:types>
        <w:behaviors>
          <w:behavior w:val="content"/>
        </w:behaviors>
        <w:guid w:val="{41699D20-EC31-4AC0-A98D-3473802EFE2B}"/>
      </w:docPartPr>
      <w:docPartBody>
        <w:p w:rsidR="00811867" w:rsidRDefault="00811867" w:rsidP="00811867">
          <w:pPr>
            <w:pStyle w:val="A22331614DE8492FBA498896E2630EE7"/>
          </w:pPr>
          <w:r w:rsidRPr="004C4EA8">
            <w:rPr>
              <w:rStyle w:val="PlaceholderText"/>
            </w:rPr>
            <w:t>Click or tap here to enter text.</w:t>
          </w:r>
        </w:p>
      </w:docPartBody>
    </w:docPart>
    <w:docPart>
      <w:docPartPr>
        <w:name w:val="FD2C1F7A8401432088EC1DC82A444C04"/>
        <w:category>
          <w:name w:val="General"/>
          <w:gallery w:val="placeholder"/>
        </w:category>
        <w:types>
          <w:type w:val="bbPlcHdr"/>
        </w:types>
        <w:behaviors>
          <w:behavior w:val="content"/>
        </w:behaviors>
        <w:guid w:val="{338737FC-B651-4F7C-96AC-C8B835466AC6}"/>
      </w:docPartPr>
      <w:docPartBody>
        <w:p w:rsidR="00811867" w:rsidRDefault="00811867" w:rsidP="00811867">
          <w:pPr>
            <w:pStyle w:val="FD2C1F7A8401432088EC1DC82A444C04"/>
          </w:pPr>
          <w:r w:rsidRPr="004C4EA8">
            <w:rPr>
              <w:rStyle w:val="PlaceholderText"/>
            </w:rPr>
            <w:t>Click or tap here to enter text.</w:t>
          </w:r>
        </w:p>
      </w:docPartBody>
    </w:docPart>
    <w:docPart>
      <w:docPartPr>
        <w:name w:val="0AF915E4C2584693B2B3041FF3764DDC"/>
        <w:category>
          <w:name w:val="General"/>
          <w:gallery w:val="placeholder"/>
        </w:category>
        <w:types>
          <w:type w:val="bbPlcHdr"/>
        </w:types>
        <w:behaviors>
          <w:behavior w:val="content"/>
        </w:behaviors>
        <w:guid w:val="{C2848874-618D-4CF7-A3A0-2314CCCEC199}"/>
      </w:docPartPr>
      <w:docPartBody>
        <w:p w:rsidR="00811867" w:rsidRDefault="00811867" w:rsidP="00811867">
          <w:pPr>
            <w:pStyle w:val="0AF915E4C2584693B2B3041FF3764DDC"/>
          </w:pPr>
          <w:r w:rsidRPr="004C4EA8">
            <w:rPr>
              <w:rStyle w:val="PlaceholderText"/>
            </w:rPr>
            <w:t>Click or tap here to enter text.</w:t>
          </w:r>
        </w:p>
      </w:docPartBody>
    </w:docPart>
    <w:docPart>
      <w:docPartPr>
        <w:name w:val="ADF240A3C82049B4BB4661CBE31A5519"/>
        <w:category>
          <w:name w:val="General"/>
          <w:gallery w:val="placeholder"/>
        </w:category>
        <w:types>
          <w:type w:val="bbPlcHdr"/>
        </w:types>
        <w:behaviors>
          <w:behavior w:val="content"/>
        </w:behaviors>
        <w:guid w:val="{8525E7D8-A794-46B3-87F2-82CC15D66F41}"/>
      </w:docPartPr>
      <w:docPartBody>
        <w:p w:rsidR="00811867" w:rsidRDefault="00811867" w:rsidP="00811867">
          <w:pPr>
            <w:pStyle w:val="ADF240A3C82049B4BB4661CBE31A5519"/>
          </w:pPr>
          <w:r w:rsidRPr="004C4EA8">
            <w:rPr>
              <w:rStyle w:val="PlaceholderText"/>
            </w:rPr>
            <w:t>Click or tap here to enter text.</w:t>
          </w:r>
        </w:p>
      </w:docPartBody>
    </w:docPart>
    <w:docPart>
      <w:docPartPr>
        <w:name w:val="7C8C85CE7BBA420E97A91AB1006045A4"/>
        <w:category>
          <w:name w:val="General"/>
          <w:gallery w:val="placeholder"/>
        </w:category>
        <w:types>
          <w:type w:val="bbPlcHdr"/>
        </w:types>
        <w:behaviors>
          <w:behavior w:val="content"/>
        </w:behaviors>
        <w:guid w:val="{C64E084C-236B-47B5-BCDA-60A6ECCFF5DD}"/>
      </w:docPartPr>
      <w:docPartBody>
        <w:p w:rsidR="00811867" w:rsidRDefault="00811867" w:rsidP="00811867">
          <w:pPr>
            <w:pStyle w:val="7C8C85CE7BBA420E97A91AB1006045A4"/>
          </w:pPr>
          <w:r w:rsidRPr="004C4EA8">
            <w:rPr>
              <w:rStyle w:val="PlaceholderText"/>
            </w:rPr>
            <w:t>Click or tap here to enter text.</w:t>
          </w:r>
        </w:p>
      </w:docPartBody>
    </w:docPart>
    <w:docPart>
      <w:docPartPr>
        <w:name w:val="621D0D8EBD2549B08AA5E4242CEED751"/>
        <w:category>
          <w:name w:val="General"/>
          <w:gallery w:val="placeholder"/>
        </w:category>
        <w:types>
          <w:type w:val="bbPlcHdr"/>
        </w:types>
        <w:behaviors>
          <w:behavior w:val="content"/>
        </w:behaviors>
        <w:guid w:val="{B2750865-32A0-4F1D-8EE6-6DEF3AA06243}"/>
      </w:docPartPr>
      <w:docPartBody>
        <w:p w:rsidR="00811867" w:rsidRDefault="00811867" w:rsidP="00811867">
          <w:pPr>
            <w:pStyle w:val="621D0D8EBD2549B08AA5E4242CEED751"/>
          </w:pPr>
          <w:r w:rsidRPr="004C4EA8">
            <w:rPr>
              <w:rStyle w:val="PlaceholderText"/>
            </w:rPr>
            <w:t>Click or tap here to enter text.</w:t>
          </w:r>
        </w:p>
      </w:docPartBody>
    </w:docPart>
    <w:docPart>
      <w:docPartPr>
        <w:name w:val="D76A2DF9CEBE436CA11FAD0928BCE447"/>
        <w:category>
          <w:name w:val="General"/>
          <w:gallery w:val="placeholder"/>
        </w:category>
        <w:types>
          <w:type w:val="bbPlcHdr"/>
        </w:types>
        <w:behaviors>
          <w:behavior w:val="content"/>
        </w:behaviors>
        <w:guid w:val="{5B108E43-0D52-4175-BE0B-CE2D8B2231C3}"/>
      </w:docPartPr>
      <w:docPartBody>
        <w:p w:rsidR="00811867" w:rsidRDefault="00811867" w:rsidP="00811867">
          <w:pPr>
            <w:pStyle w:val="D76A2DF9CEBE436CA11FAD0928BCE447"/>
          </w:pPr>
          <w:r w:rsidRPr="004C4EA8">
            <w:rPr>
              <w:rStyle w:val="PlaceholderText"/>
            </w:rPr>
            <w:t>Click or tap here to enter text.</w:t>
          </w:r>
        </w:p>
      </w:docPartBody>
    </w:docPart>
    <w:docPart>
      <w:docPartPr>
        <w:name w:val="EEA950D9469B4FF9AAAA9CD83A1CABE8"/>
        <w:category>
          <w:name w:val="General"/>
          <w:gallery w:val="placeholder"/>
        </w:category>
        <w:types>
          <w:type w:val="bbPlcHdr"/>
        </w:types>
        <w:behaviors>
          <w:behavior w:val="content"/>
        </w:behaviors>
        <w:guid w:val="{245CBA78-2617-4B7B-9FAD-14144B49A828}"/>
      </w:docPartPr>
      <w:docPartBody>
        <w:p w:rsidR="00811867" w:rsidRDefault="00811867" w:rsidP="00811867">
          <w:pPr>
            <w:pStyle w:val="EEA950D9469B4FF9AAAA9CD83A1CABE8"/>
          </w:pPr>
          <w:r w:rsidRPr="004C4EA8">
            <w:rPr>
              <w:rStyle w:val="PlaceholderText"/>
            </w:rPr>
            <w:t>Click or tap here to enter text.</w:t>
          </w:r>
        </w:p>
      </w:docPartBody>
    </w:docPart>
    <w:docPart>
      <w:docPartPr>
        <w:name w:val="86D55B6F789A443FAD4074D302211E3C"/>
        <w:category>
          <w:name w:val="General"/>
          <w:gallery w:val="placeholder"/>
        </w:category>
        <w:types>
          <w:type w:val="bbPlcHdr"/>
        </w:types>
        <w:behaviors>
          <w:behavior w:val="content"/>
        </w:behaviors>
        <w:guid w:val="{B5007A21-1D2F-4184-A0F0-6AE2BDCFA2B1}"/>
      </w:docPartPr>
      <w:docPartBody>
        <w:p w:rsidR="00811867" w:rsidRDefault="00811867" w:rsidP="00811867">
          <w:pPr>
            <w:pStyle w:val="86D55B6F789A443FAD4074D302211E3C"/>
          </w:pPr>
          <w:r w:rsidRPr="004C4EA8">
            <w:rPr>
              <w:rStyle w:val="PlaceholderText"/>
            </w:rPr>
            <w:t>Click or tap here to enter text.</w:t>
          </w:r>
        </w:p>
      </w:docPartBody>
    </w:docPart>
    <w:docPart>
      <w:docPartPr>
        <w:name w:val="4F76FF148B0A43BEB741CE601AB9819A"/>
        <w:category>
          <w:name w:val="General"/>
          <w:gallery w:val="placeholder"/>
        </w:category>
        <w:types>
          <w:type w:val="bbPlcHdr"/>
        </w:types>
        <w:behaviors>
          <w:behavior w:val="content"/>
        </w:behaviors>
        <w:guid w:val="{568481C1-F91A-4073-8CC1-81CDA5641ACE}"/>
      </w:docPartPr>
      <w:docPartBody>
        <w:p w:rsidR="00811867" w:rsidRDefault="00811867" w:rsidP="00811867">
          <w:pPr>
            <w:pStyle w:val="4F76FF148B0A43BEB741CE601AB9819A"/>
          </w:pPr>
          <w:r w:rsidRPr="004C4EA8">
            <w:rPr>
              <w:rStyle w:val="PlaceholderText"/>
            </w:rPr>
            <w:t>Click or tap here to enter text.</w:t>
          </w:r>
        </w:p>
      </w:docPartBody>
    </w:docPart>
    <w:docPart>
      <w:docPartPr>
        <w:name w:val="9D4B51E0B2C445798AE3D23BA6ABBE05"/>
        <w:category>
          <w:name w:val="General"/>
          <w:gallery w:val="placeholder"/>
        </w:category>
        <w:types>
          <w:type w:val="bbPlcHdr"/>
        </w:types>
        <w:behaviors>
          <w:behavior w:val="content"/>
        </w:behaviors>
        <w:guid w:val="{CA8A6140-9353-4C5A-8273-399DD5CD1BDA}"/>
      </w:docPartPr>
      <w:docPartBody>
        <w:p w:rsidR="00811867" w:rsidRDefault="00811867" w:rsidP="00811867">
          <w:pPr>
            <w:pStyle w:val="9D4B51E0B2C445798AE3D23BA6ABBE05"/>
          </w:pPr>
          <w:r w:rsidRPr="004C4EA8">
            <w:rPr>
              <w:rStyle w:val="PlaceholderText"/>
            </w:rPr>
            <w:t>Click or tap here to enter text.</w:t>
          </w:r>
        </w:p>
      </w:docPartBody>
    </w:docPart>
    <w:docPart>
      <w:docPartPr>
        <w:name w:val="616EC6963D2E40B5AFE2692369059899"/>
        <w:category>
          <w:name w:val="General"/>
          <w:gallery w:val="placeholder"/>
        </w:category>
        <w:types>
          <w:type w:val="bbPlcHdr"/>
        </w:types>
        <w:behaviors>
          <w:behavior w:val="content"/>
        </w:behaviors>
        <w:guid w:val="{80060CFE-D3E3-4018-A6B1-245C43758EE1}"/>
      </w:docPartPr>
      <w:docPartBody>
        <w:p w:rsidR="00811867" w:rsidRDefault="00811867" w:rsidP="00811867">
          <w:pPr>
            <w:pStyle w:val="616EC6963D2E40B5AFE2692369059899"/>
          </w:pPr>
          <w:r w:rsidRPr="004C4EA8">
            <w:rPr>
              <w:rStyle w:val="PlaceholderText"/>
            </w:rPr>
            <w:t>Click or tap here to enter text.</w:t>
          </w:r>
        </w:p>
      </w:docPartBody>
    </w:docPart>
    <w:docPart>
      <w:docPartPr>
        <w:name w:val="26284E2A0E2442C49FC43B3676DBD5A4"/>
        <w:category>
          <w:name w:val="General"/>
          <w:gallery w:val="placeholder"/>
        </w:category>
        <w:types>
          <w:type w:val="bbPlcHdr"/>
        </w:types>
        <w:behaviors>
          <w:behavior w:val="content"/>
        </w:behaviors>
        <w:guid w:val="{3827EBBC-5C49-429A-8412-2DD2B2BB4952}"/>
      </w:docPartPr>
      <w:docPartBody>
        <w:p w:rsidR="00811867" w:rsidRDefault="00811867" w:rsidP="00811867">
          <w:pPr>
            <w:pStyle w:val="26284E2A0E2442C49FC43B3676DBD5A4"/>
          </w:pPr>
          <w:r w:rsidRPr="004C4EA8">
            <w:rPr>
              <w:rStyle w:val="PlaceholderText"/>
            </w:rPr>
            <w:t>Click or tap here to enter text.</w:t>
          </w:r>
        </w:p>
      </w:docPartBody>
    </w:docPart>
    <w:docPart>
      <w:docPartPr>
        <w:name w:val="F53E569053DD4405AE42B9994460F62B"/>
        <w:category>
          <w:name w:val="General"/>
          <w:gallery w:val="placeholder"/>
        </w:category>
        <w:types>
          <w:type w:val="bbPlcHdr"/>
        </w:types>
        <w:behaviors>
          <w:behavior w:val="content"/>
        </w:behaviors>
        <w:guid w:val="{A68BA651-9844-49FB-ACBC-4184FE9E8943}"/>
      </w:docPartPr>
      <w:docPartBody>
        <w:p w:rsidR="00811867" w:rsidRDefault="00811867" w:rsidP="00811867">
          <w:pPr>
            <w:pStyle w:val="F53E569053DD4405AE42B9994460F62B"/>
          </w:pPr>
          <w:r w:rsidRPr="004C4EA8">
            <w:rPr>
              <w:rStyle w:val="PlaceholderText"/>
            </w:rPr>
            <w:t>Click or tap here to enter text.</w:t>
          </w:r>
        </w:p>
      </w:docPartBody>
    </w:docPart>
    <w:docPart>
      <w:docPartPr>
        <w:name w:val="D3BE883D12254E4BA99E50B3A972A8AA"/>
        <w:category>
          <w:name w:val="General"/>
          <w:gallery w:val="placeholder"/>
        </w:category>
        <w:types>
          <w:type w:val="bbPlcHdr"/>
        </w:types>
        <w:behaviors>
          <w:behavior w:val="content"/>
        </w:behaviors>
        <w:guid w:val="{046301A3-7B6A-450B-8C0A-9B0909D78FAB}"/>
      </w:docPartPr>
      <w:docPartBody>
        <w:p w:rsidR="00811867" w:rsidRDefault="00811867" w:rsidP="00811867">
          <w:pPr>
            <w:pStyle w:val="D3BE883D12254E4BA99E50B3A972A8AA"/>
          </w:pPr>
          <w:r w:rsidRPr="004C4EA8">
            <w:rPr>
              <w:rStyle w:val="PlaceholderText"/>
            </w:rPr>
            <w:t>Click or tap here to enter text.</w:t>
          </w:r>
        </w:p>
      </w:docPartBody>
    </w:docPart>
    <w:docPart>
      <w:docPartPr>
        <w:name w:val="7A2668F26EF043B98D740CEAA0B009E7"/>
        <w:category>
          <w:name w:val="General"/>
          <w:gallery w:val="placeholder"/>
        </w:category>
        <w:types>
          <w:type w:val="bbPlcHdr"/>
        </w:types>
        <w:behaviors>
          <w:behavior w:val="content"/>
        </w:behaviors>
        <w:guid w:val="{6C4E11DE-D70D-4960-A693-05F016145922}"/>
      </w:docPartPr>
      <w:docPartBody>
        <w:p w:rsidR="00811867" w:rsidRDefault="00811867" w:rsidP="00811867">
          <w:pPr>
            <w:pStyle w:val="7A2668F26EF043B98D740CEAA0B009E7"/>
          </w:pPr>
          <w:r w:rsidRPr="004C4EA8">
            <w:rPr>
              <w:rStyle w:val="PlaceholderText"/>
            </w:rPr>
            <w:t>Click or tap here to enter text.</w:t>
          </w:r>
        </w:p>
      </w:docPartBody>
    </w:docPart>
    <w:docPart>
      <w:docPartPr>
        <w:name w:val="4E10BECD3E1845E180F5A2FE034A9A84"/>
        <w:category>
          <w:name w:val="General"/>
          <w:gallery w:val="placeholder"/>
        </w:category>
        <w:types>
          <w:type w:val="bbPlcHdr"/>
        </w:types>
        <w:behaviors>
          <w:behavior w:val="content"/>
        </w:behaviors>
        <w:guid w:val="{2F8F912C-4162-4E13-9B71-0B71462C06C5}"/>
      </w:docPartPr>
      <w:docPartBody>
        <w:p w:rsidR="00811867" w:rsidRDefault="00811867" w:rsidP="00811867">
          <w:pPr>
            <w:pStyle w:val="4E10BECD3E1845E180F5A2FE034A9A84"/>
          </w:pPr>
          <w:r w:rsidRPr="004C4EA8">
            <w:rPr>
              <w:rStyle w:val="PlaceholderText"/>
            </w:rPr>
            <w:t>Click or tap here to enter text.</w:t>
          </w:r>
        </w:p>
      </w:docPartBody>
    </w:docPart>
    <w:docPart>
      <w:docPartPr>
        <w:name w:val="40F545034DF141FDA2514DFFA144ECFF"/>
        <w:category>
          <w:name w:val="General"/>
          <w:gallery w:val="placeholder"/>
        </w:category>
        <w:types>
          <w:type w:val="bbPlcHdr"/>
        </w:types>
        <w:behaviors>
          <w:behavior w:val="content"/>
        </w:behaviors>
        <w:guid w:val="{108A7594-9329-45B2-8086-8FC23728C24D}"/>
      </w:docPartPr>
      <w:docPartBody>
        <w:p w:rsidR="00811867" w:rsidRDefault="00811867" w:rsidP="00811867">
          <w:pPr>
            <w:pStyle w:val="40F545034DF141FDA2514DFFA144ECFF"/>
          </w:pPr>
          <w:r w:rsidRPr="004C4EA8">
            <w:rPr>
              <w:rStyle w:val="PlaceholderText"/>
            </w:rPr>
            <w:t>Click or tap here to enter text.</w:t>
          </w:r>
        </w:p>
      </w:docPartBody>
    </w:docPart>
    <w:docPart>
      <w:docPartPr>
        <w:name w:val="774D9A915D7645D6BDEFCCBFD9D9CE94"/>
        <w:category>
          <w:name w:val="General"/>
          <w:gallery w:val="placeholder"/>
        </w:category>
        <w:types>
          <w:type w:val="bbPlcHdr"/>
        </w:types>
        <w:behaviors>
          <w:behavior w:val="content"/>
        </w:behaviors>
        <w:guid w:val="{8090CCA3-CEE2-4FE5-B9CB-F43756204986}"/>
      </w:docPartPr>
      <w:docPartBody>
        <w:p w:rsidR="00811867" w:rsidRDefault="00811867" w:rsidP="00811867">
          <w:pPr>
            <w:pStyle w:val="774D9A915D7645D6BDEFCCBFD9D9CE94"/>
          </w:pPr>
          <w:r w:rsidRPr="004C4EA8">
            <w:rPr>
              <w:rStyle w:val="PlaceholderText"/>
            </w:rPr>
            <w:t>Click or tap here to enter text.</w:t>
          </w:r>
        </w:p>
      </w:docPartBody>
    </w:docPart>
    <w:docPart>
      <w:docPartPr>
        <w:name w:val="6D3A7D8BB1DC4734A60CC3EFC267ACED"/>
        <w:category>
          <w:name w:val="General"/>
          <w:gallery w:val="placeholder"/>
        </w:category>
        <w:types>
          <w:type w:val="bbPlcHdr"/>
        </w:types>
        <w:behaviors>
          <w:behavior w:val="content"/>
        </w:behaviors>
        <w:guid w:val="{928B0187-6693-48E9-97BB-9195CF71B4AA}"/>
      </w:docPartPr>
      <w:docPartBody>
        <w:p w:rsidR="00811867" w:rsidRDefault="00811867" w:rsidP="00811867">
          <w:pPr>
            <w:pStyle w:val="6D3A7D8BB1DC4734A60CC3EFC267ACED"/>
          </w:pPr>
          <w:r w:rsidRPr="004C4EA8">
            <w:rPr>
              <w:rStyle w:val="PlaceholderText"/>
            </w:rPr>
            <w:t>Click or tap here to enter text.</w:t>
          </w:r>
        </w:p>
      </w:docPartBody>
    </w:docPart>
    <w:docPart>
      <w:docPartPr>
        <w:name w:val="D261EB254051465B8090E8AED477FC24"/>
        <w:category>
          <w:name w:val="General"/>
          <w:gallery w:val="placeholder"/>
        </w:category>
        <w:types>
          <w:type w:val="bbPlcHdr"/>
        </w:types>
        <w:behaviors>
          <w:behavior w:val="content"/>
        </w:behaviors>
        <w:guid w:val="{36C56961-767A-4A2B-B80D-403AA9EF001E}"/>
      </w:docPartPr>
      <w:docPartBody>
        <w:p w:rsidR="00811867" w:rsidRDefault="00811867" w:rsidP="00811867">
          <w:pPr>
            <w:pStyle w:val="D261EB254051465B8090E8AED477FC24"/>
          </w:pPr>
          <w:r w:rsidRPr="004C4EA8">
            <w:rPr>
              <w:rStyle w:val="PlaceholderText"/>
            </w:rPr>
            <w:t>Click or tap here to enter text.</w:t>
          </w:r>
        </w:p>
      </w:docPartBody>
    </w:docPart>
    <w:docPart>
      <w:docPartPr>
        <w:name w:val="429904C8954843898C6EBC39516F65CA"/>
        <w:category>
          <w:name w:val="General"/>
          <w:gallery w:val="placeholder"/>
        </w:category>
        <w:types>
          <w:type w:val="bbPlcHdr"/>
        </w:types>
        <w:behaviors>
          <w:behavior w:val="content"/>
        </w:behaviors>
        <w:guid w:val="{7D5FB533-19A5-4EA9-8706-662C9CF25A4B}"/>
      </w:docPartPr>
      <w:docPartBody>
        <w:p w:rsidR="00811867" w:rsidRDefault="00811867" w:rsidP="00811867">
          <w:pPr>
            <w:pStyle w:val="429904C8954843898C6EBC39516F65CA"/>
          </w:pPr>
          <w:r w:rsidRPr="004C4EA8">
            <w:rPr>
              <w:rStyle w:val="PlaceholderText"/>
            </w:rPr>
            <w:t>Click or tap here to enter text.</w:t>
          </w:r>
        </w:p>
      </w:docPartBody>
    </w:docPart>
    <w:docPart>
      <w:docPartPr>
        <w:name w:val="864D6A6B7DA845FC938E1DAE65D23E5E"/>
        <w:category>
          <w:name w:val="General"/>
          <w:gallery w:val="placeholder"/>
        </w:category>
        <w:types>
          <w:type w:val="bbPlcHdr"/>
        </w:types>
        <w:behaviors>
          <w:behavior w:val="content"/>
        </w:behaviors>
        <w:guid w:val="{94ED4747-D726-4018-BE6E-BA21413298CE}"/>
      </w:docPartPr>
      <w:docPartBody>
        <w:p w:rsidR="00811867" w:rsidRDefault="00811867" w:rsidP="00811867">
          <w:pPr>
            <w:pStyle w:val="864D6A6B7DA845FC938E1DAE65D23E5E"/>
          </w:pPr>
          <w:r w:rsidRPr="004C4EA8">
            <w:rPr>
              <w:rStyle w:val="PlaceholderText"/>
            </w:rPr>
            <w:t>Click or tap here to enter text.</w:t>
          </w:r>
        </w:p>
      </w:docPartBody>
    </w:docPart>
    <w:docPart>
      <w:docPartPr>
        <w:name w:val="C349650629FA44968B3DC60EFC4D1D2D"/>
        <w:category>
          <w:name w:val="General"/>
          <w:gallery w:val="placeholder"/>
        </w:category>
        <w:types>
          <w:type w:val="bbPlcHdr"/>
        </w:types>
        <w:behaviors>
          <w:behavior w:val="content"/>
        </w:behaviors>
        <w:guid w:val="{2FBD9BBF-F6BF-453B-9B31-D6F0066637F6}"/>
      </w:docPartPr>
      <w:docPartBody>
        <w:p w:rsidR="00811867" w:rsidRDefault="00811867" w:rsidP="00811867">
          <w:pPr>
            <w:pStyle w:val="C349650629FA44968B3DC60EFC4D1D2D"/>
          </w:pPr>
          <w:r w:rsidRPr="004C4EA8">
            <w:rPr>
              <w:rStyle w:val="PlaceholderText"/>
            </w:rPr>
            <w:t>Click or tap here to enter text.</w:t>
          </w:r>
        </w:p>
      </w:docPartBody>
    </w:docPart>
    <w:docPart>
      <w:docPartPr>
        <w:name w:val="151E63BAA91640368F551031C68F455F"/>
        <w:category>
          <w:name w:val="General"/>
          <w:gallery w:val="placeholder"/>
        </w:category>
        <w:types>
          <w:type w:val="bbPlcHdr"/>
        </w:types>
        <w:behaviors>
          <w:behavior w:val="content"/>
        </w:behaviors>
        <w:guid w:val="{95EEBFB2-6EEE-42A6-9C9D-46BB0052ECD3}"/>
      </w:docPartPr>
      <w:docPartBody>
        <w:p w:rsidR="00811867" w:rsidRDefault="00811867" w:rsidP="00811867">
          <w:pPr>
            <w:pStyle w:val="151E63BAA91640368F551031C68F455F"/>
          </w:pPr>
          <w:r w:rsidRPr="004C4EA8">
            <w:rPr>
              <w:rStyle w:val="PlaceholderText"/>
            </w:rPr>
            <w:t>Click or tap here to enter text.</w:t>
          </w:r>
        </w:p>
      </w:docPartBody>
    </w:docPart>
    <w:docPart>
      <w:docPartPr>
        <w:name w:val="4E7538DA7B5440278A8ACCFC7ACD9199"/>
        <w:category>
          <w:name w:val="General"/>
          <w:gallery w:val="placeholder"/>
        </w:category>
        <w:types>
          <w:type w:val="bbPlcHdr"/>
        </w:types>
        <w:behaviors>
          <w:behavior w:val="content"/>
        </w:behaviors>
        <w:guid w:val="{E6A6CFE5-6506-4381-B4FD-89BF6757B8BF}"/>
      </w:docPartPr>
      <w:docPartBody>
        <w:p w:rsidR="00811867" w:rsidRDefault="00811867" w:rsidP="00811867">
          <w:pPr>
            <w:pStyle w:val="4E7538DA7B5440278A8ACCFC7ACD9199"/>
          </w:pPr>
          <w:r w:rsidRPr="004C4EA8">
            <w:rPr>
              <w:rStyle w:val="PlaceholderText"/>
            </w:rPr>
            <w:t>Click or tap here to enter text.</w:t>
          </w:r>
        </w:p>
      </w:docPartBody>
    </w:docPart>
    <w:docPart>
      <w:docPartPr>
        <w:name w:val="77F16F16614F4EC19C273764AD28423F"/>
        <w:category>
          <w:name w:val="General"/>
          <w:gallery w:val="placeholder"/>
        </w:category>
        <w:types>
          <w:type w:val="bbPlcHdr"/>
        </w:types>
        <w:behaviors>
          <w:behavior w:val="content"/>
        </w:behaviors>
        <w:guid w:val="{BFFB4FB2-3FD3-4FFE-836F-75F685198121}"/>
      </w:docPartPr>
      <w:docPartBody>
        <w:p w:rsidR="00811867" w:rsidRDefault="00811867" w:rsidP="00811867">
          <w:pPr>
            <w:pStyle w:val="77F16F16614F4EC19C273764AD28423F"/>
          </w:pPr>
          <w:r w:rsidRPr="004C4EA8">
            <w:rPr>
              <w:rStyle w:val="PlaceholderText"/>
            </w:rPr>
            <w:t>Click or tap here to enter text.</w:t>
          </w:r>
        </w:p>
      </w:docPartBody>
    </w:docPart>
    <w:docPart>
      <w:docPartPr>
        <w:name w:val="C62EE80F7F5C4F6AADBE97F407EFDA03"/>
        <w:category>
          <w:name w:val="General"/>
          <w:gallery w:val="placeholder"/>
        </w:category>
        <w:types>
          <w:type w:val="bbPlcHdr"/>
        </w:types>
        <w:behaviors>
          <w:behavior w:val="content"/>
        </w:behaviors>
        <w:guid w:val="{990334EB-AF38-4A11-9C82-FC5312B06376}"/>
      </w:docPartPr>
      <w:docPartBody>
        <w:p w:rsidR="00811867" w:rsidRDefault="00811867" w:rsidP="00811867">
          <w:pPr>
            <w:pStyle w:val="C62EE80F7F5C4F6AADBE97F407EFDA03"/>
          </w:pPr>
          <w:r w:rsidRPr="004C4EA8">
            <w:rPr>
              <w:rStyle w:val="PlaceholderText"/>
            </w:rPr>
            <w:t>Click or tap here to enter text.</w:t>
          </w:r>
        </w:p>
      </w:docPartBody>
    </w:docPart>
    <w:docPart>
      <w:docPartPr>
        <w:name w:val="C9FE6E81C8134B5D9EFB6BDD2823F760"/>
        <w:category>
          <w:name w:val="General"/>
          <w:gallery w:val="placeholder"/>
        </w:category>
        <w:types>
          <w:type w:val="bbPlcHdr"/>
        </w:types>
        <w:behaviors>
          <w:behavior w:val="content"/>
        </w:behaviors>
        <w:guid w:val="{0A18BD47-A497-45B0-8F94-FF908A64BF28}"/>
      </w:docPartPr>
      <w:docPartBody>
        <w:p w:rsidR="00811867" w:rsidRDefault="00811867" w:rsidP="00811867">
          <w:pPr>
            <w:pStyle w:val="C9FE6E81C8134B5D9EFB6BDD2823F760"/>
          </w:pPr>
          <w:r w:rsidRPr="004C4EA8">
            <w:rPr>
              <w:rStyle w:val="PlaceholderText"/>
            </w:rPr>
            <w:t>Click or tap here to enter text.</w:t>
          </w:r>
        </w:p>
      </w:docPartBody>
    </w:docPart>
    <w:docPart>
      <w:docPartPr>
        <w:name w:val="38B8B40A8406474EBBFDAE895DFEB5CD"/>
        <w:category>
          <w:name w:val="General"/>
          <w:gallery w:val="placeholder"/>
        </w:category>
        <w:types>
          <w:type w:val="bbPlcHdr"/>
        </w:types>
        <w:behaviors>
          <w:behavior w:val="content"/>
        </w:behaviors>
        <w:guid w:val="{389AB84E-A3DD-46E5-BA40-8F3E465AB0E1}"/>
      </w:docPartPr>
      <w:docPartBody>
        <w:p w:rsidR="00811867" w:rsidRDefault="00811867" w:rsidP="00811867">
          <w:pPr>
            <w:pStyle w:val="38B8B40A8406474EBBFDAE895DFEB5CD"/>
          </w:pPr>
          <w:r w:rsidRPr="004C4EA8">
            <w:rPr>
              <w:rStyle w:val="PlaceholderText"/>
            </w:rPr>
            <w:t>Click or tap here to enter text.</w:t>
          </w:r>
        </w:p>
      </w:docPartBody>
    </w:docPart>
    <w:docPart>
      <w:docPartPr>
        <w:name w:val="DFF1B1A6CEEA4AE5B5D5D62D97110623"/>
        <w:category>
          <w:name w:val="General"/>
          <w:gallery w:val="placeholder"/>
        </w:category>
        <w:types>
          <w:type w:val="bbPlcHdr"/>
        </w:types>
        <w:behaviors>
          <w:behavior w:val="content"/>
        </w:behaviors>
        <w:guid w:val="{4FF4E39A-70CB-4D0E-B119-B6F656B2B899}"/>
      </w:docPartPr>
      <w:docPartBody>
        <w:p w:rsidR="00811867" w:rsidRDefault="00811867" w:rsidP="00811867">
          <w:pPr>
            <w:pStyle w:val="DFF1B1A6CEEA4AE5B5D5D62D97110623"/>
          </w:pPr>
          <w:r w:rsidRPr="004C4EA8">
            <w:rPr>
              <w:rStyle w:val="PlaceholderText"/>
            </w:rPr>
            <w:t>Click or tap here to enter text.</w:t>
          </w:r>
        </w:p>
      </w:docPartBody>
    </w:docPart>
    <w:docPart>
      <w:docPartPr>
        <w:name w:val="683FAC5D23244145AF2CB7B4EDD78F52"/>
        <w:category>
          <w:name w:val="General"/>
          <w:gallery w:val="placeholder"/>
        </w:category>
        <w:types>
          <w:type w:val="bbPlcHdr"/>
        </w:types>
        <w:behaviors>
          <w:behavior w:val="content"/>
        </w:behaviors>
        <w:guid w:val="{A9CEB1FC-DC52-4895-AF86-FDCE8D2D3454}"/>
      </w:docPartPr>
      <w:docPartBody>
        <w:p w:rsidR="00811867" w:rsidRDefault="00811867" w:rsidP="00811867">
          <w:pPr>
            <w:pStyle w:val="683FAC5D23244145AF2CB7B4EDD78F52"/>
          </w:pPr>
          <w:r w:rsidRPr="004C4EA8">
            <w:rPr>
              <w:rStyle w:val="PlaceholderText"/>
            </w:rPr>
            <w:t>Click or tap here to enter text.</w:t>
          </w:r>
        </w:p>
      </w:docPartBody>
    </w:docPart>
    <w:docPart>
      <w:docPartPr>
        <w:name w:val="A764A4EC70DC42B9B6F573E14FF902E5"/>
        <w:category>
          <w:name w:val="General"/>
          <w:gallery w:val="placeholder"/>
        </w:category>
        <w:types>
          <w:type w:val="bbPlcHdr"/>
        </w:types>
        <w:behaviors>
          <w:behavior w:val="content"/>
        </w:behaviors>
        <w:guid w:val="{808748C2-E6E0-4715-9CEE-B9F1559216D2}"/>
      </w:docPartPr>
      <w:docPartBody>
        <w:p w:rsidR="00811867" w:rsidRDefault="00811867" w:rsidP="00811867">
          <w:pPr>
            <w:pStyle w:val="A764A4EC70DC42B9B6F573E14FF902E5"/>
          </w:pPr>
          <w:r w:rsidRPr="004C4EA8">
            <w:rPr>
              <w:rStyle w:val="PlaceholderText"/>
            </w:rPr>
            <w:t>Click or tap here to enter text.</w:t>
          </w:r>
        </w:p>
      </w:docPartBody>
    </w:docPart>
    <w:docPart>
      <w:docPartPr>
        <w:name w:val="F11C3338974D4A2EB5D5106B29BDA717"/>
        <w:category>
          <w:name w:val="General"/>
          <w:gallery w:val="placeholder"/>
        </w:category>
        <w:types>
          <w:type w:val="bbPlcHdr"/>
        </w:types>
        <w:behaviors>
          <w:behavior w:val="content"/>
        </w:behaviors>
        <w:guid w:val="{64DB088C-5A12-42E4-9E09-683AD622BD29}"/>
      </w:docPartPr>
      <w:docPartBody>
        <w:p w:rsidR="00811867" w:rsidRDefault="00811867" w:rsidP="00811867">
          <w:pPr>
            <w:pStyle w:val="F11C3338974D4A2EB5D5106B29BDA717"/>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73057"/>
    <w:rsid w:val="000934EA"/>
    <w:rsid w:val="0014583E"/>
    <w:rsid w:val="00204747"/>
    <w:rsid w:val="002354F5"/>
    <w:rsid w:val="00245488"/>
    <w:rsid w:val="0030729A"/>
    <w:rsid w:val="00332C75"/>
    <w:rsid w:val="003A4D67"/>
    <w:rsid w:val="003E6A2E"/>
    <w:rsid w:val="00493C82"/>
    <w:rsid w:val="004D297F"/>
    <w:rsid w:val="00506B56"/>
    <w:rsid w:val="005D2019"/>
    <w:rsid w:val="006154D6"/>
    <w:rsid w:val="00643DAC"/>
    <w:rsid w:val="006B723E"/>
    <w:rsid w:val="007061B1"/>
    <w:rsid w:val="00742738"/>
    <w:rsid w:val="007D62D8"/>
    <w:rsid w:val="00811867"/>
    <w:rsid w:val="008427D1"/>
    <w:rsid w:val="00843EA2"/>
    <w:rsid w:val="00876E51"/>
    <w:rsid w:val="008B3BD1"/>
    <w:rsid w:val="0091570E"/>
    <w:rsid w:val="00A27614"/>
    <w:rsid w:val="00A50A79"/>
    <w:rsid w:val="00A74F4A"/>
    <w:rsid w:val="00BD4306"/>
    <w:rsid w:val="00C97311"/>
    <w:rsid w:val="00CA1413"/>
    <w:rsid w:val="00CD7B34"/>
    <w:rsid w:val="00DA5561"/>
    <w:rsid w:val="00E64F02"/>
    <w:rsid w:val="00EA4A75"/>
    <w:rsid w:val="00EB49E3"/>
    <w:rsid w:val="00ED229B"/>
    <w:rsid w:val="00F005BC"/>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11867"/>
    <w:rPr>
      <w:color w:val="666666"/>
    </w:rPr>
  </w:style>
  <w:style w:type="paragraph" w:customStyle="1" w:styleId="EB76FC5461C24C819B8948DA4CCE29061">
    <w:name w:val="EB76FC5461C24C819B8948DA4CCE29061"/>
    <w:rsid w:val="00F005BC"/>
    <w:rPr>
      <w:rFonts w:eastAsiaTheme="minorHAnsi"/>
    </w:rPr>
  </w:style>
  <w:style w:type="paragraph" w:customStyle="1" w:styleId="3B57EA295A2D49A79F1A2B1D8F2170341">
    <w:name w:val="3B57EA295A2D49A79F1A2B1D8F2170341"/>
    <w:rsid w:val="00F005BC"/>
    <w:rPr>
      <w:rFonts w:eastAsiaTheme="minorHAnsi"/>
    </w:rPr>
  </w:style>
  <w:style w:type="paragraph" w:customStyle="1" w:styleId="65208E2A346648B2B4F8949EB99A6F261">
    <w:name w:val="65208E2A346648B2B4F8949EB99A6F261"/>
    <w:rsid w:val="00F005BC"/>
    <w:rPr>
      <w:rFonts w:eastAsiaTheme="minorHAnsi"/>
    </w:rPr>
  </w:style>
  <w:style w:type="paragraph" w:customStyle="1" w:styleId="E304CA362BB748629572E1D0A31727B5">
    <w:name w:val="E304CA362BB748629572E1D0A31727B5"/>
    <w:rsid w:val="00F005BC"/>
    <w:rPr>
      <w:rFonts w:eastAsiaTheme="minorHAnsi"/>
    </w:rPr>
  </w:style>
  <w:style w:type="paragraph" w:customStyle="1" w:styleId="0638793A966E40C4BCE55EDBB94B0DD51">
    <w:name w:val="0638793A966E40C4BCE55EDBB94B0DD51"/>
    <w:rsid w:val="00F005BC"/>
    <w:rPr>
      <w:rFonts w:eastAsiaTheme="minorHAnsi"/>
    </w:rPr>
  </w:style>
  <w:style w:type="paragraph" w:customStyle="1" w:styleId="A34DAD66A58B49A6AB8E85AE9D3D2F491">
    <w:name w:val="A34DAD66A58B49A6AB8E85AE9D3D2F491"/>
    <w:rsid w:val="00F005BC"/>
    <w:rPr>
      <w:rFonts w:eastAsiaTheme="minorHAnsi"/>
    </w:rPr>
  </w:style>
  <w:style w:type="paragraph" w:customStyle="1" w:styleId="AC7FA0B87FE147E79196FC82CC6C9FDC1">
    <w:name w:val="AC7FA0B87FE147E79196FC82CC6C9FDC1"/>
    <w:rsid w:val="00F005BC"/>
    <w:rPr>
      <w:rFonts w:eastAsiaTheme="minorHAnsi"/>
    </w:rPr>
  </w:style>
  <w:style w:type="paragraph" w:customStyle="1" w:styleId="57560252AA544609BC0239F67E9A2BEC1">
    <w:name w:val="57560252AA544609BC0239F67E9A2BEC1"/>
    <w:rsid w:val="00F005BC"/>
    <w:rPr>
      <w:rFonts w:eastAsiaTheme="minorHAnsi"/>
    </w:rPr>
  </w:style>
  <w:style w:type="paragraph" w:customStyle="1" w:styleId="B6D1A519760D46F19FD3F2B4DE683A231">
    <w:name w:val="B6D1A519760D46F19FD3F2B4DE683A231"/>
    <w:rsid w:val="00F005BC"/>
    <w:rPr>
      <w:rFonts w:eastAsiaTheme="minorHAnsi"/>
    </w:rPr>
  </w:style>
  <w:style w:type="paragraph" w:customStyle="1" w:styleId="C56F0B1A1B5E446D8D1F5A876344AD23">
    <w:name w:val="C56F0B1A1B5E446D8D1F5A876344AD23"/>
    <w:rsid w:val="00F005BC"/>
    <w:rPr>
      <w:rFonts w:eastAsiaTheme="minorHAnsi"/>
    </w:rPr>
  </w:style>
  <w:style w:type="paragraph" w:customStyle="1" w:styleId="F5AD50AB28FF414A89CCCCC91E51C8BC">
    <w:name w:val="F5AD50AB28FF414A89CCCCC91E51C8BC"/>
    <w:rsid w:val="00F005BC"/>
    <w:rPr>
      <w:rFonts w:eastAsiaTheme="minorHAnsi"/>
    </w:rPr>
  </w:style>
  <w:style w:type="paragraph" w:customStyle="1" w:styleId="ECBA03E608DA43E9A4CBDCAB2BA4F4F6">
    <w:name w:val="ECBA03E608DA43E9A4CBDCAB2BA4F4F6"/>
    <w:rsid w:val="00F005BC"/>
    <w:rPr>
      <w:rFonts w:eastAsiaTheme="minorHAnsi"/>
    </w:rPr>
  </w:style>
  <w:style w:type="paragraph" w:customStyle="1" w:styleId="94AD8F61F53D4774A0248F718B27CEC2">
    <w:name w:val="94AD8F61F53D4774A0248F718B27CEC2"/>
    <w:rsid w:val="00F005BC"/>
    <w:rPr>
      <w:rFonts w:eastAsiaTheme="minorHAnsi"/>
    </w:rPr>
  </w:style>
  <w:style w:type="paragraph" w:customStyle="1" w:styleId="59EA4FD84F3C46048A8B24D0FCA9F33D">
    <w:name w:val="59EA4FD84F3C46048A8B24D0FCA9F33D"/>
    <w:rsid w:val="00F005BC"/>
    <w:rPr>
      <w:rFonts w:eastAsiaTheme="minorHAnsi"/>
    </w:rPr>
  </w:style>
  <w:style w:type="paragraph" w:customStyle="1" w:styleId="9E23684C06BA44B9B25B4E220277B205">
    <w:name w:val="9E23684C06BA44B9B25B4E220277B205"/>
    <w:rsid w:val="00F005BC"/>
    <w:rPr>
      <w:rFonts w:eastAsiaTheme="minorHAnsi"/>
    </w:rPr>
  </w:style>
  <w:style w:type="paragraph" w:customStyle="1" w:styleId="79EDD9B7F3D2486A8F9CCB7F6660B00F">
    <w:name w:val="79EDD9B7F3D2486A8F9CCB7F6660B00F"/>
    <w:rsid w:val="00F005BC"/>
    <w:rPr>
      <w:rFonts w:eastAsiaTheme="minorHAnsi"/>
    </w:rPr>
  </w:style>
  <w:style w:type="paragraph" w:customStyle="1" w:styleId="61352083E6D347CEA7D4155BE8E721BB">
    <w:name w:val="61352083E6D347CEA7D4155BE8E721BB"/>
    <w:rsid w:val="00F005BC"/>
    <w:rPr>
      <w:rFonts w:eastAsiaTheme="minorHAnsi"/>
    </w:rPr>
  </w:style>
  <w:style w:type="paragraph" w:customStyle="1" w:styleId="E8EA77CD24044F7CAF3A2EC0C31B4DC2">
    <w:name w:val="E8EA77CD24044F7CAF3A2EC0C31B4DC2"/>
    <w:rsid w:val="00F005BC"/>
    <w:rPr>
      <w:rFonts w:eastAsiaTheme="minorHAnsi"/>
    </w:rPr>
  </w:style>
  <w:style w:type="paragraph" w:customStyle="1" w:styleId="F6633EAA21304FFC8E0F801EFEE9C517">
    <w:name w:val="F6633EAA21304FFC8E0F801EFEE9C517"/>
    <w:rsid w:val="00F005BC"/>
    <w:rPr>
      <w:rFonts w:eastAsiaTheme="minorHAnsi"/>
    </w:rPr>
  </w:style>
  <w:style w:type="paragraph" w:customStyle="1" w:styleId="B83B58649D4B42F7A8C7527DF748940F">
    <w:name w:val="B83B58649D4B42F7A8C7527DF748940F"/>
    <w:rsid w:val="00F005BC"/>
    <w:rPr>
      <w:rFonts w:eastAsiaTheme="minorHAnsi"/>
    </w:rPr>
  </w:style>
  <w:style w:type="paragraph" w:customStyle="1" w:styleId="CD1FA2C7778340B79A31E4E5A1B78648">
    <w:name w:val="CD1FA2C7778340B79A31E4E5A1B78648"/>
    <w:rsid w:val="00F005BC"/>
    <w:rPr>
      <w:rFonts w:eastAsiaTheme="minorHAnsi"/>
    </w:rPr>
  </w:style>
  <w:style w:type="paragraph" w:customStyle="1" w:styleId="83979E396FAC4E589502E7EC66E7D055">
    <w:name w:val="83979E396FAC4E589502E7EC66E7D055"/>
    <w:rsid w:val="00F005BC"/>
    <w:rPr>
      <w:rFonts w:eastAsiaTheme="minorHAnsi"/>
    </w:rPr>
  </w:style>
  <w:style w:type="paragraph" w:customStyle="1" w:styleId="4E09C411A0BF49779195E56BBD8F5D7D">
    <w:name w:val="4E09C411A0BF49779195E56BBD8F5D7D"/>
    <w:rsid w:val="00F005BC"/>
    <w:rPr>
      <w:rFonts w:eastAsiaTheme="minorHAnsi"/>
    </w:rPr>
  </w:style>
  <w:style w:type="paragraph" w:customStyle="1" w:styleId="169BE3494E7A4EB5829810BDF86255F4">
    <w:name w:val="169BE3494E7A4EB5829810BDF86255F4"/>
    <w:rsid w:val="00F005BC"/>
    <w:rPr>
      <w:rFonts w:eastAsiaTheme="minorHAnsi"/>
    </w:rPr>
  </w:style>
  <w:style w:type="paragraph" w:customStyle="1" w:styleId="C250F0634FB44A60A9EE993218AF7ED2">
    <w:name w:val="C250F0634FB44A60A9EE993218AF7ED2"/>
    <w:rsid w:val="00F005BC"/>
    <w:rPr>
      <w:rFonts w:eastAsiaTheme="minorHAnsi"/>
    </w:rPr>
  </w:style>
  <w:style w:type="paragraph" w:customStyle="1" w:styleId="2F4B2CBCBD974AE19BF7327A9D5F921C">
    <w:name w:val="2F4B2CBCBD974AE19BF7327A9D5F921C"/>
    <w:rsid w:val="00F005BC"/>
    <w:rPr>
      <w:rFonts w:eastAsiaTheme="minorHAnsi"/>
    </w:rPr>
  </w:style>
  <w:style w:type="paragraph" w:customStyle="1" w:styleId="3ED5E3DA6B2849A1B41DFEDE78B435F9">
    <w:name w:val="3ED5E3DA6B2849A1B41DFEDE78B435F9"/>
    <w:rsid w:val="00F005BC"/>
    <w:rPr>
      <w:rFonts w:eastAsiaTheme="minorHAnsi"/>
    </w:rPr>
  </w:style>
  <w:style w:type="paragraph" w:customStyle="1" w:styleId="1EECFD65BA374566921EC925781AF456">
    <w:name w:val="1EECFD65BA374566921EC925781AF456"/>
    <w:rsid w:val="00F005BC"/>
    <w:rPr>
      <w:rFonts w:eastAsiaTheme="minorHAnsi"/>
    </w:rPr>
  </w:style>
  <w:style w:type="paragraph" w:customStyle="1" w:styleId="7CB75D9617104BF99D726F8EC502A3E3">
    <w:name w:val="7CB75D9617104BF99D726F8EC502A3E3"/>
    <w:rsid w:val="00F005BC"/>
    <w:rPr>
      <w:rFonts w:eastAsiaTheme="minorHAnsi"/>
    </w:rPr>
  </w:style>
  <w:style w:type="paragraph" w:customStyle="1" w:styleId="2060C5FAAAE1452DAD156FF4DCF690F6">
    <w:name w:val="2060C5FAAAE1452DAD156FF4DCF690F6"/>
    <w:rsid w:val="00F005BC"/>
    <w:rPr>
      <w:rFonts w:eastAsiaTheme="minorHAnsi"/>
    </w:rPr>
  </w:style>
  <w:style w:type="paragraph" w:customStyle="1" w:styleId="33D3A42C7D954D0EA95A579A82AF6DF8">
    <w:name w:val="33D3A42C7D954D0EA95A579A82AF6DF8"/>
    <w:rsid w:val="007061B1"/>
  </w:style>
  <w:style w:type="paragraph" w:customStyle="1" w:styleId="240DD8B1C61946009F586A24F2BECE1F">
    <w:name w:val="240DD8B1C61946009F586A24F2BECE1F"/>
    <w:rsid w:val="007061B1"/>
  </w:style>
  <w:style w:type="paragraph" w:customStyle="1" w:styleId="904C65942B6D4CD2B4D5D2DA0EC1CAC6">
    <w:name w:val="904C65942B6D4CD2B4D5D2DA0EC1CAC6"/>
    <w:rsid w:val="00811867"/>
  </w:style>
  <w:style w:type="paragraph" w:customStyle="1" w:styleId="56E0D52D736141F289D12073A4173011">
    <w:name w:val="56E0D52D736141F289D12073A4173011"/>
    <w:rsid w:val="00811867"/>
  </w:style>
  <w:style w:type="paragraph" w:customStyle="1" w:styleId="8228DF1E390A48DEA52B29B0F46FC11E">
    <w:name w:val="8228DF1E390A48DEA52B29B0F46FC11E"/>
    <w:rsid w:val="00811867"/>
  </w:style>
  <w:style w:type="paragraph" w:customStyle="1" w:styleId="6B63D961A3CE4AB2A1DF26554F850F22">
    <w:name w:val="6B63D961A3CE4AB2A1DF26554F850F22"/>
    <w:rsid w:val="00811867"/>
  </w:style>
  <w:style w:type="paragraph" w:customStyle="1" w:styleId="AA96444568FE427FAD9B93268DAFB000">
    <w:name w:val="AA96444568FE427FAD9B93268DAFB000"/>
    <w:rsid w:val="00811867"/>
  </w:style>
  <w:style w:type="paragraph" w:customStyle="1" w:styleId="A9FAF6939CDB4F8BB3CE21EAACC6483A">
    <w:name w:val="A9FAF6939CDB4F8BB3CE21EAACC6483A"/>
    <w:rsid w:val="00811867"/>
  </w:style>
  <w:style w:type="paragraph" w:customStyle="1" w:styleId="87F97440EFC848D1808D8ACFE9BC33B3">
    <w:name w:val="87F97440EFC848D1808D8ACFE9BC33B3"/>
    <w:rsid w:val="00811867"/>
  </w:style>
  <w:style w:type="paragraph" w:customStyle="1" w:styleId="43952574E1024A1B8EB07F0A741D2B0C">
    <w:name w:val="43952574E1024A1B8EB07F0A741D2B0C"/>
    <w:rsid w:val="00811867"/>
  </w:style>
  <w:style w:type="paragraph" w:customStyle="1" w:styleId="64B5A7CC672B43E5B5A8EEB1F861C70B">
    <w:name w:val="64B5A7CC672B43E5B5A8EEB1F861C70B"/>
    <w:rsid w:val="00811867"/>
  </w:style>
  <w:style w:type="paragraph" w:customStyle="1" w:styleId="3A67EE5CA1C54CA89205FCA3342FACA8">
    <w:name w:val="3A67EE5CA1C54CA89205FCA3342FACA8"/>
    <w:rsid w:val="00811867"/>
  </w:style>
  <w:style w:type="paragraph" w:customStyle="1" w:styleId="D39DA3BB37AA4C28AF40465FE90C3661">
    <w:name w:val="D39DA3BB37AA4C28AF40465FE90C3661"/>
    <w:rsid w:val="00811867"/>
  </w:style>
  <w:style w:type="paragraph" w:customStyle="1" w:styleId="002558EF10424B3B8FCFC24F8BA3FD4A">
    <w:name w:val="002558EF10424B3B8FCFC24F8BA3FD4A"/>
    <w:rsid w:val="00811867"/>
  </w:style>
  <w:style w:type="paragraph" w:customStyle="1" w:styleId="C2BC28ED35684D0094710533E4DBD5FE">
    <w:name w:val="C2BC28ED35684D0094710533E4DBD5FE"/>
    <w:rsid w:val="00811867"/>
  </w:style>
  <w:style w:type="paragraph" w:customStyle="1" w:styleId="33A2F9B827D347FC8DA10C39A51A6269">
    <w:name w:val="33A2F9B827D347FC8DA10C39A51A6269"/>
    <w:rsid w:val="00811867"/>
  </w:style>
  <w:style w:type="paragraph" w:customStyle="1" w:styleId="915F52D3C3BE434FB35D88F28F5A0183">
    <w:name w:val="915F52D3C3BE434FB35D88F28F5A0183"/>
    <w:rsid w:val="00811867"/>
  </w:style>
  <w:style w:type="paragraph" w:customStyle="1" w:styleId="D930B5A5D03648B2812E074C9A0D5527">
    <w:name w:val="D930B5A5D03648B2812E074C9A0D5527"/>
    <w:rsid w:val="00811867"/>
  </w:style>
  <w:style w:type="paragraph" w:customStyle="1" w:styleId="2124C4300B5F4093A613331EF545E3F8">
    <w:name w:val="2124C4300B5F4093A613331EF545E3F8"/>
    <w:rsid w:val="00811867"/>
  </w:style>
  <w:style w:type="paragraph" w:customStyle="1" w:styleId="E69CBB8023E443A2BB174B663AB03741">
    <w:name w:val="E69CBB8023E443A2BB174B663AB03741"/>
    <w:rsid w:val="00811867"/>
  </w:style>
  <w:style w:type="paragraph" w:customStyle="1" w:styleId="6EF8D0252EA34C50A9C96CCFEC88D053">
    <w:name w:val="6EF8D0252EA34C50A9C96CCFEC88D053"/>
    <w:rsid w:val="00811867"/>
  </w:style>
  <w:style w:type="paragraph" w:customStyle="1" w:styleId="149C7B87D37A4615A139EB1C90DD62E7">
    <w:name w:val="149C7B87D37A4615A139EB1C90DD62E7"/>
    <w:rsid w:val="00811867"/>
  </w:style>
  <w:style w:type="paragraph" w:customStyle="1" w:styleId="495DF4A56CEF474FA5DD9935225DD159">
    <w:name w:val="495DF4A56CEF474FA5DD9935225DD159"/>
    <w:rsid w:val="00811867"/>
  </w:style>
  <w:style w:type="paragraph" w:customStyle="1" w:styleId="EBD138B41A784C80B9A7B6BC328E4D0C">
    <w:name w:val="EBD138B41A784C80B9A7B6BC328E4D0C"/>
    <w:rsid w:val="00811867"/>
  </w:style>
  <w:style w:type="paragraph" w:customStyle="1" w:styleId="42E538A0D86B43339476C6D6A50C67B5">
    <w:name w:val="42E538A0D86B43339476C6D6A50C67B5"/>
    <w:rsid w:val="00811867"/>
  </w:style>
  <w:style w:type="paragraph" w:customStyle="1" w:styleId="F7AC17BBA7794A1D83C33A17D8E14DFE">
    <w:name w:val="F7AC17BBA7794A1D83C33A17D8E14DFE"/>
    <w:rsid w:val="00811867"/>
  </w:style>
  <w:style w:type="paragraph" w:customStyle="1" w:styleId="70241DE2397E456990962671216135A4">
    <w:name w:val="70241DE2397E456990962671216135A4"/>
    <w:rsid w:val="00811867"/>
  </w:style>
  <w:style w:type="paragraph" w:customStyle="1" w:styleId="DDC4F09943644E65BC6B5687C96E6800">
    <w:name w:val="DDC4F09943644E65BC6B5687C96E6800"/>
    <w:rsid w:val="00811867"/>
  </w:style>
  <w:style w:type="paragraph" w:customStyle="1" w:styleId="A22331614DE8492FBA498896E2630EE7">
    <w:name w:val="A22331614DE8492FBA498896E2630EE7"/>
    <w:rsid w:val="00811867"/>
  </w:style>
  <w:style w:type="paragraph" w:customStyle="1" w:styleId="FD2C1F7A8401432088EC1DC82A444C04">
    <w:name w:val="FD2C1F7A8401432088EC1DC82A444C04"/>
    <w:rsid w:val="00811867"/>
  </w:style>
  <w:style w:type="paragraph" w:customStyle="1" w:styleId="0AF915E4C2584693B2B3041FF3764DDC">
    <w:name w:val="0AF915E4C2584693B2B3041FF3764DDC"/>
    <w:rsid w:val="00811867"/>
  </w:style>
  <w:style w:type="paragraph" w:customStyle="1" w:styleId="ADF240A3C82049B4BB4661CBE31A5519">
    <w:name w:val="ADF240A3C82049B4BB4661CBE31A5519"/>
    <w:rsid w:val="00811867"/>
  </w:style>
  <w:style w:type="paragraph" w:customStyle="1" w:styleId="EBE0BC0CDB444315A9F70B6C780987F4">
    <w:name w:val="EBE0BC0CDB444315A9F70B6C780987F4"/>
    <w:rsid w:val="00811867"/>
  </w:style>
  <w:style w:type="paragraph" w:customStyle="1" w:styleId="7245AEE28F8942339F6C45F422496CF1">
    <w:name w:val="7245AEE28F8942339F6C45F422496CF1"/>
    <w:rsid w:val="00811867"/>
  </w:style>
  <w:style w:type="paragraph" w:customStyle="1" w:styleId="7C8C85CE7BBA420E97A91AB1006045A4">
    <w:name w:val="7C8C85CE7BBA420E97A91AB1006045A4"/>
    <w:rsid w:val="00811867"/>
  </w:style>
  <w:style w:type="paragraph" w:customStyle="1" w:styleId="621D0D8EBD2549B08AA5E4242CEED751">
    <w:name w:val="621D0D8EBD2549B08AA5E4242CEED751"/>
    <w:rsid w:val="00811867"/>
  </w:style>
  <w:style w:type="paragraph" w:customStyle="1" w:styleId="D76A2DF9CEBE436CA11FAD0928BCE447">
    <w:name w:val="D76A2DF9CEBE436CA11FAD0928BCE447"/>
    <w:rsid w:val="00811867"/>
  </w:style>
  <w:style w:type="paragraph" w:customStyle="1" w:styleId="EEA950D9469B4FF9AAAA9CD83A1CABE8">
    <w:name w:val="EEA950D9469B4FF9AAAA9CD83A1CABE8"/>
    <w:rsid w:val="00811867"/>
  </w:style>
  <w:style w:type="paragraph" w:customStyle="1" w:styleId="86D55B6F789A443FAD4074D302211E3C">
    <w:name w:val="86D55B6F789A443FAD4074D302211E3C"/>
    <w:rsid w:val="00811867"/>
  </w:style>
  <w:style w:type="paragraph" w:customStyle="1" w:styleId="4F76FF148B0A43BEB741CE601AB9819A">
    <w:name w:val="4F76FF148B0A43BEB741CE601AB9819A"/>
    <w:rsid w:val="00811867"/>
  </w:style>
  <w:style w:type="paragraph" w:customStyle="1" w:styleId="9D4B51E0B2C445798AE3D23BA6ABBE05">
    <w:name w:val="9D4B51E0B2C445798AE3D23BA6ABBE05"/>
    <w:rsid w:val="00811867"/>
  </w:style>
  <w:style w:type="paragraph" w:customStyle="1" w:styleId="616EC6963D2E40B5AFE2692369059899">
    <w:name w:val="616EC6963D2E40B5AFE2692369059899"/>
    <w:rsid w:val="00811867"/>
  </w:style>
  <w:style w:type="paragraph" w:customStyle="1" w:styleId="26284E2A0E2442C49FC43B3676DBD5A4">
    <w:name w:val="26284E2A0E2442C49FC43B3676DBD5A4"/>
    <w:rsid w:val="00811867"/>
  </w:style>
  <w:style w:type="paragraph" w:customStyle="1" w:styleId="F53E569053DD4405AE42B9994460F62B">
    <w:name w:val="F53E569053DD4405AE42B9994460F62B"/>
    <w:rsid w:val="00811867"/>
  </w:style>
  <w:style w:type="paragraph" w:customStyle="1" w:styleId="E664D2284618483692F248970B4985B1">
    <w:name w:val="E664D2284618483692F248970B4985B1"/>
    <w:rsid w:val="00811867"/>
  </w:style>
  <w:style w:type="paragraph" w:customStyle="1" w:styleId="D0BC968B8EC3413EA7FD07923B82BA19">
    <w:name w:val="D0BC968B8EC3413EA7FD07923B82BA19"/>
    <w:rsid w:val="00811867"/>
  </w:style>
  <w:style w:type="paragraph" w:customStyle="1" w:styleId="D3BE883D12254E4BA99E50B3A972A8AA">
    <w:name w:val="D3BE883D12254E4BA99E50B3A972A8AA"/>
    <w:rsid w:val="00811867"/>
  </w:style>
  <w:style w:type="paragraph" w:customStyle="1" w:styleId="7A2668F26EF043B98D740CEAA0B009E7">
    <w:name w:val="7A2668F26EF043B98D740CEAA0B009E7"/>
    <w:rsid w:val="00811867"/>
  </w:style>
  <w:style w:type="paragraph" w:customStyle="1" w:styleId="4E10BECD3E1845E180F5A2FE034A9A84">
    <w:name w:val="4E10BECD3E1845E180F5A2FE034A9A84"/>
    <w:rsid w:val="00811867"/>
  </w:style>
  <w:style w:type="paragraph" w:customStyle="1" w:styleId="40F545034DF141FDA2514DFFA144ECFF">
    <w:name w:val="40F545034DF141FDA2514DFFA144ECFF"/>
    <w:rsid w:val="00811867"/>
  </w:style>
  <w:style w:type="paragraph" w:customStyle="1" w:styleId="774D9A915D7645D6BDEFCCBFD9D9CE94">
    <w:name w:val="774D9A915D7645D6BDEFCCBFD9D9CE94"/>
    <w:rsid w:val="00811867"/>
  </w:style>
  <w:style w:type="paragraph" w:customStyle="1" w:styleId="6D3A7D8BB1DC4734A60CC3EFC267ACED">
    <w:name w:val="6D3A7D8BB1DC4734A60CC3EFC267ACED"/>
    <w:rsid w:val="00811867"/>
  </w:style>
  <w:style w:type="paragraph" w:customStyle="1" w:styleId="D261EB254051465B8090E8AED477FC24">
    <w:name w:val="D261EB254051465B8090E8AED477FC24"/>
    <w:rsid w:val="00811867"/>
  </w:style>
  <w:style w:type="paragraph" w:customStyle="1" w:styleId="429904C8954843898C6EBC39516F65CA">
    <w:name w:val="429904C8954843898C6EBC39516F65CA"/>
    <w:rsid w:val="00811867"/>
  </w:style>
  <w:style w:type="paragraph" w:customStyle="1" w:styleId="864D6A6B7DA845FC938E1DAE65D23E5E">
    <w:name w:val="864D6A6B7DA845FC938E1DAE65D23E5E"/>
    <w:rsid w:val="00811867"/>
  </w:style>
  <w:style w:type="paragraph" w:customStyle="1" w:styleId="C349650629FA44968B3DC60EFC4D1D2D">
    <w:name w:val="C349650629FA44968B3DC60EFC4D1D2D"/>
    <w:rsid w:val="00811867"/>
  </w:style>
  <w:style w:type="paragraph" w:customStyle="1" w:styleId="151E63BAA91640368F551031C68F455F">
    <w:name w:val="151E63BAA91640368F551031C68F455F"/>
    <w:rsid w:val="00811867"/>
  </w:style>
  <w:style w:type="paragraph" w:customStyle="1" w:styleId="4E7538DA7B5440278A8ACCFC7ACD9199">
    <w:name w:val="4E7538DA7B5440278A8ACCFC7ACD9199"/>
    <w:rsid w:val="00811867"/>
  </w:style>
  <w:style w:type="paragraph" w:customStyle="1" w:styleId="77F16F16614F4EC19C273764AD28423F">
    <w:name w:val="77F16F16614F4EC19C273764AD28423F"/>
    <w:rsid w:val="00811867"/>
  </w:style>
  <w:style w:type="paragraph" w:customStyle="1" w:styleId="C62EE80F7F5C4F6AADBE97F407EFDA03">
    <w:name w:val="C62EE80F7F5C4F6AADBE97F407EFDA03"/>
    <w:rsid w:val="00811867"/>
  </w:style>
  <w:style w:type="paragraph" w:customStyle="1" w:styleId="C9FE6E81C8134B5D9EFB6BDD2823F760">
    <w:name w:val="C9FE6E81C8134B5D9EFB6BDD2823F760"/>
    <w:rsid w:val="00811867"/>
  </w:style>
  <w:style w:type="paragraph" w:customStyle="1" w:styleId="38B8B40A8406474EBBFDAE895DFEB5CD">
    <w:name w:val="38B8B40A8406474EBBFDAE895DFEB5CD"/>
    <w:rsid w:val="00811867"/>
  </w:style>
  <w:style w:type="paragraph" w:customStyle="1" w:styleId="DFF1B1A6CEEA4AE5B5D5D62D97110623">
    <w:name w:val="DFF1B1A6CEEA4AE5B5D5D62D97110623"/>
    <w:rsid w:val="00811867"/>
  </w:style>
  <w:style w:type="paragraph" w:customStyle="1" w:styleId="683FAC5D23244145AF2CB7B4EDD78F52">
    <w:name w:val="683FAC5D23244145AF2CB7B4EDD78F52"/>
    <w:rsid w:val="00811867"/>
  </w:style>
  <w:style w:type="paragraph" w:customStyle="1" w:styleId="A764A4EC70DC42B9B6F573E14FF902E5">
    <w:name w:val="A764A4EC70DC42B9B6F573E14FF902E5"/>
    <w:rsid w:val="00811867"/>
  </w:style>
  <w:style w:type="paragraph" w:customStyle="1" w:styleId="F11C3338974D4A2EB5D5106B29BDA717">
    <w:name w:val="F11C3338974D4A2EB5D5106B29BDA717"/>
    <w:rsid w:val="0081186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04D121-5D1B-4A00-9E33-6063D78D9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147</TotalTime>
  <Pages>5</Pages>
  <Words>996</Words>
  <Characters>5785</Characters>
  <Application>Microsoft Office Word</Application>
  <DocSecurity>0</DocSecurity>
  <Lines>48</Lines>
  <Paragraphs>13</Paragraphs>
  <ScaleCrop>false</ScaleCrop>
  <Company/>
  <LinksUpToDate>false</LinksUpToDate>
  <CharactersWithSpaces>6768</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91</cp:revision>
  <cp:lastPrinted>2025-07-14T21:41:00Z</cp:lastPrinted>
  <dcterms:created xsi:type="dcterms:W3CDTF">2025-07-15T18:33:00Z</dcterms:created>
  <dcterms:modified xsi:type="dcterms:W3CDTF">2025-07-30T20:11:00Z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