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B46811" w14:textId="4B3D6922" w:rsidR="000C3431" w:rsidRPr="000C3431" w:rsidRDefault="00FA748C" w:rsidP="000C3431">
      <w:r w:rsidRPr="00991047">
        <w:rPr>
          <w:noProof/>
          <w:color w:val="000000"/>
          <w:bdr w:val="none" w:sz="0" w:space="0" w:color="auto" w:frame="1"/>
        </w:rPr>
        <w:drawing>
          <wp:anchor distT="0" distB="0" distL="114300" distR="114300" simplePos="0" relativeHeight="251659264" behindDoc="0" locked="0" layoutInCell="1" allowOverlap="1" wp14:anchorId="777AD5E4" wp14:editId="711CDB24">
            <wp:simplePos x="0" y="0"/>
            <wp:positionH relativeFrom="margin">
              <wp:posOffset>-421640</wp:posOffset>
            </wp:positionH>
            <wp:positionV relativeFrom="paragraph">
              <wp:posOffset>-539115</wp:posOffset>
            </wp:positionV>
            <wp:extent cx="6949440" cy="625153"/>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9440" cy="625153"/>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59AA08C" w14:textId="5463AB6D" w:rsidR="00AD5280" w:rsidRPr="009F7A9B" w:rsidRDefault="0032317F" w:rsidP="009F7A9B">
      <w:pPr>
        <w:pStyle w:val="Heading1"/>
        <w:spacing w:after="0"/>
        <w:jc w:val="center"/>
        <w:rPr>
          <w:rFonts w:ascii="Trebuchet MS" w:eastAsia="Times New Roman" w:hAnsi="Trebuchet MS"/>
          <w:b/>
          <w:bCs/>
          <w:color w:val="000000" w:themeColor="text1"/>
          <w:sz w:val="24"/>
          <w:szCs w:val="24"/>
        </w:rPr>
      </w:pPr>
      <w:r w:rsidRPr="002D2D20">
        <w:rPr>
          <w:rFonts w:ascii="Trebuchet MS" w:eastAsia="Times New Roman" w:hAnsi="Trebuchet MS"/>
          <w:b/>
          <w:bCs/>
          <w:color w:val="000000" w:themeColor="text1"/>
          <w:sz w:val="24"/>
          <w:szCs w:val="24"/>
        </w:rPr>
        <w:t>Agriculture, Food, and Natural Resources (Grades 6-12) Evaluation Worksheet</w:t>
      </w:r>
      <w:r w:rsidR="009F7A9B" w:rsidRPr="009F7A9B">
        <w:rPr>
          <w:rFonts w:ascii="Trebuchet MS" w:eastAsia="Times New Roman" w:hAnsi="Trebuchet MS"/>
          <w:b/>
          <w:bCs/>
          <w:color w:val="000000" w:themeColor="text1"/>
          <w:sz w:val="24"/>
          <w:szCs w:val="24"/>
        </w:rPr>
        <w:br/>
      </w:r>
      <w:r w:rsidRPr="002D2D20">
        <w:rPr>
          <w:rFonts w:ascii="Trebuchet MS" w:eastAsia="Times New Roman" w:hAnsi="Trebuchet MS"/>
          <w:color w:val="000000" w:themeColor="text1"/>
          <w:sz w:val="20"/>
          <w:szCs w:val="20"/>
        </w:rPr>
        <w:t>Demonstration of Professional Competencies and Depth of Content Knowledge</w:t>
      </w:r>
    </w:p>
    <w:p w14:paraId="749A8BF2" w14:textId="60DC4EEB" w:rsidR="00AD5280" w:rsidRPr="009F7A9B" w:rsidRDefault="00AD5280" w:rsidP="0074554E">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74A4D6C4" w14:textId="29DEDDB0" w:rsidR="00B72FAF" w:rsidRPr="005B61D6" w:rsidRDefault="00BE0362" w:rsidP="005B61D6">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D59616995F0B4BDC87BDEA36E1282BC8"/>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BBB0B2805AE343ECA82CFCEE4629A5FC"/>
          </w:placeholder>
          <w:showingPlcHdr/>
          <w:text/>
        </w:sdtPr>
        <w:sdtEndPr/>
        <w:sdtContent>
          <w:r w:rsidRPr="00C6081B">
            <w:rPr>
              <w:rStyle w:val="PlaceholderText"/>
            </w:rPr>
            <w:t>Click or tap here to enter text.</w:t>
          </w:r>
        </w:sdtContent>
      </w:sdt>
      <w:r w:rsidR="007212A8">
        <w:rPr>
          <w:rFonts w:ascii="Trebuchet MS" w:eastAsia="Times New Roman" w:hAnsi="Trebuchet MS" w:cs="Times New Roman"/>
          <w:color w:val="000000"/>
          <w:kern w:val="0"/>
          <w:sz w:val="22"/>
          <w:szCs w:val="22"/>
          <w14:ligatures w14:val="none"/>
        </w:rPr>
        <w:t xml:space="preserve">   </w:t>
      </w:r>
    </w:p>
    <w:p w14:paraId="0DAE4EDC" w14:textId="59873CAB" w:rsidR="00AD5280" w:rsidRPr="009F7A9B" w:rsidRDefault="00BE0362" w:rsidP="00E63C3D">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7EC600E4" w14:textId="6E5ABB52" w:rsidR="00BF37A5" w:rsidRPr="00D64358" w:rsidRDefault="00BF37A5" w:rsidP="00BF37A5">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sidR="00D64358">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0D1D27BD" w14:textId="77777777" w:rsidR="00BF37A5" w:rsidRPr="00BF37A5" w:rsidRDefault="00BF37A5" w:rsidP="00BF37A5">
      <w:pPr>
        <w:spacing w:after="0" w:line="240" w:lineRule="auto"/>
        <w:rPr>
          <w:rFonts w:ascii="Times New Roman" w:eastAsia="Times New Roman" w:hAnsi="Times New Roman" w:cs="Times New Roman"/>
          <w:kern w:val="0"/>
          <w14:ligatures w14:val="none"/>
        </w:rPr>
      </w:pPr>
    </w:p>
    <w:p w14:paraId="328A2958" w14:textId="77777777" w:rsidR="00BF37A5" w:rsidRPr="00BF37A5" w:rsidRDefault="00BF37A5" w:rsidP="00BF37A5">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7960EAD5" w14:textId="77777777" w:rsidR="00BF37A5" w:rsidRPr="00BF37A5" w:rsidRDefault="00BF37A5" w:rsidP="00BF37A5">
      <w:pPr>
        <w:spacing w:after="0" w:line="240" w:lineRule="auto"/>
        <w:rPr>
          <w:rFonts w:ascii="Times New Roman" w:eastAsia="Times New Roman" w:hAnsi="Times New Roman" w:cs="Times New Roman"/>
          <w:kern w:val="0"/>
          <w14:ligatures w14:val="none"/>
        </w:rPr>
      </w:pPr>
    </w:p>
    <w:p w14:paraId="161DF3BA" w14:textId="1072BD3A" w:rsidR="00BF37A5" w:rsidRPr="00BF37A5" w:rsidRDefault="00BF37A5" w:rsidP="00BF37A5">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sidR="00D64358">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161BF446" w14:textId="77777777" w:rsidR="00BF37A5" w:rsidRPr="00BF37A5" w:rsidRDefault="00BF37A5" w:rsidP="00BF37A5">
      <w:pPr>
        <w:spacing w:after="0" w:line="240" w:lineRule="auto"/>
        <w:rPr>
          <w:rFonts w:ascii="Times New Roman" w:eastAsia="Times New Roman" w:hAnsi="Times New Roman" w:cs="Times New Roman"/>
          <w:kern w:val="0"/>
          <w14:ligatures w14:val="none"/>
        </w:rPr>
      </w:pPr>
    </w:p>
    <w:p w14:paraId="4976E2C4" w14:textId="6E8A01F2" w:rsidR="00BF37A5" w:rsidRPr="00BF37A5" w:rsidRDefault="00BF37A5" w:rsidP="00BF37A5">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sidR="00D64358">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Animal Systems</w:t>
      </w:r>
      <w:r w:rsidRPr="00BF37A5">
        <w:rPr>
          <w:rFonts w:ascii="Trebuchet MS" w:eastAsia="Times New Roman" w:hAnsi="Trebuchet MS" w:cs="Times New Roman"/>
          <w:color w:val="000000"/>
          <w:kern w:val="0"/>
          <w:sz w:val="22"/>
          <w:szCs w:val="22"/>
          <w14:ligatures w14:val="none"/>
        </w:rPr>
        <w:t xml:space="preserve"> Unit Plan” on the worksheet, there must be a corresponding upload titled “</w:t>
      </w:r>
      <w:r>
        <w:rPr>
          <w:rFonts w:ascii="Trebuchet MS" w:eastAsia="Times New Roman" w:hAnsi="Trebuchet MS" w:cs="Times New Roman"/>
          <w:color w:val="000000"/>
          <w:kern w:val="0"/>
          <w:sz w:val="22"/>
          <w:szCs w:val="22"/>
          <w14:ligatures w14:val="none"/>
        </w:rPr>
        <w:t>Animal Systems</w:t>
      </w:r>
      <w:r w:rsidRPr="00BF37A5">
        <w:rPr>
          <w:rFonts w:ascii="Trebuchet MS" w:eastAsia="Times New Roman" w:hAnsi="Trebuchet MS" w:cs="Times New Roman"/>
          <w:color w:val="000000"/>
          <w:kern w:val="0"/>
          <w:sz w:val="22"/>
          <w:szCs w:val="22"/>
          <w14:ligatures w14:val="none"/>
        </w:rPr>
        <w:t xml:space="preserve"> Unit Plan” in COOL. </w:t>
      </w:r>
    </w:p>
    <w:p w14:paraId="70E66206" w14:textId="77777777" w:rsidR="00BF37A5" w:rsidRPr="00BF37A5" w:rsidRDefault="00BF37A5" w:rsidP="00BF37A5">
      <w:pPr>
        <w:spacing w:after="0" w:line="240" w:lineRule="auto"/>
        <w:rPr>
          <w:rFonts w:ascii="Times New Roman" w:eastAsia="Times New Roman" w:hAnsi="Times New Roman" w:cs="Times New Roman"/>
          <w:kern w:val="0"/>
          <w14:ligatures w14:val="none"/>
        </w:rPr>
      </w:pPr>
    </w:p>
    <w:p w14:paraId="514B84CD" w14:textId="235DC183" w:rsidR="00BF37A5" w:rsidRPr="00BF37A5" w:rsidRDefault="00BF37A5" w:rsidP="00BF37A5">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sidR="00D64358">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sidR="003C7F03">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501C46A7" w14:textId="77777777" w:rsidR="004A0385" w:rsidRPr="00BF37A5" w:rsidRDefault="004A0385" w:rsidP="004A0385">
      <w:pPr>
        <w:spacing w:after="0" w:line="240" w:lineRule="auto"/>
        <w:rPr>
          <w:rFonts w:ascii="Times New Roman" w:eastAsia="Times New Roman" w:hAnsi="Times New Roman" w:cs="Times New Roman"/>
          <w:kern w:val="0"/>
          <w14:ligatures w14:val="none"/>
        </w:rPr>
      </w:pPr>
    </w:p>
    <w:p w14:paraId="67CF46F0" w14:textId="77777777" w:rsidR="004A0385" w:rsidRPr="004A207B" w:rsidRDefault="004A0385" w:rsidP="004A0385">
      <w:pPr>
        <w:spacing w:after="0" w:line="240" w:lineRule="auto"/>
        <w:rPr>
          <w:rFonts w:ascii="Times New Roman" w:eastAsia="Times New Roman" w:hAnsi="Times New Roman" w:cs="Times New Roman"/>
          <w:b/>
          <w:bCs/>
          <w:kern w:val="0"/>
          <w14:ligatures w14:val="none"/>
        </w:rPr>
      </w:pPr>
      <w:r w:rsidRPr="004A207B">
        <w:rPr>
          <w:rFonts w:ascii="Trebuchet MS" w:eastAsia="Times New Roman" w:hAnsi="Trebuchet MS" w:cs="Times New Roman"/>
          <w:b/>
          <w:bCs/>
          <w:color w:val="000000"/>
          <w:kern w:val="0"/>
          <w:sz w:val="22"/>
          <w:szCs w:val="22"/>
          <w14:ligatures w14:val="none"/>
        </w:rPr>
        <w:t>Agriculture, Food, and Natural Resources:</w:t>
      </w:r>
    </w:p>
    <w:p w14:paraId="15E14FF7" w14:textId="77777777" w:rsidR="004A0385" w:rsidRPr="004A0385" w:rsidRDefault="004A0385" w:rsidP="004A0385">
      <w:pPr>
        <w:numPr>
          <w:ilvl w:val="0"/>
          <w:numId w:val="1"/>
        </w:numPr>
        <w:spacing w:after="0" w:line="240" w:lineRule="auto"/>
        <w:textAlignment w:val="baseline"/>
        <w:rPr>
          <w:rFonts w:ascii="Trebuchet MS" w:eastAsia="Times New Roman" w:hAnsi="Trebuchet MS" w:cs="Times New Roman"/>
          <w:color w:val="000000"/>
          <w:kern w:val="0"/>
          <w:sz w:val="22"/>
          <w:szCs w:val="22"/>
          <w14:ligatures w14:val="none"/>
        </w:rPr>
      </w:pPr>
      <w:r w:rsidRPr="004A0385">
        <w:rPr>
          <w:rFonts w:ascii="Trebuchet MS" w:eastAsia="Times New Roman" w:hAnsi="Trebuchet MS" w:cs="Times New Roman"/>
          <w:color w:val="000000"/>
          <w:kern w:val="0"/>
          <w:sz w:val="22"/>
          <w:szCs w:val="22"/>
          <w14:ligatures w14:val="none"/>
        </w:rPr>
        <w:t>Coursework: Minimum of B-; syllabi and official transcript required</w:t>
      </w:r>
    </w:p>
    <w:p w14:paraId="7FC563FC" w14:textId="77777777" w:rsidR="004A0385" w:rsidRPr="004A0385" w:rsidRDefault="004A0385" w:rsidP="004A0385">
      <w:pPr>
        <w:numPr>
          <w:ilvl w:val="0"/>
          <w:numId w:val="1"/>
        </w:numPr>
        <w:spacing w:after="0" w:line="240" w:lineRule="auto"/>
        <w:textAlignment w:val="baseline"/>
        <w:rPr>
          <w:rFonts w:ascii="Trebuchet MS" w:eastAsia="Times New Roman" w:hAnsi="Trebuchet MS" w:cs="Times New Roman"/>
          <w:color w:val="000000"/>
          <w:kern w:val="0"/>
          <w:sz w:val="22"/>
          <w:szCs w:val="22"/>
          <w14:ligatures w14:val="none"/>
        </w:rPr>
      </w:pPr>
      <w:r w:rsidRPr="004A0385">
        <w:rPr>
          <w:rFonts w:ascii="Trebuchet MS" w:eastAsia="Times New Roman" w:hAnsi="Trebuchet MS" w:cs="Times New Roman"/>
          <w:color w:val="000000"/>
          <w:kern w:val="0"/>
          <w:sz w:val="22"/>
          <w:szCs w:val="22"/>
          <w14:ligatures w14:val="none"/>
        </w:rPr>
        <w:t>Portfolio: Artifacts demonstrating attainment of standards outlined below</w:t>
      </w:r>
    </w:p>
    <w:p w14:paraId="5299AFA9" w14:textId="77777777" w:rsidR="004A0385" w:rsidRPr="004A0385" w:rsidRDefault="004A0385" w:rsidP="004A0385">
      <w:pPr>
        <w:spacing w:after="0" w:line="240" w:lineRule="auto"/>
        <w:ind w:left="720"/>
        <w:textAlignment w:val="baseline"/>
        <w:rPr>
          <w:rFonts w:ascii="Trebuchet MS" w:eastAsia="Times New Roman" w:hAnsi="Trebuchet MS" w:cs="Times New Roman"/>
          <w:color w:val="000000"/>
          <w:kern w:val="0"/>
          <w:sz w:val="22"/>
          <w:szCs w:val="22"/>
          <w14:ligatures w14:val="none"/>
        </w:rPr>
      </w:pPr>
    </w:p>
    <w:p w14:paraId="6CF4BCA2" w14:textId="0520071F" w:rsidR="004A0385" w:rsidRPr="004A0385" w:rsidRDefault="004A0385" w:rsidP="004A0385">
      <w:pPr>
        <w:spacing w:after="0" w:line="240" w:lineRule="auto"/>
        <w:rPr>
          <w:rFonts w:ascii="Times New Roman" w:eastAsia="Times New Roman" w:hAnsi="Times New Roman" w:cs="Times New Roman"/>
          <w:kern w:val="0"/>
          <w14:ligatures w14:val="none"/>
        </w:rPr>
      </w:pPr>
      <w:r w:rsidRPr="004A0385">
        <w:rPr>
          <w:rFonts w:ascii="Trebuchet MS" w:eastAsia="Times New Roman" w:hAnsi="Trebuchet MS" w:cs="Times New Roman"/>
          <w:color w:val="000000"/>
          <w:kern w:val="0"/>
          <w:sz w:val="22"/>
          <w:szCs w:val="22"/>
          <w14:ligatures w14:val="none"/>
        </w:rPr>
        <w:t>*** If you hold a bachelor’s degree or higher in Agriculture, you may submit your application in COOL without doing Multiple Measures</w:t>
      </w:r>
      <w:r w:rsidR="008B4A75">
        <w:rPr>
          <w:rFonts w:ascii="Trebuchet MS" w:eastAsia="Times New Roman" w:hAnsi="Trebuchet MS" w:cs="Times New Roman"/>
          <w:color w:val="000000"/>
          <w:kern w:val="0"/>
          <w:sz w:val="22"/>
          <w:szCs w:val="22"/>
          <w14:ligatures w14:val="none"/>
        </w:rPr>
        <w:t>.</w:t>
      </w:r>
    </w:p>
    <w:p w14:paraId="03F595AE" w14:textId="77777777" w:rsidR="004A0385" w:rsidRPr="004A0385" w:rsidRDefault="004A0385" w:rsidP="004A0385">
      <w:pPr>
        <w:spacing w:after="0" w:line="240" w:lineRule="auto"/>
        <w:rPr>
          <w:rFonts w:ascii="Times New Roman" w:eastAsia="Times New Roman" w:hAnsi="Times New Roman" w:cs="Times New Roman"/>
          <w:kern w:val="0"/>
          <w14:ligatures w14:val="none"/>
        </w:rPr>
      </w:pPr>
    </w:p>
    <w:p w14:paraId="7F7BED61" w14:textId="66E24653" w:rsidR="004A0385" w:rsidRPr="004A0385" w:rsidRDefault="004A0385" w:rsidP="004A0385">
      <w:pPr>
        <w:spacing w:after="0" w:line="240" w:lineRule="auto"/>
        <w:rPr>
          <w:rFonts w:ascii="Trebuchet MS" w:eastAsia="Times New Roman" w:hAnsi="Trebuchet MS" w:cs="Times New Roman"/>
          <w:color w:val="000000"/>
          <w:kern w:val="0"/>
          <w:sz w:val="22"/>
          <w:szCs w:val="22"/>
          <w14:ligatures w14:val="none"/>
        </w:rPr>
      </w:pPr>
      <w:r w:rsidRPr="004A0385">
        <w:rPr>
          <w:rFonts w:ascii="Trebuchet MS" w:eastAsia="Times New Roman" w:hAnsi="Trebuchet MS" w:cs="Times New Roman"/>
          <w:color w:val="000000"/>
          <w:kern w:val="0"/>
          <w:sz w:val="22"/>
          <w:szCs w:val="22"/>
          <w14:ligatures w14:val="none"/>
        </w:rPr>
        <w:t>*** If you have 24 semester hours of coursework as identified on the</w:t>
      </w:r>
      <w:hyperlink r:id="rId9" w:history="1">
        <w:r w:rsidRPr="004A0385">
          <w:rPr>
            <w:rFonts w:ascii="Trebuchet MS" w:eastAsia="Times New Roman" w:hAnsi="Trebuchet MS" w:cs="Times New Roman"/>
            <w:color w:val="1155CC"/>
            <w:kern w:val="0"/>
            <w:sz w:val="22"/>
            <w:szCs w:val="22"/>
            <w:u w:val="single"/>
            <w14:ligatures w14:val="none"/>
          </w:rPr>
          <w:t xml:space="preserve"> Agriculture Endorsement Worksheet</w:t>
        </w:r>
      </w:hyperlink>
      <w:r w:rsidRPr="004A0385">
        <w:rPr>
          <w:rFonts w:ascii="Trebuchet MS" w:eastAsia="Times New Roman" w:hAnsi="Trebuchet MS" w:cs="Times New Roman"/>
          <w:color w:val="000000"/>
          <w:kern w:val="0"/>
          <w:sz w:val="22"/>
          <w:szCs w:val="22"/>
          <w14:ligatures w14:val="none"/>
        </w:rPr>
        <w:t xml:space="preserve">, you may submit your application in </w:t>
      </w:r>
      <w:r w:rsidRPr="009F7A9B">
        <w:rPr>
          <w:rFonts w:ascii="Trebuchet MS" w:eastAsia="Times New Roman" w:hAnsi="Trebuchet MS" w:cs="Times New Roman"/>
          <w:color w:val="000000"/>
          <w:kern w:val="0"/>
          <w:sz w:val="22"/>
          <w:szCs w:val="22"/>
          <w14:ligatures w14:val="none"/>
        </w:rPr>
        <w:t>COOL</w:t>
      </w:r>
      <w:r w:rsidRPr="004A0385">
        <w:rPr>
          <w:rFonts w:ascii="Trebuchet MS" w:eastAsia="Times New Roman" w:hAnsi="Trebuchet MS" w:cs="Times New Roman"/>
          <w:color w:val="000000"/>
          <w:kern w:val="0"/>
          <w:sz w:val="22"/>
          <w:szCs w:val="22"/>
          <w14:ligatures w14:val="none"/>
        </w:rPr>
        <w:t xml:space="preserve"> without doing Multiple Measures</w:t>
      </w:r>
      <w:r w:rsidR="008B4A75">
        <w:rPr>
          <w:rFonts w:ascii="Trebuchet MS" w:eastAsia="Times New Roman" w:hAnsi="Trebuchet MS" w:cs="Times New Roman"/>
          <w:color w:val="000000"/>
          <w:kern w:val="0"/>
          <w:sz w:val="22"/>
          <w:szCs w:val="22"/>
          <w14:ligatures w14:val="none"/>
        </w:rPr>
        <w:t>.</w:t>
      </w:r>
    </w:p>
    <w:p w14:paraId="3C44EE3C" w14:textId="6D179487" w:rsidR="00B06ED5" w:rsidRPr="00621593" w:rsidRDefault="004901E5" w:rsidP="00621593">
      <w:pPr>
        <w:pStyle w:val="Heading2"/>
        <w:spacing w:after="240"/>
        <w:rPr>
          <w:b/>
          <w:bCs/>
          <w:color w:val="000000" w:themeColor="text1"/>
          <w:sz w:val="26"/>
          <w:szCs w:val="26"/>
          <w:u w:val="single"/>
        </w:rPr>
      </w:pPr>
      <w:r w:rsidRPr="0078795D">
        <w:rPr>
          <w:sz w:val="26"/>
          <w:szCs w:val="26"/>
          <w:u w:val="single"/>
        </w:rPr>
        <w:br w:type="page"/>
      </w:r>
      <w:r w:rsidRPr="0078795D">
        <w:rPr>
          <w:b/>
          <w:bCs/>
          <w:color w:val="000000" w:themeColor="text1"/>
          <w:sz w:val="26"/>
          <w:szCs w:val="26"/>
          <w:u w:val="single"/>
        </w:rPr>
        <w:lastRenderedPageBreak/>
        <w:t>Agriculture, Food, and</w:t>
      </w:r>
      <w:r w:rsidR="002E6F6A" w:rsidRPr="0078795D">
        <w:rPr>
          <w:b/>
          <w:bCs/>
          <w:color w:val="000000" w:themeColor="text1"/>
          <w:sz w:val="26"/>
          <w:szCs w:val="26"/>
          <w:u w:val="single"/>
        </w:rPr>
        <w:t xml:space="preserve"> Natural</w:t>
      </w:r>
      <w:r w:rsidRPr="0078795D">
        <w:rPr>
          <w:b/>
          <w:bCs/>
          <w:color w:val="000000" w:themeColor="text1"/>
          <w:sz w:val="26"/>
          <w:szCs w:val="26"/>
          <w:u w:val="single"/>
        </w:rPr>
        <w:t xml:space="preserve"> Resources</w:t>
      </w:r>
    </w:p>
    <w:p w14:paraId="72AD4AA4" w14:textId="649940B5" w:rsidR="00C8177F" w:rsidRPr="00C8177F" w:rsidRDefault="00C8177F" w:rsidP="00C8177F">
      <w:pPr>
        <w:pStyle w:val="Heading3"/>
        <w:rPr>
          <w:b/>
          <w:bCs/>
          <w:color w:val="000000" w:themeColor="text1"/>
          <w:sz w:val="24"/>
          <w:szCs w:val="24"/>
        </w:rPr>
      </w:pPr>
      <w:r w:rsidRPr="00C8177F">
        <w:rPr>
          <w:b/>
          <w:bCs/>
          <w:color w:val="000000" w:themeColor="text1"/>
          <w:sz w:val="24"/>
          <w:szCs w:val="24"/>
        </w:rPr>
        <w:t>Agribusiness Systems</w:t>
      </w:r>
      <w:r w:rsidR="005468C0">
        <w:rPr>
          <w:b/>
          <w:bCs/>
          <w:color w:val="000000" w:themeColor="text1"/>
          <w:sz w:val="24"/>
          <w:szCs w:val="24"/>
        </w:rPr>
        <w:t>:</w:t>
      </w:r>
    </w:p>
    <w:tbl>
      <w:tblPr>
        <w:tblStyle w:val="TableGrid"/>
        <w:tblW w:w="0" w:type="auto"/>
        <w:tblLook w:val="04A0" w:firstRow="1" w:lastRow="0" w:firstColumn="1" w:lastColumn="0" w:noHBand="0" w:noVBand="1"/>
      </w:tblPr>
      <w:tblGrid>
        <w:gridCol w:w="3116"/>
        <w:gridCol w:w="3117"/>
        <w:gridCol w:w="3117"/>
      </w:tblGrid>
      <w:tr w:rsidR="0074554E" w14:paraId="6E090CB5" w14:textId="77777777" w:rsidTr="00A2681F">
        <w:trPr>
          <w:tblHeader/>
        </w:trPr>
        <w:tc>
          <w:tcPr>
            <w:tcW w:w="3116" w:type="dxa"/>
            <w:shd w:val="clear" w:color="auto" w:fill="D9D9D9" w:themeFill="background1" w:themeFillShade="D9"/>
          </w:tcPr>
          <w:p w14:paraId="7959C08C" w14:textId="58B9D32F" w:rsidR="002E4A56" w:rsidRDefault="0078795D" w:rsidP="005770EA">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33CC1BC" w14:textId="618AD21A" w:rsidR="002E4A56" w:rsidRDefault="00B0399B" w:rsidP="00842FE1">
            <w:r w:rsidRPr="00AD4726">
              <w:rPr>
                <w:b/>
                <w:bCs/>
              </w:rPr>
              <w:t>Course #/Title/Grade</w:t>
            </w:r>
          </w:p>
        </w:tc>
        <w:tc>
          <w:tcPr>
            <w:tcW w:w="3117" w:type="dxa"/>
            <w:shd w:val="clear" w:color="auto" w:fill="D9D9D9" w:themeFill="background1" w:themeFillShade="D9"/>
          </w:tcPr>
          <w:p w14:paraId="51144265" w14:textId="77777777" w:rsidR="00987375" w:rsidRPr="00AD4726" w:rsidRDefault="00987375" w:rsidP="00987375">
            <w:r w:rsidRPr="00AD4726">
              <w:rPr>
                <w:b/>
                <w:bCs/>
              </w:rPr>
              <w:t>Portfolio Artifact(s)</w:t>
            </w:r>
          </w:p>
          <w:p w14:paraId="11440392" w14:textId="77777777" w:rsidR="00987375" w:rsidRPr="00AD4726" w:rsidRDefault="00987375" w:rsidP="00987375">
            <w:r w:rsidRPr="00AD4726">
              <w:rPr>
                <w:b/>
                <w:bCs/>
              </w:rPr>
              <w:t>AND </w:t>
            </w:r>
          </w:p>
          <w:p w14:paraId="4CE0FAF9" w14:textId="25AB283B" w:rsidR="002E4A56" w:rsidRDefault="00987375" w:rsidP="00987375">
            <w:r w:rsidRPr="00AD4726">
              <w:rPr>
                <w:b/>
                <w:bCs/>
              </w:rPr>
              <w:t>Rationale</w:t>
            </w:r>
          </w:p>
        </w:tc>
      </w:tr>
      <w:tr w:rsidR="0074554E" w14:paraId="02CC28C1" w14:textId="77777777" w:rsidTr="00A2681F">
        <w:tc>
          <w:tcPr>
            <w:tcW w:w="3116" w:type="dxa"/>
          </w:tcPr>
          <w:p w14:paraId="216CC8BF" w14:textId="566CE862" w:rsidR="006D1585" w:rsidRPr="00AD4726" w:rsidRDefault="006D1585" w:rsidP="006D1585">
            <w:r w:rsidRPr="00AD4726">
              <w:t>Agribusiness industry to include standards, business models, marketing, management skills, and record keeping</w:t>
            </w:r>
          </w:p>
          <w:p w14:paraId="6C395BF6" w14:textId="77777777" w:rsidR="002E4A56" w:rsidRDefault="002E4A56" w:rsidP="00842FE1"/>
        </w:tc>
        <w:sdt>
          <w:sdtPr>
            <w:id w:val="-1973205878"/>
            <w:placeholder>
              <w:docPart w:val="D9DC89731EFD430D8F28EFFFBC449FDF"/>
            </w:placeholder>
            <w:showingPlcHdr/>
          </w:sdtPr>
          <w:sdtEndPr/>
          <w:sdtContent>
            <w:tc>
              <w:tcPr>
                <w:tcW w:w="3117" w:type="dxa"/>
              </w:tcPr>
              <w:p w14:paraId="6F89CEE5" w14:textId="51F6E639" w:rsidR="002E4A56" w:rsidRDefault="0074554E" w:rsidP="00842FE1">
                <w:r w:rsidRPr="004C4EA8">
                  <w:rPr>
                    <w:rStyle w:val="PlaceholderText"/>
                  </w:rPr>
                  <w:t>Click or tap here to enter text.</w:t>
                </w:r>
              </w:p>
            </w:tc>
          </w:sdtContent>
        </w:sdt>
        <w:sdt>
          <w:sdtPr>
            <w:id w:val="1792473151"/>
            <w:placeholder>
              <w:docPart w:val="8772C21E322F49F889B330125C6EBC6B"/>
            </w:placeholder>
            <w:showingPlcHdr/>
          </w:sdtPr>
          <w:sdtEndPr/>
          <w:sdtContent>
            <w:tc>
              <w:tcPr>
                <w:tcW w:w="3117" w:type="dxa"/>
              </w:tcPr>
              <w:p w14:paraId="14D32200" w14:textId="7557F4A8" w:rsidR="002E4A56" w:rsidRDefault="0074554E" w:rsidP="00842FE1">
                <w:r w:rsidRPr="004C4EA8">
                  <w:rPr>
                    <w:rStyle w:val="PlaceholderText"/>
                  </w:rPr>
                  <w:t>Click or tap here to enter text.</w:t>
                </w:r>
              </w:p>
            </w:tc>
          </w:sdtContent>
        </w:sdt>
      </w:tr>
      <w:tr w:rsidR="0074554E" w14:paraId="4EBC17E9" w14:textId="77777777" w:rsidTr="00A2681F">
        <w:tc>
          <w:tcPr>
            <w:tcW w:w="3116" w:type="dxa"/>
          </w:tcPr>
          <w:p w14:paraId="7FC59DCE" w14:textId="77777777" w:rsidR="00DB4C61" w:rsidRPr="00AD4726" w:rsidRDefault="00DB4C61" w:rsidP="00DB4C61">
            <w:r w:rsidRPr="00AD4726">
              <w:t>Financial aspects of agribusiness </w:t>
            </w:r>
          </w:p>
          <w:p w14:paraId="6D4423EA" w14:textId="77777777" w:rsidR="002E4A56" w:rsidRDefault="002E4A56" w:rsidP="00842FE1"/>
        </w:tc>
        <w:sdt>
          <w:sdtPr>
            <w:id w:val="1836492163"/>
            <w:placeholder>
              <w:docPart w:val="ADE14C3AEF6D4BFDB67C8D28D6D02859"/>
            </w:placeholder>
            <w:showingPlcHdr/>
          </w:sdtPr>
          <w:sdtEndPr/>
          <w:sdtContent>
            <w:tc>
              <w:tcPr>
                <w:tcW w:w="3117" w:type="dxa"/>
              </w:tcPr>
              <w:p w14:paraId="6A22C3DD" w14:textId="7552B949" w:rsidR="002E4A56" w:rsidRDefault="0074554E" w:rsidP="00842FE1">
                <w:r w:rsidRPr="004C4EA8">
                  <w:rPr>
                    <w:rStyle w:val="PlaceholderText"/>
                  </w:rPr>
                  <w:t>Click or tap here to enter text.</w:t>
                </w:r>
              </w:p>
            </w:tc>
          </w:sdtContent>
        </w:sdt>
        <w:sdt>
          <w:sdtPr>
            <w:id w:val="-2130762815"/>
            <w:placeholder>
              <w:docPart w:val="133DA54A368B41509AACFA681233F144"/>
            </w:placeholder>
            <w:showingPlcHdr/>
          </w:sdtPr>
          <w:sdtEndPr/>
          <w:sdtContent>
            <w:tc>
              <w:tcPr>
                <w:tcW w:w="3117" w:type="dxa"/>
              </w:tcPr>
              <w:p w14:paraId="52C0EFCB" w14:textId="70CE9706" w:rsidR="002E4A56" w:rsidRDefault="0074554E" w:rsidP="00842FE1">
                <w:r w:rsidRPr="004C4EA8">
                  <w:rPr>
                    <w:rStyle w:val="PlaceholderText"/>
                  </w:rPr>
                  <w:t>Click or tap here to enter text.</w:t>
                </w:r>
              </w:p>
            </w:tc>
          </w:sdtContent>
        </w:sdt>
      </w:tr>
    </w:tbl>
    <w:p w14:paraId="242B1BFD" w14:textId="77777777" w:rsidR="00842FE1" w:rsidRDefault="00842FE1" w:rsidP="00842FE1"/>
    <w:p w14:paraId="3F85F139" w14:textId="77777777" w:rsidR="00A7549F" w:rsidRDefault="00A7549F" w:rsidP="00842FE1"/>
    <w:p w14:paraId="05D4302C" w14:textId="665443EE" w:rsidR="009B4940" w:rsidRPr="00C8177F" w:rsidRDefault="009B4940" w:rsidP="009B4940">
      <w:pPr>
        <w:pStyle w:val="Heading3"/>
        <w:rPr>
          <w:b/>
          <w:bCs/>
          <w:color w:val="000000" w:themeColor="text1"/>
          <w:sz w:val="24"/>
          <w:szCs w:val="24"/>
        </w:rPr>
      </w:pPr>
      <w:r>
        <w:rPr>
          <w:b/>
          <w:bCs/>
          <w:color w:val="000000" w:themeColor="text1"/>
          <w:sz w:val="24"/>
          <w:szCs w:val="24"/>
        </w:rPr>
        <w:t>Animal</w:t>
      </w:r>
      <w:r w:rsidRPr="00C8177F">
        <w:rPr>
          <w:b/>
          <w:bCs/>
          <w:color w:val="000000" w:themeColor="text1"/>
          <w:sz w:val="24"/>
          <w:szCs w:val="24"/>
        </w:rPr>
        <w:t xml:space="preserve"> Systems</w:t>
      </w:r>
      <w:r w:rsidR="005468C0">
        <w:rPr>
          <w:b/>
          <w:bCs/>
          <w:color w:val="000000" w:themeColor="text1"/>
          <w:sz w:val="24"/>
          <w:szCs w:val="24"/>
        </w:rPr>
        <w:t>:</w:t>
      </w:r>
    </w:p>
    <w:tbl>
      <w:tblPr>
        <w:tblStyle w:val="TableGrid"/>
        <w:tblW w:w="0" w:type="auto"/>
        <w:tblLook w:val="04A0" w:firstRow="1" w:lastRow="0" w:firstColumn="1" w:lastColumn="0" w:noHBand="0" w:noVBand="1"/>
      </w:tblPr>
      <w:tblGrid>
        <w:gridCol w:w="3116"/>
        <w:gridCol w:w="3117"/>
        <w:gridCol w:w="3117"/>
      </w:tblGrid>
      <w:tr w:rsidR="00430347" w14:paraId="15F0CF63" w14:textId="77777777" w:rsidTr="003229F4">
        <w:trPr>
          <w:tblHeader/>
        </w:trPr>
        <w:tc>
          <w:tcPr>
            <w:tcW w:w="3116" w:type="dxa"/>
            <w:shd w:val="clear" w:color="auto" w:fill="D9D9D9" w:themeFill="background1" w:themeFillShade="D9"/>
          </w:tcPr>
          <w:p w14:paraId="5E67FFFD" w14:textId="66D77ECB" w:rsidR="00430347" w:rsidRDefault="00430347" w:rsidP="003229F4">
            <w:r w:rsidRPr="00AD4726">
              <w:rPr>
                <w:b/>
                <w:bCs/>
              </w:rPr>
              <w:t>Candidates must</w:t>
            </w:r>
            <w:r w:rsidR="0078795D">
              <w:rPr>
                <w:b/>
                <w:bCs/>
              </w:rPr>
              <w:t xml:space="preserve"> demonstrate</w:t>
            </w:r>
            <w:ins w:id="1" w:author="Reisenauer, Jenna" w:date="2025-07-24T09:03:00Z" w16du:dateUtc="2025-07-24T15:03:00Z">
              <w:r w:rsidR="001468C3" w:rsidRPr="00AD4726">
                <w:rPr>
                  <w:b/>
                  <w:bCs/>
                </w:rPr>
                <w:t xml:space="preserve"> </w:t>
              </w:r>
            </w:ins>
            <w:r w:rsidRPr="00AD4726">
              <w:rPr>
                <w:b/>
                <w:bCs/>
              </w:rPr>
              <w:t xml:space="preserve">knowledge of </w:t>
            </w:r>
            <w:r w:rsidR="00770DA1">
              <w:rPr>
                <w:b/>
                <w:bCs/>
              </w:rPr>
              <w:t>each of the following concepts:</w:t>
            </w:r>
          </w:p>
        </w:tc>
        <w:tc>
          <w:tcPr>
            <w:tcW w:w="3117" w:type="dxa"/>
            <w:shd w:val="clear" w:color="auto" w:fill="D9D9D9" w:themeFill="background1" w:themeFillShade="D9"/>
          </w:tcPr>
          <w:p w14:paraId="56D47DAD" w14:textId="77777777" w:rsidR="00430347" w:rsidRDefault="00430347" w:rsidP="003229F4">
            <w:r w:rsidRPr="00AD4726">
              <w:rPr>
                <w:b/>
                <w:bCs/>
              </w:rPr>
              <w:t>Course #/Title/Grade</w:t>
            </w:r>
          </w:p>
        </w:tc>
        <w:tc>
          <w:tcPr>
            <w:tcW w:w="3117" w:type="dxa"/>
            <w:shd w:val="clear" w:color="auto" w:fill="D9D9D9" w:themeFill="background1" w:themeFillShade="D9"/>
          </w:tcPr>
          <w:p w14:paraId="30E64950" w14:textId="77777777" w:rsidR="00430347" w:rsidRPr="00AD4726" w:rsidRDefault="00430347" w:rsidP="003229F4">
            <w:r w:rsidRPr="00AD4726">
              <w:rPr>
                <w:b/>
                <w:bCs/>
              </w:rPr>
              <w:t>Portfolio Artifact(s)</w:t>
            </w:r>
          </w:p>
          <w:p w14:paraId="0D975862" w14:textId="77777777" w:rsidR="00430347" w:rsidRPr="00AD4726" w:rsidRDefault="00430347" w:rsidP="003229F4">
            <w:r w:rsidRPr="00AD4726">
              <w:rPr>
                <w:b/>
                <w:bCs/>
              </w:rPr>
              <w:t>AND </w:t>
            </w:r>
          </w:p>
          <w:p w14:paraId="022664AC" w14:textId="77777777" w:rsidR="00430347" w:rsidRDefault="00430347" w:rsidP="003229F4">
            <w:r w:rsidRPr="00AD4726">
              <w:rPr>
                <w:b/>
                <w:bCs/>
              </w:rPr>
              <w:t>Rationale</w:t>
            </w:r>
          </w:p>
        </w:tc>
      </w:tr>
      <w:tr w:rsidR="00430347" w14:paraId="4BE02F09" w14:textId="77777777" w:rsidTr="003229F4">
        <w:tc>
          <w:tcPr>
            <w:tcW w:w="3116" w:type="dxa"/>
          </w:tcPr>
          <w:p w14:paraId="15ACAFAA" w14:textId="77777777" w:rsidR="00D814EF" w:rsidRPr="00AD4726" w:rsidRDefault="00D814EF" w:rsidP="00D814EF">
            <w:r w:rsidRPr="00AD4726">
              <w:t>History and trends of animal systems industry as well as animal production and management</w:t>
            </w:r>
          </w:p>
          <w:p w14:paraId="7FB8D3F2" w14:textId="77777777" w:rsidR="00430347" w:rsidRDefault="00430347" w:rsidP="003229F4"/>
        </w:tc>
        <w:sdt>
          <w:sdtPr>
            <w:id w:val="1385603542"/>
            <w:placeholder>
              <w:docPart w:val="A028C17EBFDB46C9A3DD75F42CD38DF1"/>
            </w:placeholder>
            <w:showingPlcHdr/>
          </w:sdtPr>
          <w:sdtEndPr/>
          <w:sdtContent>
            <w:tc>
              <w:tcPr>
                <w:tcW w:w="3117" w:type="dxa"/>
              </w:tcPr>
              <w:p w14:paraId="70A7DD8D" w14:textId="77777777" w:rsidR="00430347" w:rsidRDefault="00430347" w:rsidP="003229F4">
                <w:r w:rsidRPr="004C4EA8">
                  <w:rPr>
                    <w:rStyle w:val="PlaceholderText"/>
                  </w:rPr>
                  <w:t>Click or tap here to enter text.</w:t>
                </w:r>
              </w:p>
            </w:tc>
          </w:sdtContent>
        </w:sdt>
        <w:sdt>
          <w:sdtPr>
            <w:id w:val="-362906665"/>
            <w:placeholder>
              <w:docPart w:val="665DD70EE17B4F4BB0F760137EAABB6F"/>
            </w:placeholder>
            <w:showingPlcHdr/>
          </w:sdtPr>
          <w:sdtEndPr/>
          <w:sdtContent>
            <w:tc>
              <w:tcPr>
                <w:tcW w:w="3117" w:type="dxa"/>
              </w:tcPr>
              <w:p w14:paraId="72EB6720" w14:textId="77777777" w:rsidR="00430347" w:rsidRDefault="00430347" w:rsidP="003229F4">
                <w:r w:rsidRPr="004C4EA8">
                  <w:rPr>
                    <w:rStyle w:val="PlaceholderText"/>
                  </w:rPr>
                  <w:t>Click or tap here to enter text.</w:t>
                </w:r>
              </w:p>
            </w:tc>
          </w:sdtContent>
        </w:sdt>
      </w:tr>
      <w:tr w:rsidR="00430347" w14:paraId="55ECE426" w14:textId="77777777" w:rsidTr="003229F4">
        <w:tc>
          <w:tcPr>
            <w:tcW w:w="3116" w:type="dxa"/>
          </w:tcPr>
          <w:p w14:paraId="3EFBFF43" w14:textId="77777777" w:rsidR="00DB15CF" w:rsidRPr="00AD4726" w:rsidRDefault="00DB15CF" w:rsidP="00DB15CF">
            <w:r w:rsidRPr="00AD4726">
              <w:t>Classification of animals, animal behavior, reproduction, and proper health care and nutrition</w:t>
            </w:r>
          </w:p>
          <w:p w14:paraId="30EDF892" w14:textId="77777777" w:rsidR="00430347" w:rsidRDefault="00430347" w:rsidP="003229F4"/>
        </w:tc>
        <w:sdt>
          <w:sdtPr>
            <w:id w:val="820545305"/>
            <w:placeholder>
              <w:docPart w:val="5035E51D4EB74490A4891E130120927B"/>
            </w:placeholder>
            <w:showingPlcHdr/>
          </w:sdtPr>
          <w:sdtEndPr/>
          <w:sdtContent>
            <w:tc>
              <w:tcPr>
                <w:tcW w:w="3117" w:type="dxa"/>
              </w:tcPr>
              <w:p w14:paraId="3465C2B2" w14:textId="77777777" w:rsidR="00430347" w:rsidRDefault="00430347" w:rsidP="003229F4">
                <w:r w:rsidRPr="004C4EA8">
                  <w:rPr>
                    <w:rStyle w:val="PlaceholderText"/>
                  </w:rPr>
                  <w:t>Click or tap here to enter text.</w:t>
                </w:r>
              </w:p>
            </w:tc>
          </w:sdtContent>
        </w:sdt>
        <w:sdt>
          <w:sdtPr>
            <w:id w:val="800664167"/>
            <w:placeholder>
              <w:docPart w:val="F2E6D95CAAA449B3AD0B277FBDFDB861"/>
            </w:placeholder>
            <w:showingPlcHdr/>
          </w:sdtPr>
          <w:sdtEndPr/>
          <w:sdtContent>
            <w:tc>
              <w:tcPr>
                <w:tcW w:w="3117" w:type="dxa"/>
              </w:tcPr>
              <w:p w14:paraId="3EEAEF58" w14:textId="77777777" w:rsidR="00430347" w:rsidRDefault="00430347" w:rsidP="003229F4">
                <w:r w:rsidRPr="004C4EA8">
                  <w:rPr>
                    <w:rStyle w:val="PlaceholderText"/>
                  </w:rPr>
                  <w:t>Click or tap here to enter text.</w:t>
                </w:r>
              </w:p>
            </w:tc>
          </w:sdtContent>
        </w:sdt>
      </w:tr>
      <w:tr w:rsidR="00072C2B" w14:paraId="7DCF52AD" w14:textId="77777777" w:rsidTr="003229F4">
        <w:tc>
          <w:tcPr>
            <w:tcW w:w="3116" w:type="dxa"/>
          </w:tcPr>
          <w:p w14:paraId="33A3C2EF" w14:textId="77777777" w:rsidR="00072C2B" w:rsidRPr="00AD4726" w:rsidRDefault="00072C2B" w:rsidP="00072C2B">
            <w:r w:rsidRPr="00AD4726">
              <w:t>Proper design, facility use, and equipment use for safe and efficient production</w:t>
            </w:r>
          </w:p>
          <w:p w14:paraId="098B510C" w14:textId="77777777" w:rsidR="00072C2B" w:rsidRPr="00AD4726" w:rsidRDefault="00072C2B" w:rsidP="00DB15CF"/>
        </w:tc>
        <w:sdt>
          <w:sdtPr>
            <w:id w:val="1755627526"/>
            <w:placeholder>
              <w:docPart w:val="C82A40F4255944858A5677A3F31A7EE2"/>
            </w:placeholder>
            <w:showingPlcHdr/>
          </w:sdtPr>
          <w:sdtEndPr/>
          <w:sdtContent>
            <w:tc>
              <w:tcPr>
                <w:tcW w:w="3117" w:type="dxa"/>
              </w:tcPr>
              <w:p w14:paraId="40B0ECFC" w14:textId="05A8535F" w:rsidR="00072C2B" w:rsidRDefault="008311CA" w:rsidP="003229F4">
                <w:r w:rsidRPr="004C4EA8">
                  <w:rPr>
                    <w:rStyle w:val="PlaceholderText"/>
                  </w:rPr>
                  <w:t>Click or tap here to enter text.</w:t>
                </w:r>
              </w:p>
            </w:tc>
          </w:sdtContent>
        </w:sdt>
        <w:sdt>
          <w:sdtPr>
            <w:id w:val="1210300160"/>
            <w:placeholder>
              <w:docPart w:val="AC76DB9F4B92401B9E8BA4A217624D79"/>
            </w:placeholder>
            <w:showingPlcHdr/>
          </w:sdtPr>
          <w:sdtEndPr/>
          <w:sdtContent>
            <w:tc>
              <w:tcPr>
                <w:tcW w:w="3117" w:type="dxa"/>
              </w:tcPr>
              <w:p w14:paraId="5E805F27" w14:textId="6D4EC178" w:rsidR="00072C2B" w:rsidRDefault="008311CA" w:rsidP="003229F4">
                <w:r w:rsidRPr="004C4EA8">
                  <w:rPr>
                    <w:rStyle w:val="PlaceholderText"/>
                  </w:rPr>
                  <w:t>Click or tap here to enter text.</w:t>
                </w:r>
              </w:p>
            </w:tc>
          </w:sdtContent>
        </w:sdt>
      </w:tr>
      <w:tr w:rsidR="00072C2B" w14:paraId="1D5727EF" w14:textId="77777777" w:rsidTr="003229F4">
        <w:tc>
          <w:tcPr>
            <w:tcW w:w="3116" w:type="dxa"/>
          </w:tcPr>
          <w:p w14:paraId="0C0CD204" w14:textId="0B31BEE2" w:rsidR="00EC608C" w:rsidRPr="00AD4726" w:rsidRDefault="00EC608C" w:rsidP="00EC608C">
            <w:r w:rsidRPr="00AD4726">
              <w:t>Environment, animal welfare and rights</w:t>
            </w:r>
            <w:r w:rsidR="00F72506">
              <w:t>,</w:t>
            </w:r>
            <w:r w:rsidRPr="00AD4726">
              <w:t xml:space="preserve"> as well as associated responsibilities as a producer</w:t>
            </w:r>
          </w:p>
          <w:p w14:paraId="236C5D3C" w14:textId="77777777" w:rsidR="00072C2B" w:rsidRPr="00AD4726" w:rsidRDefault="00072C2B" w:rsidP="00DB15CF"/>
        </w:tc>
        <w:sdt>
          <w:sdtPr>
            <w:id w:val="795261917"/>
            <w:placeholder>
              <w:docPart w:val="228C93F6B33C413E9F277E849BD38A83"/>
            </w:placeholder>
            <w:showingPlcHdr/>
          </w:sdtPr>
          <w:sdtEndPr/>
          <w:sdtContent>
            <w:tc>
              <w:tcPr>
                <w:tcW w:w="3117" w:type="dxa"/>
              </w:tcPr>
              <w:p w14:paraId="0F419F37" w14:textId="3C2D9203" w:rsidR="00072C2B" w:rsidRDefault="008311CA" w:rsidP="003229F4">
                <w:r w:rsidRPr="004C4EA8">
                  <w:rPr>
                    <w:rStyle w:val="PlaceholderText"/>
                  </w:rPr>
                  <w:t>Click or tap here to enter text.</w:t>
                </w:r>
              </w:p>
            </w:tc>
          </w:sdtContent>
        </w:sdt>
        <w:sdt>
          <w:sdtPr>
            <w:id w:val="789789706"/>
            <w:placeholder>
              <w:docPart w:val="4E0A8AD992F74497A8C357F94CF1C058"/>
            </w:placeholder>
            <w:showingPlcHdr/>
          </w:sdtPr>
          <w:sdtEndPr/>
          <w:sdtContent>
            <w:tc>
              <w:tcPr>
                <w:tcW w:w="3117" w:type="dxa"/>
              </w:tcPr>
              <w:p w14:paraId="6385C158" w14:textId="4766F084" w:rsidR="00072C2B" w:rsidRDefault="008311CA" w:rsidP="003229F4">
                <w:r w:rsidRPr="004C4EA8">
                  <w:rPr>
                    <w:rStyle w:val="PlaceholderText"/>
                  </w:rPr>
                  <w:t>Click or tap here to enter text.</w:t>
                </w:r>
              </w:p>
            </w:tc>
          </w:sdtContent>
        </w:sdt>
      </w:tr>
    </w:tbl>
    <w:p w14:paraId="0147DEE4" w14:textId="2375033C" w:rsidR="00131238" w:rsidRPr="00C8177F" w:rsidRDefault="00131238" w:rsidP="00131238">
      <w:pPr>
        <w:pStyle w:val="Heading3"/>
        <w:rPr>
          <w:b/>
          <w:bCs/>
          <w:color w:val="000000" w:themeColor="text1"/>
          <w:sz w:val="24"/>
          <w:szCs w:val="24"/>
        </w:rPr>
      </w:pPr>
      <w:r>
        <w:rPr>
          <w:b/>
          <w:bCs/>
          <w:color w:val="000000" w:themeColor="text1"/>
          <w:sz w:val="24"/>
          <w:szCs w:val="24"/>
        </w:rPr>
        <w:lastRenderedPageBreak/>
        <w:t>Food Science</w:t>
      </w:r>
      <w:r w:rsidR="00663822">
        <w:rPr>
          <w:b/>
          <w:bCs/>
          <w:color w:val="000000" w:themeColor="text1"/>
          <w:sz w:val="24"/>
          <w:szCs w:val="24"/>
        </w:rPr>
        <w:t xml:space="preserve"> and Biotechnology Systems</w:t>
      </w:r>
      <w:r>
        <w:rPr>
          <w:b/>
          <w:bCs/>
          <w:color w:val="000000" w:themeColor="text1"/>
          <w:sz w:val="24"/>
          <w:szCs w:val="24"/>
        </w:rPr>
        <w:t>:</w:t>
      </w:r>
    </w:p>
    <w:tbl>
      <w:tblPr>
        <w:tblStyle w:val="TableGrid"/>
        <w:tblW w:w="0" w:type="auto"/>
        <w:tblLook w:val="04A0" w:firstRow="1" w:lastRow="0" w:firstColumn="1" w:lastColumn="0" w:noHBand="0" w:noVBand="1"/>
      </w:tblPr>
      <w:tblGrid>
        <w:gridCol w:w="3116"/>
        <w:gridCol w:w="3117"/>
        <w:gridCol w:w="3117"/>
      </w:tblGrid>
      <w:tr w:rsidR="00131238" w14:paraId="75B68D69" w14:textId="77777777" w:rsidTr="00940855">
        <w:trPr>
          <w:tblHeader/>
        </w:trPr>
        <w:tc>
          <w:tcPr>
            <w:tcW w:w="3116" w:type="dxa"/>
            <w:shd w:val="clear" w:color="auto" w:fill="D9D9D9" w:themeFill="background1" w:themeFillShade="D9"/>
          </w:tcPr>
          <w:p w14:paraId="3D3E94F0" w14:textId="77777777" w:rsidR="00131238" w:rsidRDefault="00131238" w:rsidP="00940855">
            <w:r w:rsidRPr="00AD4726">
              <w:rPr>
                <w:b/>
                <w:bCs/>
              </w:rPr>
              <w:t xml:space="preserve">Candidates must possess knowledge of </w:t>
            </w:r>
            <w:r>
              <w:rPr>
                <w:b/>
                <w:bCs/>
              </w:rPr>
              <w:t>each of the following concepts:</w:t>
            </w:r>
          </w:p>
        </w:tc>
        <w:tc>
          <w:tcPr>
            <w:tcW w:w="3117" w:type="dxa"/>
            <w:shd w:val="clear" w:color="auto" w:fill="D9D9D9" w:themeFill="background1" w:themeFillShade="D9"/>
          </w:tcPr>
          <w:p w14:paraId="24E4994D" w14:textId="77777777" w:rsidR="00131238" w:rsidRDefault="00131238" w:rsidP="00940855">
            <w:r w:rsidRPr="00AD4726">
              <w:rPr>
                <w:b/>
                <w:bCs/>
              </w:rPr>
              <w:t>Course #/Title/Grade</w:t>
            </w:r>
          </w:p>
        </w:tc>
        <w:tc>
          <w:tcPr>
            <w:tcW w:w="3117" w:type="dxa"/>
            <w:shd w:val="clear" w:color="auto" w:fill="D9D9D9" w:themeFill="background1" w:themeFillShade="D9"/>
          </w:tcPr>
          <w:p w14:paraId="70D9E34E" w14:textId="77777777" w:rsidR="00131238" w:rsidRPr="00AD4726" w:rsidRDefault="00131238" w:rsidP="00940855">
            <w:r w:rsidRPr="00AD4726">
              <w:rPr>
                <w:b/>
                <w:bCs/>
              </w:rPr>
              <w:t>Portfolio Artifact(s)</w:t>
            </w:r>
          </w:p>
          <w:p w14:paraId="71F21A59" w14:textId="77777777" w:rsidR="00131238" w:rsidRPr="00AD4726" w:rsidRDefault="00131238" w:rsidP="00940855">
            <w:r w:rsidRPr="00AD4726">
              <w:rPr>
                <w:b/>
                <w:bCs/>
              </w:rPr>
              <w:t>AND </w:t>
            </w:r>
          </w:p>
          <w:p w14:paraId="6FE9C1A3" w14:textId="77777777" w:rsidR="00131238" w:rsidRDefault="00131238" w:rsidP="00940855">
            <w:r w:rsidRPr="00AD4726">
              <w:rPr>
                <w:b/>
                <w:bCs/>
              </w:rPr>
              <w:t>Rationale</w:t>
            </w:r>
          </w:p>
        </w:tc>
      </w:tr>
      <w:tr w:rsidR="00131238" w14:paraId="6CE8B3C8" w14:textId="77777777" w:rsidTr="00940855">
        <w:tc>
          <w:tcPr>
            <w:tcW w:w="3116" w:type="dxa"/>
          </w:tcPr>
          <w:p w14:paraId="775BF771" w14:textId="48E90F4F" w:rsidR="00131238" w:rsidRPr="00AD4726" w:rsidRDefault="00663822" w:rsidP="00940855">
            <w:r>
              <w:t xml:space="preserve">Issues and trends </w:t>
            </w:r>
            <w:r w:rsidR="0093438D">
              <w:t xml:space="preserve">affecting food </w:t>
            </w:r>
            <w:r w:rsidR="006048BA">
              <w:t>products and the processing industry</w:t>
            </w:r>
          </w:p>
          <w:p w14:paraId="1E30A576" w14:textId="77777777" w:rsidR="00131238" w:rsidRDefault="00131238" w:rsidP="00940855"/>
        </w:tc>
        <w:sdt>
          <w:sdtPr>
            <w:id w:val="1516730025"/>
            <w:placeholder>
              <w:docPart w:val="17B4ADF7AA6D4F058D2FCB8EA40AD0FF"/>
            </w:placeholder>
            <w:showingPlcHdr/>
          </w:sdtPr>
          <w:sdtEndPr/>
          <w:sdtContent>
            <w:tc>
              <w:tcPr>
                <w:tcW w:w="3117" w:type="dxa"/>
              </w:tcPr>
              <w:p w14:paraId="4B4859A3" w14:textId="77777777" w:rsidR="00131238" w:rsidRDefault="00131238" w:rsidP="00940855">
                <w:r w:rsidRPr="004C4EA8">
                  <w:rPr>
                    <w:rStyle w:val="PlaceholderText"/>
                  </w:rPr>
                  <w:t>Click or tap here to enter text.</w:t>
                </w:r>
              </w:p>
            </w:tc>
          </w:sdtContent>
        </w:sdt>
        <w:sdt>
          <w:sdtPr>
            <w:id w:val="-1723441254"/>
            <w:placeholder>
              <w:docPart w:val="A334F202F46849AFA83343FCEE852EE5"/>
            </w:placeholder>
            <w:showingPlcHdr/>
          </w:sdtPr>
          <w:sdtEndPr/>
          <w:sdtContent>
            <w:tc>
              <w:tcPr>
                <w:tcW w:w="3117" w:type="dxa"/>
              </w:tcPr>
              <w:p w14:paraId="31A39DC7" w14:textId="77777777" w:rsidR="00131238" w:rsidRDefault="00131238" w:rsidP="00940855">
                <w:r w:rsidRPr="004C4EA8">
                  <w:rPr>
                    <w:rStyle w:val="PlaceholderText"/>
                  </w:rPr>
                  <w:t>Click or tap here to enter text.</w:t>
                </w:r>
              </w:p>
            </w:tc>
          </w:sdtContent>
        </w:sdt>
      </w:tr>
      <w:tr w:rsidR="00131238" w14:paraId="3DBBE93E" w14:textId="77777777" w:rsidTr="00940855">
        <w:tc>
          <w:tcPr>
            <w:tcW w:w="3116" w:type="dxa"/>
          </w:tcPr>
          <w:p w14:paraId="4C82B591" w14:textId="77777777" w:rsidR="006048BA" w:rsidRPr="006048BA" w:rsidRDefault="006048BA" w:rsidP="006048BA">
            <w:r w:rsidRPr="006048BA">
              <w:t>Food safety, sanitation, and management practices</w:t>
            </w:r>
          </w:p>
          <w:p w14:paraId="33AF6C8A" w14:textId="77777777" w:rsidR="00131238" w:rsidRDefault="00131238" w:rsidP="00940855"/>
        </w:tc>
        <w:sdt>
          <w:sdtPr>
            <w:id w:val="711243"/>
            <w:placeholder>
              <w:docPart w:val="D5E8AA2653894D9FA82EC6C445E249CA"/>
            </w:placeholder>
            <w:showingPlcHdr/>
          </w:sdtPr>
          <w:sdtEndPr/>
          <w:sdtContent>
            <w:tc>
              <w:tcPr>
                <w:tcW w:w="3117" w:type="dxa"/>
              </w:tcPr>
              <w:p w14:paraId="6BE3B19D" w14:textId="77777777" w:rsidR="00131238" w:rsidRDefault="00131238" w:rsidP="00940855">
                <w:r w:rsidRPr="004C4EA8">
                  <w:rPr>
                    <w:rStyle w:val="PlaceholderText"/>
                  </w:rPr>
                  <w:t>Click or tap here to enter text.</w:t>
                </w:r>
              </w:p>
            </w:tc>
          </w:sdtContent>
        </w:sdt>
        <w:sdt>
          <w:sdtPr>
            <w:id w:val="-595481391"/>
            <w:placeholder>
              <w:docPart w:val="0BE75683931A4D5CB4E53047C477326F"/>
            </w:placeholder>
            <w:showingPlcHdr/>
          </w:sdtPr>
          <w:sdtEndPr/>
          <w:sdtContent>
            <w:tc>
              <w:tcPr>
                <w:tcW w:w="3117" w:type="dxa"/>
              </w:tcPr>
              <w:p w14:paraId="1921B8D1" w14:textId="77777777" w:rsidR="00131238" w:rsidRDefault="00131238" w:rsidP="00940855">
                <w:r w:rsidRPr="004C4EA8">
                  <w:rPr>
                    <w:rStyle w:val="PlaceholderText"/>
                  </w:rPr>
                  <w:t>Click or tap here to enter text.</w:t>
                </w:r>
              </w:p>
            </w:tc>
          </w:sdtContent>
        </w:sdt>
      </w:tr>
      <w:tr w:rsidR="00131238" w14:paraId="3B454678" w14:textId="77777777" w:rsidTr="003F778D">
        <w:trPr>
          <w:trHeight w:val="1376"/>
        </w:trPr>
        <w:tc>
          <w:tcPr>
            <w:tcW w:w="3116" w:type="dxa"/>
          </w:tcPr>
          <w:p w14:paraId="6556EC2E" w14:textId="77777777" w:rsidR="00131238" w:rsidRDefault="003F778D" w:rsidP="00940855">
            <w:r w:rsidRPr="003F778D">
              <w:t>Innovations, historical developments, applications, and ethics of biotechnology</w:t>
            </w:r>
          </w:p>
          <w:p w14:paraId="4318C878" w14:textId="7A1E8734" w:rsidR="003F778D" w:rsidRPr="00AD4726" w:rsidRDefault="003F778D" w:rsidP="00940855"/>
        </w:tc>
        <w:sdt>
          <w:sdtPr>
            <w:id w:val="941039520"/>
            <w:placeholder>
              <w:docPart w:val="706FA0D459334D60B4969F83A209DF68"/>
            </w:placeholder>
            <w:showingPlcHdr/>
          </w:sdtPr>
          <w:sdtEndPr/>
          <w:sdtContent>
            <w:tc>
              <w:tcPr>
                <w:tcW w:w="3117" w:type="dxa"/>
              </w:tcPr>
              <w:p w14:paraId="28CF86BA" w14:textId="77777777" w:rsidR="00131238" w:rsidRDefault="00131238" w:rsidP="00940855">
                <w:r w:rsidRPr="004C4EA8">
                  <w:rPr>
                    <w:rStyle w:val="PlaceholderText"/>
                  </w:rPr>
                  <w:t>Click or tap here to enter text.</w:t>
                </w:r>
              </w:p>
            </w:tc>
          </w:sdtContent>
        </w:sdt>
        <w:sdt>
          <w:sdtPr>
            <w:id w:val="2099133754"/>
            <w:placeholder>
              <w:docPart w:val="28729784535C486FACDC869F788629FD"/>
            </w:placeholder>
            <w:showingPlcHdr/>
          </w:sdtPr>
          <w:sdtEndPr/>
          <w:sdtContent>
            <w:tc>
              <w:tcPr>
                <w:tcW w:w="3117" w:type="dxa"/>
              </w:tcPr>
              <w:p w14:paraId="3C704CF6" w14:textId="77777777" w:rsidR="00131238" w:rsidRDefault="00131238" w:rsidP="00940855">
                <w:r w:rsidRPr="004C4EA8">
                  <w:rPr>
                    <w:rStyle w:val="PlaceholderText"/>
                  </w:rPr>
                  <w:t>Click or tap here to enter text.</w:t>
                </w:r>
              </w:p>
            </w:tc>
          </w:sdtContent>
        </w:sdt>
      </w:tr>
      <w:tr w:rsidR="00131238" w14:paraId="030BC4BE" w14:textId="77777777" w:rsidTr="00940855">
        <w:tc>
          <w:tcPr>
            <w:tcW w:w="3116" w:type="dxa"/>
          </w:tcPr>
          <w:p w14:paraId="4D769E2E" w14:textId="77777777" w:rsidR="00FB76F7" w:rsidRPr="00FB76F7" w:rsidRDefault="00FB76F7" w:rsidP="00FB76F7">
            <w:r w:rsidRPr="00FB76F7">
              <w:t>Genetic engineering </w:t>
            </w:r>
          </w:p>
          <w:p w14:paraId="7079B112" w14:textId="77777777" w:rsidR="00131238" w:rsidRPr="00AD4726" w:rsidRDefault="00131238" w:rsidP="00940855"/>
        </w:tc>
        <w:sdt>
          <w:sdtPr>
            <w:id w:val="657889447"/>
            <w:placeholder>
              <w:docPart w:val="99575AE7127C4F29A2A08043AB6DC83B"/>
            </w:placeholder>
            <w:showingPlcHdr/>
          </w:sdtPr>
          <w:sdtEndPr/>
          <w:sdtContent>
            <w:tc>
              <w:tcPr>
                <w:tcW w:w="3117" w:type="dxa"/>
              </w:tcPr>
              <w:p w14:paraId="078B013E" w14:textId="77777777" w:rsidR="00131238" w:rsidRDefault="00131238" w:rsidP="00940855">
                <w:r w:rsidRPr="004C4EA8">
                  <w:rPr>
                    <w:rStyle w:val="PlaceholderText"/>
                  </w:rPr>
                  <w:t>Click or tap here to enter text.</w:t>
                </w:r>
              </w:p>
            </w:tc>
          </w:sdtContent>
        </w:sdt>
        <w:sdt>
          <w:sdtPr>
            <w:id w:val="-1455168794"/>
            <w:placeholder>
              <w:docPart w:val="644CCB834D16484A845130588CAEAEEE"/>
            </w:placeholder>
            <w:showingPlcHdr/>
          </w:sdtPr>
          <w:sdtEndPr/>
          <w:sdtContent>
            <w:tc>
              <w:tcPr>
                <w:tcW w:w="3117" w:type="dxa"/>
              </w:tcPr>
              <w:p w14:paraId="7ABB6B2E" w14:textId="77777777" w:rsidR="00131238" w:rsidRDefault="00131238" w:rsidP="00940855">
                <w:r w:rsidRPr="004C4EA8">
                  <w:rPr>
                    <w:rStyle w:val="PlaceholderText"/>
                  </w:rPr>
                  <w:t>Click or tap here to enter text.</w:t>
                </w:r>
              </w:p>
            </w:tc>
          </w:sdtContent>
        </w:sdt>
      </w:tr>
    </w:tbl>
    <w:p w14:paraId="47D004D1" w14:textId="77777777" w:rsidR="00FB76F7" w:rsidRDefault="00FB76F7" w:rsidP="00842FE1"/>
    <w:p w14:paraId="0ACDDDDD" w14:textId="77777777" w:rsidR="00A7549F" w:rsidRDefault="00A7549F" w:rsidP="00842FE1"/>
    <w:p w14:paraId="103455B2" w14:textId="3A7FF07A" w:rsidR="00FB76F7" w:rsidRPr="00C8177F" w:rsidRDefault="00FB76F7" w:rsidP="00FB76F7">
      <w:pPr>
        <w:pStyle w:val="Heading3"/>
        <w:rPr>
          <w:b/>
          <w:bCs/>
          <w:color w:val="000000" w:themeColor="text1"/>
          <w:sz w:val="24"/>
          <w:szCs w:val="24"/>
        </w:rPr>
      </w:pPr>
      <w:r>
        <w:rPr>
          <w:b/>
          <w:bCs/>
          <w:color w:val="000000" w:themeColor="text1"/>
          <w:sz w:val="24"/>
          <w:szCs w:val="24"/>
        </w:rPr>
        <w:t>Environmental and Natural Resource Systems:</w:t>
      </w:r>
    </w:p>
    <w:tbl>
      <w:tblPr>
        <w:tblStyle w:val="TableGrid"/>
        <w:tblW w:w="0" w:type="auto"/>
        <w:tblLook w:val="04A0" w:firstRow="1" w:lastRow="0" w:firstColumn="1" w:lastColumn="0" w:noHBand="0" w:noVBand="1"/>
      </w:tblPr>
      <w:tblGrid>
        <w:gridCol w:w="3116"/>
        <w:gridCol w:w="3117"/>
        <w:gridCol w:w="3117"/>
      </w:tblGrid>
      <w:tr w:rsidR="00FB76F7" w14:paraId="5840191E" w14:textId="77777777" w:rsidTr="00940855">
        <w:trPr>
          <w:tblHeader/>
        </w:trPr>
        <w:tc>
          <w:tcPr>
            <w:tcW w:w="3116" w:type="dxa"/>
            <w:shd w:val="clear" w:color="auto" w:fill="D9D9D9" w:themeFill="background1" w:themeFillShade="D9"/>
          </w:tcPr>
          <w:p w14:paraId="42C8421D" w14:textId="77777777" w:rsidR="00FB76F7" w:rsidRDefault="00FB76F7" w:rsidP="00940855">
            <w:r w:rsidRPr="00AD4726">
              <w:rPr>
                <w:b/>
                <w:bCs/>
              </w:rPr>
              <w:t xml:space="preserve">Candidates must possess knowledge of </w:t>
            </w:r>
            <w:r>
              <w:rPr>
                <w:b/>
                <w:bCs/>
              </w:rPr>
              <w:t>each of the following concepts:</w:t>
            </w:r>
          </w:p>
        </w:tc>
        <w:tc>
          <w:tcPr>
            <w:tcW w:w="3117" w:type="dxa"/>
            <w:shd w:val="clear" w:color="auto" w:fill="D9D9D9" w:themeFill="background1" w:themeFillShade="D9"/>
          </w:tcPr>
          <w:p w14:paraId="179D3212" w14:textId="77777777" w:rsidR="00FB76F7" w:rsidRDefault="00FB76F7" w:rsidP="00940855">
            <w:r w:rsidRPr="00AD4726">
              <w:rPr>
                <w:b/>
                <w:bCs/>
              </w:rPr>
              <w:t>Course #/Title/Grade</w:t>
            </w:r>
          </w:p>
        </w:tc>
        <w:tc>
          <w:tcPr>
            <w:tcW w:w="3117" w:type="dxa"/>
            <w:shd w:val="clear" w:color="auto" w:fill="D9D9D9" w:themeFill="background1" w:themeFillShade="D9"/>
          </w:tcPr>
          <w:p w14:paraId="0496A6B9" w14:textId="77777777" w:rsidR="00FB76F7" w:rsidRPr="00AD4726" w:rsidRDefault="00FB76F7" w:rsidP="00940855">
            <w:r w:rsidRPr="00AD4726">
              <w:rPr>
                <w:b/>
                <w:bCs/>
              </w:rPr>
              <w:t>Portfolio Artifact(s)</w:t>
            </w:r>
          </w:p>
          <w:p w14:paraId="2286B3F1" w14:textId="77777777" w:rsidR="00FB76F7" w:rsidRPr="00AD4726" w:rsidRDefault="00FB76F7" w:rsidP="00940855">
            <w:r w:rsidRPr="00AD4726">
              <w:rPr>
                <w:b/>
                <w:bCs/>
              </w:rPr>
              <w:t>AND </w:t>
            </w:r>
          </w:p>
          <w:p w14:paraId="24B1E8E3" w14:textId="77777777" w:rsidR="00FB76F7" w:rsidRDefault="00FB76F7" w:rsidP="00940855">
            <w:r w:rsidRPr="00AD4726">
              <w:rPr>
                <w:b/>
                <w:bCs/>
              </w:rPr>
              <w:t>Rationale</w:t>
            </w:r>
          </w:p>
        </w:tc>
      </w:tr>
      <w:tr w:rsidR="00FB76F7" w14:paraId="3D96B3AF" w14:textId="77777777" w:rsidTr="00940855">
        <w:tc>
          <w:tcPr>
            <w:tcW w:w="3116" w:type="dxa"/>
          </w:tcPr>
          <w:p w14:paraId="5094ACB4" w14:textId="77777777" w:rsidR="00FB76F7" w:rsidRDefault="00A7549F" w:rsidP="00940855">
            <w:r w:rsidRPr="00A7549F">
              <w:t>Environmental science and natural resources</w:t>
            </w:r>
          </w:p>
          <w:p w14:paraId="4643695C" w14:textId="0F80FE12" w:rsidR="00A7549F" w:rsidRDefault="00A7549F" w:rsidP="00940855"/>
        </w:tc>
        <w:sdt>
          <w:sdtPr>
            <w:id w:val="911272322"/>
            <w:placeholder>
              <w:docPart w:val="0E43FD9E96DD483982958D38FB95E07A"/>
            </w:placeholder>
            <w:showingPlcHdr/>
          </w:sdtPr>
          <w:sdtEndPr/>
          <w:sdtContent>
            <w:tc>
              <w:tcPr>
                <w:tcW w:w="3117" w:type="dxa"/>
              </w:tcPr>
              <w:p w14:paraId="232DC770" w14:textId="77777777" w:rsidR="00FB76F7" w:rsidRDefault="00FB76F7" w:rsidP="00940855">
                <w:r w:rsidRPr="004C4EA8">
                  <w:rPr>
                    <w:rStyle w:val="PlaceholderText"/>
                  </w:rPr>
                  <w:t>Click or tap here to enter text.</w:t>
                </w:r>
              </w:p>
            </w:tc>
          </w:sdtContent>
        </w:sdt>
        <w:sdt>
          <w:sdtPr>
            <w:id w:val="2067684403"/>
            <w:placeholder>
              <w:docPart w:val="DE70EF9DEE484BC6963B8E8F17E8E909"/>
            </w:placeholder>
            <w:showingPlcHdr/>
          </w:sdtPr>
          <w:sdtEndPr/>
          <w:sdtContent>
            <w:tc>
              <w:tcPr>
                <w:tcW w:w="3117" w:type="dxa"/>
              </w:tcPr>
              <w:p w14:paraId="2E48E570" w14:textId="77777777" w:rsidR="00FB76F7" w:rsidRDefault="00FB76F7" w:rsidP="00940855">
                <w:r w:rsidRPr="004C4EA8">
                  <w:rPr>
                    <w:rStyle w:val="PlaceholderText"/>
                  </w:rPr>
                  <w:t>Click or tap here to enter text.</w:t>
                </w:r>
              </w:p>
            </w:tc>
          </w:sdtContent>
        </w:sdt>
      </w:tr>
      <w:tr w:rsidR="00FB76F7" w14:paraId="0054B99F" w14:textId="77777777" w:rsidTr="00940855">
        <w:tc>
          <w:tcPr>
            <w:tcW w:w="3116" w:type="dxa"/>
          </w:tcPr>
          <w:p w14:paraId="70A25D74" w14:textId="77777777" w:rsidR="00A7549F" w:rsidRPr="00A7549F" w:rsidRDefault="00A7549F" w:rsidP="00A7549F">
            <w:r w:rsidRPr="00A7549F">
              <w:t>Proper safety and protective equipment usage </w:t>
            </w:r>
          </w:p>
          <w:p w14:paraId="6D3E8156" w14:textId="77777777" w:rsidR="00FB76F7" w:rsidRDefault="00FB76F7" w:rsidP="00940855"/>
        </w:tc>
        <w:sdt>
          <w:sdtPr>
            <w:id w:val="1709912344"/>
            <w:placeholder>
              <w:docPart w:val="C63BD45E56364FD6984D7957D35C598F"/>
            </w:placeholder>
            <w:showingPlcHdr/>
          </w:sdtPr>
          <w:sdtEndPr/>
          <w:sdtContent>
            <w:tc>
              <w:tcPr>
                <w:tcW w:w="3117" w:type="dxa"/>
              </w:tcPr>
              <w:p w14:paraId="11F4AF10" w14:textId="77777777" w:rsidR="00FB76F7" w:rsidRDefault="00FB76F7" w:rsidP="00940855">
                <w:r w:rsidRPr="004C4EA8">
                  <w:rPr>
                    <w:rStyle w:val="PlaceholderText"/>
                  </w:rPr>
                  <w:t>Click or tap here to enter text.</w:t>
                </w:r>
              </w:p>
            </w:tc>
          </w:sdtContent>
        </w:sdt>
        <w:sdt>
          <w:sdtPr>
            <w:id w:val="-1413386540"/>
            <w:placeholder>
              <w:docPart w:val="6419A6DB44594C319D63A99C0EFA1931"/>
            </w:placeholder>
            <w:showingPlcHdr/>
          </w:sdtPr>
          <w:sdtEndPr/>
          <w:sdtContent>
            <w:tc>
              <w:tcPr>
                <w:tcW w:w="3117" w:type="dxa"/>
              </w:tcPr>
              <w:p w14:paraId="72ECC529" w14:textId="77777777" w:rsidR="00FB76F7" w:rsidRDefault="00FB76F7" w:rsidP="00940855">
                <w:r w:rsidRPr="004C4EA8">
                  <w:rPr>
                    <w:rStyle w:val="PlaceholderText"/>
                  </w:rPr>
                  <w:t>Click or tap here to enter text.</w:t>
                </w:r>
              </w:p>
            </w:tc>
          </w:sdtContent>
        </w:sdt>
      </w:tr>
      <w:tr w:rsidR="00FB76F7" w14:paraId="0C584880" w14:textId="77777777" w:rsidTr="00940855">
        <w:trPr>
          <w:trHeight w:val="1376"/>
        </w:trPr>
        <w:tc>
          <w:tcPr>
            <w:tcW w:w="3116" w:type="dxa"/>
          </w:tcPr>
          <w:p w14:paraId="50B0D34F" w14:textId="77777777" w:rsidR="00A7549F" w:rsidRPr="00A7549F" w:rsidRDefault="00A7549F" w:rsidP="00A7549F">
            <w:r w:rsidRPr="00A7549F">
              <w:t>Sustainable production, environmental analytical procedures, policies and regulations</w:t>
            </w:r>
          </w:p>
          <w:p w14:paraId="3B622C1B" w14:textId="77777777" w:rsidR="00FB76F7" w:rsidRPr="00AD4726" w:rsidRDefault="00FB76F7" w:rsidP="00940855"/>
        </w:tc>
        <w:sdt>
          <w:sdtPr>
            <w:id w:val="129141508"/>
            <w:placeholder>
              <w:docPart w:val="3AB058B9B22548C1B3E241111AB8CD7A"/>
            </w:placeholder>
            <w:showingPlcHdr/>
          </w:sdtPr>
          <w:sdtEndPr/>
          <w:sdtContent>
            <w:tc>
              <w:tcPr>
                <w:tcW w:w="3117" w:type="dxa"/>
              </w:tcPr>
              <w:p w14:paraId="4042EDC9" w14:textId="5D285E6C" w:rsidR="00FB76F7" w:rsidRDefault="007E1A6F" w:rsidP="00940855">
                <w:r w:rsidRPr="004C4EA8">
                  <w:rPr>
                    <w:rStyle w:val="PlaceholderText"/>
                  </w:rPr>
                  <w:t>Click or tap here to enter text.</w:t>
                </w:r>
              </w:p>
            </w:tc>
          </w:sdtContent>
        </w:sdt>
        <w:sdt>
          <w:sdtPr>
            <w:id w:val="1901480235"/>
            <w:placeholder>
              <w:docPart w:val="526ABFD7CEAE445C9AF82657A4A25A36"/>
            </w:placeholder>
            <w:showingPlcHdr/>
          </w:sdtPr>
          <w:sdtEndPr/>
          <w:sdtContent>
            <w:tc>
              <w:tcPr>
                <w:tcW w:w="3117" w:type="dxa"/>
              </w:tcPr>
              <w:p w14:paraId="62A91A06" w14:textId="77777777" w:rsidR="00FB76F7" w:rsidRDefault="00FB76F7" w:rsidP="00940855">
                <w:r w:rsidRPr="004C4EA8">
                  <w:rPr>
                    <w:rStyle w:val="PlaceholderText"/>
                  </w:rPr>
                  <w:t>Click or tap here to enter text.</w:t>
                </w:r>
              </w:p>
            </w:tc>
          </w:sdtContent>
        </w:sdt>
      </w:tr>
    </w:tbl>
    <w:p w14:paraId="77413201" w14:textId="77777777" w:rsidR="00FB76F7" w:rsidRDefault="00FB76F7" w:rsidP="00842FE1"/>
    <w:p w14:paraId="5BEAAC15" w14:textId="77777777" w:rsidR="00A7549F" w:rsidRDefault="00A7549F" w:rsidP="00842FE1"/>
    <w:p w14:paraId="11CE87B5" w14:textId="77777777" w:rsidR="00A7549F" w:rsidRDefault="00A7549F" w:rsidP="00842FE1"/>
    <w:p w14:paraId="0F2B3530" w14:textId="77777777" w:rsidR="00A7549F" w:rsidRDefault="00A7549F" w:rsidP="00842FE1"/>
    <w:p w14:paraId="1DF15C1A" w14:textId="03CBD534" w:rsidR="00A7549F" w:rsidRPr="00C8177F" w:rsidRDefault="00A7549F" w:rsidP="00A7549F">
      <w:pPr>
        <w:pStyle w:val="Heading3"/>
        <w:rPr>
          <w:b/>
          <w:bCs/>
          <w:color w:val="000000" w:themeColor="text1"/>
          <w:sz w:val="24"/>
          <w:szCs w:val="24"/>
        </w:rPr>
      </w:pPr>
      <w:r>
        <w:rPr>
          <w:b/>
          <w:bCs/>
          <w:color w:val="000000" w:themeColor="text1"/>
          <w:sz w:val="24"/>
          <w:szCs w:val="24"/>
        </w:rPr>
        <w:lastRenderedPageBreak/>
        <w:t>Plant Systems:</w:t>
      </w:r>
    </w:p>
    <w:tbl>
      <w:tblPr>
        <w:tblStyle w:val="TableGrid"/>
        <w:tblW w:w="0" w:type="auto"/>
        <w:tblLook w:val="04A0" w:firstRow="1" w:lastRow="0" w:firstColumn="1" w:lastColumn="0" w:noHBand="0" w:noVBand="1"/>
      </w:tblPr>
      <w:tblGrid>
        <w:gridCol w:w="3116"/>
        <w:gridCol w:w="3117"/>
        <w:gridCol w:w="3117"/>
      </w:tblGrid>
      <w:tr w:rsidR="00A7549F" w14:paraId="280F847E" w14:textId="77777777" w:rsidTr="00940855">
        <w:trPr>
          <w:tblHeader/>
        </w:trPr>
        <w:tc>
          <w:tcPr>
            <w:tcW w:w="3116" w:type="dxa"/>
            <w:shd w:val="clear" w:color="auto" w:fill="D9D9D9" w:themeFill="background1" w:themeFillShade="D9"/>
          </w:tcPr>
          <w:p w14:paraId="4F6711BC" w14:textId="77777777" w:rsidR="00A7549F" w:rsidRDefault="00A7549F" w:rsidP="00940855">
            <w:r w:rsidRPr="00AD4726">
              <w:rPr>
                <w:b/>
                <w:bCs/>
              </w:rPr>
              <w:t xml:space="preserve">Candidates must possess knowledge of </w:t>
            </w:r>
            <w:r>
              <w:rPr>
                <w:b/>
                <w:bCs/>
              </w:rPr>
              <w:t>each of the following concepts:</w:t>
            </w:r>
          </w:p>
        </w:tc>
        <w:tc>
          <w:tcPr>
            <w:tcW w:w="3117" w:type="dxa"/>
            <w:shd w:val="clear" w:color="auto" w:fill="D9D9D9" w:themeFill="background1" w:themeFillShade="D9"/>
          </w:tcPr>
          <w:p w14:paraId="40202D4B" w14:textId="77777777" w:rsidR="00A7549F" w:rsidRDefault="00A7549F" w:rsidP="00940855">
            <w:r w:rsidRPr="00AD4726">
              <w:rPr>
                <w:b/>
                <w:bCs/>
              </w:rPr>
              <w:t>Course #/Title/Grade</w:t>
            </w:r>
          </w:p>
        </w:tc>
        <w:tc>
          <w:tcPr>
            <w:tcW w:w="3117" w:type="dxa"/>
            <w:shd w:val="clear" w:color="auto" w:fill="D9D9D9" w:themeFill="background1" w:themeFillShade="D9"/>
          </w:tcPr>
          <w:p w14:paraId="2D76617A" w14:textId="77777777" w:rsidR="00A7549F" w:rsidRPr="00AD4726" w:rsidRDefault="00A7549F" w:rsidP="00940855">
            <w:r w:rsidRPr="00AD4726">
              <w:rPr>
                <w:b/>
                <w:bCs/>
              </w:rPr>
              <w:t>Portfolio Artifact(s)</w:t>
            </w:r>
          </w:p>
          <w:p w14:paraId="318646E2" w14:textId="77777777" w:rsidR="00A7549F" w:rsidRPr="00AD4726" w:rsidRDefault="00A7549F" w:rsidP="00940855">
            <w:r w:rsidRPr="00AD4726">
              <w:rPr>
                <w:b/>
                <w:bCs/>
              </w:rPr>
              <w:t>AND </w:t>
            </w:r>
          </w:p>
          <w:p w14:paraId="075A2379" w14:textId="77777777" w:rsidR="00A7549F" w:rsidRDefault="00A7549F" w:rsidP="00940855">
            <w:r w:rsidRPr="00AD4726">
              <w:rPr>
                <w:b/>
                <w:bCs/>
              </w:rPr>
              <w:t>Rationale</w:t>
            </w:r>
          </w:p>
        </w:tc>
      </w:tr>
      <w:tr w:rsidR="00A7549F" w14:paraId="75433192" w14:textId="77777777" w:rsidTr="00940855">
        <w:tc>
          <w:tcPr>
            <w:tcW w:w="3116" w:type="dxa"/>
          </w:tcPr>
          <w:p w14:paraId="38A86AC7" w14:textId="77777777" w:rsidR="00A7549F" w:rsidRDefault="005045C5" w:rsidP="00940855">
            <w:r w:rsidRPr="005045C5">
              <w:t>Plant science, systems, classification, anatomy, soil characteristics</w:t>
            </w:r>
          </w:p>
          <w:p w14:paraId="0D60EA9F" w14:textId="64E6BB25" w:rsidR="005045C5" w:rsidRDefault="005045C5" w:rsidP="00940855"/>
        </w:tc>
        <w:sdt>
          <w:sdtPr>
            <w:id w:val="2049483253"/>
            <w:placeholder>
              <w:docPart w:val="F7F3AAC605CF49DDB2EC3CA2C5AA9C07"/>
            </w:placeholder>
            <w:showingPlcHdr/>
          </w:sdtPr>
          <w:sdtEndPr/>
          <w:sdtContent>
            <w:tc>
              <w:tcPr>
                <w:tcW w:w="3117" w:type="dxa"/>
              </w:tcPr>
              <w:p w14:paraId="5A157C59" w14:textId="77777777" w:rsidR="00A7549F" w:rsidRDefault="00A7549F" w:rsidP="00940855">
                <w:r w:rsidRPr="004C4EA8">
                  <w:rPr>
                    <w:rStyle w:val="PlaceholderText"/>
                  </w:rPr>
                  <w:t>Click or tap here to enter text.</w:t>
                </w:r>
              </w:p>
            </w:tc>
          </w:sdtContent>
        </w:sdt>
        <w:sdt>
          <w:sdtPr>
            <w:id w:val="-2071030255"/>
            <w:placeholder>
              <w:docPart w:val="C704122A3B014F00A860018BE0CE1A52"/>
            </w:placeholder>
            <w:showingPlcHdr/>
          </w:sdtPr>
          <w:sdtEndPr/>
          <w:sdtContent>
            <w:tc>
              <w:tcPr>
                <w:tcW w:w="3117" w:type="dxa"/>
              </w:tcPr>
              <w:p w14:paraId="05505114" w14:textId="77777777" w:rsidR="00A7549F" w:rsidRDefault="00A7549F" w:rsidP="00940855">
                <w:r w:rsidRPr="004C4EA8">
                  <w:rPr>
                    <w:rStyle w:val="PlaceholderText"/>
                  </w:rPr>
                  <w:t>Click or tap here to enter text.</w:t>
                </w:r>
              </w:p>
            </w:tc>
          </w:sdtContent>
        </w:sdt>
      </w:tr>
      <w:tr w:rsidR="00A7549F" w14:paraId="580613A3" w14:textId="77777777" w:rsidTr="00940855">
        <w:tc>
          <w:tcPr>
            <w:tcW w:w="3116" w:type="dxa"/>
          </w:tcPr>
          <w:p w14:paraId="10150994" w14:textId="77777777" w:rsidR="005045C5" w:rsidRPr="005045C5" w:rsidRDefault="005045C5" w:rsidP="005045C5">
            <w:r w:rsidRPr="005045C5">
              <w:t>Plant production and management and associated environmental factors for horticultural and agronomic crops</w:t>
            </w:r>
          </w:p>
          <w:p w14:paraId="60303108" w14:textId="77777777" w:rsidR="00A7549F" w:rsidRDefault="00A7549F" w:rsidP="00940855"/>
        </w:tc>
        <w:sdt>
          <w:sdtPr>
            <w:id w:val="1963004804"/>
            <w:placeholder>
              <w:docPart w:val="EF522185F6D74B8CB738EECFC0AD786E"/>
            </w:placeholder>
            <w:showingPlcHdr/>
          </w:sdtPr>
          <w:sdtEndPr/>
          <w:sdtContent>
            <w:tc>
              <w:tcPr>
                <w:tcW w:w="3117" w:type="dxa"/>
              </w:tcPr>
              <w:p w14:paraId="33D5DA92" w14:textId="77777777" w:rsidR="00A7549F" w:rsidRDefault="00A7549F" w:rsidP="00940855">
                <w:r w:rsidRPr="004C4EA8">
                  <w:rPr>
                    <w:rStyle w:val="PlaceholderText"/>
                  </w:rPr>
                  <w:t>Click or tap here to enter text.</w:t>
                </w:r>
              </w:p>
            </w:tc>
          </w:sdtContent>
        </w:sdt>
        <w:sdt>
          <w:sdtPr>
            <w:id w:val="-253131689"/>
            <w:placeholder>
              <w:docPart w:val="5D7C4EE5602048578589F3179D82B573"/>
            </w:placeholder>
            <w:showingPlcHdr/>
          </w:sdtPr>
          <w:sdtEndPr/>
          <w:sdtContent>
            <w:tc>
              <w:tcPr>
                <w:tcW w:w="3117" w:type="dxa"/>
              </w:tcPr>
              <w:p w14:paraId="2E2EE4A3" w14:textId="77777777" w:rsidR="00A7549F" w:rsidRDefault="00A7549F" w:rsidP="00940855">
                <w:r w:rsidRPr="004C4EA8">
                  <w:rPr>
                    <w:rStyle w:val="PlaceholderText"/>
                  </w:rPr>
                  <w:t>Click or tap here to enter text.</w:t>
                </w:r>
              </w:p>
            </w:tc>
          </w:sdtContent>
        </w:sdt>
      </w:tr>
    </w:tbl>
    <w:p w14:paraId="0B970E82" w14:textId="77777777" w:rsidR="00A7549F" w:rsidRDefault="00A7549F" w:rsidP="00842FE1"/>
    <w:p w14:paraId="0FD85A2A" w14:textId="77777777" w:rsidR="005045C5" w:rsidRDefault="005045C5" w:rsidP="00842FE1"/>
    <w:p w14:paraId="58479E63" w14:textId="2A846D01" w:rsidR="005045C5" w:rsidRPr="00C8177F" w:rsidRDefault="00314BAD" w:rsidP="005045C5">
      <w:pPr>
        <w:pStyle w:val="Heading3"/>
        <w:rPr>
          <w:b/>
          <w:bCs/>
          <w:color w:val="000000" w:themeColor="text1"/>
          <w:sz w:val="24"/>
          <w:szCs w:val="24"/>
        </w:rPr>
      </w:pPr>
      <w:r>
        <w:rPr>
          <w:b/>
          <w:bCs/>
          <w:color w:val="000000" w:themeColor="text1"/>
          <w:sz w:val="24"/>
          <w:szCs w:val="24"/>
        </w:rPr>
        <w:t>Power, Structural, and Technical Systems</w:t>
      </w:r>
      <w:r w:rsidR="005045C5">
        <w:rPr>
          <w:b/>
          <w:bCs/>
          <w:color w:val="000000" w:themeColor="text1"/>
          <w:sz w:val="24"/>
          <w:szCs w:val="24"/>
        </w:rPr>
        <w:t>:</w:t>
      </w:r>
    </w:p>
    <w:tbl>
      <w:tblPr>
        <w:tblStyle w:val="TableGrid"/>
        <w:tblW w:w="0" w:type="auto"/>
        <w:tblLook w:val="04A0" w:firstRow="1" w:lastRow="0" w:firstColumn="1" w:lastColumn="0" w:noHBand="0" w:noVBand="1"/>
      </w:tblPr>
      <w:tblGrid>
        <w:gridCol w:w="3116"/>
        <w:gridCol w:w="3117"/>
        <w:gridCol w:w="3117"/>
      </w:tblGrid>
      <w:tr w:rsidR="005045C5" w14:paraId="2F551E91" w14:textId="77777777" w:rsidTr="00940855">
        <w:trPr>
          <w:tblHeader/>
        </w:trPr>
        <w:tc>
          <w:tcPr>
            <w:tcW w:w="3116" w:type="dxa"/>
            <w:shd w:val="clear" w:color="auto" w:fill="D9D9D9" w:themeFill="background1" w:themeFillShade="D9"/>
          </w:tcPr>
          <w:p w14:paraId="4E940ED6" w14:textId="77777777" w:rsidR="005045C5" w:rsidRDefault="005045C5" w:rsidP="00940855">
            <w:r w:rsidRPr="00AD4726">
              <w:rPr>
                <w:b/>
                <w:bCs/>
              </w:rPr>
              <w:t xml:space="preserve">Candidates must possess knowledge of </w:t>
            </w:r>
            <w:r>
              <w:rPr>
                <w:b/>
                <w:bCs/>
              </w:rPr>
              <w:t>each of the following concepts:</w:t>
            </w:r>
          </w:p>
        </w:tc>
        <w:tc>
          <w:tcPr>
            <w:tcW w:w="3117" w:type="dxa"/>
            <w:shd w:val="clear" w:color="auto" w:fill="D9D9D9" w:themeFill="background1" w:themeFillShade="D9"/>
          </w:tcPr>
          <w:p w14:paraId="2109FD8A" w14:textId="77777777" w:rsidR="005045C5" w:rsidRDefault="005045C5" w:rsidP="00940855">
            <w:r w:rsidRPr="00AD4726">
              <w:rPr>
                <w:b/>
                <w:bCs/>
              </w:rPr>
              <w:t>Course #/Title/Grade</w:t>
            </w:r>
          </w:p>
        </w:tc>
        <w:tc>
          <w:tcPr>
            <w:tcW w:w="3117" w:type="dxa"/>
            <w:shd w:val="clear" w:color="auto" w:fill="D9D9D9" w:themeFill="background1" w:themeFillShade="D9"/>
          </w:tcPr>
          <w:p w14:paraId="175049CA" w14:textId="77777777" w:rsidR="005045C5" w:rsidRPr="00AD4726" w:rsidRDefault="005045C5" w:rsidP="00940855">
            <w:r w:rsidRPr="00AD4726">
              <w:rPr>
                <w:b/>
                <w:bCs/>
              </w:rPr>
              <w:t>Portfolio Artifact(s)</w:t>
            </w:r>
          </w:p>
          <w:p w14:paraId="7E2B75C3" w14:textId="77777777" w:rsidR="005045C5" w:rsidRPr="00AD4726" w:rsidRDefault="005045C5" w:rsidP="00940855">
            <w:r w:rsidRPr="00AD4726">
              <w:rPr>
                <w:b/>
                <w:bCs/>
              </w:rPr>
              <w:t>AND </w:t>
            </w:r>
          </w:p>
          <w:p w14:paraId="6451C08F" w14:textId="77777777" w:rsidR="005045C5" w:rsidRDefault="005045C5" w:rsidP="00940855">
            <w:r w:rsidRPr="00AD4726">
              <w:rPr>
                <w:b/>
                <w:bCs/>
              </w:rPr>
              <w:t>Rationale</w:t>
            </w:r>
          </w:p>
        </w:tc>
      </w:tr>
      <w:tr w:rsidR="005045C5" w14:paraId="1DD14069" w14:textId="77777777" w:rsidTr="00940855">
        <w:tc>
          <w:tcPr>
            <w:tcW w:w="3116" w:type="dxa"/>
          </w:tcPr>
          <w:p w14:paraId="73B8807D" w14:textId="77777777" w:rsidR="005045C5" w:rsidRDefault="00314BAD" w:rsidP="00940855">
            <w:r w:rsidRPr="00314BAD">
              <w:t>Various power and energy principles, sources, and systems</w:t>
            </w:r>
          </w:p>
          <w:p w14:paraId="7BAB8B3C" w14:textId="3A2BE847" w:rsidR="00314BAD" w:rsidRDefault="00314BAD" w:rsidP="00940855"/>
        </w:tc>
        <w:sdt>
          <w:sdtPr>
            <w:id w:val="283618714"/>
            <w:placeholder>
              <w:docPart w:val="2ED1170C3402448E85195FA3D3FA3E1E"/>
            </w:placeholder>
            <w:showingPlcHdr/>
          </w:sdtPr>
          <w:sdtEndPr/>
          <w:sdtContent>
            <w:tc>
              <w:tcPr>
                <w:tcW w:w="3117" w:type="dxa"/>
              </w:tcPr>
              <w:p w14:paraId="7F097042" w14:textId="77777777" w:rsidR="005045C5" w:rsidRDefault="005045C5" w:rsidP="00940855">
                <w:r w:rsidRPr="004C4EA8">
                  <w:rPr>
                    <w:rStyle w:val="PlaceholderText"/>
                  </w:rPr>
                  <w:t>Click or tap here to enter text.</w:t>
                </w:r>
              </w:p>
            </w:tc>
          </w:sdtContent>
        </w:sdt>
        <w:sdt>
          <w:sdtPr>
            <w:id w:val="1314072788"/>
            <w:placeholder>
              <w:docPart w:val="68CD183461C9425EBF90034915B6F9A4"/>
            </w:placeholder>
            <w:showingPlcHdr/>
          </w:sdtPr>
          <w:sdtEndPr/>
          <w:sdtContent>
            <w:tc>
              <w:tcPr>
                <w:tcW w:w="3117" w:type="dxa"/>
              </w:tcPr>
              <w:p w14:paraId="282490BC" w14:textId="77777777" w:rsidR="005045C5" w:rsidRDefault="005045C5" w:rsidP="00940855">
                <w:r w:rsidRPr="004C4EA8">
                  <w:rPr>
                    <w:rStyle w:val="PlaceholderText"/>
                  </w:rPr>
                  <w:t>Click or tap here to enter text.</w:t>
                </w:r>
              </w:p>
            </w:tc>
          </w:sdtContent>
        </w:sdt>
      </w:tr>
      <w:tr w:rsidR="005045C5" w14:paraId="0CA3066F" w14:textId="77777777" w:rsidTr="00940855">
        <w:tc>
          <w:tcPr>
            <w:tcW w:w="3116" w:type="dxa"/>
          </w:tcPr>
          <w:p w14:paraId="500A9E74" w14:textId="77777777" w:rsidR="00121CF1" w:rsidRPr="00121CF1" w:rsidRDefault="00121CF1" w:rsidP="00121CF1">
            <w:r w:rsidRPr="00121CF1">
              <w:t>Proper management of hazardous materials and safe operation of equipment</w:t>
            </w:r>
          </w:p>
          <w:p w14:paraId="53221110" w14:textId="77777777" w:rsidR="005045C5" w:rsidRDefault="005045C5" w:rsidP="00940855"/>
        </w:tc>
        <w:sdt>
          <w:sdtPr>
            <w:id w:val="-1504346939"/>
            <w:placeholder>
              <w:docPart w:val="5D89F107768D4CEFA54B82F08FD6F458"/>
            </w:placeholder>
            <w:showingPlcHdr/>
          </w:sdtPr>
          <w:sdtEndPr/>
          <w:sdtContent>
            <w:tc>
              <w:tcPr>
                <w:tcW w:w="3117" w:type="dxa"/>
              </w:tcPr>
              <w:p w14:paraId="5CF5678E" w14:textId="21CB27EB" w:rsidR="005045C5" w:rsidRDefault="00121CF1" w:rsidP="00940855">
                <w:r w:rsidRPr="004C4EA8">
                  <w:rPr>
                    <w:rStyle w:val="PlaceholderText"/>
                  </w:rPr>
                  <w:t>Click or tap here to enter text.</w:t>
                </w:r>
              </w:p>
            </w:tc>
          </w:sdtContent>
        </w:sdt>
        <w:sdt>
          <w:sdtPr>
            <w:id w:val="-180660949"/>
            <w:placeholder>
              <w:docPart w:val="31E3AEB6EADE4D48BCA48216A2E18B49"/>
            </w:placeholder>
            <w:showingPlcHdr/>
          </w:sdtPr>
          <w:sdtEndPr/>
          <w:sdtContent>
            <w:tc>
              <w:tcPr>
                <w:tcW w:w="3117" w:type="dxa"/>
              </w:tcPr>
              <w:p w14:paraId="4D929D22" w14:textId="40415A5F" w:rsidR="005045C5" w:rsidRDefault="00121CF1" w:rsidP="00940855">
                <w:r w:rsidRPr="004C4EA8">
                  <w:rPr>
                    <w:rStyle w:val="PlaceholderText"/>
                  </w:rPr>
                  <w:t>Click or tap here to enter text.</w:t>
                </w:r>
              </w:p>
            </w:tc>
          </w:sdtContent>
        </w:sdt>
      </w:tr>
      <w:tr w:rsidR="00121CF1" w14:paraId="79DAB546" w14:textId="77777777" w:rsidTr="00940855">
        <w:tc>
          <w:tcPr>
            <w:tcW w:w="3116" w:type="dxa"/>
          </w:tcPr>
          <w:p w14:paraId="2FA4D4C4" w14:textId="77777777" w:rsidR="00121CF1" w:rsidRPr="00121CF1" w:rsidRDefault="00121CF1" w:rsidP="00121CF1">
            <w:r w:rsidRPr="00121CF1">
              <w:t>Principles of mechanics, structures, metal/welding, and water systems</w:t>
            </w:r>
          </w:p>
          <w:p w14:paraId="0FFDFBA6" w14:textId="77777777" w:rsidR="00121CF1" w:rsidRPr="00121CF1" w:rsidRDefault="00121CF1" w:rsidP="00121CF1"/>
        </w:tc>
        <w:sdt>
          <w:sdtPr>
            <w:id w:val="-2055838658"/>
            <w:placeholder>
              <w:docPart w:val="539FC397A3804D049CB340C12D42EFC5"/>
            </w:placeholder>
            <w:showingPlcHdr/>
          </w:sdtPr>
          <w:sdtEndPr/>
          <w:sdtContent>
            <w:tc>
              <w:tcPr>
                <w:tcW w:w="3117" w:type="dxa"/>
              </w:tcPr>
              <w:p w14:paraId="1DABDBE2" w14:textId="78896716" w:rsidR="00121CF1" w:rsidRDefault="00121CF1" w:rsidP="00940855">
                <w:r w:rsidRPr="004C4EA8">
                  <w:rPr>
                    <w:rStyle w:val="PlaceholderText"/>
                  </w:rPr>
                  <w:t>Click or tap here to enter text.</w:t>
                </w:r>
              </w:p>
            </w:tc>
          </w:sdtContent>
        </w:sdt>
        <w:sdt>
          <w:sdtPr>
            <w:id w:val="324024534"/>
            <w:placeholder>
              <w:docPart w:val="F7C541BEFFE1408D8FCCA73507D48977"/>
            </w:placeholder>
            <w:showingPlcHdr/>
          </w:sdtPr>
          <w:sdtEndPr/>
          <w:sdtContent>
            <w:tc>
              <w:tcPr>
                <w:tcW w:w="3117" w:type="dxa"/>
              </w:tcPr>
              <w:p w14:paraId="651F3901" w14:textId="5FEE2294" w:rsidR="00121CF1" w:rsidRDefault="00121CF1" w:rsidP="00940855">
                <w:r w:rsidRPr="004C4EA8">
                  <w:rPr>
                    <w:rStyle w:val="PlaceholderText"/>
                  </w:rPr>
                  <w:t>Click or tap here to enter text.</w:t>
                </w:r>
              </w:p>
            </w:tc>
          </w:sdtContent>
        </w:sdt>
      </w:tr>
    </w:tbl>
    <w:p w14:paraId="16CE6E8C" w14:textId="77777777" w:rsidR="005045C5" w:rsidRDefault="005045C5" w:rsidP="00842FE1"/>
    <w:p w14:paraId="43E5B890" w14:textId="77777777" w:rsidR="00294B82" w:rsidRDefault="00294B82" w:rsidP="00842FE1"/>
    <w:p w14:paraId="080AE3EB" w14:textId="77777777" w:rsidR="00294B82" w:rsidRDefault="00294B82" w:rsidP="00842FE1"/>
    <w:p w14:paraId="5168C880" w14:textId="77777777" w:rsidR="00294B82" w:rsidRDefault="00294B82" w:rsidP="00842FE1"/>
    <w:p w14:paraId="4C1ED8AC" w14:textId="77777777" w:rsidR="002A087C" w:rsidRDefault="002A087C" w:rsidP="00842FE1"/>
    <w:p w14:paraId="316DF622" w14:textId="7A2FD0AD" w:rsidR="00294B82" w:rsidRPr="00C8177F" w:rsidRDefault="00294B82" w:rsidP="00294B82">
      <w:pPr>
        <w:pStyle w:val="Heading3"/>
        <w:rPr>
          <w:b/>
          <w:bCs/>
          <w:color w:val="000000" w:themeColor="text1"/>
          <w:sz w:val="24"/>
          <w:szCs w:val="24"/>
        </w:rPr>
      </w:pPr>
      <w:r>
        <w:rPr>
          <w:b/>
          <w:bCs/>
          <w:color w:val="000000" w:themeColor="text1"/>
          <w:sz w:val="24"/>
          <w:szCs w:val="24"/>
        </w:rPr>
        <w:lastRenderedPageBreak/>
        <w:t>Leadership and Career Development:</w:t>
      </w:r>
    </w:p>
    <w:tbl>
      <w:tblPr>
        <w:tblStyle w:val="TableGrid"/>
        <w:tblW w:w="0" w:type="auto"/>
        <w:tblLook w:val="04A0" w:firstRow="1" w:lastRow="0" w:firstColumn="1" w:lastColumn="0" w:noHBand="0" w:noVBand="1"/>
      </w:tblPr>
      <w:tblGrid>
        <w:gridCol w:w="3116"/>
        <w:gridCol w:w="3117"/>
        <w:gridCol w:w="3117"/>
      </w:tblGrid>
      <w:tr w:rsidR="00294B82" w14:paraId="3660DA24" w14:textId="77777777" w:rsidTr="00940855">
        <w:trPr>
          <w:tblHeader/>
        </w:trPr>
        <w:tc>
          <w:tcPr>
            <w:tcW w:w="3116" w:type="dxa"/>
            <w:shd w:val="clear" w:color="auto" w:fill="D9D9D9" w:themeFill="background1" w:themeFillShade="D9"/>
          </w:tcPr>
          <w:p w14:paraId="62884C5E" w14:textId="77777777" w:rsidR="00294B82" w:rsidRDefault="00294B82" w:rsidP="00940855">
            <w:r w:rsidRPr="00AD4726">
              <w:rPr>
                <w:b/>
                <w:bCs/>
              </w:rPr>
              <w:t xml:space="preserve">Candidates must possess knowledge of </w:t>
            </w:r>
            <w:r>
              <w:rPr>
                <w:b/>
                <w:bCs/>
              </w:rPr>
              <w:t>each of the following concepts:</w:t>
            </w:r>
          </w:p>
        </w:tc>
        <w:tc>
          <w:tcPr>
            <w:tcW w:w="3117" w:type="dxa"/>
            <w:shd w:val="clear" w:color="auto" w:fill="D9D9D9" w:themeFill="background1" w:themeFillShade="D9"/>
          </w:tcPr>
          <w:p w14:paraId="21E6A012" w14:textId="77777777" w:rsidR="00294B82" w:rsidRDefault="00294B82" w:rsidP="00940855">
            <w:r w:rsidRPr="00AD4726">
              <w:rPr>
                <w:b/>
                <w:bCs/>
              </w:rPr>
              <w:t>Course #/Title/Grade</w:t>
            </w:r>
          </w:p>
        </w:tc>
        <w:tc>
          <w:tcPr>
            <w:tcW w:w="3117" w:type="dxa"/>
            <w:shd w:val="clear" w:color="auto" w:fill="D9D9D9" w:themeFill="background1" w:themeFillShade="D9"/>
          </w:tcPr>
          <w:p w14:paraId="279797ED" w14:textId="77777777" w:rsidR="00294B82" w:rsidRPr="00AD4726" w:rsidRDefault="00294B82" w:rsidP="00940855">
            <w:r w:rsidRPr="00AD4726">
              <w:rPr>
                <w:b/>
                <w:bCs/>
              </w:rPr>
              <w:t>Portfolio Artifact(s)</w:t>
            </w:r>
          </w:p>
          <w:p w14:paraId="7DAC1A36" w14:textId="77777777" w:rsidR="00294B82" w:rsidRPr="00AD4726" w:rsidRDefault="00294B82" w:rsidP="00940855">
            <w:r w:rsidRPr="00AD4726">
              <w:rPr>
                <w:b/>
                <w:bCs/>
              </w:rPr>
              <w:t>AND </w:t>
            </w:r>
          </w:p>
          <w:p w14:paraId="4E7695E2" w14:textId="77777777" w:rsidR="00294B82" w:rsidRDefault="00294B82" w:rsidP="00940855">
            <w:r w:rsidRPr="00AD4726">
              <w:rPr>
                <w:b/>
                <w:bCs/>
              </w:rPr>
              <w:t>Rationale</w:t>
            </w:r>
          </w:p>
        </w:tc>
      </w:tr>
      <w:tr w:rsidR="00294B82" w14:paraId="7F87F69E" w14:textId="77777777" w:rsidTr="00940855">
        <w:tc>
          <w:tcPr>
            <w:tcW w:w="3116" w:type="dxa"/>
          </w:tcPr>
          <w:p w14:paraId="517C949F" w14:textId="77777777" w:rsidR="002A087C" w:rsidRPr="002A087C" w:rsidRDefault="002A087C" w:rsidP="002A087C">
            <w:r w:rsidRPr="002A087C">
              <w:t>Leadership principles, career development and opportunities, communication skills, and research skills</w:t>
            </w:r>
          </w:p>
          <w:p w14:paraId="7D3E6D58" w14:textId="77777777" w:rsidR="00294B82" w:rsidRDefault="00294B82" w:rsidP="00940855"/>
        </w:tc>
        <w:sdt>
          <w:sdtPr>
            <w:id w:val="-992180198"/>
            <w:placeholder>
              <w:docPart w:val="E38E4881129B4FA29E828567D0425DA6"/>
            </w:placeholder>
            <w:showingPlcHdr/>
          </w:sdtPr>
          <w:sdtEndPr/>
          <w:sdtContent>
            <w:tc>
              <w:tcPr>
                <w:tcW w:w="3117" w:type="dxa"/>
              </w:tcPr>
              <w:p w14:paraId="5EF5C38D" w14:textId="77777777" w:rsidR="00294B82" w:rsidRDefault="00294B82" w:rsidP="00940855">
                <w:r w:rsidRPr="004C4EA8">
                  <w:rPr>
                    <w:rStyle w:val="PlaceholderText"/>
                  </w:rPr>
                  <w:t>Click or tap here to enter text.</w:t>
                </w:r>
              </w:p>
            </w:tc>
          </w:sdtContent>
        </w:sdt>
        <w:sdt>
          <w:sdtPr>
            <w:id w:val="-1474056264"/>
            <w:placeholder>
              <w:docPart w:val="2AAEEC4B27D14312975E2622BA30A218"/>
            </w:placeholder>
            <w:showingPlcHdr/>
          </w:sdtPr>
          <w:sdtEndPr/>
          <w:sdtContent>
            <w:tc>
              <w:tcPr>
                <w:tcW w:w="3117" w:type="dxa"/>
              </w:tcPr>
              <w:p w14:paraId="155BD85C" w14:textId="77777777" w:rsidR="00294B82" w:rsidRDefault="00294B82" w:rsidP="00940855">
                <w:r w:rsidRPr="004C4EA8">
                  <w:rPr>
                    <w:rStyle w:val="PlaceholderText"/>
                  </w:rPr>
                  <w:t>Click or tap here to enter text.</w:t>
                </w:r>
              </w:p>
            </w:tc>
          </w:sdtContent>
        </w:sdt>
      </w:tr>
      <w:tr w:rsidR="00294B82" w14:paraId="24E2E910" w14:textId="77777777" w:rsidTr="00940855">
        <w:tc>
          <w:tcPr>
            <w:tcW w:w="3116" w:type="dxa"/>
          </w:tcPr>
          <w:p w14:paraId="124A7B3F" w14:textId="1F2599A7" w:rsidR="002A087C" w:rsidRPr="002A087C" w:rsidRDefault="002A087C" w:rsidP="002A087C">
            <w:r w:rsidRPr="002A087C">
              <w:t>The National Future Farmers of America (FFA) Organization and supervised agricultural experiences, as well as local programs and management</w:t>
            </w:r>
          </w:p>
          <w:p w14:paraId="754F2704" w14:textId="77777777" w:rsidR="00294B82" w:rsidRDefault="00294B82" w:rsidP="00940855"/>
        </w:tc>
        <w:sdt>
          <w:sdtPr>
            <w:id w:val="-1762985485"/>
            <w:placeholder>
              <w:docPart w:val="4F7744B4F7A541049570DFEFF632EE6A"/>
            </w:placeholder>
            <w:showingPlcHdr/>
          </w:sdtPr>
          <w:sdtEndPr/>
          <w:sdtContent>
            <w:tc>
              <w:tcPr>
                <w:tcW w:w="3117" w:type="dxa"/>
              </w:tcPr>
              <w:p w14:paraId="7898C8A0" w14:textId="77777777" w:rsidR="00294B82" w:rsidRDefault="00294B82" w:rsidP="00940855">
                <w:r w:rsidRPr="004C4EA8">
                  <w:rPr>
                    <w:rStyle w:val="PlaceholderText"/>
                  </w:rPr>
                  <w:t>Click or tap here to enter text.</w:t>
                </w:r>
              </w:p>
            </w:tc>
          </w:sdtContent>
        </w:sdt>
        <w:sdt>
          <w:sdtPr>
            <w:id w:val="1467548886"/>
            <w:placeholder>
              <w:docPart w:val="51392DE0746841B189A19763D3B5E81B"/>
            </w:placeholder>
            <w:showingPlcHdr/>
          </w:sdtPr>
          <w:sdtEndPr/>
          <w:sdtContent>
            <w:tc>
              <w:tcPr>
                <w:tcW w:w="3117" w:type="dxa"/>
              </w:tcPr>
              <w:p w14:paraId="18558BDA" w14:textId="77777777" w:rsidR="00294B82" w:rsidRDefault="00294B82" w:rsidP="00940855">
                <w:r w:rsidRPr="004C4EA8">
                  <w:rPr>
                    <w:rStyle w:val="PlaceholderText"/>
                  </w:rPr>
                  <w:t>Click or tap here to enter text.</w:t>
                </w:r>
              </w:p>
            </w:tc>
          </w:sdtContent>
        </w:sdt>
      </w:tr>
    </w:tbl>
    <w:p w14:paraId="45517E7E" w14:textId="77777777" w:rsidR="00294B82" w:rsidRDefault="00294B82" w:rsidP="00842FE1"/>
    <w:p w14:paraId="339590DE" w14:textId="77777777" w:rsidR="00BF4C0B" w:rsidRDefault="00BF4C0B" w:rsidP="00842FE1"/>
    <w:p w14:paraId="72D12661" w14:textId="77777777" w:rsidR="00BF4C0B" w:rsidRPr="00A845FC" w:rsidRDefault="00BF4C0B" w:rsidP="00BF4C0B">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2BBFA95D" w14:textId="77777777" w:rsidR="00BF4C0B" w:rsidRPr="00842FE1" w:rsidRDefault="00BF4C0B" w:rsidP="00842FE1"/>
    <w:sectPr w:rsidR="00BF4C0B" w:rsidRPr="00842FE1" w:rsidSect="00C96FAD">
      <w:pgSz w:w="12240" w:h="15840"/>
      <w:pgMar w:top="1080" w:right="1440" w:bottom="108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380FB2" w14:textId="77777777" w:rsidR="00E922D3" w:rsidRDefault="00E922D3" w:rsidP="009C6D49">
      <w:pPr>
        <w:spacing w:after="0" w:line="240" w:lineRule="auto"/>
      </w:pPr>
      <w:r>
        <w:separator/>
      </w:r>
    </w:p>
  </w:endnote>
  <w:endnote w:type="continuationSeparator" w:id="0">
    <w:p w14:paraId="57ABB54A" w14:textId="77777777" w:rsidR="00E922D3" w:rsidRDefault="00E922D3" w:rsidP="009C6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A351EF" w14:textId="77777777" w:rsidR="00E922D3" w:rsidRDefault="00E922D3" w:rsidP="009C6D49">
      <w:pPr>
        <w:spacing w:after="0" w:line="240" w:lineRule="auto"/>
      </w:pPr>
      <w:r>
        <w:separator/>
      </w:r>
    </w:p>
  </w:footnote>
  <w:footnote w:type="continuationSeparator" w:id="0">
    <w:p w14:paraId="53F807DA" w14:textId="77777777" w:rsidR="00E922D3" w:rsidRDefault="00E922D3" w:rsidP="009C6D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207F29"/>
    <w:multiLevelType w:val="multilevel"/>
    <w:tmpl w:val="422A9B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3885A86"/>
    <w:multiLevelType w:val="multilevel"/>
    <w:tmpl w:val="1A0A69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A186D0A"/>
    <w:multiLevelType w:val="multilevel"/>
    <w:tmpl w:val="CB180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0A81405"/>
    <w:multiLevelType w:val="multilevel"/>
    <w:tmpl w:val="5394C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5A3F7C8F"/>
    <w:multiLevelType w:val="multilevel"/>
    <w:tmpl w:val="83CA45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D1368BD"/>
    <w:multiLevelType w:val="multilevel"/>
    <w:tmpl w:val="E0AA9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6AE82246"/>
    <w:multiLevelType w:val="multilevel"/>
    <w:tmpl w:val="2C02A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E1F7708"/>
    <w:multiLevelType w:val="multilevel"/>
    <w:tmpl w:val="5AF039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7000FF7"/>
    <w:multiLevelType w:val="multilevel"/>
    <w:tmpl w:val="2EDAC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10865930">
    <w:abstractNumId w:val="7"/>
  </w:num>
  <w:num w:numId="2" w16cid:durableId="1462184247">
    <w:abstractNumId w:val="6"/>
  </w:num>
  <w:num w:numId="3" w16cid:durableId="1615019806">
    <w:abstractNumId w:val="10"/>
  </w:num>
  <w:num w:numId="4" w16cid:durableId="587421105">
    <w:abstractNumId w:val="1"/>
  </w:num>
  <w:num w:numId="5" w16cid:durableId="546379856">
    <w:abstractNumId w:val="3"/>
  </w:num>
  <w:num w:numId="6" w16cid:durableId="154227323">
    <w:abstractNumId w:val="12"/>
  </w:num>
  <w:num w:numId="7" w16cid:durableId="761680375">
    <w:abstractNumId w:val="14"/>
  </w:num>
  <w:num w:numId="8" w16cid:durableId="1779715638">
    <w:abstractNumId w:val="15"/>
  </w:num>
  <w:num w:numId="9" w16cid:durableId="795681631">
    <w:abstractNumId w:val="4"/>
  </w:num>
  <w:num w:numId="10" w16cid:durableId="1850411124">
    <w:abstractNumId w:val="5"/>
  </w:num>
  <w:num w:numId="11" w16cid:durableId="639652697">
    <w:abstractNumId w:val="13"/>
  </w:num>
  <w:num w:numId="12" w16cid:durableId="1762480808">
    <w:abstractNumId w:val="2"/>
  </w:num>
  <w:num w:numId="13" w16cid:durableId="2119448329">
    <w:abstractNumId w:val="8"/>
  </w:num>
  <w:num w:numId="14" w16cid:durableId="252589186">
    <w:abstractNumId w:val="0"/>
  </w:num>
  <w:num w:numId="15" w16cid:durableId="914821147">
    <w:abstractNumId w:val="11"/>
  </w:num>
  <w:num w:numId="16" w16cid:durableId="568611068">
    <w:abstractNumId w:val="9"/>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317F"/>
    <w:rsid w:val="00017F6E"/>
    <w:rsid w:val="00027BDC"/>
    <w:rsid w:val="000518F4"/>
    <w:rsid w:val="00072C2B"/>
    <w:rsid w:val="00072E67"/>
    <w:rsid w:val="000731E0"/>
    <w:rsid w:val="000C3431"/>
    <w:rsid w:val="000E76FF"/>
    <w:rsid w:val="00121CF1"/>
    <w:rsid w:val="00131238"/>
    <w:rsid w:val="001468C3"/>
    <w:rsid w:val="00213138"/>
    <w:rsid w:val="00267CF6"/>
    <w:rsid w:val="00294B82"/>
    <w:rsid w:val="002A087C"/>
    <w:rsid w:val="002D2D20"/>
    <w:rsid w:val="002E4A56"/>
    <w:rsid w:val="002E6F6A"/>
    <w:rsid w:val="00314BAD"/>
    <w:rsid w:val="0032317F"/>
    <w:rsid w:val="00360786"/>
    <w:rsid w:val="00384B3F"/>
    <w:rsid w:val="003C50C1"/>
    <w:rsid w:val="003C7F03"/>
    <w:rsid w:val="003D420D"/>
    <w:rsid w:val="003E6A2E"/>
    <w:rsid w:val="003F778D"/>
    <w:rsid w:val="004270DD"/>
    <w:rsid w:val="00430347"/>
    <w:rsid w:val="00452D47"/>
    <w:rsid w:val="004901E5"/>
    <w:rsid w:val="00490D80"/>
    <w:rsid w:val="004A0385"/>
    <w:rsid w:val="004A207B"/>
    <w:rsid w:val="004C55D4"/>
    <w:rsid w:val="005045C5"/>
    <w:rsid w:val="00514ED2"/>
    <w:rsid w:val="005468C0"/>
    <w:rsid w:val="0056341F"/>
    <w:rsid w:val="005770EA"/>
    <w:rsid w:val="005B61D6"/>
    <w:rsid w:val="006048BA"/>
    <w:rsid w:val="00621593"/>
    <w:rsid w:val="00663822"/>
    <w:rsid w:val="006D1585"/>
    <w:rsid w:val="007212A8"/>
    <w:rsid w:val="007216EC"/>
    <w:rsid w:val="0074554E"/>
    <w:rsid w:val="0076581D"/>
    <w:rsid w:val="00770DA1"/>
    <w:rsid w:val="00771299"/>
    <w:rsid w:val="0078544F"/>
    <w:rsid w:val="0078795D"/>
    <w:rsid w:val="00787FD3"/>
    <w:rsid w:val="007D4276"/>
    <w:rsid w:val="007E1A6F"/>
    <w:rsid w:val="0081092E"/>
    <w:rsid w:val="008311CA"/>
    <w:rsid w:val="00832064"/>
    <w:rsid w:val="00842FE1"/>
    <w:rsid w:val="008451D8"/>
    <w:rsid w:val="0088062B"/>
    <w:rsid w:val="00890C36"/>
    <w:rsid w:val="008B4A75"/>
    <w:rsid w:val="00903678"/>
    <w:rsid w:val="0093438D"/>
    <w:rsid w:val="00936F2B"/>
    <w:rsid w:val="00987375"/>
    <w:rsid w:val="009A5663"/>
    <w:rsid w:val="009A6D14"/>
    <w:rsid w:val="009B4940"/>
    <w:rsid w:val="009C17E1"/>
    <w:rsid w:val="009C6D49"/>
    <w:rsid w:val="009F7A9B"/>
    <w:rsid w:val="00A2681F"/>
    <w:rsid w:val="00A32C42"/>
    <w:rsid w:val="00A74F4A"/>
    <w:rsid w:val="00A7549F"/>
    <w:rsid w:val="00AD5280"/>
    <w:rsid w:val="00AF2C7C"/>
    <w:rsid w:val="00B0399B"/>
    <w:rsid w:val="00B06ED5"/>
    <w:rsid w:val="00B72FAF"/>
    <w:rsid w:val="00BA2E31"/>
    <w:rsid w:val="00BB7031"/>
    <w:rsid w:val="00BE0362"/>
    <w:rsid w:val="00BF37A5"/>
    <w:rsid w:val="00BF4C0B"/>
    <w:rsid w:val="00C8177F"/>
    <w:rsid w:val="00C96FAD"/>
    <w:rsid w:val="00D64358"/>
    <w:rsid w:val="00D65B36"/>
    <w:rsid w:val="00D65B48"/>
    <w:rsid w:val="00D814EF"/>
    <w:rsid w:val="00DB15CF"/>
    <w:rsid w:val="00DB4C61"/>
    <w:rsid w:val="00E63C3D"/>
    <w:rsid w:val="00E63D27"/>
    <w:rsid w:val="00E87C1C"/>
    <w:rsid w:val="00E906D7"/>
    <w:rsid w:val="00E922D3"/>
    <w:rsid w:val="00E97A02"/>
    <w:rsid w:val="00EA5EE1"/>
    <w:rsid w:val="00EC608C"/>
    <w:rsid w:val="00F56250"/>
    <w:rsid w:val="00F72506"/>
    <w:rsid w:val="00FA1650"/>
    <w:rsid w:val="00FA748C"/>
    <w:rsid w:val="00FB76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5987FA"/>
  <w15:chartTrackingRefBased/>
  <w15:docId w15:val="{3383DF42-8B9A-4DF9-B2A2-4ECED5416C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2317F"/>
  </w:style>
  <w:style w:type="paragraph" w:styleId="Heading1">
    <w:name w:val="heading 1"/>
    <w:basedOn w:val="Normal"/>
    <w:next w:val="Normal"/>
    <w:link w:val="Heading1Char"/>
    <w:uiPriority w:val="9"/>
    <w:qFormat/>
    <w:rsid w:val="0032317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32317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32317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2317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2317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2317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2317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2317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2317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2317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32317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32317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2317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2317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2317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2317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2317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2317F"/>
    <w:rPr>
      <w:rFonts w:eastAsiaTheme="majorEastAsia" w:cstheme="majorBidi"/>
      <w:color w:val="272727" w:themeColor="text1" w:themeTint="D8"/>
    </w:rPr>
  </w:style>
  <w:style w:type="paragraph" w:styleId="Title">
    <w:name w:val="Title"/>
    <w:basedOn w:val="Normal"/>
    <w:next w:val="Normal"/>
    <w:link w:val="TitleChar"/>
    <w:uiPriority w:val="10"/>
    <w:qFormat/>
    <w:rsid w:val="0032317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2317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2317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2317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2317F"/>
    <w:pPr>
      <w:spacing w:before="160"/>
      <w:jc w:val="center"/>
    </w:pPr>
    <w:rPr>
      <w:i/>
      <w:iCs/>
      <w:color w:val="404040" w:themeColor="text1" w:themeTint="BF"/>
    </w:rPr>
  </w:style>
  <w:style w:type="character" w:customStyle="1" w:styleId="QuoteChar">
    <w:name w:val="Quote Char"/>
    <w:basedOn w:val="DefaultParagraphFont"/>
    <w:link w:val="Quote"/>
    <w:uiPriority w:val="29"/>
    <w:rsid w:val="0032317F"/>
    <w:rPr>
      <w:i/>
      <w:iCs/>
      <w:color w:val="404040" w:themeColor="text1" w:themeTint="BF"/>
    </w:rPr>
  </w:style>
  <w:style w:type="paragraph" w:styleId="ListParagraph">
    <w:name w:val="List Paragraph"/>
    <w:basedOn w:val="Normal"/>
    <w:uiPriority w:val="34"/>
    <w:qFormat/>
    <w:rsid w:val="0032317F"/>
    <w:pPr>
      <w:ind w:left="720"/>
      <w:contextualSpacing/>
    </w:pPr>
  </w:style>
  <w:style w:type="character" w:styleId="IntenseEmphasis">
    <w:name w:val="Intense Emphasis"/>
    <w:basedOn w:val="DefaultParagraphFont"/>
    <w:uiPriority w:val="21"/>
    <w:qFormat/>
    <w:rsid w:val="0032317F"/>
    <w:rPr>
      <w:i/>
      <w:iCs/>
      <w:color w:val="0F4761" w:themeColor="accent1" w:themeShade="BF"/>
    </w:rPr>
  </w:style>
  <w:style w:type="paragraph" w:styleId="IntenseQuote">
    <w:name w:val="Intense Quote"/>
    <w:basedOn w:val="Normal"/>
    <w:next w:val="Normal"/>
    <w:link w:val="IntenseQuoteChar"/>
    <w:uiPriority w:val="30"/>
    <w:qFormat/>
    <w:rsid w:val="0032317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2317F"/>
    <w:rPr>
      <w:i/>
      <w:iCs/>
      <w:color w:val="0F4761" w:themeColor="accent1" w:themeShade="BF"/>
    </w:rPr>
  </w:style>
  <w:style w:type="character" w:styleId="IntenseReference">
    <w:name w:val="Intense Reference"/>
    <w:basedOn w:val="DefaultParagraphFont"/>
    <w:uiPriority w:val="32"/>
    <w:qFormat/>
    <w:rsid w:val="0032317F"/>
    <w:rPr>
      <w:b/>
      <w:bCs/>
      <w:smallCaps/>
      <w:color w:val="0F4761" w:themeColor="accent1" w:themeShade="BF"/>
      <w:spacing w:val="5"/>
    </w:rPr>
  </w:style>
  <w:style w:type="character" w:styleId="PlaceholderText">
    <w:name w:val="Placeholder Text"/>
    <w:basedOn w:val="DefaultParagraphFont"/>
    <w:uiPriority w:val="99"/>
    <w:semiHidden/>
    <w:rsid w:val="00BE0362"/>
    <w:rPr>
      <w:color w:val="666666"/>
    </w:rPr>
  </w:style>
  <w:style w:type="paragraph" w:styleId="Header">
    <w:name w:val="header"/>
    <w:basedOn w:val="Normal"/>
    <w:link w:val="HeaderChar"/>
    <w:uiPriority w:val="99"/>
    <w:unhideWhenUsed/>
    <w:rsid w:val="009C6D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6D49"/>
  </w:style>
  <w:style w:type="paragraph" w:styleId="Footer">
    <w:name w:val="footer"/>
    <w:basedOn w:val="Normal"/>
    <w:link w:val="FooterChar"/>
    <w:uiPriority w:val="99"/>
    <w:unhideWhenUsed/>
    <w:rsid w:val="009C6D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6D49"/>
  </w:style>
  <w:style w:type="table" w:styleId="TableGrid">
    <w:name w:val="Table Grid"/>
    <w:basedOn w:val="TableNormal"/>
    <w:uiPriority w:val="39"/>
    <w:rsid w:val="002E4A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3D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904202">
      <w:bodyDiv w:val="1"/>
      <w:marLeft w:val="0"/>
      <w:marRight w:val="0"/>
      <w:marTop w:val="0"/>
      <w:marBottom w:val="0"/>
      <w:divBdr>
        <w:top w:val="none" w:sz="0" w:space="0" w:color="auto"/>
        <w:left w:val="none" w:sz="0" w:space="0" w:color="auto"/>
        <w:bottom w:val="none" w:sz="0" w:space="0" w:color="auto"/>
        <w:right w:val="none" w:sz="0" w:space="0" w:color="auto"/>
      </w:divBdr>
    </w:div>
    <w:div w:id="255527460">
      <w:bodyDiv w:val="1"/>
      <w:marLeft w:val="0"/>
      <w:marRight w:val="0"/>
      <w:marTop w:val="0"/>
      <w:marBottom w:val="0"/>
      <w:divBdr>
        <w:top w:val="none" w:sz="0" w:space="0" w:color="auto"/>
        <w:left w:val="none" w:sz="0" w:space="0" w:color="auto"/>
        <w:bottom w:val="none" w:sz="0" w:space="0" w:color="auto"/>
        <w:right w:val="none" w:sz="0" w:space="0" w:color="auto"/>
      </w:divBdr>
    </w:div>
    <w:div w:id="357974503">
      <w:bodyDiv w:val="1"/>
      <w:marLeft w:val="0"/>
      <w:marRight w:val="0"/>
      <w:marTop w:val="0"/>
      <w:marBottom w:val="0"/>
      <w:divBdr>
        <w:top w:val="none" w:sz="0" w:space="0" w:color="auto"/>
        <w:left w:val="none" w:sz="0" w:space="0" w:color="auto"/>
        <w:bottom w:val="none" w:sz="0" w:space="0" w:color="auto"/>
        <w:right w:val="none" w:sz="0" w:space="0" w:color="auto"/>
      </w:divBdr>
    </w:div>
    <w:div w:id="443841529">
      <w:bodyDiv w:val="1"/>
      <w:marLeft w:val="0"/>
      <w:marRight w:val="0"/>
      <w:marTop w:val="0"/>
      <w:marBottom w:val="0"/>
      <w:divBdr>
        <w:top w:val="none" w:sz="0" w:space="0" w:color="auto"/>
        <w:left w:val="none" w:sz="0" w:space="0" w:color="auto"/>
        <w:bottom w:val="none" w:sz="0" w:space="0" w:color="auto"/>
        <w:right w:val="none" w:sz="0" w:space="0" w:color="auto"/>
      </w:divBdr>
    </w:div>
    <w:div w:id="480386582">
      <w:bodyDiv w:val="1"/>
      <w:marLeft w:val="0"/>
      <w:marRight w:val="0"/>
      <w:marTop w:val="0"/>
      <w:marBottom w:val="0"/>
      <w:divBdr>
        <w:top w:val="none" w:sz="0" w:space="0" w:color="auto"/>
        <w:left w:val="none" w:sz="0" w:space="0" w:color="auto"/>
        <w:bottom w:val="none" w:sz="0" w:space="0" w:color="auto"/>
        <w:right w:val="none" w:sz="0" w:space="0" w:color="auto"/>
      </w:divBdr>
    </w:div>
    <w:div w:id="498080667">
      <w:bodyDiv w:val="1"/>
      <w:marLeft w:val="0"/>
      <w:marRight w:val="0"/>
      <w:marTop w:val="0"/>
      <w:marBottom w:val="0"/>
      <w:divBdr>
        <w:top w:val="none" w:sz="0" w:space="0" w:color="auto"/>
        <w:left w:val="none" w:sz="0" w:space="0" w:color="auto"/>
        <w:bottom w:val="none" w:sz="0" w:space="0" w:color="auto"/>
        <w:right w:val="none" w:sz="0" w:space="0" w:color="auto"/>
      </w:divBdr>
    </w:div>
    <w:div w:id="720205588">
      <w:bodyDiv w:val="1"/>
      <w:marLeft w:val="0"/>
      <w:marRight w:val="0"/>
      <w:marTop w:val="0"/>
      <w:marBottom w:val="0"/>
      <w:divBdr>
        <w:top w:val="none" w:sz="0" w:space="0" w:color="auto"/>
        <w:left w:val="none" w:sz="0" w:space="0" w:color="auto"/>
        <w:bottom w:val="none" w:sz="0" w:space="0" w:color="auto"/>
        <w:right w:val="none" w:sz="0" w:space="0" w:color="auto"/>
      </w:divBdr>
    </w:div>
    <w:div w:id="895552845">
      <w:bodyDiv w:val="1"/>
      <w:marLeft w:val="0"/>
      <w:marRight w:val="0"/>
      <w:marTop w:val="0"/>
      <w:marBottom w:val="0"/>
      <w:divBdr>
        <w:top w:val="none" w:sz="0" w:space="0" w:color="auto"/>
        <w:left w:val="none" w:sz="0" w:space="0" w:color="auto"/>
        <w:bottom w:val="none" w:sz="0" w:space="0" w:color="auto"/>
        <w:right w:val="none" w:sz="0" w:space="0" w:color="auto"/>
      </w:divBdr>
    </w:div>
    <w:div w:id="1031885039">
      <w:bodyDiv w:val="1"/>
      <w:marLeft w:val="0"/>
      <w:marRight w:val="0"/>
      <w:marTop w:val="0"/>
      <w:marBottom w:val="0"/>
      <w:divBdr>
        <w:top w:val="none" w:sz="0" w:space="0" w:color="auto"/>
        <w:left w:val="none" w:sz="0" w:space="0" w:color="auto"/>
        <w:bottom w:val="none" w:sz="0" w:space="0" w:color="auto"/>
        <w:right w:val="none" w:sz="0" w:space="0" w:color="auto"/>
      </w:divBdr>
    </w:div>
    <w:div w:id="1065302844">
      <w:bodyDiv w:val="1"/>
      <w:marLeft w:val="0"/>
      <w:marRight w:val="0"/>
      <w:marTop w:val="0"/>
      <w:marBottom w:val="0"/>
      <w:divBdr>
        <w:top w:val="none" w:sz="0" w:space="0" w:color="auto"/>
        <w:left w:val="none" w:sz="0" w:space="0" w:color="auto"/>
        <w:bottom w:val="none" w:sz="0" w:space="0" w:color="auto"/>
        <w:right w:val="none" w:sz="0" w:space="0" w:color="auto"/>
      </w:divBdr>
    </w:div>
    <w:div w:id="1182403576">
      <w:bodyDiv w:val="1"/>
      <w:marLeft w:val="0"/>
      <w:marRight w:val="0"/>
      <w:marTop w:val="0"/>
      <w:marBottom w:val="0"/>
      <w:divBdr>
        <w:top w:val="none" w:sz="0" w:space="0" w:color="auto"/>
        <w:left w:val="none" w:sz="0" w:space="0" w:color="auto"/>
        <w:bottom w:val="none" w:sz="0" w:space="0" w:color="auto"/>
        <w:right w:val="none" w:sz="0" w:space="0" w:color="auto"/>
      </w:divBdr>
    </w:div>
    <w:div w:id="1532038097">
      <w:bodyDiv w:val="1"/>
      <w:marLeft w:val="0"/>
      <w:marRight w:val="0"/>
      <w:marTop w:val="0"/>
      <w:marBottom w:val="0"/>
      <w:divBdr>
        <w:top w:val="none" w:sz="0" w:space="0" w:color="auto"/>
        <w:left w:val="none" w:sz="0" w:space="0" w:color="auto"/>
        <w:bottom w:val="none" w:sz="0" w:space="0" w:color="auto"/>
        <w:right w:val="none" w:sz="0" w:space="0" w:color="auto"/>
      </w:divBdr>
    </w:div>
    <w:div w:id="1684548507">
      <w:bodyDiv w:val="1"/>
      <w:marLeft w:val="0"/>
      <w:marRight w:val="0"/>
      <w:marTop w:val="0"/>
      <w:marBottom w:val="0"/>
      <w:divBdr>
        <w:top w:val="none" w:sz="0" w:space="0" w:color="auto"/>
        <w:left w:val="none" w:sz="0" w:space="0" w:color="auto"/>
        <w:bottom w:val="none" w:sz="0" w:space="0" w:color="auto"/>
        <w:right w:val="none" w:sz="0" w:space="0" w:color="auto"/>
      </w:divBdr>
    </w:div>
    <w:div w:id="1879004199">
      <w:bodyDiv w:val="1"/>
      <w:marLeft w:val="0"/>
      <w:marRight w:val="0"/>
      <w:marTop w:val="0"/>
      <w:marBottom w:val="0"/>
      <w:divBdr>
        <w:top w:val="none" w:sz="0" w:space="0" w:color="auto"/>
        <w:left w:val="none" w:sz="0" w:space="0" w:color="auto"/>
        <w:bottom w:val="none" w:sz="0" w:space="0" w:color="auto"/>
        <w:right w:val="none" w:sz="0" w:space="0" w:color="auto"/>
      </w:divBdr>
    </w:div>
    <w:div w:id="1916895028">
      <w:bodyDiv w:val="1"/>
      <w:marLeft w:val="0"/>
      <w:marRight w:val="0"/>
      <w:marTop w:val="0"/>
      <w:marBottom w:val="0"/>
      <w:divBdr>
        <w:top w:val="none" w:sz="0" w:space="0" w:color="auto"/>
        <w:left w:val="none" w:sz="0" w:space="0" w:color="auto"/>
        <w:bottom w:val="none" w:sz="0" w:space="0" w:color="auto"/>
        <w:right w:val="none" w:sz="0" w:space="0" w:color="auto"/>
      </w:divBdr>
    </w:div>
    <w:div w:id="1924802525">
      <w:bodyDiv w:val="1"/>
      <w:marLeft w:val="0"/>
      <w:marRight w:val="0"/>
      <w:marTop w:val="0"/>
      <w:marBottom w:val="0"/>
      <w:divBdr>
        <w:top w:val="none" w:sz="0" w:space="0" w:color="auto"/>
        <w:left w:val="none" w:sz="0" w:space="0" w:color="auto"/>
        <w:bottom w:val="none" w:sz="0" w:space="0" w:color="auto"/>
        <w:right w:val="none" w:sz="0" w:space="0" w:color="auto"/>
      </w:divBdr>
    </w:div>
    <w:div w:id="1975476684">
      <w:bodyDiv w:val="1"/>
      <w:marLeft w:val="0"/>
      <w:marRight w:val="0"/>
      <w:marTop w:val="0"/>
      <w:marBottom w:val="0"/>
      <w:divBdr>
        <w:top w:val="none" w:sz="0" w:space="0" w:color="auto"/>
        <w:left w:val="none" w:sz="0" w:space="0" w:color="auto"/>
        <w:bottom w:val="none" w:sz="0" w:space="0" w:color="auto"/>
        <w:right w:val="none" w:sz="0" w:space="0" w:color="auto"/>
      </w:divBdr>
    </w:div>
    <w:div w:id="2138833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de.state.co.us/cdeprof/endorsementrequirement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59616995F0B4BDC87BDEA36E1282BC8"/>
        <w:category>
          <w:name w:val="General"/>
          <w:gallery w:val="placeholder"/>
        </w:category>
        <w:types>
          <w:type w:val="bbPlcHdr"/>
        </w:types>
        <w:behaviors>
          <w:behavior w:val="content"/>
        </w:behaviors>
        <w:guid w:val="{4FA4667B-0ADC-47C0-B5A5-9BEC9D9AA80B}"/>
      </w:docPartPr>
      <w:docPartBody>
        <w:p w:rsidR="003B20DF" w:rsidRDefault="00E122EC" w:rsidP="00E122EC">
          <w:pPr>
            <w:pStyle w:val="D59616995F0B4BDC87BDEA36E1282BC86"/>
          </w:pPr>
          <w:r w:rsidRPr="00C6081B">
            <w:rPr>
              <w:rStyle w:val="PlaceholderText"/>
            </w:rPr>
            <w:t>Click or tap here to enter text.</w:t>
          </w:r>
        </w:p>
      </w:docPartBody>
    </w:docPart>
    <w:docPart>
      <w:docPartPr>
        <w:name w:val="BBB0B2805AE343ECA82CFCEE4629A5FC"/>
        <w:category>
          <w:name w:val="General"/>
          <w:gallery w:val="placeholder"/>
        </w:category>
        <w:types>
          <w:type w:val="bbPlcHdr"/>
        </w:types>
        <w:behaviors>
          <w:behavior w:val="content"/>
        </w:behaviors>
        <w:guid w:val="{1D787D24-404A-405A-9C64-1A719E792915}"/>
      </w:docPartPr>
      <w:docPartBody>
        <w:p w:rsidR="003B20DF" w:rsidRDefault="00E122EC" w:rsidP="00E122EC">
          <w:pPr>
            <w:pStyle w:val="BBB0B2805AE343ECA82CFCEE4629A5FC6"/>
          </w:pPr>
          <w:r w:rsidRPr="00C6081B">
            <w:rPr>
              <w:rStyle w:val="PlaceholderText"/>
            </w:rPr>
            <w:t>Click or tap here to enter text.</w:t>
          </w:r>
        </w:p>
      </w:docPartBody>
    </w:docPart>
    <w:docPart>
      <w:docPartPr>
        <w:name w:val="D9DC89731EFD430D8F28EFFFBC449FDF"/>
        <w:category>
          <w:name w:val="General"/>
          <w:gallery w:val="placeholder"/>
        </w:category>
        <w:types>
          <w:type w:val="bbPlcHdr"/>
        </w:types>
        <w:behaviors>
          <w:behavior w:val="content"/>
        </w:behaviors>
        <w:guid w:val="{02FC7C75-5619-40F2-9CE0-5392E7D28705}"/>
      </w:docPartPr>
      <w:docPartBody>
        <w:p w:rsidR="003B20DF" w:rsidRDefault="00E122EC" w:rsidP="00E122EC">
          <w:pPr>
            <w:pStyle w:val="D9DC89731EFD430D8F28EFFFBC449FDF1"/>
          </w:pPr>
          <w:r w:rsidRPr="004C4EA8">
            <w:rPr>
              <w:rStyle w:val="PlaceholderText"/>
            </w:rPr>
            <w:t>Click or tap here to enter text.</w:t>
          </w:r>
        </w:p>
      </w:docPartBody>
    </w:docPart>
    <w:docPart>
      <w:docPartPr>
        <w:name w:val="8772C21E322F49F889B330125C6EBC6B"/>
        <w:category>
          <w:name w:val="General"/>
          <w:gallery w:val="placeholder"/>
        </w:category>
        <w:types>
          <w:type w:val="bbPlcHdr"/>
        </w:types>
        <w:behaviors>
          <w:behavior w:val="content"/>
        </w:behaviors>
        <w:guid w:val="{2312D1E2-9E70-419A-8393-008978279A2B}"/>
      </w:docPartPr>
      <w:docPartBody>
        <w:p w:rsidR="003B20DF" w:rsidRDefault="00E122EC" w:rsidP="00E122EC">
          <w:pPr>
            <w:pStyle w:val="8772C21E322F49F889B330125C6EBC6B1"/>
          </w:pPr>
          <w:r w:rsidRPr="004C4EA8">
            <w:rPr>
              <w:rStyle w:val="PlaceholderText"/>
            </w:rPr>
            <w:t>Click or tap here to enter text.</w:t>
          </w:r>
        </w:p>
      </w:docPartBody>
    </w:docPart>
    <w:docPart>
      <w:docPartPr>
        <w:name w:val="ADE14C3AEF6D4BFDB67C8D28D6D02859"/>
        <w:category>
          <w:name w:val="General"/>
          <w:gallery w:val="placeholder"/>
        </w:category>
        <w:types>
          <w:type w:val="bbPlcHdr"/>
        </w:types>
        <w:behaviors>
          <w:behavior w:val="content"/>
        </w:behaviors>
        <w:guid w:val="{5337C687-C950-4C32-8AC2-1ADC5559C505}"/>
      </w:docPartPr>
      <w:docPartBody>
        <w:p w:rsidR="003B20DF" w:rsidRDefault="00E122EC" w:rsidP="00E122EC">
          <w:pPr>
            <w:pStyle w:val="ADE14C3AEF6D4BFDB67C8D28D6D028591"/>
          </w:pPr>
          <w:r w:rsidRPr="004C4EA8">
            <w:rPr>
              <w:rStyle w:val="PlaceholderText"/>
            </w:rPr>
            <w:t>Click or tap here to enter text.</w:t>
          </w:r>
        </w:p>
      </w:docPartBody>
    </w:docPart>
    <w:docPart>
      <w:docPartPr>
        <w:name w:val="133DA54A368B41509AACFA681233F144"/>
        <w:category>
          <w:name w:val="General"/>
          <w:gallery w:val="placeholder"/>
        </w:category>
        <w:types>
          <w:type w:val="bbPlcHdr"/>
        </w:types>
        <w:behaviors>
          <w:behavior w:val="content"/>
        </w:behaviors>
        <w:guid w:val="{56676B94-135D-4AAD-B1AB-E362E1D8BC32}"/>
      </w:docPartPr>
      <w:docPartBody>
        <w:p w:rsidR="003B20DF" w:rsidRDefault="00E122EC" w:rsidP="00E122EC">
          <w:pPr>
            <w:pStyle w:val="133DA54A368B41509AACFA681233F1441"/>
          </w:pPr>
          <w:r w:rsidRPr="004C4EA8">
            <w:rPr>
              <w:rStyle w:val="PlaceholderText"/>
            </w:rPr>
            <w:t>Click or tap here to enter text.</w:t>
          </w:r>
        </w:p>
      </w:docPartBody>
    </w:docPart>
    <w:docPart>
      <w:docPartPr>
        <w:name w:val="A028C17EBFDB46C9A3DD75F42CD38DF1"/>
        <w:category>
          <w:name w:val="General"/>
          <w:gallery w:val="placeholder"/>
        </w:category>
        <w:types>
          <w:type w:val="bbPlcHdr"/>
        </w:types>
        <w:behaviors>
          <w:behavior w:val="content"/>
        </w:behaviors>
        <w:guid w:val="{24508786-0F73-4238-85ED-949F3FB1ECF4}"/>
      </w:docPartPr>
      <w:docPartBody>
        <w:p w:rsidR="003B20DF" w:rsidRDefault="00E122EC" w:rsidP="00E122EC">
          <w:pPr>
            <w:pStyle w:val="A028C17EBFDB46C9A3DD75F42CD38DF11"/>
          </w:pPr>
          <w:r w:rsidRPr="004C4EA8">
            <w:rPr>
              <w:rStyle w:val="PlaceholderText"/>
            </w:rPr>
            <w:t>Click or tap here to enter text.</w:t>
          </w:r>
        </w:p>
      </w:docPartBody>
    </w:docPart>
    <w:docPart>
      <w:docPartPr>
        <w:name w:val="665DD70EE17B4F4BB0F760137EAABB6F"/>
        <w:category>
          <w:name w:val="General"/>
          <w:gallery w:val="placeholder"/>
        </w:category>
        <w:types>
          <w:type w:val="bbPlcHdr"/>
        </w:types>
        <w:behaviors>
          <w:behavior w:val="content"/>
        </w:behaviors>
        <w:guid w:val="{E250C1C0-8246-47E3-8BDC-1E24AA0385D8}"/>
      </w:docPartPr>
      <w:docPartBody>
        <w:p w:rsidR="003B20DF" w:rsidRDefault="00E122EC" w:rsidP="00E122EC">
          <w:pPr>
            <w:pStyle w:val="665DD70EE17B4F4BB0F760137EAABB6F1"/>
          </w:pPr>
          <w:r w:rsidRPr="004C4EA8">
            <w:rPr>
              <w:rStyle w:val="PlaceholderText"/>
            </w:rPr>
            <w:t>Click or tap here to enter text.</w:t>
          </w:r>
        </w:p>
      </w:docPartBody>
    </w:docPart>
    <w:docPart>
      <w:docPartPr>
        <w:name w:val="5035E51D4EB74490A4891E130120927B"/>
        <w:category>
          <w:name w:val="General"/>
          <w:gallery w:val="placeholder"/>
        </w:category>
        <w:types>
          <w:type w:val="bbPlcHdr"/>
        </w:types>
        <w:behaviors>
          <w:behavior w:val="content"/>
        </w:behaviors>
        <w:guid w:val="{356F7A1D-0B36-4D69-A23F-13B99B0541BA}"/>
      </w:docPartPr>
      <w:docPartBody>
        <w:p w:rsidR="003B20DF" w:rsidRDefault="00E122EC" w:rsidP="00E122EC">
          <w:pPr>
            <w:pStyle w:val="5035E51D4EB74490A4891E130120927B1"/>
          </w:pPr>
          <w:r w:rsidRPr="004C4EA8">
            <w:rPr>
              <w:rStyle w:val="PlaceholderText"/>
            </w:rPr>
            <w:t>Click or tap here to enter text.</w:t>
          </w:r>
        </w:p>
      </w:docPartBody>
    </w:docPart>
    <w:docPart>
      <w:docPartPr>
        <w:name w:val="F2E6D95CAAA449B3AD0B277FBDFDB861"/>
        <w:category>
          <w:name w:val="General"/>
          <w:gallery w:val="placeholder"/>
        </w:category>
        <w:types>
          <w:type w:val="bbPlcHdr"/>
        </w:types>
        <w:behaviors>
          <w:behavior w:val="content"/>
        </w:behaviors>
        <w:guid w:val="{769F2C54-EC23-415A-9BDF-71584FF35C60}"/>
      </w:docPartPr>
      <w:docPartBody>
        <w:p w:rsidR="003B20DF" w:rsidRDefault="00E122EC" w:rsidP="00E122EC">
          <w:pPr>
            <w:pStyle w:val="F2E6D95CAAA449B3AD0B277FBDFDB8611"/>
          </w:pPr>
          <w:r w:rsidRPr="004C4EA8">
            <w:rPr>
              <w:rStyle w:val="PlaceholderText"/>
            </w:rPr>
            <w:t>Click or tap here to enter text.</w:t>
          </w:r>
        </w:p>
      </w:docPartBody>
    </w:docPart>
    <w:docPart>
      <w:docPartPr>
        <w:name w:val="C82A40F4255944858A5677A3F31A7EE2"/>
        <w:category>
          <w:name w:val="General"/>
          <w:gallery w:val="placeholder"/>
        </w:category>
        <w:types>
          <w:type w:val="bbPlcHdr"/>
        </w:types>
        <w:behaviors>
          <w:behavior w:val="content"/>
        </w:behaviors>
        <w:guid w:val="{712C2F52-72A6-450C-A55F-230E5F786879}"/>
      </w:docPartPr>
      <w:docPartBody>
        <w:p w:rsidR="003B20DF" w:rsidRDefault="00E122EC" w:rsidP="00E122EC">
          <w:pPr>
            <w:pStyle w:val="C82A40F4255944858A5677A3F31A7EE2"/>
          </w:pPr>
          <w:r w:rsidRPr="004C4EA8">
            <w:rPr>
              <w:rStyle w:val="PlaceholderText"/>
            </w:rPr>
            <w:t>Click or tap here to enter text.</w:t>
          </w:r>
        </w:p>
      </w:docPartBody>
    </w:docPart>
    <w:docPart>
      <w:docPartPr>
        <w:name w:val="AC76DB9F4B92401B9E8BA4A217624D79"/>
        <w:category>
          <w:name w:val="General"/>
          <w:gallery w:val="placeholder"/>
        </w:category>
        <w:types>
          <w:type w:val="bbPlcHdr"/>
        </w:types>
        <w:behaviors>
          <w:behavior w:val="content"/>
        </w:behaviors>
        <w:guid w:val="{848ECA3D-EF41-45AE-9B16-64C6F10D3A1E}"/>
      </w:docPartPr>
      <w:docPartBody>
        <w:p w:rsidR="003B20DF" w:rsidRDefault="00E122EC" w:rsidP="00E122EC">
          <w:pPr>
            <w:pStyle w:val="AC76DB9F4B92401B9E8BA4A217624D79"/>
          </w:pPr>
          <w:r w:rsidRPr="004C4EA8">
            <w:rPr>
              <w:rStyle w:val="PlaceholderText"/>
            </w:rPr>
            <w:t>Click or tap here to enter text.</w:t>
          </w:r>
        </w:p>
      </w:docPartBody>
    </w:docPart>
    <w:docPart>
      <w:docPartPr>
        <w:name w:val="228C93F6B33C413E9F277E849BD38A83"/>
        <w:category>
          <w:name w:val="General"/>
          <w:gallery w:val="placeholder"/>
        </w:category>
        <w:types>
          <w:type w:val="bbPlcHdr"/>
        </w:types>
        <w:behaviors>
          <w:behavior w:val="content"/>
        </w:behaviors>
        <w:guid w:val="{728FC9BD-07C7-4E8E-9ED1-3AA78A3274A2}"/>
      </w:docPartPr>
      <w:docPartBody>
        <w:p w:rsidR="003B20DF" w:rsidRDefault="00E122EC" w:rsidP="00E122EC">
          <w:pPr>
            <w:pStyle w:val="228C93F6B33C413E9F277E849BD38A83"/>
          </w:pPr>
          <w:r w:rsidRPr="004C4EA8">
            <w:rPr>
              <w:rStyle w:val="PlaceholderText"/>
            </w:rPr>
            <w:t>Click or tap here to enter text.</w:t>
          </w:r>
        </w:p>
      </w:docPartBody>
    </w:docPart>
    <w:docPart>
      <w:docPartPr>
        <w:name w:val="4E0A8AD992F74497A8C357F94CF1C058"/>
        <w:category>
          <w:name w:val="General"/>
          <w:gallery w:val="placeholder"/>
        </w:category>
        <w:types>
          <w:type w:val="bbPlcHdr"/>
        </w:types>
        <w:behaviors>
          <w:behavior w:val="content"/>
        </w:behaviors>
        <w:guid w:val="{AD0AD51F-7929-40E9-B43A-B3C50078A334}"/>
      </w:docPartPr>
      <w:docPartBody>
        <w:p w:rsidR="003B20DF" w:rsidRDefault="00E122EC" w:rsidP="00E122EC">
          <w:pPr>
            <w:pStyle w:val="4E0A8AD992F74497A8C357F94CF1C058"/>
          </w:pPr>
          <w:r w:rsidRPr="004C4EA8">
            <w:rPr>
              <w:rStyle w:val="PlaceholderText"/>
            </w:rPr>
            <w:t>Click or tap here to enter text.</w:t>
          </w:r>
        </w:p>
      </w:docPartBody>
    </w:docPart>
    <w:docPart>
      <w:docPartPr>
        <w:name w:val="17B4ADF7AA6D4F058D2FCB8EA40AD0FF"/>
        <w:category>
          <w:name w:val="General"/>
          <w:gallery w:val="placeholder"/>
        </w:category>
        <w:types>
          <w:type w:val="bbPlcHdr"/>
        </w:types>
        <w:behaviors>
          <w:behavior w:val="content"/>
        </w:behaviors>
        <w:guid w:val="{B3C17919-0114-44A4-882E-D783029CC936}"/>
      </w:docPartPr>
      <w:docPartBody>
        <w:p w:rsidR="005F40AF" w:rsidRDefault="003B20DF" w:rsidP="003B20DF">
          <w:pPr>
            <w:pStyle w:val="17B4ADF7AA6D4F058D2FCB8EA40AD0FF"/>
          </w:pPr>
          <w:r w:rsidRPr="004C4EA8">
            <w:rPr>
              <w:rStyle w:val="PlaceholderText"/>
            </w:rPr>
            <w:t>Click or tap here to enter text.</w:t>
          </w:r>
        </w:p>
      </w:docPartBody>
    </w:docPart>
    <w:docPart>
      <w:docPartPr>
        <w:name w:val="A334F202F46849AFA83343FCEE852EE5"/>
        <w:category>
          <w:name w:val="General"/>
          <w:gallery w:val="placeholder"/>
        </w:category>
        <w:types>
          <w:type w:val="bbPlcHdr"/>
        </w:types>
        <w:behaviors>
          <w:behavior w:val="content"/>
        </w:behaviors>
        <w:guid w:val="{BD604CA3-5FDE-466A-992E-9702B34F850E}"/>
      </w:docPartPr>
      <w:docPartBody>
        <w:p w:rsidR="005F40AF" w:rsidRDefault="003B20DF" w:rsidP="003B20DF">
          <w:pPr>
            <w:pStyle w:val="A334F202F46849AFA83343FCEE852EE5"/>
          </w:pPr>
          <w:r w:rsidRPr="004C4EA8">
            <w:rPr>
              <w:rStyle w:val="PlaceholderText"/>
            </w:rPr>
            <w:t>Click or tap here to enter text.</w:t>
          </w:r>
        </w:p>
      </w:docPartBody>
    </w:docPart>
    <w:docPart>
      <w:docPartPr>
        <w:name w:val="D5E8AA2653894D9FA82EC6C445E249CA"/>
        <w:category>
          <w:name w:val="General"/>
          <w:gallery w:val="placeholder"/>
        </w:category>
        <w:types>
          <w:type w:val="bbPlcHdr"/>
        </w:types>
        <w:behaviors>
          <w:behavior w:val="content"/>
        </w:behaviors>
        <w:guid w:val="{7D975EF5-34BE-4773-8E79-79B25CDC2CAA}"/>
      </w:docPartPr>
      <w:docPartBody>
        <w:p w:rsidR="005F40AF" w:rsidRDefault="003B20DF" w:rsidP="003B20DF">
          <w:pPr>
            <w:pStyle w:val="D5E8AA2653894D9FA82EC6C445E249CA"/>
          </w:pPr>
          <w:r w:rsidRPr="004C4EA8">
            <w:rPr>
              <w:rStyle w:val="PlaceholderText"/>
            </w:rPr>
            <w:t>Click or tap here to enter text.</w:t>
          </w:r>
        </w:p>
      </w:docPartBody>
    </w:docPart>
    <w:docPart>
      <w:docPartPr>
        <w:name w:val="0BE75683931A4D5CB4E53047C477326F"/>
        <w:category>
          <w:name w:val="General"/>
          <w:gallery w:val="placeholder"/>
        </w:category>
        <w:types>
          <w:type w:val="bbPlcHdr"/>
        </w:types>
        <w:behaviors>
          <w:behavior w:val="content"/>
        </w:behaviors>
        <w:guid w:val="{5CF858FB-782A-402A-87ED-F6CA964470AF}"/>
      </w:docPartPr>
      <w:docPartBody>
        <w:p w:rsidR="005F40AF" w:rsidRDefault="003B20DF" w:rsidP="003B20DF">
          <w:pPr>
            <w:pStyle w:val="0BE75683931A4D5CB4E53047C477326F"/>
          </w:pPr>
          <w:r w:rsidRPr="004C4EA8">
            <w:rPr>
              <w:rStyle w:val="PlaceholderText"/>
            </w:rPr>
            <w:t>Click or tap here to enter text.</w:t>
          </w:r>
        </w:p>
      </w:docPartBody>
    </w:docPart>
    <w:docPart>
      <w:docPartPr>
        <w:name w:val="706FA0D459334D60B4969F83A209DF68"/>
        <w:category>
          <w:name w:val="General"/>
          <w:gallery w:val="placeholder"/>
        </w:category>
        <w:types>
          <w:type w:val="bbPlcHdr"/>
        </w:types>
        <w:behaviors>
          <w:behavior w:val="content"/>
        </w:behaviors>
        <w:guid w:val="{B70A886A-C620-4A72-BE3F-C930C5BB92E3}"/>
      </w:docPartPr>
      <w:docPartBody>
        <w:p w:rsidR="005F40AF" w:rsidRDefault="003B20DF" w:rsidP="003B20DF">
          <w:pPr>
            <w:pStyle w:val="706FA0D459334D60B4969F83A209DF68"/>
          </w:pPr>
          <w:r w:rsidRPr="004C4EA8">
            <w:rPr>
              <w:rStyle w:val="PlaceholderText"/>
            </w:rPr>
            <w:t>Click or tap here to enter text.</w:t>
          </w:r>
        </w:p>
      </w:docPartBody>
    </w:docPart>
    <w:docPart>
      <w:docPartPr>
        <w:name w:val="28729784535C486FACDC869F788629FD"/>
        <w:category>
          <w:name w:val="General"/>
          <w:gallery w:val="placeholder"/>
        </w:category>
        <w:types>
          <w:type w:val="bbPlcHdr"/>
        </w:types>
        <w:behaviors>
          <w:behavior w:val="content"/>
        </w:behaviors>
        <w:guid w:val="{B45D469E-AC13-44C7-B57D-F500477D2504}"/>
      </w:docPartPr>
      <w:docPartBody>
        <w:p w:rsidR="005F40AF" w:rsidRDefault="003B20DF" w:rsidP="003B20DF">
          <w:pPr>
            <w:pStyle w:val="28729784535C486FACDC869F788629FD"/>
          </w:pPr>
          <w:r w:rsidRPr="004C4EA8">
            <w:rPr>
              <w:rStyle w:val="PlaceholderText"/>
            </w:rPr>
            <w:t>Click or tap here to enter text.</w:t>
          </w:r>
        </w:p>
      </w:docPartBody>
    </w:docPart>
    <w:docPart>
      <w:docPartPr>
        <w:name w:val="99575AE7127C4F29A2A08043AB6DC83B"/>
        <w:category>
          <w:name w:val="General"/>
          <w:gallery w:val="placeholder"/>
        </w:category>
        <w:types>
          <w:type w:val="bbPlcHdr"/>
        </w:types>
        <w:behaviors>
          <w:behavior w:val="content"/>
        </w:behaviors>
        <w:guid w:val="{2E9AB033-EE36-4A83-A02F-1AD0239D29D1}"/>
      </w:docPartPr>
      <w:docPartBody>
        <w:p w:rsidR="005F40AF" w:rsidRDefault="003B20DF" w:rsidP="003B20DF">
          <w:pPr>
            <w:pStyle w:val="99575AE7127C4F29A2A08043AB6DC83B"/>
          </w:pPr>
          <w:r w:rsidRPr="004C4EA8">
            <w:rPr>
              <w:rStyle w:val="PlaceholderText"/>
            </w:rPr>
            <w:t>Click or tap here to enter text.</w:t>
          </w:r>
        </w:p>
      </w:docPartBody>
    </w:docPart>
    <w:docPart>
      <w:docPartPr>
        <w:name w:val="644CCB834D16484A845130588CAEAEEE"/>
        <w:category>
          <w:name w:val="General"/>
          <w:gallery w:val="placeholder"/>
        </w:category>
        <w:types>
          <w:type w:val="bbPlcHdr"/>
        </w:types>
        <w:behaviors>
          <w:behavior w:val="content"/>
        </w:behaviors>
        <w:guid w:val="{B2F26E1F-47A9-4C7D-B385-2918C7094933}"/>
      </w:docPartPr>
      <w:docPartBody>
        <w:p w:rsidR="005F40AF" w:rsidRDefault="003B20DF" w:rsidP="003B20DF">
          <w:pPr>
            <w:pStyle w:val="644CCB834D16484A845130588CAEAEEE"/>
          </w:pPr>
          <w:r w:rsidRPr="004C4EA8">
            <w:rPr>
              <w:rStyle w:val="PlaceholderText"/>
            </w:rPr>
            <w:t>Click or tap here to enter text.</w:t>
          </w:r>
        </w:p>
      </w:docPartBody>
    </w:docPart>
    <w:docPart>
      <w:docPartPr>
        <w:name w:val="0E43FD9E96DD483982958D38FB95E07A"/>
        <w:category>
          <w:name w:val="General"/>
          <w:gallery w:val="placeholder"/>
        </w:category>
        <w:types>
          <w:type w:val="bbPlcHdr"/>
        </w:types>
        <w:behaviors>
          <w:behavior w:val="content"/>
        </w:behaviors>
        <w:guid w:val="{0C580B0F-732C-462D-85D2-972DDB5749BE}"/>
      </w:docPartPr>
      <w:docPartBody>
        <w:p w:rsidR="005F40AF" w:rsidRDefault="003B20DF" w:rsidP="003B20DF">
          <w:pPr>
            <w:pStyle w:val="0E43FD9E96DD483982958D38FB95E07A"/>
          </w:pPr>
          <w:r w:rsidRPr="004C4EA8">
            <w:rPr>
              <w:rStyle w:val="PlaceholderText"/>
            </w:rPr>
            <w:t>Click or tap here to enter text.</w:t>
          </w:r>
        </w:p>
      </w:docPartBody>
    </w:docPart>
    <w:docPart>
      <w:docPartPr>
        <w:name w:val="DE70EF9DEE484BC6963B8E8F17E8E909"/>
        <w:category>
          <w:name w:val="General"/>
          <w:gallery w:val="placeholder"/>
        </w:category>
        <w:types>
          <w:type w:val="bbPlcHdr"/>
        </w:types>
        <w:behaviors>
          <w:behavior w:val="content"/>
        </w:behaviors>
        <w:guid w:val="{42657808-3C12-4334-936B-87A49604A22A}"/>
      </w:docPartPr>
      <w:docPartBody>
        <w:p w:rsidR="005F40AF" w:rsidRDefault="003B20DF" w:rsidP="003B20DF">
          <w:pPr>
            <w:pStyle w:val="DE70EF9DEE484BC6963B8E8F17E8E909"/>
          </w:pPr>
          <w:r w:rsidRPr="004C4EA8">
            <w:rPr>
              <w:rStyle w:val="PlaceholderText"/>
            </w:rPr>
            <w:t>Click or tap here to enter text.</w:t>
          </w:r>
        </w:p>
      </w:docPartBody>
    </w:docPart>
    <w:docPart>
      <w:docPartPr>
        <w:name w:val="C63BD45E56364FD6984D7957D35C598F"/>
        <w:category>
          <w:name w:val="General"/>
          <w:gallery w:val="placeholder"/>
        </w:category>
        <w:types>
          <w:type w:val="bbPlcHdr"/>
        </w:types>
        <w:behaviors>
          <w:behavior w:val="content"/>
        </w:behaviors>
        <w:guid w:val="{D118E422-F2D3-4D12-B565-655CA50505B5}"/>
      </w:docPartPr>
      <w:docPartBody>
        <w:p w:rsidR="005F40AF" w:rsidRDefault="003B20DF" w:rsidP="003B20DF">
          <w:pPr>
            <w:pStyle w:val="C63BD45E56364FD6984D7957D35C598F"/>
          </w:pPr>
          <w:r w:rsidRPr="004C4EA8">
            <w:rPr>
              <w:rStyle w:val="PlaceholderText"/>
            </w:rPr>
            <w:t>Click or tap here to enter text.</w:t>
          </w:r>
        </w:p>
      </w:docPartBody>
    </w:docPart>
    <w:docPart>
      <w:docPartPr>
        <w:name w:val="6419A6DB44594C319D63A99C0EFA1931"/>
        <w:category>
          <w:name w:val="General"/>
          <w:gallery w:val="placeholder"/>
        </w:category>
        <w:types>
          <w:type w:val="bbPlcHdr"/>
        </w:types>
        <w:behaviors>
          <w:behavior w:val="content"/>
        </w:behaviors>
        <w:guid w:val="{1515839F-2FAC-44B0-9557-6920E4CE2F31}"/>
      </w:docPartPr>
      <w:docPartBody>
        <w:p w:rsidR="005F40AF" w:rsidRDefault="003B20DF" w:rsidP="003B20DF">
          <w:pPr>
            <w:pStyle w:val="6419A6DB44594C319D63A99C0EFA1931"/>
          </w:pPr>
          <w:r w:rsidRPr="004C4EA8">
            <w:rPr>
              <w:rStyle w:val="PlaceholderText"/>
            </w:rPr>
            <w:t>Click or tap here to enter text.</w:t>
          </w:r>
        </w:p>
      </w:docPartBody>
    </w:docPart>
    <w:docPart>
      <w:docPartPr>
        <w:name w:val="3AB058B9B22548C1B3E241111AB8CD7A"/>
        <w:category>
          <w:name w:val="General"/>
          <w:gallery w:val="placeholder"/>
        </w:category>
        <w:types>
          <w:type w:val="bbPlcHdr"/>
        </w:types>
        <w:behaviors>
          <w:behavior w:val="content"/>
        </w:behaviors>
        <w:guid w:val="{4E2F4182-DA02-4F21-9AF8-156D5BE7CE4C}"/>
      </w:docPartPr>
      <w:docPartBody>
        <w:p w:rsidR="005F40AF" w:rsidRDefault="003B20DF" w:rsidP="003B20DF">
          <w:pPr>
            <w:pStyle w:val="3AB058B9B22548C1B3E241111AB8CD7A"/>
          </w:pPr>
          <w:r w:rsidRPr="004C4EA8">
            <w:rPr>
              <w:rStyle w:val="PlaceholderText"/>
            </w:rPr>
            <w:t>Click or tap here to enter text.</w:t>
          </w:r>
        </w:p>
      </w:docPartBody>
    </w:docPart>
    <w:docPart>
      <w:docPartPr>
        <w:name w:val="526ABFD7CEAE445C9AF82657A4A25A36"/>
        <w:category>
          <w:name w:val="General"/>
          <w:gallery w:val="placeholder"/>
        </w:category>
        <w:types>
          <w:type w:val="bbPlcHdr"/>
        </w:types>
        <w:behaviors>
          <w:behavior w:val="content"/>
        </w:behaviors>
        <w:guid w:val="{4B3D257C-F6DA-44FF-925E-3EF06DAE829A}"/>
      </w:docPartPr>
      <w:docPartBody>
        <w:p w:rsidR="005F40AF" w:rsidRDefault="003B20DF" w:rsidP="003B20DF">
          <w:pPr>
            <w:pStyle w:val="526ABFD7CEAE445C9AF82657A4A25A36"/>
          </w:pPr>
          <w:r w:rsidRPr="004C4EA8">
            <w:rPr>
              <w:rStyle w:val="PlaceholderText"/>
            </w:rPr>
            <w:t>Click or tap here to enter text.</w:t>
          </w:r>
        </w:p>
      </w:docPartBody>
    </w:docPart>
    <w:docPart>
      <w:docPartPr>
        <w:name w:val="F7F3AAC605CF49DDB2EC3CA2C5AA9C07"/>
        <w:category>
          <w:name w:val="General"/>
          <w:gallery w:val="placeholder"/>
        </w:category>
        <w:types>
          <w:type w:val="bbPlcHdr"/>
        </w:types>
        <w:behaviors>
          <w:behavior w:val="content"/>
        </w:behaviors>
        <w:guid w:val="{54DD13FE-E2E6-40A3-9196-AB2B2E4812B1}"/>
      </w:docPartPr>
      <w:docPartBody>
        <w:p w:rsidR="005F40AF" w:rsidRDefault="003B20DF" w:rsidP="003B20DF">
          <w:pPr>
            <w:pStyle w:val="F7F3AAC605CF49DDB2EC3CA2C5AA9C07"/>
          </w:pPr>
          <w:r w:rsidRPr="004C4EA8">
            <w:rPr>
              <w:rStyle w:val="PlaceholderText"/>
            </w:rPr>
            <w:t>Click or tap here to enter text.</w:t>
          </w:r>
        </w:p>
      </w:docPartBody>
    </w:docPart>
    <w:docPart>
      <w:docPartPr>
        <w:name w:val="C704122A3B014F00A860018BE0CE1A52"/>
        <w:category>
          <w:name w:val="General"/>
          <w:gallery w:val="placeholder"/>
        </w:category>
        <w:types>
          <w:type w:val="bbPlcHdr"/>
        </w:types>
        <w:behaviors>
          <w:behavior w:val="content"/>
        </w:behaviors>
        <w:guid w:val="{9F8A2027-EBFA-488E-8D5E-A9DF314A52DF}"/>
      </w:docPartPr>
      <w:docPartBody>
        <w:p w:rsidR="005F40AF" w:rsidRDefault="003B20DF" w:rsidP="003B20DF">
          <w:pPr>
            <w:pStyle w:val="C704122A3B014F00A860018BE0CE1A52"/>
          </w:pPr>
          <w:r w:rsidRPr="004C4EA8">
            <w:rPr>
              <w:rStyle w:val="PlaceholderText"/>
            </w:rPr>
            <w:t>Click or tap here to enter text.</w:t>
          </w:r>
        </w:p>
      </w:docPartBody>
    </w:docPart>
    <w:docPart>
      <w:docPartPr>
        <w:name w:val="EF522185F6D74B8CB738EECFC0AD786E"/>
        <w:category>
          <w:name w:val="General"/>
          <w:gallery w:val="placeholder"/>
        </w:category>
        <w:types>
          <w:type w:val="bbPlcHdr"/>
        </w:types>
        <w:behaviors>
          <w:behavior w:val="content"/>
        </w:behaviors>
        <w:guid w:val="{39A305DB-AE7D-4285-BB9E-67514DD6999A}"/>
      </w:docPartPr>
      <w:docPartBody>
        <w:p w:rsidR="005F40AF" w:rsidRDefault="003B20DF" w:rsidP="003B20DF">
          <w:pPr>
            <w:pStyle w:val="EF522185F6D74B8CB738EECFC0AD786E"/>
          </w:pPr>
          <w:r w:rsidRPr="004C4EA8">
            <w:rPr>
              <w:rStyle w:val="PlaceholderText"/>
            </w:rPr>
            <w:t>Click or tap here to enter text.</w:t>
          </w:r>
        </w:p>
      </w:docPartBody>
    </w:docPart>
    <w:docPart>
      <w:docPartPr>
        <w:name w:val="5D7C4EE5602048578589F3179D82B573"/>
        <w:category>
          <w:name w:val="General"/>
          <w:gallery w:val="placeholder"/>
        </w:category>
        <w:types>
          <w:type w:val="bbPlcHdr"/>
        </w:types>
        <w:behaviors>
          <w:behavior w:val="content"/>
        </w:behaviors>
        <w:guid w:val="{214A399B-439A-4D32-9319-075A9850EABA}"/>
      </w:docPartPr>
      <w:docPartBody>
        <w:p w:rsidR="005F40AF" w:rsidRDefault="003B20DF" w:rsidP="003B20DF">
          <w:pPr>
            <w:pStyle w:val="5D7C4EE5602048578589F3179D82B573"/>
          </w:pPr>
          <w:r w:rsidRPr="004C4EA8">
            <w:rPr>
              <w:rStyle w:val="PlaceholderText"/>
            </w:rPr>
            <w:t>Click or tap here to enter text.</w:t>
          </w:r>
        </w:p>
      </w:docPartBody>
    </w:docPart>
    <w:docPart>
      <w:docPartPr>
        <w:name w:val="2ED1170C3402448E85195FA3D3FA3E1E"/>
        <w:category>
          <w:name w:val="General"/>
          <w:gallery w:val="placeholder"/>
        </w:category>
        <w:types>
          <w:type w:val="bbPlcHdr"/>
        </w:types>
        <w:behaviors>
          <w:behavior w:val="content"/>
        </w:behaviors>
        <w:guid w:val="{4ED850D8-FED2-41F3-A981-96D79A6DD68A}"/>
      </w:docPartPr>
      <w:docPartBody>
        <w:p w:rsidR="005F40AF" w:rsidRDefault="003B20DF" w:rsidP="003B20DF">
          <w:pPr>
            <w:pStyle w:val="2ED1170C3402448E85195FA3D3FA3E1E"/>
          </w:pPr>
          <w:r w:rsidRPr="004C4EA8">
            <w:rPr>
              <w:rStyle w:val="PlaceholderText"/>
            </w:rPr>
            <w:t>Click or tap here to enter text.</w:t>
          </w:r>
        </w:p>
      </w:docPartBody>
    </w:docPart>
    <w:docPart>
      <w:docPartPr>
        <w:name w:val="68CD183461C9425EBF90034915B6F9A4"/>
        <w:category>
          <w:name w:val="General"/>
          <w:gallery w:val="placeholder"/>
        </w:category>
        <w:types>
          <w:type w:val="bbPlcHdr"/>
        </w:types>
        <w:behaviors>
          <w:behavior w:val="content"/>
        </w:behaviors>
        <w:guid w:val="{66CABEFD-A8F7-4D60-BD16-F0469B5B9629}"/>
      </w:docPartPr>
      <w:docPartBody>
        <w:p w:rsidR="005F40AF" w:rsidRDefault="003B20DF" w:rsidP="003B20DF">
          <w:pPr>
            <w:pStyle w:val="68CD183461C9425EBF90034915B6F9A4"/>
          </w:pPr>
          <w:r w:rsidRPr="004C4EA8">
            <w:rPr>
              <w:rStyle w:val="PlaceholderText"/>
            </w:rPr>
            <w:t>Click or tap here to enter text.</w:t>
          </w:r>
        </w:p>
      </w:docPartBody>
    </w:docPart>
    <w:docPart>
      <w:docPartPr>
        <w:name w:val="5D89F107768D4CEFA54B82F08FD6F458"/>
        <w:category>
          <w:name w:val="General"/>
          <w:gallery w:val="placeholder"/>
        </w:category>
        <w:types>
          <w:type w:val="bbPlcHdr"/>
        </w:types>
        <w:behaviors>
          <w:behavior w:val="content"/>
        </w:behaviors>
        <w:guid w:val="{621218EA-EE76-42A0-98BD-0830478D7443}"/>
      </w:docPartPr>
      <w:docPartBody>
        <w:p w:rsidR="005F40AF" w:rsidRDefault="003B20DF" w:rsidP="003B20DF">
          <w:pPr>
            <w:pStyle w:val="5D89F107768D4CEFA54B82F08FD6F458"/>
          </w:pPr>
          <w:r w:rsidRPr="004C4EA8">
            <w:rPr>
              <w:rStyle w:val="PlaceholderText"/>
            </w:rPr>
            <w:t>Click or tap here to enter text.</w:t>
          </w:r>
        </w:p>
      </w:docPartBody>
    </w:docPart>
    <w:docPart>
      <w:docPartPr>
        <w:name w:val="31E3AEB6EADE4D48BCA48216A2E18B49"/>
        <w:category>
          <w:name w:val="General"/>
          <w:gallery w:val="placeholder"/>
        </w:category>
        <w:types>
          <w:type w:val="bbPlcHdr"/>
        </w:types>
        <w:behaviors>
          <w:behavior w:val="content"/>
        </w:behaviors>
        <w:guid w:val="{6ABA9196-FB10-42E0-A4F2-92DF2BA536A8}"/>
      </w:docPartPr>
      <w:docPartBody>
        <w:p w:rsidR="005F40AF" w:rsidRDefault="003B20DF" w:rsidP="003B20DF">
          <w:pPr>
            <w:pStyle w:val="31E3AEB6EADE4D48BCA48216A2E18B49"/>
          </w:pPr>
          <w:r w:rsidRPr="004C4EA8">
            <w:rPr>
              <w:rStyle w:val="PlaceholderText"/>
            </w:rPr>
            <w:t>Click or tap here to enter text.</w:t>
          </w:r>
        </w:p>
      </w:docPartBody>
    </w:docPart>
    <w:docPart>
      <w:docPartPr>
        <w:name w:val="539FC397A3804D049CB340C12D42EFC5"/>
        <w:category>
          <w:name w:val="General"/>
          <w:gallery w:val="placeholder"/>
        </w:category>
        <w:types>
          <w:type w:val="bbPlcHdr"/>
        </w:types>
        <w:behaviors>
          <w:behavior w:val="content"/>
        </w:behaviors>
        <w:guid w:val="{FFE9971F-BFC2-4E65-857C-A3BE096D46D7}"/>
      </w:docPartPr>
      <w:docPartBody>
        <w:p w:rsidR="005F40AF" w:rsidRDefault="003B20DF" w:rsidP="003B20DF">
          <w:pPr>
            <w:pStyle w:val="539FC397A3804D049CB340C12D42EFC5"/>
          </w:pPr>
          <w:r w:rsidRPr="004C4EA8">
            <w:rPr>
              <w:rStyle w:val="PlaceholderText"/>
            </w:rPr>
            <w:t>Click or tap here to enter text.</w:t>
          </w:r>
        </w:p>
      </w:docPartBody>
    </w:docPart>
    <w:docPart>
      <w:docPartPr>
        <w:name w:val="F7C541BEFFE1408D8FCCA73507D48977"/>
        <w:category>
          <w:name w:val="General"/>
          <w:gallery w:val="placeholder"/>
        </w:category>
        <w:types>
          <w:type w:val="bbPlcHdr"/>
        </w:types>
        <w:behaviors>
          <w:behavior w:val="content"/>
        </w:behaviors>
        <w:guid w:val="{A0AB0816-B327-4222-889E-44FF1C7B0746}"/>
      </w:docPartPr>
      <w:docPartBody>
        <w:p w:rsidR="005F40AF" w:rsidRDefault="003B20DF" w:rsidP="003B20DF">
          <w:pPr>
            <w:pStyle w:val="F7C541BEFFE1408D8FCCA73507D48977"/>
          </w:pPr>
          <w:r w:rsidRPr="004C4EA8">
            <w:rPr>
              <w:rStyle w:val="PlaceholderText"/>
            </w:rPr>
            <w:t>Click or tap here to enter text.</w:t>
          </w:r>
        </w:p>
      </w:docPartBody>
    </w:docPart>
    <w:docPart>
      <w:docPartPr>
        <w:name w:val="E38E4881129B4FA29E828567D0425DA6"/>
        <w:category>
          <w:name w:val="General"/>
          <w:gallery w:val="placeholder"/>
        </w:category>
        <w:types>
          <w:type w:val="bbPlcHdr"/>
        </w:types>
        <w:behaviors>
          <w:behavior w:val="content"/>
        </w:behaviors>
        <w:guid w:val="{B27EDFD9-E093-4F28-B570-94C4B9E87F20}"/>
      </w:docPartPr>
      <w:docPartBody>
        <w:p w:rsidR="005F40AF" w:rsidRDefault="003B20DF" w:rsidP="003B20DF">
          <w:pPr>
            <w:pStyle w:val="E38E4881129B4FA29E828567D0425DA6"/>
          </w:pPr>
          <w:r w:rsidRPr="004C4EA8">
            <w:rPr>
              <w:rStyle w:val="PlaceholderText"/>
            </w:rPr>
            <w:t>Click or tap here to enter text.</w:t>
          </w:r>
        </w:p>
      </w:docPartBody>
    </w:docPart>
    <w:docPart>
      <w:docPartPr>
        <w:name w:val="2AAEEC4B27D14312975E2622BA30A218"/>
        <w:category>
          <w:name w:val="General"/>
          <w:gallery w:val="placeholder"/>
        </w:category>
        <w:types>
          <w:type w:val="bbPlcHdr"/>
        </w:types>
        <w:behaviors>
          <w:behavior w:val="content"/>
        </w:behaviors>
        <w:guid w:val="{94D5147A-9E9D-44A6-9E80-83CED7C8DEB3}"/>
      </w:docPartPr>
      <w:docPartBody>
        <w:p w:rsidR="005F40AF" w:rsidRDefault="003B20DF" w:rsidP="003B20DF">
          <w:pPr>
            <w:pStyle w:val="2AAEEC4B27D14312975E2622BA30A218"/>
          </w:pPr>
          <w:r w:rsidRPr="004C4EA8">
            <w:rPr>
              <w:rStyle w:val="PlaceholderText"/>
            </w:rPr>
            <w:t>Click or tap here to enter text.</w:t>
          </w:r>
        </w:p>
      </w:docPartBody>
    </w:docPart>
    <w:docPart>
      <w:docPartPr>
        <w:name w:val="4F7744B4F7A541049570DFEFF632EE6A"/>
        <w:category>
          <w:name w:val="General"/>
          <w:gallery w:val="placeholder"/>
        </w:category>
        <w:types>
          <w:type w:val="bbPlcHdr"/>
        </w:types>
        <w:behaviors>
          <w:behavior w:val="content"/>
        </w:behaviors>
        <w:guid w:val="{3AAEF1C5-B3B5-4D49-BCDC-3F95419808FE}"/>
      </w:docPartPr>
      <w:docPartBody>
        <w:p w:rsidR="005F40AF" w:rsidRDefault="003B20DF" w:rsidP="003B20DF">
          <w:pPr>
            <w:pStyle w:val="4F7744B4F7A541049570DFEFF632EE6A"/>
          </w:pPr>
          <w:r w:rsidRPr="004C4EA8">
            <w:rPr>
              <w:rStyle w:val="PlaceholderText"/>
            </w:rPr>
            <w:t>Click or tap here to enter text.</w:t>
          </w:r>
        </w:p>
      </w:docPartBody>
    </w:docPart>
    <w:docPart>
      <w:docPartPr>
        <w:name w:val="51392DE0746841B189A19763D3B5E81B"/>
        <w:category>
          <w:name w:val="General"/>
          <w:gallery w:val="placeholder"/>
        </w:category>
        <w:types>
          <w:type w:val="bbPlcHdr"/>
        </w:types>
        <w:behaviors>
          <w:behavior w:val="content"/>
        </w:behaviors>
        <w:guid w:val="{996B5E4E-4E31-4562-80F9-811EF38BB850}"/>
      </w:docPartPr>
      <w:docPartBody>
        <w:p w:rsidR="005F40AF" w:rsidRDefault="003B20DF" w:rsidP="003B20DF">
          <w:pPr>
            <w:pStyle w:val="51392DE0746841B189A19763D3B5E81B"/>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22EC"/>
    <w:rsid w:val="002B6FAC"/>
    <w:rsid w:val="003B20DF"/>
    <w:rsid w:val="003E6A2E"/>
    <w:rsid w:val="004E1192"/>
    <w:rsid w:val="005F40AF"/>
    <w:rsid w:val="00832064"/>
    <w:rsid w:val="009A5663"/>
    <w:rsid w:val="00A74F4A"/>
    <w:rsid w:val="00E122EC"/>
    <w:rsid w:val="00FD49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40AF"/>
    <w:rPr>
      <w:color w:val="666666"/>
    </w:rPr>
  </w:style>
  <w:style w:type="paragraph" w:customStyle="1" w:styleId="17B4ADF7AA6D4F058D2FCB8EA40AD0FF">
    <w:name w:val="17B4ADF7AA6D4F058D2FCB8EA40AD0FF"/>
    <w:rsid w:val="003B20DF"/>
  </w:style>
  <w:style w:type="paragraph" w:customStyle="1" w:styleId="A334F202F46849AFA83343FCEE852EE5">
    <w:name w:val="A334F202F46849AFA83343FCEE852EE5"/>
    <w:rsid w:val="003B20DF"/>
  </w:style>
  <w:style w:type="paragraph" w:customStyle="1" w:styleId="D5E8AA2653894D9FA82EC6C445E249CA">
    <w:name w:val="D5E8AA2653894D9FA82EC6C445E249CA"/>
    <w:rsid w:val="003B20DF"/>
  </w:style>
  <w:style w:type="paragraph" w:customStyle="1" w:styleId="0BE75683931A4D5CB4E53047C477326F">
    <w:name w:val="0BE75683931A4D5CB4E53047C477326F"/>
    <w:rsid w:val="003B20DF"/>
  </w:style>
  <w:style w:type="paragraph" w:customStyle="1" w:styleId="706FA0D459334D60B4969F83A209DF68">
    <w:name w:val="706FA0D459334D60B4969F83A209DF68"/>
    <w:rsid w:val="003B20DF"/>
  </w:style>
  <w:style w:type="paragraph" w:customStyle="1" w:styleId="28729784535C486FACDC869F788629FD">
    <w:name w:val="28729784535C486FACDC869F788629FD"/>
    <w:rsid w:val="003B20DF"/>
  </w:style>
  <w:style w:type="paragraph" w:customStyle="1" w:styleId="99575AE7127C4F29A2A08043AB6DC83B">
    <w:name w:val="99575AE7127C4F29A2A08043AB6DC83B"/>
    <w:rsid w:val="003B20DF"/>
  </w:style>
  <w:style w:type="paragraph" w:customStyle="1" w:styleId="644CCB834D16484A845130588CAEAEEE">
    <w:name w:val="644CCB834D16484A845130588CAEAEEE"/>
    <w:rsid w:val="003B20DF"/>
  </w:style>
  <w:style w:type="paragraph" w:customStyle="1" w:styleId="0E43FD9E96DD483982958D38FB95E07A">
    <w:name w:val="0E43FD9E96DD483982958D38FB95E07A"/>
    <w:rsid w:val="003B20DF"/>
  </w:style>
  <w:style w:type="paragraph" w:customStyle="1" w:styleId="DE70EF9DEE484BC6963B8E8F17E8E909">
    <w:name w:val="DE70EF9DEE484BC6963B8E8F17E8E909"/>
    <w:rsid w:val="003B20DF"/>
  </w:style>
  <w:style w:type="paragraph" w:customStyle="1" w:styleId="C63BD45E56364FD6984D7957D35C598F">
    <w:name w:val="C63BD45E56364FD6984D7957D35C598F"/>
    <w:rsid w:val="003B20DF"/>
  </w:style>
  <w:style w:type="paragraph" w:customStyle="1" w:styleId="6419A6DB44594C319D63A99C0EFA1931">
    <w:name w:val="6419A6DB44594C319D63A99C0EFA1931"/>
    <w:rsid w:val="003B20DF"/>
  </w:style>
  <w:style w:type="paragraph" w:customStyle="1" w:styleId="3AB058B9B22548C1B3E241111AB8CD7A">
    <w:name w:val="3AB058B9B22548C1B3E241111AB8CD7A"/>
    <w:rsid w:val="003B20DF"/>
  </w:style>
  <w:style w:type="paragraph" w:customStyle="1" w:styleId="526ABFD7CEAE445C9AF82657A4A25A36">
    <w:name w:val="526ABFD7CEAE445C9AF82657A4A25A36"/>
    <w:rsid w:val="003B20DF"/>
  </w:style>
  <w:style w:type="paragraph" w:customStyle="1" w:styleId="84330249C40940D7AE30CEBD62D9E636">
    <w:name w:val="84330249C40940D7AE30CEBD62D9E636"/>
    <w:rsid w:val="003B20DF"/>
  </w:style>
  <w:style w:type="paragraph" w:customStyle="1" w:styleId="BE44C4EBD0D641AB825718B44C77410A">
    <w:name w:val="BE44C4EBD0D641AB825718B44C77410A"/>
    <w:rsid w:val="003B20DF"/>
  </w:style>
  <w:style w:type="paragraph" w:customStyle="1" w:styleId="F7F3AAC605CF49DDB2EC3CA2C5AA9C07">
    <w:name w:val="F7F3AAC605CF49DDB2EC3CA2C5AA9C07"/>
    <w:rsid w:val="003B20DF"/>
  </w:style>
  <w:style w:type="paragraph" w:customStyle="1" w:styleId="C704122A3B014F00A860018BE0CE1A52">
    <w:name w:val="C704122A3B014F00A860018BE0CE1A52"/>
    <w:rsid w:val="003B20DF"/>
  </w:style>
  <w:style w:type="paragraph" w:customStyle="1" w:styleId="EF522185F6D74B8CB738EECFC0AD786E">
    <w:name w:val="EF522185F6D74B8CB738EECFC0AD786E"/>
    <w:rsid w:val="003B20DF"/>
  </w:style>
  <w:style w:type="paragraph" w:customStyle="1" w:styleId="5D7C4EE5602048578589F3179D82B573">
    <w:name w:val="5D7C4EE5602048578589F3179D82B573"/>
    <w:rsid w:val="003B20DF"/>
  </w:style>
  <w:style w:type="paragraph" w:customStyle="1" w:styleId="FD8EF254C65C46A4BE8F895031D50B79">
    <w:name w:val="FD8EF254C65C46A4BE8F895031D50B79"/>
    <w:rsid w:val="003B20DF"/>
  </w:style>
  <w:style w:type="paragraph" w:customStyle="1" w:styleId="FFBF90712EE14F8FBE471360B810BCD9">
    <w:name w:val="FFBF90712EE14F8FBE471360B810BCD9"/>
    <w:rsid w:val="003B20DF"/>
  </w:style>
  <w:style w:type="paragraph" w:customStyle="1" w:styleId="D59616995F0B4BDC87BDEA36E1282BC86">
    <w:name w:val="D59616995F0B4BDC87BDEA36E1282BC86"/>
    <w:rsid w:val="00E122EC"/>
    <w:rPr>
      <w:rFonts w:eastAsiaTheme="minorHAnsi"/>
    </w:rPr>
  </w:style>
  <w:style w:type="paragraph" w:customStyle="1" w:styleId="BBB0B2805AE343ECA82CFCEE4629A5FC6">
    <w:name w:val="BBB0B2805AE343ECA82CFCEE4629A5FC6"/>
    <w:rsid w:val="00E122EC"/>
    <w:rPr>
      <w:rFonts w:eastAsiaTheme="minorHAnsi"/>
    </w:rPr>
  </w:style>
  <w:style w:type="paragraph" w:customStyle="1" w:styleId="D9DC89731EFD430D8F28EFFFBC449FDF1">
    <w:name w:val="D9DC89731EFD430D8F28EFFFBC449FDF1"/>
    <w:rsid w:val="00E122EC"/>
    <w:rPr>
      <w:rFonts w:eastAsiaTheme="minorHAnsi"/>
    </w:rPr>
  </w:style>
  <w:style w:type="paragraph" w:customStyle="1" w:styleId="8772C21E322F49F889B330125C6EBC6B1">
    <w:name w:val="8772C21E322F49F889B330125C6EBC6B1"/>
    <w:rsid w:val="00E122EC"/>
    <w:rPr>
      <w:rFonts w:eastAsiaTheme="minorHAnsi"/>
    </w:rPr>
  </w:style>
  <w:style w:type="paragraph" w:customStyle="1" w:styleId="ADE14C3AEF6D4BFDB67C8D28D6D028591">
    <w:name w:val="ADE14C3AEF6D4BFDB67C8D28D6D028591"/>
    <w:rsid w:val="00E122EC"/>
    <w:rPr>
      <w:rFonts w:eastAsiaTheme="minorHAnsi"/>
    </w:rPr>
  </w:style>
  <w:style w:type="paragraph" w:customStyle="1" w:styleId="133DA54A368B41509AACFA681233F1441">
    <w:name w:val="133DA54A368B41509AACFA681233F1441"/>
    <w:rsid w:val="00E122EC"/>
    <w:rPr>
      <w:rFonts w:eastAsiaTheme="minorHAnsi"/>
    </w:rPr>
  </w:style>
  <w:style w:type="paragraph" w:customStyle="1" w:styleId="A028C17EBFDB46C9A3DD75F42CD38DF11">
    <w:name w:val="A028C17EBFDB46C9A3DD75F42CD38DF11"/>
    <w:rsid w:val="00E122EC"/>
    <w:rPr>
      <w:rFonts w:eastAsiaTheme="minorHAnsi"/>
    </w:rPr>
  </w:style>
  <w:style w:type="paragraph" w:customStyle="1" w:styleId="665DD70EE17B4F4BB0F760137EAABB6F1">
    <w:name w:val="665DD70EE17B4F4BB0F760137EAABB6F1"/>
    <w:rsid w:val="00E122EC"/>
    <w:rPr>
      <w:rFonts w:eastAsiaTheme="minorHAnsi"/>
    </w:rPr>
  </w:style>
  <w:style w:type="paragraph" w:customStyle="1" w:styleId="5035E51D4EB74490A4891E130120927B1">
    <w:name w:val="5035E51D4EB74490A4891E130120927B1"/>
    <w:rsid w:val="00E122EC"/>
    <w:rPr>
      <w:rFonts w:eastAsiaTheme="minorHAnsi"/>
    </w:rPr>
  </w:style>
  <w:style w:type="paragraph" w:customStyle="1" w:styleId="F2E6D95CAAA449B3AD0B277FBDFDB8611">
    <w:name w:val="F2E6D95CAAA449B3AD0B277FBDFDB8611"/>
    <w:rsid w:val="00E122EC"/>
    <w:rPr>
      <w:rFonts w:eastAsiaTheme="minorHAnsi"/>
    </w:rPr>
  </w:style>
  <w:style w:type="paragraph" w:customStyle="1" w:styleId="C82A40F4255944858A5677A3F31A7EE2">
    <w:name w:val="C82A40F4255944858A5677A3F31A7EE2"/>
    <w:rsid w:val="00E122EC"/>
    <w:rPr>
      <w:rFonts w:eastAsiaTheme="minorHAnsi"/>
    </w:rPr>
  </w:style>
  <w:style w:type="paragraph" w:customStyle="1" w:styleId="AC76DB9F4B92401B9E8BA4A217624D79">
    <w:name w:val="AC76DB9F4B92401B9E8BA4A217624D79"/>
    <w:rsid w:val="00E122EC"/>
    <w:rPr>
      <w:rFonts w:eastAsiaTheme="minorHAnsi"/>
    </w:rPr>
  </w:style>
  <w:style w:type="paragraph" w:customStyle="1" w:styleId="228C93F6B33C413E9F277E849BD38A83">
    <w:name w:val="228C93F6B33C413E9F277E849BD38A83"/>
    <w:rsid w:val="00E122EC"/>
    <w:rPr>
      <w:rFonts w:eastAsiaTheme="minorHAnsi"/>
    </w:rPr>
  </w:style>
  <w:style w:type="paragraph" w:customStyle="1" w:styleId="4E0A8AD992F74497A8C357F94CF1C058">
    <w:name w:val="4E0A8AD992F74497A8C357F94CF1C058"/>
    <w:rsid w:val="00E122EC"/>
    <w:rPr>
      <w:rFonts w:eastAsiaTheme="minorHAnsi"/>
    </w:rPr>
  </w:style>
  <w:style w:type="paragraph" w:customStyle="1" w:styleId="2ED1170C3402448E85195FA3D3FA3E1E">
    <w:name w:val="2ED1170C3402448E85195FA3D3FA3E1E"/>
    <w:rsid w:val="003B20DF"/>
  </w:style>
  <w:style w:type="paragraph" w:customStyle="1" w:styleId="68CD183461C9425EBF90034915B6F9A4">
    <w:name w:val="68CD183461C9425EBF90034915B6F9A4"/>
    <w:rsid w:val="003B20DF"/>
  </w:style>
  <w:style w:type="paragraph" w:customStyle="1" w:styleId="5D89F107768D4CEFA54B82F08FD6F458">
    <w:name w:val="5D89F107768D4CEFA54B82F08FD6F458"/>
    <w:rsid w:val="003B20DF"/>
  </w:style>
  <w:style w:type="paragraph" w:customStyle="1" w:styleId="31E3AEB6EADE4D48BCA48216A2E18B49">
    <w:name w:val="31E3AEB6EADE4D48BCA48216A2E18B49"/>
    <w:rsid w:val="003B20DF"/>
  </w:style>
  <w:style w:type="paragraph" w:customStyle="1" w:styleId="539FC397A3804D049CB340C12D42EFC5">
    <w:name w:val="539FC397A3804D049CB340C12D42EFC5"/>
    <w:rsid w:val="003B20DF"/>
  </w:style>
  <w:style w:type="paragraph" w:customStyle="1" w:styleId="F7C541BEFFE1408D8FCCA73507D48977">
    <w:name w:val="F7C541BEFFE1408D8FCCA73507D48977"/>
    <w:rsid w:val="003B20DF"/>
  </w:style>
  <w:style w:type="paragraph" w:customStyle="1" w:styleId="E38E4881129B4FA29E828567D0425DA6">
    <w:name w:val="E38E4881129B4FA29E828567D0425DA6"/>
    <w:rsid w:val="003B20DF"/>
  </w:style>
  <w:style w:type="paragraph" w:customStyle="1" w:styleId="2AAEEC4B27D14312975E2622BA30A218">
    <w:name w:val="2AAEEC4B27D14312975E2622BA30A218"/>
    <w:rsid w:val="003B20DF"/>
  </w:style>
  <w:style w:type="paragraph" w:customStyle="1" w:styleId="4F7744B4F7A541049570DFEFF632EE6A">
    <w:name w:val="4F7744B4F7A541049570DFEFF632EE6A"/>
    <w:rsid w:val="003B20DF"/>
  </w:style>
  <w:style w:type="paragraph" w:customStyle="1" w:styleId="51392DE0746841B189A19763D3B5E81B">
    <w:name w:val="51392DE0746841B189A19763D3B5E81B"/>
    <w:rsid w:val="003B20DF"/>
  </w:style>
  <w:style w:type="paragraph" w:customStyle="1" w:styleId="99D3A6C81C384098929BF10E84DD4AF7">
    <w:name w:val="99D3A6C81C384098929BF10E84DD4AF7"/>
    <w:rsid w:val="003B20DF"/>
  </w:style>
  <w:style w:type="paragraph" w:customStyle="1" w:styleId="5981FD9B42464EA2AA6429EC41D2CA96">
    <w:name w:val="5981FD9B42464EA2AA6429EC41D2CA96"/>
    <w:rsid w:val="003B20DF"/>
  </w:style>
  <w:style w:type="paragraph" w:customStyle="1" w:styleId="175F1422A8D5410E991579A720A0132D">
    <w:name w:val="175F1422A8D5410E991579A720A0132D"/>
    <w:rsid w:val="005F40A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8B7722-5EBE-4BAE-8F56-C405BBF8E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5</Pages>
  <Words>1018</Words>
  <Characters>5807</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Geter, Tamieka</dc:creator>
  <cp:keywords/>
  <dc:description/>
  <cp:lastModifiedBy>Reisenauer, Jenna</cp:lastModifiedBy>
  <cp:revision>54</cp:revision>
  <dcterms:created xsi:type="dcterms:W3CDTF">2025-07-23T21:16:00Z</dcterms:created>
  <dcterms:modified xsi:type="dcterms:W3CDTF">2025-07-30T20:10:00Z</dcterms:modified>
</cp:coreProperties>
</file>