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2152777E" w:rsidR="00AD4726" w:rsidRPr="00E41569" w:rsidRDefault="005C0741" w:rsidP="00E41569">
      <w:pPr>
        <w:pStyle w:val="Heading1"/>
        <w:jc w:val="center"/>
        <w:rPr>
          <w:rFonts w:ascii="Trebuchet MS" w:eastAsia="Times New Roman" w:hAnsi="Trebuchet MS" w:cs="Times New Roman"/>
          <w:b/>
          <w:bCs/>
          <w:color w:val="000000"/>
          <w:kern w:val="0"/>
          <w:sz w:val="24"/>
          <w:szCs w:val="24"/>
          <w14:ligatures w14:val="none"/>
        </w:rPr>
      </w:pPr>
      <w:r w:rsidRPr="00E41569">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0BFF3AC4" wp14:editId="2F3D2DD2">
            <wp:simplePos x="0" y="0"/>
            <wp:positionH relativeFrom="margin">
              <wp:align>center</wp:align>
            </wp:positionH>
            <wp:positionV relativeFrom="paragraph">
              <wp:posOffset>-419100</wp:posOffset>
            </wp:positionV>
            <wp:extent cx="6446520" cy="579621"/>
            <wp:effectExtent l="0" t="0" r="0" b="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46520" cy="579621"/>
                    </a:xfrm>
                    <a:prstGeom prst="rect">
                      <a:avLst/>
                    </a:prstGeom>
                    <a:noFill/>
                    <a:ln>
                      <a:noFill/>
                    </a:ln>
                  </pic:spPr>
                </pic:pic>
              </a:graphicData>
            </a:graphic>
            <wp14:sizeRelH relativeFrom="page">
              <wp14:pctWidth>0</wp14:pctWidth>
            </wp14:sizeRelH>
            <wp14:sizeRelV relativeFrom="page">
              <wp14:pctHeight>0</wp14:pctHeight>
            </wp14:sizeRelV>
          </wp:anchor>
        </w:drawing>
      </w:r>
      <w:r w:rsidR="001460B8" w:rsidRPr="00E41569">
        <w:rPr>
          <w:rFonts w:ascii="Trebuchet MS" w:eastAsia="Times New Roman" w:hAnsi="Trebuchet MS"/>
          <w:b/>
          <w:bCs/>
          <w:color w:val="auto"/>
          <w:sz w:val="24"/>
          <w:szCs w:val="24"/>
        </w:rPr>
        <w:t>Education of Young Children Evaluation Worksheet</w:t>
      </w:r>
    </w:p>
    <w:p w14:paraId="2062960D" w14:textId="220F36CF" w:rsidR="000139AC" w:rsidRPr="00E80D13" w:rsidRDefault="000139AC" w:rsidP="00991047">
      <w:pPr>
        <w:spacing w:after="120" w:line="240" w:lineRule="auto"/>
        <w:jc w:val="center"/>
        <w:rPr>
          <w:rFonts w:ascii="Times New Roman" w:eastAsia="Times New Roman" w:hAnsi="Times New Roman" w:cs="Times New Roman"/>
          <w:kern w:val="0"/>
          <w14:ligatures w14:val="none"/>
        </w:rPr>
      </w:pPr>
      <w:r w:rsidRPr="00E80D13">
        <w:rPr>
          <w:rFonts w:ascii="Trebuchet MS" w:eastAsia="Times New Roman" w:hAnsi="Trebuchet MS" w:cs="Times New Roman"/>
          <w:color w:val="000000"/>
          <w:kern w:val="0"/>
          <w14:ligatures w14:val="none"/>
        </w:rPr>
        <w:t>Early Childhood Education (0-8), Early Childhood Special Education (Ages 0-8)</w:t>
      </w:r>
    </w:p>
    <w:p w14:paraId="482860A2" w14:textId="68D43939" w:rsidR="00AD4726" w:rsidRPr="00E41569"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E41569">
        <w:rPr>
          <w:rFonts w:ascii="Trebuchet MS" w:eastAsia="Times New Roman" w:hAnsi="Trebuchet MS" w:cs="Times New Roman"/>
          <w:color w:val="000000"/>
          <w:kern w:val="0"/>
          <w:sz w:val="20"/>
          <w:szCs w:val="20"/>
          <w14:ligatures w14:val="none"/>
        </w:rPr>
        <w:t>Demonstration of Professional Competencies and Depth of Content Knowledge</w:t>
      </w:r>
    </w:p>
    <w:p w14:paraId="3D27D013" w14:textId="77777777" w:rsidR="00CB3C41" w:rsidRPr="009F7A9B" w:rsidRDefault="00CB3C41" w:rsidP="00CB3C41">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3B6645E4" w14:textId="77777777" w:rsidR="00CB3C41" w:rsidRPr="005B61D6" w:rsidRDefault="00CB3C41" w:rsidP="00CB3C41">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71A42782E1B54CDBBB3FD0289982CCF0"/>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383983FE80D346E0B4CCD5C578044E49"/>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6B045CE2" w:rsidR="00AD4726" w:rsidRPr="00B92F70" w:rsidRDefault="00CB3C41" w:rsidP="00B92F70">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6EC824A7" w14:textId="77777777" w:rsidR="00CF3288" w:rsidRPr="00D64358" w:rsidRDefault="00CF3288" w:rsidP="00CF3288">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0F331B53" w14:textId="77777777" w:rsidR="00CF3288" w:rsidRPr="00BF37A5" w:rsidRDefault="00CF3288" w:rsidP="00CF3288">
      <w:pPr>
        <w:spacing w:after="0" w:line="240" w:lineRule="auto"/>
        <w:rPr>
          <w:rFonts w:ascii="Times New Roman" w:eastAsia="Times New Roman" w:hAnsi="Times New Roman" w:cs="Times New Roman"/>
          <w:kern w:val="0"/>
          <w14:ligatures w14:val="none"/>
        </w:rPr>
      </w:pPr>
    </w:p>
    <w:p w14:paraId="36ABEDFC" w14:textId="77777777" w:rsidR="00CF3288" w:rsidRPr="00BF37A5" w:rsidRDefault="00CF3288" w:rsidP="00CF3288">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7CD5A42D" w14:textId="77777777" w:rsidR="00CF3288" w:rsidRPr="00BF37A5" w:rsidRDefault="00CF3288" w:rsidP="00CF3288">
      <w:pPr>
        <w:spacing w:after="0" w:line="240" w:lineRule="auto"/>
        <w:rPr>
          <w:rFonts w:ascii="Times New Roman" w:eastAsia="Times New Roman" w:hAnsi="Times New Roman" w:cs="Times New Roman"/>
          <w:kern w:val="0"/>
          <w14:ligatures w14:val="none"/>
        </w:rPr>
      </w:pPr>
    </w:p>
    <w:p w14:paraId="2B084511" w14:textId="77777777" w:rsidR="00CF3288" w:rsidRPr="00BF37A5" w:rsidRDefault="00CF3288" w:rsidP="00CF3288">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774E543F" w14:textId="77777777" w:rsidR="00CF3288" w:rsidRPr="00BF37A5" w:rsidRDefault="00CF3288" w:rsidP="00CF3288">
      <w:pPr>
        <w:spacing w:after="0" w:line="240" w:lineRule="auto"/>
        <w:rPr>
          <w:rFonts w:ascii="Times New Roman" w:eastAsia="Times New Roman" w:hAnsi="Times New Roman" w:cs="Times New Roman"/>
          <w:kern w:val="0"/>
          <w14:ligatures w14:val="none"/>
        </w:rPr>
      </w:pPr>
    </w:p>
    <w:p w14:paraId="1302E223" w14:textId="390AA557" w:rsidR="00CF3288" w:rsidRPr="00BF37A5" w:rsidRDefault="00CF3288" w:rsidP="00CF3288">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Child Development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Child Development</w:t>
      </w:r>
      <w:r w:rsidRPr="00BF37A5">
        <w:rPr>
          <w:rFonts w:ascii="Trebuchet MS" w:eastAsia="Times New Roman" w:hAnsi="Trebuchet MS" w:cs="Times New Roman"/>
          <w:color w:val="000000"/>
          <w:kern w:val="0"/>
          <w:sz w:val="22"/>
          <w:szCs w:val="22"/>
          <w14:ligatures w14:val="none"/>
        </w:rPr>
        <w:t xml:space="preserve"> Unit Plan” in COOL. </w:t>
      </w:r>
    </w:p>
    <w:p w14:paraId="70AA05E5" w14:textId="77777777" w:rsidR="00CF3288" w:rsidRPr="00BF37A5" w:rsidRDefault="00CF3288" w:rsidP="00CF3288">
      <w:pPr>
        <w:spacing w:after="0" w:line="240" w:lineRule="auto"/>
        <w:rPr>
          <w:rFonts w:ascii="Times New Roman" w:eastAsia="Times New Roman" w:hAnsi="Times New Roman" w:cs="Times New Roman"/>
          <w:kern w:val="0"/>
          <w14:ligatures w14:val="none"/>
        </w:rPr>
      </w:pPr>
    </w:p>
    <w:p w14:paraId="70B7E142" w14:textId="45B11056" w:rsidR="00D50768" w:rsidRPr="00D50768" w:rsidRDefault="00CF3288" w:rsidP="00CF3288">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2DCC4611" w14:textId="77777777" w:rsidR="00D50768" w:rsidRP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10A8CD20" w14:textId="756D2335" w:rsidR="00D50768" w:rsidRP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r w:rsidRPr="00D50768">
        <w:rPr>
          <w:rFonts w:ascii="Trebuchet MS" w:eastAsia="Times New Roman" w:hAnsi="Trebuchet MS" w:cs="Times New Roman"/>
          <w:b/>
          <w:bCs/>
          <w:color w:val="000000"/>
          <w:kern w:val="0"/>
          <w:sz w:val="22"/>
          <w:szCs w:val="22"/>
          <w14:ligatures w14:val="none"/>
        </w:rPr>
        <w:t>Education of Young Children</w:t>
      </w:r>
      <w:r w:rsidR="000139AC">
        <w:rPr>
          <w:rFonts w:ascii="Trebuchet MS" w:eastAsia="Times New Roman" w:hAnsi="Trebuchet MS" w:cs="Times New Roman"/>
          <w:b/>
          <w:bCs/>
          <w:color w:val="000000"/>
          <w:kern w:val="0"/>
          <w:sz w:val="22"/>
          <w:szCs w:val="22"/>
          <w14:ligatures w14:val="none"/>
        </w:rPr>
        <w:t>:</w:t>
      </w:r>
    </w:p>
    <w:p w14:paraId="36D1FB06" w14:textId="24CD65A7" w:rsidR="00D50768" w:rsidRPr="00020171" w:rsidRDefault="00D50768" w:rsidP="00D50768">
      <w:pPr>
        <w:numPr>
          <w:ilvl w:val="0"/>
          <w:numId w:val="47"/>
        </w:numPr>
        <w:spacing w:after="0" w:line="240" w:lineRule="auto"/>
        <w:rPr>
          <w:rFonts w:ascii="Trebuchet MS" w:eastAsia="Times New Roman" w:hAnsi="Trebuchet MS" w:cs="Times New Roman"/>
          <w:color w:val="000000"/>
          <w:kern w:val="0"/>
          <w:sz w:val="22"/>
          <w:szCs w:val="22"/>
          <w14:ligatures w14:val="none"/>
        </w:rPr>
      </w:pPr>
      <w:r w:rsidRPr="00020171">
        <w:rPr>
          <w:rFonts w:ascii="Trebuchet MS" w:eastAsia="Times New Roman" w:hAnsi="Trebuchet MS" w:cs="Times New Roman"/>
          <w:color w:val="000000"/>
          <w:kern w:val="0"/>
          <w:sz w:val="22"/>
          <w:szCs w:val="22"/>
          <w14:ligatures w14:val="none"/>
        </w:rPr>
        <w:t xml:space="preserve">Coursework: Minimum of B-; syllabi and </w:t>
      </w:r>
      <w:r w:rsidR="00020171" w:rsidRPr="00020171">
        <w:rPr>
          <w:rFonts w:ascii="Trebuchet MS" w:eastAsia="Times New Roman" w:hAnsi="Trebuchet MS" w:cs="Times New Roman"/>
          <w:color w:val="000000"/>
          <w:kern w:val="0"/>
          <w:sz w:val="22"/>
          <w:szCs w:val="22"/>
          <w14:ligatures w14:val="none"/>
        </w:rPr>
        <w:t>official</w:t>
      </w:r>
      <w:r w:rsidR="00020171" w:rsidRPr="00020171">
        <w:rPr>
          <w:rFonts w:ascii="Trebuchet MS" w:eastAsia="Times New Roman" w:hAnsi="Trebuchet MS" w:cs="Times New Roman"/>
          <w:b/>
          <w:bCs/>
          <w:color w:val="000000"/>
          <w:kern w:val="0"/>
          <w:sz w:val="22"/>
          <w:szCs w:val="22"/>
          <w14:ligatures w14:val="none"/>
        </w:rPr>
        <w:t xml:space="preserve"> </w:t>
      </w:r>
      <w:r w:rsidRPr="00020171">
        <w:rPr>
          <w:rFonts w:ascii="Trebuchet MS" w:eastAsia="Times New Roman" w:hAnsi="Trebuchet MS" w:cs="Times New Roman"/>
          <w:color w:val="000000"/>
          <w:kern w:val="0"/>
          <w:sz w:val="22"/>
          <w:szCs w:val="22"/>
          <w14:ligatures w14:val="none"/>
        </w:rPr>
        <w:t>transcript required</w:t>
      </w:r>
    </w:p>
    <w:p w14:paraId="3097EA13" w14:textId="77777777" w:rsidR="00D50768" w:rsidRDefault="00D50768" w:rsidP="00D50768">
      <w:pPr>
        <w:numPr>
          <w:ilvl w:val="0"/>
          <w:numId w:val="47"/>
        </w:numPr>
        <w:spacing w:after="0" w:line="240" w:lineRule="auto"/>
        <w:rPr>
          <w:rFonts w:ascii="Trebuchet MS" w:eastAsia="Times New Roman" w:hAnsi="Trebuchet MS" w:cs="Times New Roman"/>
          <w:b/>
          <w:bCs/>
          <w:color w:val="000000"/>
          <w:kern w:val="0"/>
          <w:sz w:val="22"/>
          <w:szCs w:val="22"/>
          <w14:ligatures w14:val="none"/>
        </w:rPr>
      </w:pPr>
      <w:r w:rsidRPr="00020171">
        <w:rPr>
          <w:rFonts w:ascii="Trebuchet MS" w:eastAsia="Times New Roman" w:hAnsi="Trebuchet MS" w:cs="Times New Roman"/>
          <w:color w:val="000000"/>
          <w:kern w:val="0"/>
          <w:sz w:val="22"/>
          <w:szCs w:val="22"/>
          <w14:ligatures w14:val="none"/>
        </w:rPr>
        <w:t>Portfolio: Artifacts demonstrating attainment of standards outlined below</w:t>
      </w:r>
      <w:r w:rsidRPr="00D50768">
        <w:rPr>
          <w:rFonts w:ascii="Trebuchet MS" w:eastAsia="Times New Roman" w:hAnsi="Trebuchet MS" w:cs="Times New Roman"/>
          <w:b/>
          <w:bCs/>
          <w:color w:val="000000"/>
          <w:kern w:val="0"/>
          <w:sz w:val="22"/>
          <w:szCs w:val="22"/>
          <w14:ligatures w14:val="none"/>
        </w:rPr>
        <w:t> </w:t>
      </w:r>
    </w:p>
    <w:p w14:paraId="63E1C016"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2EEC3281"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4D639E05" w14:textId="77777777" w:rsidR="00B92F70" w:rsidRDefault="00B92F70" w:rsidP="00D50768">
      <w:pPr>
        <w:spacing w:after="0" w:line="240" w:lineRule="auto"/>
        <w:rPr>
          <w:rFonts w:ascii="Trebuchet MS" w:eastAsia="Times New Roman" w:hAnsi="Trebuchet MS" w:cs="Times New Roman"/>
          <w:b/>
          <w:bCs/>
          <w:color w:val="000000"/>
          <w:kern w:val="0"/>
          <w:sz w:val="22"/>
          <w:szCs w:val="22"/>
          <w14:ligatures w14:val="none"/>
        </w:rPr>
      </w:pPr>
    </w:p>
    <w:p w14:paraId="265BAE2D" w14:textId="77777777" w:rsidR="00B92F70" w:rsidRDefault="00B92F70" w:rsidP="00D50768">
      <w:pPr>
        <w:spacing w:after="0" w:line="240" w:lineRule="auto"/>
        <w:rPr>
          <w:rFonts w:ascii="Trebuchet MS" w:eastAsia="Times New Roman" w:hAnsi="Trebuchet MS" w:cs="Times New Roman"/>
          <w:b/>
          <w:bCs/>
          <w:color w:val="000000"/>
          <w:kern w:val="0"/>
          <w:sz w:val="22"/>
          <w:szCs w:val="22"/>
          <w14:ligatures w14:val="none"/>
        </w:rPr>
      </w:pPr>
    </w:p>
    <w:p w14:paraId="77DDDF80" w14:textId="77777777" w:rsidR="00B92F70" w:rsidRDefault="00B92F70" w:rsidP="00D50768">
      <w:pPr>
        <w:spacing w:after="0" w:line="240" w:lineRule="auto"/>
        <w:rPr>
          <w:rFonts w:ascii="Trebuchet MS" w:eastAsia="Times New Roman" w:hAnsi="Trebuchet MS" w:cs="Times New Roman"/>
          <w:b/>
          <w:bCs/>
          <w:color w:val="000000"/>
          <w:kern w:val="0"/>
          <w:sz w:val="22"/>
          <w:szCs w:val="22"/>
          <w14:ligatures w14:val="none"/>
        </w:rPr>
      </w:pPr>
    </w:p>
    <w:p w14:paraId="05D776EC" w14:textId="77777777" w:rsidR="00B92F70" w:rsidRDefault="00B92F70" w:rsidP="00D50768">
      <w:pPr>
        <w:spacing w:after="0" w:line="240" w:lineRule="auto"/>
        <w:rPr>
          <w:rFonts w:ascii="Trebuchet MS" w:eastAsia="Times New Roman" w:hAnsi="Trebuchet MS" w:cs="Times New Roman"/>
          <w:b/>
          <w:bCs/>
          <w:color w:val="000000"/>
          <w:kern w:val="0"/>
          <w:sz w:val="22"/>
          <w:szCs w:val="22"/>
          <w14:ligatures w14:val="none"/>
        </w:rPr>
      </w:pPr>
    </w:p>
    <w:p w14:paraId="4ED6ADBF" w14:textId="77777777" w:rsidR="00B92F70" w:rsidRDefault="00B92F70" w:rsidP="00D50768">
      <w:pPr>
        <w:spacing w:after="0" w:line="240" w:lineRule="auto"/>
        <w:rPr>
          <w:rFonts w:ascii="Trebuchet MS" w:eastAsia="Times New Roman" w:hAnsi="Trebuchet MS" w:cs="Times New Roman"/>
          <w:b/>
          <w:bCs/>
          <w:color w:val="000000"/>
          <w:kern w:val="0"/>
          <w:sz w:val="22"/>
          <w:szCs w:val="22"/>
          <w14:ligatures w14:val="none"/>
        </w:rPr>
      </w:pPr>
    </w:p>
    <w:p w14:paraId="1B34CC49" w14:textId="77777777" w:rsidR="00B92F70" w:rsidRDefault="00B92F70" w:rsidP="00D50768">
      <w:pPr>
        <w:spacing w:after="0" w:line="240" w:lineRule="auto"/>
        <w:rPr>
          <w:rFonts w:ascii="Trebuchet MS" w:eastAsia="Times New Roman" w:hAnsi="Trebuchet MS" w:cs="Times New Roman"/>
          <w:b/>
          <w:bCs/>
          <w:color w:val="000000"/>
          <w:kern w:val="0"/>
          <w:sz w:val="22"/>
          <w:szCs w:val="22"/>
          <w14:ligatures w14:val="none"/>
        </w:rPr>
      </w:pPr>
    </w:p>
    <w:p w14:paraId="678A39C5" w14:textId="02CA1135" w:rsidR="00645479" w:rsidRPr="00645479" w:rsidRDefault="002768B9" w:rsidP="00645479">
      <w:pPr>
        <w:pStyle w:val="Heading2"/>
        <w:rPr>
          <w:b/>
          <w:bCs/>
          <w:color w:val="auto"/>
          <w:sz w:val="26"/>
          <w:szCs w:val="26"/>
          <w:u w:val="single"/>
        </w:rPr>
      </w:pPr>
      <w:r>
        <w:rPr>
          <w:b/>
          <w:bCs/>
          <w:color w:val="auto"/>
          <w:sz w:val="26"/>
          <w:szCs w:val="26"/>
          <w:u w:val="single"/>
        </w:rPr>
        <w:lastRenderedPageBreak/>
        <w:t>Education of Young Children</w:t>
      </w:r>
    </w:p>
    <w:p w14:paraId="3B6F4CCB" w14:textId="054E6D7C" w:rsidR="002768B9" w:rsidRPr="00C8177F" w:rsidRDefault="002768B9" w:rsidP="002768B9">
      <w:pPr>
        <w:pStyle w:val="Heading3"/>
        <w:rPr>
          <w:b/>
          <w:bCs/>
          <w:color w:val="000000" w:themeColor="text1"/>
          <w:sz w:val="24"/>
          <w:szCs w:val="24"/>
        </w:rPr>
      </w:pPr>
      <w:r>
        <w:rPr>
          <w:b/>
          <w:bCs/>
          <w:color w:val="000000" w:themeColor="text1"/>
          <w:sz w:val="24"/>
          <w:szCs w:val="24"/>
        </w:rPr>
        <w:t>Childhood Development and Learning:</w:t>
      </w:r>
    </w:p>
    <w:tbl>
      <w:tblPr>
        <w:tblStyle w:val="TableGrid"/>
        <w:tblW w:w="0" w:type="auto"/>
        <w:tblLook w:val="04A0" w:firstRow="1" w:lastRow="0" w:firstColumn="1" w:lastColumn="0" w:noHBand="0" w:noVBand="1"/>
      </w:tblPr>
      <w:tblGrid>
        <w:gridCol w:w="3116"/>
        <w:gridCol w:w="3117"/>
        <w:gridCol w:w="3117"/>
      </w:tblGrid>
      <w:tr w:rsidR="002768B9" w14:paraId="49B1EA0A" w14:textId="77777777" w:rsidTr="0035270C">
        <w:trPr>
          <w:tblHeader/>
        </w:trPr>
        <w:tc>
          <w:tcPr>
            <w:tcW w:w="3116" w:type="dxa"/>
            <w:shd w:val="clear" w:color="auto" w:fill="D9D9D9" w:themeFill="background1" w:themeFillShade="D9"/>
          </w:tcPr>
          <w:p w14:paraId="37E1EBC7" w14:textId="77777777" w:rsidR="002768B9" w:rsidRDefault="002768B9" w:rsidP="0035270C">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11EF793" w14:textId="77777777" w:rsidR="002768B9" w:rsidRDefault="002768B9" w:rsidP="0035270C">
            <w:r w:rsidRPr="00AD4726">
              <w:rPr>
                <w:b/>
                <w:bCs/>
              </w:rPr>
              <w:t>Course #/Title/Grade</w:t>
            </w:r>
          </w:p>
        </w:tc>
        <w:tc>
          <w:tcPr>
            <w:tcW w:w="3117" w:type="dxa"/>
            <w:shd w:val="clear" w:color="auto" w:fill="D9D9D9" w:themeFill="background1" w:themeFillShade="D9"/>
          </w:tcPr>
          <w:p w14:paraId="4C0CAAC7" w14:textId="77777777" w:rsidR="002768B9" w:rsidRPr="00AD4726" w:rsidRDefault="002768B9" w:rsidP="0035270C">
            <w:r w:rsidRPr="00AD4726">
              <w:rPr>
                <w:b/>
                <w:bCs/>
              </w:rPr>
              <w:t>Portfolio Artifact(s)</w:t>
            </w:r>
          </w:p>
          <w:p w14:paraId="1D006F2F" w14:textId="77777777" w:rsidR="002768B9" w:rsidRPr="00AD4726" w:rsidRDefault="002768B9" w:rsidP="0035270C">
            <w:r w:rsidRPr="00AD4726">
              <w:rPr>
                <w:b/>
                <w:bCs/>
              </w:rPr>
              <w:t>AND </w:t>
            </w:r>
          </w:p>
          <w:p w14:paraId="34B61E37" w14:textId="77777777" w:rsidR="002768B9" w:rsidRDefault="002768B9" w:rsidP="0035270C">
            <w:r w:rsidRPr="00AD4726">
              <w:rPr>
                <w:b/>
                <w:bCs/>
              </w:rPr>
              <w:t>Rationale</w:t>
            </w:r>
          </w:p>
        </w:tc>
      </w:tr>
      <w:tr w:rsidR="002768B9" w14:paraId="7AD12931" w14:textId="77777777" w:rsidTr="0035270C">
        <w:tc>
          <w:tcPr>
            <w:tcW w:w="3116" w:type="dxa"/>
          </w:tcPr>
          <w:p w14:paraId="496C551A" w14:textId="7F4C0DBB" w:rsidR="002768B9" w:rsidRPr="00AD4726" w:rsidRDefault="00737800" w:rsidP="0035270C">
            <w:r>
              <w:t>Understanding c</w:t>
            </w:r>
            <w:r w:rsidRPr="001978AB">
              <w:t>hildren’s characteristics and needs</w:t>
            </w:r>
          </w:p>
          <w:p w14:paraId="5C09AD9F" w14:textId="77777777" w:rsidR="002768B9" w:rsidRDefault="002768B9" w:rsidP="0035270C"/>
        </w:tc>
        <w:sdt>
          <w:sdtPr>
            <w:id w:val="-1973205878"/>
            <w:placeholder>
              <w:docPart w:val="F22F58144CC44E91BFC7E5A6C88EFD02"/>
            </w:placeholder>
            <w:showingPlcHdr/>
          </w:sdtPr>
          <w:sdtEndPr/>
          <w:sdtContent>
            <w:tc>
              <w:tcPr>
                <w:tcW w:w="3117" w:type="dxa"/>
              </w:tcPr>
              <w:p w14:paraId="7A568B2B" w14:textId="77777777" w:rsidR="002768B9" w:rsidRDefault="002768B9" w:rsidP="0035270C">
                <w:r w:rsidRPr="004C4EA8">
                  <w:rPr>
                    <w:rStyle w:val="PlaceholderText"/>
                  </w:rPr>
                  <w:t>Click or tap here to enter text.</w:t>
                </w:r>
              </w:p>
            </w:tc>
          </w:sdtContent>
        </w:sdt>
        <w:sdt>
          <w:sdtPr>
            <w:id w:val="1792473151"/>
            <w:placeholder>
              <w:docPart w:val="7C2A1A7B49704482AEB05D71AEE0CB56"/>
            </w:placeholder>
            <w:showingPlcHdr/>
          </w:sdtPr>
          <w:sdtEndPr/>
          <w:sdtContent>
            <w:tc>
              <w:tcPr>
                <w:tcW w:w="3117" w:type="dxa"/>
              </w:tcPr>
              <w:p w14:paraId="6525EBBA" w14:textId="77777777" w:rsidR="002768B9" w:rsidRDefault="002768B9" w:rsidP="0035270C">
                <w:r w:rsidRPr="004C4EA8">
                  <w:rPr>
                    <w:rStyle w:val="PlaceholderText"/>
                  </w:rPr>
                  <w:t>Click or tap here to enter text.</w:t>
                </w:r>
              </w:p>
            </w:tc>
          </w:sdtContent>
        </w:sdt>
      </w:tr>
      <w:tr w:rsidR="002768B9" w14:paraId="3F4DD5A9" w14:textId="77777777" w:rsidTr="0035270C">
        <w:tc>
          <w:tcPr>
            <w:tcW w:w="3116" w:type="dxa"/>
          </w:tcPr>
          <w:p w14:paraId="33A55351" w14:textId="77777777" w:rsidR="002768B9" w:rsidRDefault="00737800" w:rsidP="002768B9">
            <w:r>
              <w:t>Awareness of r</w:t>
            </w:r>
            <w:r w:rsidRPr="006450FD">
              <w:t>isk and protective factors</w:t>
            </w:r>
            <w:r>
              <w:t>, including i</w:t>
            </w:r>
            <w:r w:rsidRPr="001978AB">
              <w:t>nfluences on whole child learning and development</w:t>
            </w:r>
          </w:p>
          <w:p w14:paraId="63F9E3F9" w14:textId="69A7D4B6" w:rsidR="00737800" w:rsidRDefault="00737800" w:rsidP="002768B9"/>
        </w:tc>
        <w:sdt>
          <w:sdtPr>
            <w:id w:val="1836492163"/>
            <w:placeholder>
              <w:docPart w:val="DE90E8D8B79D4A89902401CB3316C950"/>
            </w:placeholder>
            <w:showingPlcHdr/>
          </w:sdtPr>
          <w:sdtEndPr/>
          <w:sdtContent>
            <w:tc>
              <w:tcPr>
                <w:tcW w:w="3117" w:type="dxa"/>
              </w:tcPr>
              <w:p w14:paraId="04ABAAD1" w14:textId="77777777" w:rsidR="002768B9" w:rsidRDefault="002768B9" w:rsidP="0035270C">
                <w:r w:rsidRPr="004C4EA8">
                  <w:rPr>
                    <w:rStyle w:val="PlaceholderText"/>
                  </w:rPr>
                  <w:t>Click or tap here to enter text.</w:t>
                </w:r>
              </w:p>
            </w:tc>
          </w:sdtContent>
        </w:sdt>
        <w:sdt>
          <w:sdtPr>
            <w:id w:val="-2130762815"/>
            <w:placeholder>
              <w:docPart w:val="030F9896EDB44B798AFBDCB259B9BB8A"/>
            </w:placeholder>
            <w:showingPlcHdr/>
          </w:sdtPr>
          <w:sdtEndPr/>
          <w:sdtContent>
            <w:tc>
              <w:tcPr>
                <w:tcW w:w="3117" w:type="dxa"/>
              </w:tcPr>
              <w:p w14:paraId="48C4C1DB" w14:textId="77777777" w:rsidR="002768B9" w:rsidRDefault="002768B9" w:rsidP="0035270C">
                <w:r w:rsidRPr="004C4EA8">
                  <w:rPr>
                    <w:rStyle w:val="PlaceholderText"/>
                  </w:rPr>
                  <w:t>Click or tap here to enter text.</w:t>
                </w:r>
              </w:p>
            </w:tc>
          </w:sdtContent>
        </w:sdt>
      </w:tr>
      <w:tr w:rsidR="00737800" w14:paraId="289AF29B" w14:textId="77777777" w:rsidTr="0035270C">
        <w:tc>
          <w:tcPr>
            <w:tcW w:w="3116" w:type="dxa"/>
          </w:tcPr>
          <w:p w14:paraId="5EFFEC4A" w14:textId="77777777" w:rsidR="00737800" w:rsidRDefault="00737800" w:rsidP="002768B9">
            <w:r>
              <w:t>Knowledge of t</w:t>
            </w:r>
            <w:r w:rsidRPr="006450FD">
              <w:t xml:space="preserve">ypical </w:t>
            </w:r>
            <w:r>
              <w:t>and</w:t>
            </w:r>
            <w:r w:rsidRPr="006450FD">
              <w:t xml:space="preserve"> atypical development</w:t>
            </w:r>
          </w:p>
          <w:p w14:paraId="2FA3968D" w14:textId="4A9D0C71" w:rsidR="00737800" w:rsidRDefault="00737800" w:rsidP="002768B9"/>
        </w:tc>
        <w:sdt>
          <w:sdtPr>
            <w:id w:val="-2032100203"/>
            <w:placeholder>
              <w:docPart w:val="F87EB325272144B5A7779D1A49A0C55E"/>
            </w:placeholder>
            <w:showingPlcHdr/>
          </w:sdtPr>
          <w:sdtEndPr/>
          <w:sdtContent>
            <w:tc>
              <w:tcPr>
                <w:tcW w:w="3117" w:type="dxa"/>
              </w:tcPr>
              <w:p w14:paraId="31D37218" w14:textId="2A6A547B" w:rsidR="00737800" w:rsidRDefault="00737800" w:rsidP="0035270C">
                <w:r w:rsidRPr="004C4EA8">
                  <w:rPr>
                    <w:rStyle w:val="PlaceholderText"/>
                  </w:rPr>
                  <w:t>Click or tap here to enter text.</w:t>
                </w:r>
              </w:p>
            </w:tc>
          </w:sdtContent>
        </w:sdt>
        <w:sdt>
          <w:sdtPr>
            <w:id w:val="1218706545"/>
            <w:placeholder>
              <w:docPart w:val="89948AAFEECA4597A29ACE26F355DF5C"/>
            </w:placeholder>
            <w:showingPlcHdr/>
          </w:sdtPr>
          <w:sdtEndPr/>
          <w:sdtContent>
            <w:tc>
              <w:tcPr>
                <w:tcW w:w="3117" w:type="dxa"/>
              </w:tcPr>
              <w:p w14:paraId="17CCD884" w14:textId="6F32A95D" w:rsidR="00737800" w:rsidRDefault="00737800" w:rsidP="0035270C">
                <w:r w:rsidRPr="004C4EA8">
                  <w:rPr>
                    <w:rStyle w:val="PlaceholderText"/>
                  </w:rPr>
                  <w:t>Click or tap here to enter text.</w:t>
                </w:r>
              </w:p>
            </w:tc>
          </w:sdtContent>
        </w:sdt>
      </w:tr>
      <w:tr w:rsidR="00737800" w14:paraId="448182FD" w14:textId="77777777" w:rsidTr="0035270C">
        <w:tc>
          <w:tcPr>
            <w:tcW w:w="3116" w:type="dxa"/>
          </w:tcPr>
          <w:p w14:paraId="031559F2" w14:textId="77777777" w:rsidR="00737800" w:rsidRDefault="00737800" w:rsidP="002768B9">
            <w:r w:rsidRPr="006450FD">
              <w:t>Applying developmental knowledge to create appropriate learning environments</w:t>
            </w:r>
          </w:p>
          <w:p w14:paraId="155DB9E4" w14:textId="20C98FF2" w:rsidR="00737800" w:rsidRDefault="00737800" w:rsidP="002768B9"/>
        </w:tc>
        <w:sdt>
          <w:sdtPr>
            <w:id w:val="-1709331834"/>
            <w:placeholder>
              <w:docPart w:val="880D72585A194244BF05021D8070339F"/>
            </w:placeholder>
            <w:showingPlcHdr/>
          </w:sdtPr>
          <w:sdtEndPr/>
          <w:sdtContent>
            <w:tc>
              <w:tcPr>
                <w:tcW w:w="3117" w:type="dxa"/>
              </w:tcPr>
              <w:p w14:paraId="47B10DE9" w14:textId="1F70AFE1" w:rsidR="00737800" w:rsidRDefault="00737800" w:rsidP="0035270C">
                <w:r w:rsidRPr="004C4EA8">
                  <w:rPr>
                    <w:rStyle w:val="PlaceholderText"/>
                  </w:rPr>
                  <w:t>Click or tap here to enter text.</w:t>
                </w:r>
              </w:p>
            </w:tc>
          </w:sdtContent>
        </w:sdt>
        <w:sdt>
          <w:sdtPr>
            <w:id w:val="-1367828652"/>
            <w:placeholder>
              <w:docPart w:val="8CDFB37F69384855B7C0C6A2DED9A64F"/>
            </w:placeholder>
            <w:showingPlcHdr/>
          </w:sdtPr>
          <w:sdtEndPr/>
          <w:sdtContent>
            <w:tc>
              <w:tcPr>
                <w:tcW w:w="3117" w:type="dxa"/>
              </w:tcPr>
              <w:p w14:paraId="6E6F7251" w14:textId="70552FA6" w:rsidR="00737800" w:rsidRDefault="00737800" w:rsidP="0035270C">
                <w:r w:rsidRPr="004C4EA8">
                  <w:rPr>
                    <w:rStyle w:val="PlaceholderText"/>
                  </w:rPr>
                  <w:t>Click or tap here to enter text.</w:t>
                </w:r>
              </w:p>
            </w:tc>
          </w:sdtContent>
        </w:sdt>
      </w:tr>
    </w:tbl>
    <w:p w14:paraId="5BFB708C" w14:textId="4A498ADE" w:rsidR="00E44256" w:rsidRDefault="00E44256" w:rsidP="00D50768">
      <w:pPr>
        <w:spacing w:after="0" w:line="240" w:lineRule="auto"/>
        <w:rPr>
          <w:rFonts w:ascii="Trebuchet MS" w:eastAsia="Times New Roman" w:hAnsi="Trebuchet MS" w:cs="Times New Roman"/>
          <w:b/>
          <w:bCs/>
          <w:color w:val="000000"/>
          <w:kern w:val="0"/>
          <w:sz w:val="22"/>
          <w:szCs w:val="22"/>
          <w14:ligatures w14:val="none"/>
        </w:rPr>
      </w:pPr>
    </w:p>
    <w:p w14:paraId="7C2517B8" w14:textId="7A58D6F1"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36E27A95" w14:textId="35ABC5E8" w:rsidR="00737800" w:rsidRPr="00C8177F" w:rsidRDefault="00737800" w:rsidP="00737800">
      <w:pPr>
        <w:pStyle w:val="Heading3"/>
        <w:rPr>
          <w:b/>
          <w:bCs/>
          <w:color w:val="000000" w:themeColor="text1"/>
          <w:sz w:val="24"/>
          <w:szCs w:val="24"/>
        </w:rPr>
      </w:pPr>
      <w:r>
        <w:rPr>
          <w:b/>
          <w:bCs/>
          <w:color w:val="000000" w:themeColor="text1"/>
          <w:sz w:val="24"/>
          <w:szCs w:val="24"/>
        </w:rPr>
        <w:t>Observation, Documentation, and Assessment:</w:t>
      </w:r>
    </w:p>
    <w:tbl>
      <w:tblPr>
        <w:tblStyle w:val="TableGrid"/>
        <w:tblW w:w="0" w:type="auto"/>
        <w:tblLook w:val="04A0" w:firstRow="1" w:lastRow="0" w:firstColumn="1" w:lastColumn="0" w:noHBand="0" w:noVBand="1"/>
      </w:tblPr>
      <w:tblGrid>
        <w:gridCol w:w="3116"/>
        <w:gridCol w:w="3117"/>
        <w:gridCol w:w="3117"/>
      </w:tblGrid>
      <w:tr w:rsidR="00737800" w14:paraId="136B99DF" w14:textId="77777777" w:rsidTr="0035270C">
        <w:trPr>
          <w:tblHeader/>
        </w:trPr>
        <w:tc>
          <w:tcPr>
            <w:tcW w:w="3116" w:type="dxa"/>
            <w:shd w:val="clear" w:color="auto" w:fill="D9D9D9" w:themeFill="background1" w:themeFillShade="D9"/>
          </w:tcPr>
          <w:p w14:paraId="29857E52" w14:textId="77777777" w:rsidR="00737800" w:rsidRDefault="00737800" w:rsidP="0035270C">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14BE19D" w14:textId="77777777" w:rsidR="00737800" w:rsidRDefault="00737800" w:rsidP="0035270C">
            <w:r w:rsidRPr="00AD4726">
              <w:rPr>
                <w:b/>
                <w:bCs/>
              </w:rPr>
              <w:t>Course #/Title/Grade</w:t>
            </w:r>
          </w:p>
        </w:tc>
        <w:tc>
          <w:tcPr>
            <w:tcW w:w="3117" w:type="dxa"/>
            <w:shd w:val="clear" w:color="auto" w:fill="D9D9D9" w:themeFill="background1" w:themeFillShade="D9"/>
          </w:tcPr>
          <w:p w14:paraId="571B04FF" w14:textId="77777777" w:rsidR="00737800" w:rsidRPr="00AD4726" w:rsidRDefault="00737800" w:rsidP="0035270C">
            <w:r w:rsidRPr="00AD4726">
              <w:rPr>
                <w:b/>
                <w:bCs/>
              </w:rPr>
              <w:t>Portfolio Artifact(s)</w:t>
            </w:r>
          </w:p>
          <w:p w14:paraId="429B96FC" w14:textId="77777777" w:rsidR="00737800" w:rsidRPr="00AD4726" w:rsidRDefault="00737800" w:rsidP="0035270C">
            <w:r w:rsidRPr="00AD4726">
              <w:rPr>
                <w:b/>
                <w:bCs/>
              </w:rPr>
              <w:t>AND </w:t>
            </w:r>
          </w:p>
          <w:p w14:paraId="65FC1983" w14:textId="77777777" w:rsidR="00737800" w:rsidRDefault="00737800" w:rsidP="0035270C">
            <w:r w:rsidRPr="00AD4726">
              <w:rPr>
                <w:b/>
                <w:bCs/>
              </w:rPr>
              <w:t>Rationale</w:t>
            </w:r>
          </w:p>
        </w:tc>
      </w:tr>
      <w:tr w:rsidR="00737800" w14:paraId="111A610E" w14:textId="77777777" w:rsidTr="0035270C">
        <w:tc>
          <w:tcPr>
            <w:tcW w:w="3116" w:type="dxa"/>
          </w:tcPr>
          <w:p w14:paraId="21FACD57" w14:textId="17E0CD94" w:rsidR="00737800" w:rsidRPr="00AD4726" w:rsidRDefault="00737800" w:rsidP="0035270C">
            <w:r>
              <w:t>Using data</w:t>
            </w:r>
            <w:r w:rsidRPr="000B5559">
              <w:t xml:space="preserve"> to inform curriculum and instruction</w:t>
            </w:r>
            <w:r>
              <w:t>al decisions</w:t>
            </w:r>
          </w:p>
          <w:p w14:paraId="2DA44777" w14:textId="77777777" w:rsidR="00737800" w:rsidRDefault="00737800" w:rsidP="0035270C"/>
        </w:tc>
        <w:sdt>
          <w:sdtPr>
            <w:id w:val="-412631931"/>
            <w:placeholder>
              <w:docPart w:val="D0D73678F0E2488C9862242C84BCC61E"/>
            </w:placeholder>
            <w:showingPlcHdr/>
          </w:sdtPr>
          <w:sdtEndPr/>
          <w:sdtContent>
            <w:tc>
              <w:tcPr>
                <w:tcW w:w="3117" w:type="dxa"/>
              </w:tcPr>
              <w:p w14:paraId="1256774D" w14:textId="77777777" w:rsidR="00737800" w:rsidRDefault="00737800" w:rsidP="0035270C">
                <w:r w:rsidRPr="004C4EA8">
                  <w:rPr>
                    <w:rStyle w:val="PlaceholderText"/>
                  </w:rPr>
                  <w:t>Click or tap here to enter text.</w:t>
                </w:r>
              </w:p>
            </w:tc>
          </w:sdtContent>
        </w:sdt>
        <w:sdt>
          <w:sdtPr>
            <w:id w:val="-1336524174"/>
            <w:placeholder>
              <w:docPart w:val="21F8738666D146B8B731B39B1BFBAF17"/>
            </w:placeholder>
            <w:showingPlcHdr/>
          </w:sdtPr>
          <w:sdtEndPr/>
          <w:sdtContent>
            <w:tc>
              <w:tcPr>
                <w:tcW w:w="3117" w:type="dxa"/>
              </w:tcPr>
              <w:p w14:paraId="1A2B7B00" w14:textId="77777777" w:rsidR="00737800" w:rsidRDefault="00737800" w:rsidP="0035270C">
                <w:r w:rsidRPr="004C4EA8">
                  <w:rPr>
                    <w:rStyle w:val="PlaceholderText"/>
                  </w:rPr>
                  <w:t>Click or tap here to enter text.</w:t>
                </w:r>
              </w:p>
            </w:tc>
          </w:sdtContent>
        </w:sdt>
      </w:tr>
      <w:tr w:rsidR="00737800" w14:paraId="1C6FC0BB" w14:textId="77777777" w:rsidTr="0035270C">
        <w:tc>
          <w:tcPr>
            <w:tcW w:w="3116" w:type="dxa"/>
          </w:tcPr>
          <w:p w14:paraId="3C0A1673" w14:textId="770DA2A4" w:rsidR="00737800" w:rsidRDefault="00737800" w:rsidP="0035270C">
            <w:r>
              <w:t>Utilizing formal and informal a</w:t>
            </w:r>
            <w:r w:rsidRPr="000B5559">
              <w:t>ssessment practices to meet diverse needs of children</w:t>
            </w:r>
          </w:p>
          <w:p w14:paraId="6A0C14BD" w14:textId="77777777" w:rsidR="00737800" w:rsidRDefault="00737800" w:rsidP="0035270C"/>
        </w:tc>
        <w:sdt>
          <w:sdtPr>
            <w:id w:val="1935477783"/>
            <w:placeholder>
              <w:docPart w:val="EF810161404C4DC094E698CE04D76B5C"/>
            </w:placeholder>
            <w:showingPlcHdr/>
          </w:sdtPr>
          <w:sdtEndPr/>
          <w:sdtContent>
            <w:tc>
              <w:tcPr>
                <w:tcW w:w="3117" w:type="dxa"/>
              </w:tcPr>
              <w:p w14:paraId="6C848421" w14:textId="77777777" w:rsidR="00737800" w:rsidRDefault="00737800" w:rsidP="0035270C">
                <w:r w:rsidRPr="004C4EA8">
                  <w:rPr>
                    <w:rStyle w:val="PlaceholderText"/>
                  </w:rPr>
                  <w:t>Click or tap here to enter text.</w:t>
                </w:r>
              </w:p>
            </w:tc>
          </w:sdtContent>
        </w:sdt>
        <w:sdt>
          <w:sdtPr>
            <w:id w:val="277451991"/>
            <w:placeholder>
              <w:docPart w:val="BE504DE7A4484F469A7D21284042EA5A"/>
            </w:placeholder>
            <w:showingPlcHdr/>
          </w:sdtPr>
          <w:sdtEndPr/>
          <w:sdtContent>
            <w:tc>
              <w:tcPr>
                <w:tcW w:w="3117" w:type="dxa"/>
              </w:tcPr>
              <w:p w14:paraId="32CDCE4A" w14:textId="77777777" w:rsidR="00737800" w:rsidRDefault="00737800" w:rsidP="0035270C">
                <w:r w:rsidRPr="004C4EA8">
                  <w:rPr>
                    <w:rStyle w:val="PlaceholderText"/>
                  </w:rPr>
                  <w:t>Click or tap here to enter text.</w:t>
                </w:r>
              </w:p>
            </w:tc>
          </w:sdtContent>
        </w:sdt>
      </w:tr>
      <w:tr w:rsidR="00737800" w14:paraId="318FE1C3" w14:textId="77777777" w:rsidTr="0035270C">
        <w:tc>
          <w:tcPr>
            <w:tcW w:w="3116" w:type="dxa"/>
          </w:tcPr>
          <w:p w14:paraId="0641833B" w14:textId="31419926" w:rsidR="00737800" w:rsidRDefault="00737800" w:rsidP="0035270C">
            <w:r>
              <w:t>Understanding m</w:t>
            </w:r>
            <w:r w:rsidRPr="000B5559">
              <w:t xml:space="preserve">ethods of screening, referral, and evaluation </w:t>
            </w:r>
            <w:r>
              <w:t>processes</w:t>
            </w:r>
          </w:p>
          <w:p w14:paraId="1A5411E1" w14:textId="77777777" w:rsidR="00737800" w:rsidRDefault="00737800" w:rsidP="0035270C"/>
        </w:tc>
        <w:sdt>
          <w:sdtPr>
            <w:id w:val="1572475431"/>
            <w:placeholder>
              <w:docPart w:val="D1732DCB4E324B94A7ED7F82395FA0DD"/>
            </w:placeholder>
            <w:showingPlcHdr/>
          </w:sdtPr>
          <w:sdtEndPr/>
          <w:sdtContent>
            <w:tc>
              <w:tcPr>
                <w:tcW w:w="3117" w:type="dxa"/>
              </w:tcPr>
              <w:p w14:paraId="263E94FE" w14:textId="77777777" w:rsidR="00737800" w:rsidRDefault="00737800" w:rsidP="0035270C">
                <w:r w:rsidRPr="004C4EA8">
                  <w:rPr>
                    <w:rStyle w:val="PlaceholderText"/>
                  </w:rPr>
                  <w:t>Click or tap here to enter text.</w:t>
                </w:r>
              </w:p>
            </w:tc>
          </w:sdtContent>
        </w:sdt>
        <w:sdt>
          <w:sdtPr>
            <w:id w:val="-1678653985"/>
            <w:placeholder>
              <w:docPart w:val="5089429E64A54B2B8EAF39C0778BB0EA"/>
            </w:placeholder>
            <w:showingPlcHdr/>
          </w:sdtPr>
          <w:sdtEndPr/>
          <w:sdtContent>
            <w:tc>
              <w:tcPr>
                <w:tcW w:w="3117" w:type="dxa"/>
              </w:tcPr>
              <w:p w14:paraId="49E6AD37" w14:textId="77777777" w:rsidR="00737800" w:rsidRDefault="00737800" w:rsidP="0035270C">
                <w:r w:rsidRPr="004C4EA8">
                  <w:rPr>
                    <w:rStyle w:val="PlaceholderText"/>
                  </w:rPr>
                  <w:t>Click or tap here to enter text.</w:t>
                </w:r>
              </w:p>
            </w:tc>
          </w:sdtContent>
        </w:sdt>
      </w:tr>
      <w:tr w:rsidR="00737800" w14:paraId="1CE9973A" w14:textId="77777777" w:rsidTr="0035270C">
        <w:tc>
          <w:tcPr>
            <w:tcW w:w="3116" w:type="dxa"/>
          </w:tcPr>
          <w:p w14:paraId="77D4B3F4" w14:textId="6FA1F82A" w:rsidR="00737800" w:rsidRDefault="00737800" w:rsidP="0035270C">
            <w:r>
              <w:t>Engaging families</w:t>
            </w:r>
            <w:r w:rsidRPr="00753F1F">
              <w:t xml:space="preserve"> in screening and assessment process</w:t>
            </w:r>
            <w:r>
              <w:t>es</w:t>
            </w:r>
          </w:p>
          <w:p w14:paraId="360887BC" w14:textId="77777777" w:rsidR="00737800" w:rsidRDefault="00737800" w:rsidP="0035270C"/>
        </w:tc>
        <w:sdt>
          <w:sdtPr>
            <w:id w:val="1616631979"/>
            <w:placeholder>
              <w:docPart w:val="2877CCF27E1545F88AFBB20861A0C8B9"/>
            </w:placeholder>
            <w:showingPlcHdr/>
          </w:sdtPr>
          <w:sdtEndPr/>
          <w:sdtContent>
            <w:tc>
              <w:tcPr>
                <w:tcW w:w="3117" w:type="dxa"/>
              </w:tcPr>
              <w:p w14:paraId="004C06F3" w14:textId="77777777" w:rsidR="00737800" w:rsidRDefault="00737800" w:rsidP="0035270C">
                <w:r w:rsidRPr="004C4EA8">
                  <w:rPr>
                    <w:rStyle w:val="PlaceholderText"/>
                  </w:rPr>
                  <w:t>Click or tap here to enter text.</w:t>
                </w:r>
              </w:p>
            </w:tc>
          </w:sdtContent>
        </w:sdt>
        <w:sdt>
          <w:sdtPr>
            <w:id w:val="1940178666"/>
            <w:placeholder>
              <w:docPart w:val="6B3166C5ABA249F09CC52072DC459A8B"/>
            </w:placeholder>
            <w:showingPlcHdr/>
          </w:sdtPr>
          <w:sdtEndPr/>
          <w:sdtContent>
            <w:tc>
              <w:tcPr>
                <w:tcW w:w="3117" w:type="dxa"/>
              </w:tcPr>
              <w:p w14:paraId="7FB34EF9" w14:textId="77777777" w:rsidR="00737800" w:rsidRDefault="00737800" w:rsidP="0035270C">
                <w:r w:rsidRPr="004C4EA8">
                  <w:rPr>
                    <w:rStyle w:val="PlaceholderText"/>
                  </w:rPr>
                  <w:t>Click or tap here to enter text.</w:t>
                </w:r>
              </w:p>
            </w:tc>
          </w:sdtContent>
        </w:sdt>
      </w:tr>
    </w:tbl>
    <w:p w14:paraId="76280003"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3E0BB004" w14:textId="03BBEEB8" w:rsidR="00737800" w:rsidRPr="00C8177F" w:rsidRDefault="00737800" w:rsidP="00737800">
      <w:pPr>
        <w:pStyle w:val="Heading3"/>
        <w:rPr>
          <w:b/>
          <w:bCs/>
          <w:color w:val="000000" w:themeColor="text1"/>
          <w:sz w:val="24"/>
          <w:szCs w:val="24"/>
        </w:rPr>
      </w:pPr>
      <w:r>
        <w:rPr>
          <w:b/>
          <w:bCs/>
          <w:color w:val="000000" w:themeColor="text1"/>
          <w:sz w:val="24"/>
          <w:szCs w:val="24"/>
        </w:rPr>
        <w:t>Developmentally Appropriate Practices:</w:t>
      </w:r>
    </w:p>
    <w:tbl>
      <w:tblPr>
        <w:tblStyle w:val="TableGrid"/>
        <w:tblW w:w="0" w:type="auto"/>
        <w:tblLook w:val="04A0" w:firstRow="1" w:lastRow="0" w:firstColumn="1" w:lastColumn="0" w:noHBand="0" w:noVBand="1"/>
      </w:tblPr>
      <w:tblGrid>
        <w:gridCol w:w="3116"/>
        <w:gridCol w:w="3117"/>
        <w:gridCol w:w="3117"/>
      </w:tblGrid>
      <w:tr w:rsidR="00737800" w14:paraId="1204129F" w14:textId="77777777" w:rsidTr="0035270C">
        <w:trPr>
          <w:tblHeader/>
        </w:trPr>
        <w:tc>
          <w:tcPr>
            <w:tcW w:w="3116" w:type="dxa"/>
            <w:shd w:val="clear" w:color="auto" w:fill="D9D9D9" w:themeFill="background1" w:themeFillShade="D9"/>
          </w:tcPr>
          <w:p w14:paraId="616C60BE" w14:textId="77777777" w:rsidR="00737800" w:rsidRDefault="00737800" w:rsidP="0035270C">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15C84A51" w14:textId="77777777" w:rsidR="00737800" w:rsidRDefault="00737800" w:rsidP="0035270C">
            <w:r w:rsidRPr="00AD4726">
              <w:rPr>
                <w:b/>
                <w:bCs/>
              </w:rPr>
              <w:t>Course #/Title/Grade</w:t>
            </w:r>
          </w:p>
        </w:tc>
        <w:tc>
          <w:tcPr>
            <w:tcW w:w="3117" w:type="dxa"/>
            <w:shd w:val="clear" w:color="auto" w:fill="D9D9D9" w:themeFill="background1" w:themeFillShade="D9"/>
          </w:tcPr>
          <w:p w14:paraId="3FD7D17A" w14:textId="77777777" w:rsidR="00737800" w:rsidRPr="00AD4726" w:rsidRDefault="00737800" w:rsidP="0035270C">
            <w:r w:rsidRPr="00AD4726">
              <w:rPr>
                <w:b/>
                <w:bCs/>
              </w:rPr>
              <w:t>Portfolio Artifact(s)</w:t>
            </w:r>
          </w:p>
          <w:p w14:paraId="558C1D2C" w14:textId="77777777" w:rsidR="00737800" w:rsidRPr="00AD4726" w:rsidRDefault="00737800" w:rsidP="0035270C">
            <w:r w:rsidRPr="00AD4726">
              <w:rPr>
                <w:b/>
                <w:bCs/>
              </w:rPr>
              <w:t>AND </w:t>
            </w:r>
          </w:p>
          <w:p w14:paraId="7B47F161" w14:textId="77777777" w:rsidR="00737800" w:rsidRDefault="00737800" w:rsidP="0035270C">
            <w:r w:rsidRPr="00AD4726">
              <w:rPr>
                <w:b/>
                <w:bCs/>
              </w:rPr>
              <w:t>Rationale</w:t>
            </w:r>
          </w:p>
        </w:tc>
      </w:tr>
      <w:tr w:rsidR="00737800" w14:paraId="11114343" w14:textId="77777777" w:rsidTr="0035270C">
        <w:tc>
          <w:tcPr>
            <w:tcW w:w="3116" w:type="dxa"/>
          </w:tcPr>
          <w:p w14:paraId="414B2552" w14:textId="660B684D" w:rsidR="00737800" w:rsidRPr="00AD4726" w:rsidRDefault="00737800" w:rsidP="0035270C">
            <w:r w:rsidRPr="008146E8">
              <w:t xml:space="preserve">Structuring the classroom environment to support </w:t>
            </w:r>
            <w:r>
              <w:t>child’s</w:t>
            </w:r>
            <w:r w:rsidRPr="008146E8">
              <w:t xml:space="preserve"> learning</w:t>
            </w:r>
          </w:p>
          <w:p w14:paraId="7AE3802B" w14:textId="77777777" w:rsidR="00737800" w:rsidRDefault="00737800" w:rsidP="0035270C"/>
        </w:tc>
        <w:sdt>
          <w:sdtPr>
            <w:id w:val="256027946"/>
            <w:placeholder>
              <w:docPart w:val="AF774584032141FAA98B3089E873592F"/>
            </w:placeholder>
            <w:showingPlcHdr/>
          </w:sdtPr>
          <w:sdtEndPr/>
          <w:sdtContent>
            <w:tc>
              <w:tcPr>
                <w:tcW w:w="3117" w:type="dxa"/>
              </w:tcPr>
              <w:p w14:paraId="04B8F978" w14:textId="77777777" w:rsidR="00737800" w:rsidRDefault="00737800" w:rsidP="0035270C">
                <w:r w:rsidRPr="004C4EA8">
                  <w:rPr>
                    <w:rStyle w:val="PlaceholderText"/>
                  </w:rPr>
                  <w:t>Click or tap here to enter text.</w:t>
                </w:r>
              </w:p>
            </w:tc>
          </w:sdtContent>
        </w:sdt>
        <w:sdt>
          <w:sdtPr>
            <w:id w:val="-2065084996"/>
            <w:placeholder>
              <w:docPart w:val="DAE9ED4FE8A545B08247B7D5ADA09E4B"/>
            </w:placeholder>
            <w:showingPlcHdr/>
          </w:sdtPr>
          <w:sdtEndPr/>
          <w:sdtContent>
            <w:tc>
              <w:tcPr>
                <w:tcW w:w="3117" w:type="dxa"/>
              </w:tcPr>
              <w:p w14:paraId="47473035" w14:textId="77777777" w:rsidR="00737800" w:rsidRDefault="00737800" w:rsidP="0035270C">
                <w:r w:rsidRPr="004C4EA8">
                  <w:rPr>
                    <w:rStyle w:val="PlaceholderText"/>
                  </w:rPr>
                  <w:t>Click or tap here to enter text.</w:t>
                </w:r>
              </w:p>
            </w:tc>
          </w:sdtContent>
        </w:sdt>
      </w:tr>
      <w:tr w:rsidR="00737800" w14:paraId="6792A6E5" w14:textId="77777777" w:rsidTr="0035270C">
        <w:tc>
          <w:tcPr>
            <w:tcW w:w="3116" w:type="dxa"/>
          </w:tcPr>
          <w:p w14:paraId="5E4E2B4B" w14:textId="5DE76E38" w:rsidR="00737800" w:rsidRDefault="00737800" w:rsidP="0035270C">
            <w:r>
              <w:t>Understanding f</w:t>
            </w:r>
            <w:r w:rsidRPr="008146E8">
              <w:t>lexible, research-based methods of teaching and learning to promote diverse developmental needs of children</w:t>
            </w:r>
          </w:p>
          <w:p w14:paraId="77DFC0CC" w14:textId="77777777" w:rsidR="00737800" w:rsidRDefault="00737800" w:rsidP="0035270C"/>
        </w:tc>
        <w:sdt>
          <w:sdtPr>
            <w:id w:val="-2024852781"/>
            <w:placeholder>
              <w:docPart w:val="4BDBDB67443F474DA5904E42A7151C39"/>
            </w:placeholder>
            <w:showingPlcHdr/>
          </w:sdtPr>
          <w:sdtEndPr/>
          <w:sdtContent>
            <w:tc>
              <w:tcPr>
                <w:tcW w:w="3117" w:type="dxa"/>
              </w:tcPr>
              <w:p w14:paraId="5DF4492B" w14:textId="77777777" w:rsidR="00737800" w:rsidRDefault="00737800" w:rsidP="0035270C">
                <w:r w:rsidRPr="004C4EA8">
                  <w:rPr>
                    <w:rStyle w:val="PlaceholderText"/>
                  </w:rPr>
                  <w:t>Click or tap here to enter text.</w:t>
                </w:r>
              </w:p>
            </w:tc>
          </w:sdtContent>
        </w:sdt>
        <w:sdt>
          <w:sdtPr>
            <w:id w:val="202144001"/>
            <w:placeholder>
              <w:docPart w:val="8D5779ED357D4C609C6C79F2438C8124"/>
            </w:placeholder>
            <w:showingPlcHdr/>
          </w:sdtPr>
          <w:sdtEndPr/>
          <w:sdtContent>
            <w:tc>
              <w:tcPr>
                <w:tcW w:w="3117" w:type="dxa"/>
              </w:tcPr>
              <w:p w14:paraId="7FA7E895" w14:textId="77777777" w:rsidR="00737800" w:rsidRDefault="00737800" w:rsidP="0035270C">
                <w:r w:rsidRPr="004C4EA8">
                  <w:rPr>
                    <w:rStyle w:val="PlaceholderText"/>
                  </w:rPr>
                  <w:t>Click or tap here to enter text.</w:t>
                </w:r>
              </w:p>
            </w:tc>
          </w:sdtContent>
        </w:sdt>
      </w:tr>
      <w:tr w:rsidR="00737800" w14:paraId="240BFDD7" w14:textId="77777777" w:rsidTr="0035270C">
        <w:tc>
          <w:tcPr>
            <w:tcW w:w="3116" w:type="dxa"/>
          </w:tcPr>
          <w:p w14:paraId="00198852" w14:textId="1D710A67" w:rsidR="00737800" w:rsidRDefault="00737800" w:rsidP="0035270C">
            <w:r>
              <w:t>Incorporating play and exploration as learning tools</w:t>
            </w:r>
          </w:p>
          <w:p w14:paraId="6E8F5F31" w14:textId="77777777" w:rsidR="00737800" w:rsidRDefault="00737800" w:rsidP="0035270C"/>
        </w:tc>
        <w:sdt>
          <w:sdtPr>
            <w:id w:val="-2143420424"/>
            <w:placeholder>
              <w:docPart w:val="147DB2352B1E4C3C99298657E74FBA09"/>
            </w:placeholder>
            <w:showingPlcHdr/>
          </w:sdtPr>
          <w:sdtEndPr/>
          <w:sdtContent>
            <w:tc>
              <w:tcPr>
                <w:tcW w:w="3117" w:type="dxa"/>
              </w:tcPr>
              <w:p w14:paraId="0D43DDDB" w14:textId="77777777" w:rsidR="00737800" w:rsidRDefault="00737800" w:rsidP="0035270C">
                <w:r w:rsidRPr="004C4EA8">
                  <w:rPr>
                    <w:rStyle w:val="PlaceholderText"/>
                  </w:rPr>
                  <w:t>Click or tap here to enter text.</w:t>
                </w:r>
              </w:p>
            </w:tc>
          </w:sdtContent>
        </w:sdt>
        <w:sdt>
          <w:sdtPr>
            <w:id w:val="1154881591"/>
            <w:placeholder>
              <w:docPart w:val="1DAC00E3DDFF40A49C30ED21C40ECBBB"/>
            </w:placeholder>
            <w:showingPlcHdr/>
          </w:sdtPr>
          <w:sdtEndPr/>
          <w:sdtContent>
            <w:tc>
              <w:tcPr>
                <w:tcW w:w="3117" w:type="dxa"/>
              </w:tcPr>
              <w:p w14:paraId="7FA2CFD4" w14:textId="77777777" w:rsidR="00737800" w:rsidRDefault="00737800" w:rsidP="0035270C">
                <w:r w:rsidRPr="004C4EA8">
                  <w:rPr>
                    <w:rStyle w:val="PlaceholderText"/>
                  </w:rPr>
                  <w:t>Click or tap here to enter text.</w:t>
                </w:r>
              </w:p>
            </w:tc>
          </w:sdtContent>
        </w:sdt>
      </w:tr>
    </w:tbl>
    <w:p w14:paraId="3935EFDC"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3D86FFF5"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1387835B"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53A6B546"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306E2DCD" w14:textId="099480D9" w:rsidR="00737800" w:rsidRPr="00C8177F" w:rsidRDefault="00737800" w:rsidP="00737800">
      <w:pPr>
        <w:pStyle w:val="Heading3"/>
        <w:rPr>
          <w:b/>
          <w:bCs/>
          <w:color w:val="000000" w:themeColor="text1"/>
          <w:sz w:val="24"/>
          <w:szCs w:val="24"/>
        </w:rPr>
      </w:pPr>
      <w:r>
        <w:rPr>
          <w:b/>
          <w:bCs/>
          <w:color w:val="000000" w:themeColor="text1"/>
          <w:sz w:val="24"/>
          <w:szCs w:val="24"/>
        </w:rPr>
        <w:t>Family and Community Partnerships:</w:t>
      </w:r>
    </w:p>
    <w:tbl>
      <w:tblPr>
        <w:tblStyle w:val="TableGrid"/>
        <w:tblW w:w="0" w:type="auto"/>
        <w:tblLook w:val="04A0" w:firstRow="1" w:lastRow="0" w:firstColumn="1" w:lastColumn="0" w:noHBand="0" w:noVBand="1"/>
      </w:tblPr>
      <w:tblGrid>
        <w:gridCol w:w="3116"/>
        <w:gridCol w:w="3117"/>
        <w:gridCol w:w="3117"/>
      </w:tblGrid>
      <w:tr w:rsidR="00737800" w14:paraId="6FC82047" w14:textId="77777777" w:rsidTr="0035270C">
        <w:trPr>
          <w:tblHeader/>
        </w:trPr>
        <w:tc>
          <w:tcPr>
            <w:tcW w:w="3116" w:type="dxa"/>
            <w:shd w:val="clear" w:color="auto" w:fill="D9D9D9" w:themeFill="background1" w:themeFillShade="D9"/>
          </w:tcPr>
          <w:p w14:paraId="0DDFD7FC" w14:textId="77777777" w:rsidR="00737800" w:rsidRDefault="00737800" w:rsidP="0035270C">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F6D8F19" w14:textId="77777777" w:rsidR="00737800" w:rsidRDefault="00737800" w:rsidP="0035270C">
            <w:r w:rsidRPr="00AD4726">
              <w:rPr>
                <w:b/>
                <w:bCs/>
              </w:rPr>
              <w:t>Course #/Title/Grade</w:t>
            </w:r>
          </w:p>
        </w:tc>
        <w:tc>
          <w:tcPr>
            <w:tcW w:w="3117" w:type="dxa"/>
            <w:shd w:val="clear" w:color="auto" w:fill="D9D9D9" w:themeFill="background1" w:themeFillShade="D9"/>
          </w:tcPr>
          <w:p w14:paraId="0917A6E6" w14:textId="77777777" w:rsidR="00737800" w:rsidRPr="00AD4726" w:rsidRDefault="00737800" w:rsidP="0035270C">
            <w:r w:rsidRPr="00AD4726">
              <w:rPr>
                <w:b/>
                <w:bCs/>
              </w:rPr>
              <w:t>Portfolio Artifact(s)</w:t>
            </w:r>
          </w:p>
          <w:p w14:paraId="6B6A7FD9" w14:textId="77777777" w:rsidR="00737800" w:rsidRPr="00AD4726" w:rsidRDefault="00737800" w:rsidP="0035270C">
            <w:r w:rsidRPr="00AD4726">
              <w:rPr>
                <w:b/>
                <w:bCs/>
              </w:rPr>
              <w:t>AND </w:t>
            </w:r>
          </w:p>
          <w:p w14:paraId="6FB78DCF" w14:textId="77777777" w:rsidR="00737800" w:rsidRDefault="00737800" w:rsidP="0035270C">
            <w:r w:rsidRPr="00AD4726">
              <w:rPr>
                <w:b/>
                <w:bCs/>
              </w:rPr>
              <w:t>Rationale</w:t>
            </w:r>
          </w:p>
        </w:tc>
      </w:tr>
      <w:tr w:rsidR="00737800" w14:paraId="4031DF6F" w14:textId="77777777" w:rsidTr="0035270C">
        <w:tc>
          <w:tcPr>
            <w:tcW w:w="3116" w:type="dxa"/>
          </w:tcPr>
          <w:p w14:paraId="6B8B3B27" w14:textId="1D177FCE" w:rsidR="00737800" w:rsidRPr="00AD4726" w:rsidRDefault="00737800" w:rsidP="0035270C">
            <w:r>
              <w:t>Adhering to et</w:t>
            </w:r>
            <w:r w:rsidRPr="008146E8">
              <w:t>hical standards and professional guidelines</w:t>
            </w:r>
          </w:p>
          <w:p w14:paraId="57692EA5" w14:textId="77777777" w:rsidR="00737800" w:rsidRDefault="00737800" w:rsidP="0035270C"/>
        </w:tc>
        <w:sdt>
          <w:sdtPr>
            <w:id w:val="477730869"/>
            <w:placeholder>
              <w:docPart w:val="BA604482A3524F21B0AC5B8923034AB4"/>
            </w:placeholder>
            <w:showingPlcHdr/>
          </w:sdtPr>
          <w:sdtEndPr/>
          <w:sdtContent>
            <w:tc>
              <w:tcPr>
                <w:tcW w:w="3117" w:type="dxa"/>
              </w:tcPr>
              <w:p w14:paraId="792F43EF" w14:textId="77777777" w:rsidR="00737800" w:rsidRDefault="00737800" w:rsidP="0035270C">
                <w:r w:rsidRPr="004C4EA8">
                  <w:rPr>
                    <w:rStyle w:val="PlaceholderText"/>
                  </w:rPr>
                  <w:t>Click or tap here to enter text.</w:t>
                </w:r>
              </w:p>
            </w:tc>
          </w:sdtContent>
        </w:sdt>
        <w:sdt>
          <w:sdtPr>
            <w:id w:val="2121719904"/>
            <w:placeholder>
              <w:docPart w:val="522C85891B0D4BC5A1079096C62EA1B6"/>
            </w:placeholder>
            <w:showingPlcHdr/>
          </w:sdtPr>
          <w:sdtEndPr/>
          <w:sdtContent>
            <w:tc>
              <w:tcPr>
                <w:tcW w:w="3117" w:type="dxa"/>
              </w:tcPr>
              <w:p w14:paraId="254E196B" w14:textId="77777777" w:rsidR="00737800" w:rsidRDefault="00737800" w:rsidP="0035270C">
                <w:r w:rsidRPr="004C4EA8">
                  <w:rPr>
                    <w:rStyle w:val="PlaceholderText"/>
                  </w:rPr>
                  <w:t>Click or tap here to enter text.</w:t>
                </w:r>
              </w:p>
            </w:tc>
          </w:sdtContent>
        </w:sdt>
      </w:tr>
      <w:tr w:rsidR="00737800" w14:paraId="6FCF42CF" w14:textId="77777777" w:rsidTr="0035270C">
        <w:tc>
          <w:tcPr>
            <w:tcW w:w="3116" w:type="dxa"/>
          </w:tcPr>
          <w:p w14:paraId="648F40B3" w14:textId="77777777" w:rsidR="00737800" w:rsidRPr="00AD4726" w:rsidRDefault="00737800" w:rsidP="00737800">
            <w:r>
              <w:t>Integrating</w:t>
            </w:r>
            <w:r w:rsidRPr="008146E8">
              <w:t xml:space="preserve"> other professionals who may be involved in </w:t>
            </w:r>
            <w:r>
              <w:t>child’s</w:t>
            </w:r>
            <w:r w:rsidRPr="008146E8">
              <w:t xml:space="preserve"> care and education</w:t>
            </w:r>
          </w:p>
          <w:p w14:paraId="54557CB1" w14:textId="3CCA5394" w:rsidR="00737800" w:rsidRDefault="00737800" w:rsidP="0035270C"/>
          <w:p w14:paraId="6E9D6432" w14:textId="77777777" w:rsidR="00737800" w:rsidRDefault="00737800" w:rsidP="0035270C"/>
        </w:tc>
        <w:sdt>
          <w:sdtPr>
            <w:id w:val="668687172"/>
            <w:placeholder>
              <w:docPart w:val="623A119493C64DF7B241F8740340BD11"/>
            </w:placeholder>
            <w:showingPlcHdr/>
          </w:sdtPr>
          <w:sdtEndPr/>
          <w:sdtContent>
            <w:tc>
              <w:tcPr>
                <w:tcW w:w="3117" w:type="dxa"/>
              </w:tcPr>
              <w:p w14:paraId="2719C076" w14:textId="77777777" w:rsidR="00737800" w:rsidRDefault="00737800" w:rsidP="0035270C">
                <w:r w:rsidRPr="004C4EA8">
                  <w:rPr>
                    <w:rStyle w:val="PlaceholderText"/>
                  </w:rPr>
                  <w:t>Click or tap here to enter text.</w:t>
                </w:r>
              </w:p>
            </w:tc>
          </w:sdtContent>
        </w:sdt>
        <w:sdt>
          <w:sdtPr>
            <w:id w:val="-1849010112"/>
            <w:placeholder>
              <w:docPart w:val="43B43D21C9DB4FBFBFEBD20024A4658A"/>
            </w:placeholder>
            <w:showingPlcHdr/>
          </w:sdtPr>
          <w:sdtEndPr/>
          <w:sdtContent>
            <w:tc>
              <w:tcPr>
                <w:tcW w:w="3117" w:type="dxa"/>
              </w:tcPr>
              <w:p w14:paraId="21F930BB" w14:textId="77777777" w:rsidR="00737800" w:rsidRDefault="00737800" w:rsidP="0035270C">
                <w:r w:rsidRPr="004C4EA8">
                  <w:rPr>
                    <w:rStyle w:val="PlaceholderText"/>
                  </w:rPr>
                  <w:t>Click or tap here to enter text.</w:t>
                </w:r>
              </w:p>
            </w:tc>
          </w:sdtContent>
        </w:sdt>
      </w:tr>
      <w:tr w:rsidR="00737800" w14:paraId="21E9BA97" w14:textId="77777777" w:rsidTr="0035270C">
        <w:tc>
          <w:tcPr>
            <w:tcW w:w="3116" w:type="dxa"/>
          </w:tcPr>
          <w:p w14:paraId="7D42E6F9" w14:textId="721321E8" w:rsidR="00737800" w:rsidRDefault="00737800" w:rsidP="0035270C">
            <w:r>
              <w:t>Engaging families and communities in child’s learning</w:t>
            </w:r>
          </w:p>
          <w:p w14:paraId="0AA3CE54" w14:textId="77777777" w:rsidR="00737800" w:rsidRDefault="00737800" w:rsidP="0035270C"/>
        </w:tc>
        <w:sdt>
          <w:sdtPr>
            <w:id w:val="-149763408"/>
            <w:placeholder>
              <w:docPart w:val="2A0578371EED499294A968208430CD7D"/>
            </w:placeholder>
            <w:showingPlcHdr/>
          </w:sdtPr>
          <w:sdtEndPr/>
          <w:sdtContent>
            <w:tc>
              <w:tcPr>
                <w:tcW w:w="3117" w:type="dxa"/>
              </w:tcPr>
              <w:p w14:paraId="492F2756" w14:textId="77777777" w:rsidR="00737800" w:rsidRDefault="00737800" w:rsidP="0035270C">
                <w:r w:rsidRPr="004C4EA8">
                  <w:rPr>
                    <w:rStyle w:val="PlaceholderText"/>
                  </w:rPr>
                  <w:t>Click or tap here to enter text.</w:t>
                </w:r>
              </w:p>
            </w:tc>
          </w:sdtContent>
        </w:sdt>
        <w:sdt>
          <w:sdtPr>
            <w:id w:val="992992390"/>
            <w:placeholder>
              <w:docPart w:val="ED7C0E4515704415A7285A96E1ACBB92"/>
            </w:placeholder>
            <w:showingPlcHdr/>
          </w:sdtPr>
          <w:sdtEndPr/>
          <w:sdtContent>
            <w:tc>
              <w:tcPr>
                <w:tcW w:w="3117" w:type="dxa"/>
              </w:tcPr>
              <w:p w14:paraId="3104D846" w14:textId="77777777" w:rsidR="00737800" w:rsidRDefault="00737800" w:rsidP="0035270C">
                <w:r w:rsidRPr="004C4EA8">
                  <w:rPr>
                    <w:rStyle w:val="PlaceholderText"/>
                  </w:rPr>
                  <w:t>Click or tap here to enter text.</w:t>
                </w:r>
              </w:p>
            </w:tc>
          </w:sdtContent>
        </w:sdt>
      </w:tr>
    </w:tbl>
    <w:p w14:paraId="16BF8922"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0F3EB2D9"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40F83CAE"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1F1FA36E" w14:textId="040EDCD0" w:rsidR="00737800" w:rsidRPr="00C8177F" w:rsidRDefault="00737800" w:rsidP="00737800">
      <w:pPr>
        <w:pStyle w:val="Heading3"/>
        <w:rPr>
          <w:b/>
          <w:bCs/>
          <w:color w:val="000000" w:themeColor="text1"/>
          <w:sz w:val="24"/>
          <w:szCs w:val="24"/>
        </w:rPr>
      </w:pPr>
      <w:r>
        <w:rPr>
          <w:b/>
          <w:bCs/>
          <w:color w:val="000000" w:themeColor="text1"/>
          <w:sz w:val="24"/>
          <w:szCs w:val="24"/>
        </w:rPr>
        <w:lastRenderedPageBreak/>
        <w:t>Content Pedagogy and Knowledge:</w:t>
      </w:r>
    </w:p>
    <w:tbl>
      <w:tblPr>
        <w:tblStyle w:val="TableGrid"/>
        <w:tblW w:w="0" w:type="auto"/>
        <w:tblLook w:val="04A0" w:firstRow="1" w:lastRow="0" w:firstColumn="1" w:lastColumn="0" w:noHBand="0" w:noVBand="1"/>
      </w:tblPr>
      <w:tblGrid>
        <w:gridCol w:w="3116"/>
        <w:gridCol w:w="3117"/>
        <w:gridCol w:w="3117"/>
      </w:tblGrid>
      <w:tr w:rsidR="00737800" w14:paraId="21D2F336" w14:textId="77777777" w:rsidTr="0035270C">
        <w:trPr>
          <w:tblHeader/>
        </w:trPr>
        <w:tc>
          <w:tcPr>
            <w:tcW w:w="3116" w:type="dxa"/>
            <w:shd w:val="clear" w:color="auto" w:fill="D9D9D9" w:themeFill="background1" w:themeFillShade="D9"/>
          </w:tcPr>
          <w:p w14:paraId="1BCD6C6F" w14:textId="77777777" w:rsidR="00737800" w:rsidRDefault="00737800" w:rsidP="0035270C">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32C59E04" w14:textId="77777777" w:rsidR="00737800" w:rsidRDefault="00737800" w:rsidP="0035270C">
            <w:r w:rsidRPr="00AD4726">
              <w:rPr>
                <w:b/>
                <w:bCs/>
              </w:rPr>
              <w:t>Course #/Title/Grade</w:t>
            </w:r>
          </w:p>
        </w:tc>
        <w:tc>
          <w:tcPr>
            <w:tcW w:w="3117" w:type="dxa"/>
            <w:shd w:val="clear" w:color="auto" w:fill="D9D9D9" w:themeFill="background1" w:themeFillShade="D9"/>
          </w:tcPr>
          <w:p w14:paraId="624BC210" w14:textId="77777777" w:rsidR="00737800" w:rsidRPr="00AD4726" w:rsidRDefault="00737800" w:rsidP="0035270C">
            <w:r w:rsidRPr="00AD4726">
              <w:rPr>
                <w:b/>
                <w:bCs/>
              </w:rPr>
              <w:t>Portfolio Artifact(s)</w:t>
            </w:r>
          </w:p>
          <w:p w14:paraId="0F60CC03" w14:textId="77777777" w:rsidR="00737800" w:rsidRPr="00AD4726" w:rsidRDefault="00737800" w:rsidP="0035270C">
            <w:r w:rsidRPr="00AD4726">
              <w:rPr>
                <w:b/>
                <w:bCs/>
              </w:rPr>
              <w:t>AND </w:t>
            </w:r>
          </w:p>
          <w:p w14:paraId="0F7F4DA9" w14:textId="77777777" w:rsidR="00737800" w:rsidRDefault="00737800" w:rsidP="0035270C">
            <w:r w:rsidRPr="00AD4726">
              <w:rPr>
                <w:b/>
                <w:bCs/>
              </w:rPr>
              <w:t>Rationale</w:t>
            </w:r>
          </w:p>
        </w:tc>
      </w:tr>
      <w:tr w:rsidR="00737800" w14:paraId="5EAA6F44" w14:textId="77777777" w:rsidTr="0035270C">
        <w:tc>
          <w:tcPr>
            <w:tcW w:w="3116" w:type="dxa"/>
          </w:tcPr>
          <w:p w14:paraId="34C9158A" w14:textId="546FB4E6" w:rsidR="00737800" w:rsidRPr="00AD4726" w:rsidRDefault="00737800" w:rsidP="0035270C">
            <w:r>
              <w:t>Understanding and application of l</w:t>
            </w:r>
            <w:r w:rsidRPr="00F7391B">
              <w:t>anguage and</w:t>
            </w:r>
            <w:r>
              <w:t xml:space="preserve"> research-based</w:t>
            </w:r>
            <w:r w:rsidRPr="00F7391B">
              <w:t xml:space="preserve"> literacy</w:t>
            </w:r>
            <w:r>
              <w:t xml:space="preserve"> development</w:t>
            </w:r>
          </w:p>
          <w:p w14:paraId="214C2E72" w14:textId="77777777" w:rsidR="00737800" w:rsidRDefault="00737800" w:rsidP="0035270C"/>
        </w:tc>
        <w:sdt>
          <w:sdtPr>
            <w:id w:val="-1271011317"/>
            <w:placeholder>
              <w:docPart w:val="96B924BC7E814D7A9FD82139D48B6A8A"/>
            </w:placeholder>
            <w:showingPlcHdr/>
          </w:sdtPr>
          <w:sdtEndPr/>
          <w:sdtContent>
            <w:tc>
              <w:tcPr>
                <w:tcW w:w="3117" w:type="dxa"/>
              </w:tcPr>
              <w:p w14:paraId="029E80B1" w14:textId="77777777" w:rsidR="00737800" w:rsidRDefault="00737800" w:rsidP="0035270C">
                <w:r w:rsidRPr="004C4EA8">
                  <w:rPr>
                    <w:rStyle w:val="PlaceholderText"/>
                  </w:rPr>
                  <w:t>Click or tap here to enter text.</w:t>
                </w:r>
              </w:p>
            </w:tc>
          </w:sdtContent>
        </w:sdt>
        <w:sdt>
          <w:sdtPr>
            <w:id w:val="1305272820"/>
            <w:placeholder>
              <w:docPart w:val="E33B9491F5D143978D2FE0F1E8595534"/>
            </w:placeholder>
            <w:showingPlcHdr/>
          </w:sdtPr>
          <w:sdtEndPr/>
          <w:sdtContent>
            <w:tc>
              <w:tcPr>
                <w:tcW w:w="3117" w:type="dxa"/>
              </w:tcPr>
              <w:p w14:paraId="15BBBF66" w14:textId="77777777" w:rsidR="00737800" w:rsidRDefault="00737800" w:rsidP="0035270C">
                <w:r w:rsidRPr="004C4EA8">
                  <w:rPr>
                    <w:rStyle w:val="PlaceholderText"/>
                  </w:rPr>
                  <w:t>Click or tap here to enter text.</w:t>
                </w:r>
              </w:p>
            </w:tc>
          </w:sdtContent>
        </w:sdt>
      </w:tr>
      <w:tr w:rsidR="00737800" w14:paraId="2364B93E" w14:textId="77777777" w:rsidTr="0035270C">
        <w:tc>
          <w:tcPr>
            <w:tcW w:w="3116" w:type="dxa"/>
          </w:tcPr>
          <w:p w14:paraId="4B7B71EC" w14:textId="32A250A4" w:rsidR="00737800" w:rsidRPr="00AD4726" w:rsidRDefault="00737800" w:rsidP="0035270C">
            <w:r>
              <w:t>Understanding and application of</w:t>
            </w:r>
            <w:r w:rsidRPr="00C17313">
              <w:t xml:space="preserve"> </w:t>
            </w:r>
            <w:r>
              <w:t>m</w:t>
            </w:r>
            <w:r w:rsidRPr="00C17313">
              <w:t>athematics</w:t>
            </w:r>
            <w:r>
              <w:t xml:space="preserve"> development</w:t>
            </w:r>
          </w:p>
          <w:p w14:paraId="5A462045" w14:textId="77777777" w:rsidR="00737800" w:rsidRDefault="00737800" w:rsidP="0035270C"/>
        </w:tc>
        <w:sdt>
          <w:sdtPr>
            <w:id w:val="-956485422"/>
            <w:placeholder>
              <w:docPart w:val="2EE13A6898A540FB88BD3415F3A0B93D"/>
            </w:placeholder>
            <w:showingPlcHdr/>
          </w:sdtPr>
          <w:sdtEndPr/>
          <w:sdtContent>
            <w:tc>
              <w:tcPr>
                <w:tcW w:w="3117" w:type="dxa"/>
              </w:tcPr>
              <w:p w14:paraId="4F50DE78" w14:textId="77777777" w:rsidR="00737800" w:rsidRDefault="00737800" w:rsidP="0035270C">
                <w:r w:rsidRPr="004C4EA8">
                  <w:rPr>
                    <w:rStyle w:val="PlaceholderText"/>
                  </w:rPr>
                  <w:t>Click or tap here to enter text.</w:t>
                </w:r>
              </w:p>
            </w:tc>
          </w:sdtContent>
        </w:sdt>
        <w:sdt>
          <w:sdtPr>
            <w:id w:val="1090038960"/>
            <w:placeholder>
              <w:docPart w:val="F3E0718DEA854707943E6B6AFA2A8947"/>
            </w:placeholder>
            <w:showingPlcHdr/>
          </w:sdtPr>
          <w:sdtEndPr/>
          <w:sdtContent>
            <w:tc>
              <w:tcPr>
                <w:tcW w:w="3117" w:type="dxa"/>
              </w:tcPr>
              <w:p w14:paraId="6C736E8B" w14:textId="77777777" w:rsidR="00737800" w:rsidRDefault="00737800" w:rsidP="0035270C">
                <w:r w:rsidRPr="004C4EA8">
                  <w:rPr>
                    <w:rStyle w:val="PlaceholderText"/>
                  </w:rPr>
                  <w:t>Click or tap here to enter text.</w:t>
                </w:r>
              </w:p>
            </w:tc>
          </w:sdtContent>
        </w:sdt>
      </w:tr>
    </w:tbl>
    <w:p w14:paraId="0EBF40A1"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18EBF8E5" w14:textId="77777777" w:rsidR="00E07601" w:rsidRDefault="00E07601" w:rsidP="00E07601">
      <w:pPr>
        <w:jc w:val="center"/>
        <w:rPr>
          <w:rFonts w:ascii="Calibri" w:hAnsi="Calibri" w:cs="Calibri"/>
          <w:sz w:val="20"/>
          <w:szCs w:val="20"/>
        </w:rPr>
      </w:pPr>
    </w:p>
    <w:p w14:paraId="34672D1F" w14:textId="0A5FD145" w:rsidR="00E07601" w:rsidRPr="00A845FC" w:rsidRDefault="00E07601" w:rsidP="00E07601">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02773104" w14:textId="77777777" w:rsidR="00C956B6" w:rsidRDefault="00C956B6" w:rsidP="00AD4726"/>
    <w:sectPr w:rsidR="00C956B6" w:rsidSect="000C5E5F">
      <w:pgSz w:w="12240" w:h="15840"/>
      <w:pgMar w:top="720" w:right="1440"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4A49D" w14:textId="77777777" w:rsidR="004D6648" w:rsidRDefault="004D6648" w:rsidP="00247CB5">
      <w:pPr>
        <w:spacing w:after="0" w:line="240" w:lineRule="auto"/>
      </w:pPr>
      <w:r>
        <w:separator/>
      </w:r>
    </w:p>
  </w:endnote>
  <w:endnote w:type="continuationSeparator" w:id="0">
    <w:p w14:paraId="7B5520F7" w14:textId="77777777" w:rsidR="004D6648" w:rsidRDefault="004D6648"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88771" w14:textId="77777777" w:rsidR="004D6648" w:rsidRDefault="004D6648" w:rsidP="00247CB5">
      <w:pPr>
        <w:spacing w:after="0" w:line="240" w:lineRule="auto"/>
      </w:pPr>
      <w:r>
        <w:separator/>
      </w:r>
    </w:p>
  </w:footnote>
  <w:footnote w:type="continuationSeparator" w:id="0">
    <w:p w14:paraId="02466EA0" w14:textId="77777777" w:rsidR="004D6648" w:rsidRDefault="004D6648"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4A6D9F"/>
    <w:multiLevelType w:val="multilevel"/>
    <w:tmpl w:val="5A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E26550"/>
    <w:multiLevelType w:val="multilevel"/>
    <w:tmpl w:val="D8F2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7404A64"/>
    <w:multiLevelType w:val="multilevel"/>
    <w:tmpl w:val="5AC4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533741"/>
    <w:multiLevelType w:val="hybridMultilevel"/>
    <w:tmpl w:val="C3064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9167F2"/>
    <w:multiLevelType w:val="multilevel"/>
    <w:tmpl w:val="E2EA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4"/>
  </w:num>
  <w:num w:numId="2" w16cid:durableId="1287931480">
    <w:abstractNumId w:val="22"/>
  </w:num>
  <w:num w:numId="3" w16cid:durableId="709914026">
    <w:abstractNumId w:val="27"/>
  </w:num>
  <w:num w:numId="4" w16cid:durableId="1934049431">
    <w:abstractNumId w:val="38"/>
  </w:num>
  <w:num w:numId="5" w16cid:durableId="1597401095">
    <w:abstractNumId w:val="7"/>
  </w:num>
  <w:num w:numId="6" w16cid:durableId="1972515934">
    <w:abstractNumId w:val="13"/>
  </w:num>
  <w:num w:numId="7" w16cid:durableId="1072657260">
    <w:abstractNumId w:val="21"/>
  </w:num>
  <w:num w:numId="8" w16cid:durableId="1300568501">
    <w:abstractNumId w:val="28"/>
  </w:num>
  <w:num w:numId="9" w16cid:durableId="287468638">
    <w:abstractNumId w:val="42"/>
  </w:num>
  <w:num w:numId="10" w16cid:durableId="1435515279">
    <w:abstractNumId w:val="16"/>
  </w:num>
  <w:num w:numId="11" w16cid:durableId="414671710">
    <w:abstractNumId w:val="37"/>
  </w:num>
  <w:num w:numId="12" w16cid:durableId="312950467">
    <w:abstractNumId w:val="26"/>
  </w:num>
  <w:num w:numId="13" w16cid:durableId="92433943">
    <w:abstractNumId w:val="43"/>
  </w:num>
  <w:num w:numId="14" w16cid:durableId="686951336">
    <w:abstractNumId w:val="14"/>
  </w:num>
  <w:num w:numId="15" w16cid:durableId="1958098054">
    <w:abstractNumId w:val="24"/>
  </w:num>
  <w:num w:numId="16" w16cid:durableId="1418794979">
    <w:abstractNumId w:val="12"/>
  </w:num>
  <w:num w:numId="17" w16cid:durableId="1693996720">
    <w:abstractNumId w:val="6"/>
  </w:num>
  <w:num w:numId="18" w16cid:durableId="184177575">
    <w:abstractNumId w:val="31"/>
  </w:num>
  <w:num w:numId="19" w16cid:durableId="1106923685">
    <w:abstractNumId w:val="45"/>
  </w:num>
  <w:num w:numId="20" w16cid:durableId="1052190357">
    <w:abstractNumId w:val="5"/>
  </w:num>
  <w:num w:numId="21" w16cid:durableId="310865930">
    <w:abstractNumId w:val="29"/>
  </w:num>
  <w:num w:numId="22" w16cid:durableId="1462184247">
    <w:abstractNumId w:val="25"/>
  </w:num>
  <w:num w:numId="23" w16cid:durableId="1615019806">
    <w:abstractNumId w:val="32"/>
  </w:num>
  <w:num w:numId="24" w16cid:durableId="587421105">
    <w:abstractNumId w:val="9"/>
  </w:num>
  <w:num w:numId="25" w16cid:durableId="546379856">
    <w:abstractNumId w:val="18"/>
  </w:num>
  <w:num w:numId="26" w16cid:durableId="154227323">
    <w:abstractNumId w:val="35"/>
  </w:num>
  <w:num w:numId="27" w16cid:durableId="761680375">
    <w:abstractNumId w:val="40"/>
  </w:num>
  <w:num w:numId="28" w16cid:durableId="1725061471">
    <w:abstractNumId w:val="15"/>
  </w:num>
  <w:num w:numId="29" w16cid:durableId="859003082">
    <w:abstractNumId w:val="23"/>
  </w:num>
  <w:num w:numId="30" w16cid:durableId="360740766">
    <w:abstractNumId w:val="41"/>
  </w:num>
  <w:num w:numId="31" w16cid:durableId="1336683912">
    <w:abstractNumId w:val="20"/>
  </w:num>
  <w:num w:numId="32" w16cid:durableId="756749512">
    <w:abstractNumId w:val="2"/>
  </w:num>
  <w:num w:numId="33" w16cid:durableId="606084597">
    <w:abstractNumId w:val="1"/>
  </w:num>
  <w:num w:numId="34" w16cid:durableId="1364595449">
    <w:abstractNumId w:val="39"/>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9"/>
  </w:num>
  <w:num w:numId="40" w16cid:durableId="585724008">
    <w:abstractNumId w:val="10"/>
  </w:num>
  <w:num w:numId="41" w16cid:durableId="262961182">
    <w:abstractNumId w:val="44"/>
  </w:num>
  <w:num w:numId="42" w16cid:durableId="953286815">
    <w:abstractNumId w:val="36"/>
  </w:num>
  <w:num w:numId="43" w16cid:durableId="1357778685">
    <w:abstractNumId w:val="30"/>
  </w:num>
  <w:num w:numId="44" w16cid:durableId="773867890">
    <w:abstractNumId w:val="8"/>
  </w:num>
  <w:num w:numId="45" w16cid:durableId="213583451">
    <w:abstractNumId w:val="17"/>
  </w:num>
  <w:num w:numId="46" w16cid:durableId="1458141275">
    <w:abstractNumId w:val="46"/>
  </w:num>
  <w:num w:numId="47" w16cid:durableId="179584430">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139AC"/>
    <w:rsid w:val="00020171"/>
    <w:rsid w:val="00025755"/>
    <w:rsid w:val="00025B8D"/>
    <w:rsid w:val="0003175B"/>
    <w:rsid w:val="0003574E"/>
    <w:rsid w:val="00037DD0"/>
    <w:rsid w:val="00073057"/>
    <w:rsid w:val="00076DE2"/>
    <w:rsid w:val="000934EA"/>
    <w:rsid w:val="000A1BB4"/>
    <w:rsid w:val="000A3873"/>
    <w:rsid w:val="000B5559"/>
    <w:rsid w:val="000C5E5F"/>
    <w:rsid w:val="000C793E"/>
    <w:rsid w:val="000E0699"/>
    <w:rsid w:val="000F575E"/>
    <w:rsid w:val="0014583E"/>
    <w:rsid w:val="001460B8"/>
    <w:rsid w:val="001811F9"/>
    <w:rsid w:val="00183384"/>
    <w:rsid w:val="001978AB"/>
    <w:rsid w:val="001A0F69"/>
    <w:rsid w:val="001B2BD2"/>
    <w:rsid w:val="001B3CFD"/>
    <w:rsid w:val="001C2684"/>
    <w:rsid w:val="001C6ED4"/>
    <w:rsid w:val="001E14FE"/>
    <w:rsid w:val="001F0822"/>
    <w:rsid w:val="002135F7"/>
    <w:rsid w:val="0023345E"/>
    <w:rsid w:val="00247CB5"/>
    <w:rsid w:val="00264168"/>
    <w:rsid w:val="00264252"/>
    <w:rsid w:val="002768B9"/>
    <w:rsid w:val="00280CB9"/>
    <w:rsid w:val="002A4D04"/>
    <w:rsid w:val="002E0896"/>
    <w:rsid w:val="0030151B"/>
    <w:rsid w:val="00304B17"/>
    <w:rsid w:val="0030729A"/>
    <w:rsid w:val="0031031C"/>
    <w:rsid w:val="00314CB2"/>
    <w:rsid w:val="0032626B"/>
    <w:rsid w:val="00332741"/>
    <w:rsid w:val="00353080"/>
    <w:rsid w:val="003540EB"/>
    <w:rsid w:val="003620D1"/>
    <w:rsid w:val="00370FFC"/>
    <w:rsid w:val="00382860"/>
    <w:rsid w:val="00386D65"/>
    <w:rsid w:val="003871F2"/>
    <w:rsid w:val="003913A8"/>
    <w:rsid w:val="003B0E00"/>
    <w:rsid w:val="003B712C"/>
    <w:rsid w:val="003C5D9E"/>
    <w:rsid w:val="003C69BC"/>
    <w:rsid w:val="003E5D1F"/>
    <w:rsid w:val="003E6A2E"/>
    <w:rsid w:val="00401BD7"/>
    <w:rsid w:val="0043360E"/>
    <w:rsid w:val="00443E68"/>
    <w:rsid w:val="00461008"/>
    <w:rsid w:val="00491F19"/>
    <w:rsid w:val="00493C82"/>
    <w:rsid w:val="004B0D6A"/>
    <w:rsid w:val="004B3323"/>
    <w:rsid w:val="004B7A0B"/>
    <w:rsid w:val="004D6648"/>
    <w:rsid w:val="004E0378"/>
    <w:rsid w:val="00507D3C"/>
    <w:rsid w:val="00517640"/>
    <w:rsid w:val="00533551"/>
    <w:rsid w:val="005350E9"/>
    <w:rsid w:val="00554470"/>
    <w:rsid w:val="00591C65"/>
    <w:rsid w:val="00593ADB"/>
    <w:rsid w:val="005B70B6"/>
    <w:rsid w:val="005C0741"/>
    <w:rsid w:val="005C709F"/>
    <w:rsid w:val="005F26A1"/>
    <w:rsid w:val="0062061F"/>
    <w:rsid w:val="00624C9E"/>
    <w:rsid w:val="006450FD"/>
    <w:rsid w:val="00645479"/>
    <w:rsid w:val="0067747C"/>
    <w:rsid w:val="006803FF"/>
    <w:rsid w:val="006829F0"/>
    <w:rsid w:val="00696699"/>
    <w:rsid w:val="006A3344"/>
    <w:rsid w:val="006D4924"/>
    <w:rsid w:val="006D7015"/>
    <w:rsid w:val="007130BE"/>
    <w:rsid w:val="00724B38"/>
    <w:rsid w:val="00732A18"/>
    <w:rsid w:val="00733BB9"/>
    <w:rsid w:val="00737800"/>
    <w:rsid w:val="00742738"/>
    <w:rsid w:val="00747C87"/>
    <w:rsid w:val="007515E4"/>
    <w:rsid w:val="00753F1F"/>
    <w:rsid w:val="00755B63"/>
    <w:rsid w:val="00760B37"/>
    <w:rsid w:val="00770AA9"/>
    <w:rsid w:val="00775B23"/>
    <w:rsid w:val="00776929"/>
    <w:rsid w:val="00782004"/>
    <w:rsid w:val="00783E99"/>
    <w:rsid w:val="007D6329"/>
    <w:rsid w:val="007F0E4D"/>
    <w:rsid w:val="007F285E"/>
    <w:rsid w:val="007F79D7"/>
    <w:rsid w:val="008109E3"/>
    <w:rsid w:val="008146E8"/>
    <w:rsid w:val="008210A2"/>
    <w:rsid w:val="00846AB3"/>
    <w:rsid w:val="0085756F"/>
    <w:rsid w:val="00890810"/>
    <w:rsid w:val="008B031B"/>
    <w:rsid w:val="008B3BD1"/>
    <w:rsid w:val="008E11CC"/>
    <w:rsid w:val="0090478D"/>
    <w:rsid w:val="0091570E"/>
    <w:rsid w:val="0091670D"/>
    <w:rsid w:val="00936227"/>
    <w:rsid w:val="00944FCC"/>
    <w:rsid w:val="00947E00"/>
    <w:rsid w:val="009508BB"/>
    <w:rsid w:val="00961B67"/>
    <w:rsid w:val="00975B63"/>
    <w:rsid w:val="0098601A"/>
    <w:rsid w:val="00991047"/>
    <w:rsid w:val="009A772B"/>
    <w:rsid w:val="009C67F3"/>
    <w:rsid w:val="009E518D"/>
    <w:rsid w:val="009E5D2E"/>
    <w:rsid w:val="00A004A4"/>
    <w:rsid w:val="00A115AE"/>
    <w:rsid w:val="00A27614"/>
    <w:rsid w:val="00A31C6F"/>
    <w:rsid w:val="00A3441A"/>
    <w:rsid w:val="00A44AAC"/>
    <w:rsid w:val="00A50A79"/>
    <w:rsid w:val="00A74F4A"/>
    <w:rsid w:val="00A8391B"/>
    <w:rsid w:val="00A87D1A"/>
    <w:rsid w:val="00AD4726"/>
    <w:rsid w:val="00AE15EC"/>
    <w:rsid w:val="00AF146B"/>
    <w:rsid w:val="00B00AA6"/>
    <w:rsid w:val="00B33583"/>
    <w:rsid w:val="00B40C13"/>
    <w:rsid w:val="00B55E61"/>
    <w:rsid w:val="00B63044"/>
    <w:rsid w:val="00B82B44"/>
    <w:rsid w:val="00B92F70"/>
    <w:rsid w:val="00BB51FE"/>
    <w:rsid w:val="00BC1134"/>
    <w:rsid w:val="00BC1A57"/>
    <w:rsid w:val="00BC40B0"/>
    <w:rsid w:val="00BD0802"/>
    <w:rsid w:val="00BD7E34"/>
    <w:rsid w:val="00BE2CB3"/>
    <w:rsid w:val="00BF51CE"/>
    <w:rsid w:val="00C17313"/>
    <w:rsid w:val="00C24A1A"/>
    <w:rsid w:val="00C439EE"/>
    <w:rsid w:val="00C873E7"/>
    <w:rsid w:val="00C91722"/>
    <w:rsid w:val="00C93B5A"/>
    <w:rsid w:val="00C956B6"/>
    <w:rsid w:val="00C97311"/>
    <w:rsid w:val="00CB3C41"/>
    <w:rsid w:val="00CC28A1"/>
    <w:rsid w:val="00CE5698"/>
    <w:rsid w:val="00CF3288"/>
    <w:rsid w:val="00D0030B"/>
    <w:rsid w:val="00D05AAC"/>
    <w:rsid w:val="00D1700B"/>
    <w:rsid w:val="00D17F99"/>
    <w:rsid w:val="00D35DF6"/>
    <w:rsid w:val="00D50768"/>
    <w:rsid w:val="00D555DD"/>
    <w:rsid w:val="00DA5561"/>
    <w:rsid w:val="00DB43E2"/>
    <w:rsid w:val="00DB6B99"/>
    <w:rsid w:val="00DB71C4"/>
    <w:rsid w:val="00DD2B52"/>
    <w:rsid w:val="00DF5A01"/>
    <w:rsid w:val="00DF64D8"/>
    <w:rsid w:val="00E07471"/>
    <w:rsid w:val="00E07601"/>
    <w:rsid w:val="00E16E99"/>
    <w:rsid w:val="00E206FC"/>
    <w:rsid w:val="00E3475B"/>
    <w:rsid w:val="00E41569"/>
    <w:rsid w:val="00E44256"/>
    <w:rsid w:val="00E4490F"/>
    <w:rsid w:val="00E6002C"/>
    <w:rsid w:val="00E64F02"/>
    <w:rsid w:val="00E714AD"/>
    <w:rsid w:val="00E80D13"/>
    <w:rsid w:val="00E82837"/>
    <w:rsid w:val="00EA4A75"/>
    <w:rsid w:val="00EA69C7"/>
    <w:rsid w:val="00EB0AC5"/>
    <w:rsid w:val="00EB3F42"/>
    <w:rsid w:val="00EB7849"/>
    <w:rsid w:val="00ED229B"/>
    <w:rsid w:val="00ED4238"/>
    <w:rsid w:val="00ED79FF"/>
    <w:rsid w:val="00EF3FFA"/>
    <w:rsid w:val="00EF4A1C"/>
    <w:rsid w:val="00F11EDC"/>
    <w:rsid w:val="00F41B4E"/>
    <w:rsid w:val="00F5536B"/>
    <w:rsid w:val="00F715BA"/>
    <w:rsid w:val="00F7391B"/>
    <w:rsid w:val="00FC4B74"/>
    <w:rsid w:val="00FC53F6"/>
    <w:rsid w:val="00FC7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14F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193620128">
      <w:bodyDiv w:val="1"/>
      <w:marLeft w:val="0"/>
      <w:marRight w:val="0"/>
      <w:marTop w:val="0"/>
      <w:marBottom w:val="0"/>
      <w:divBdr>
        <w:top w:val="none" w:sz="0" w:space="0" w:color="auto"/>
        <w:left w:val="none" w:sz="0" w:space="0" w:color="auto"/>
        <w:bottom w:val="none" w:sz="0" w:space="0" w:color="auto"/>
        <w:right w:val="none" w:sz="0" w:space="0" w:color="auto"/>
      </w:divBdr>
    </w:div>
    <w:div w:id="234627467">
      <w:bodyDiv w:val="1"/>
      <w:marLeft w:val="0"/>
      <w:marRight w:val="0"/>
      <w:marTop w:val="0"/>
      <w:marBottom w:val="0"/>
      <w:divBdr>
        <w:top w:val="none" w:sz="0" w:space="0" w:color="auto"/>
        <w:left w:val="none" w:sz="0" w:space="0" w:color="auto"/>
        <w:bottom w:val="none" w:sz="0" w:space="0" w:color="auto"/>
        <w:right w:val="none" w:sz="0" w:space="0" w:color="auto"/>
      </w:divBdr>
    </w:div>
    <w:div w:id="28555258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419065015">
      <w:bodyDiv w:val="1"/>
      <w:marLeft w:val="0"/>
      <w:marRight w:val="0"/>
      <w:marTop w:val="0"/>
      <w:marBottom w:val="0"/>
      <w:divBdr>
        <w:top w:val="none" w:sz="0" w:space="0" w:color="auto"/>
        <w:left w:val="none" w:sz="0" w:space="0" w:color="auto"/>
        <w:bottom w:val="none" w:sz="0" w:space="0" w:color="auto"/>
        <w:right w:val="none" w:sz="0" w:space="0" w:color="auto"/>
      </w:divBdr>
    </w:div>
    <w:div w:id="466751379">
      <w:bodyDiv w:val="1"/>
      <w:marLeft w:val="0"/>
      <w:marRight w:val="0"/>
      <w:marTop w:val="0"/>
      <w:marBottom w:val="0"/>
      <w:divBdr>
        <w:top w:val="none" w:sz="0" w:space="0" w:color="auto"/>
        <w:left w:val="none" w:sz="0" w:space="0" w:color="auto"/>
        <w:bottom w:val="none" w:sz="0" w:space="0" w:color="auto"/>
        <w:right w:val="none" w:sz="0" w:space="0" w:color="auto"/>
      </w:divBdr>
    </w:div>
    <w:div w:id="524052460">
      <w:bodyDiv w:val="1"/>
      <w:marLeft w:val="0"/>
      <w:marRight w:val="0"/>
      <w:marTop w:val="0"/>
      <w:marBottom w:val="0"/>
      <w:divBdr>
        <w:top w:val="none" w:sz="0" w:space="0" w:color="auto"/>
        <w:left w:val="none" w:sz="0" w:space="0" w:color="auto"/>
        <w:bottom w:val="none" w:sz="0" w:space="0" w:color="auto"/>
        <w:right w:val="none" w:sz="0" w:space="0" w:color="auto"/>
      </w:divBdr>
    </w:div>
    <w:div w:id="524173989">
      <w:bodyDiv w:val="1"/>
      <w:marLeft w:val="0"/>
      <w:marRight w:val="0"/>
      <w:marTop w:val="0"/>
      <w:marBottom w:val="0"/>
      <w:divBdr>
        <w:top w:val="none" w:sz="0" w:space="0" w:color="auto"/>
        <w:left w:val="none" w:sz="0" w:space="0" w:color="auto"/>
        <w:bottom w:val="none" w:sz="0" w:space="0" w:color="auto"/>
        <w:right w:val="none" w:sz="0" w:space="0" w:color="auto"/>
      </w:divBdr>
    </w:div>
    <w:div w:id="530193333">
      <w:bodyDiv w:val="1"/>
      <w:marLeft w:val="0"/>
      <w:marRight w:val="0"/>
      <w:marTop w:val="0"/>
      <w:marBottom w:val="0"/>
      <w:divBdr>
        <w:top w:val="none" w:sz="0" w:space="0" w:color="auto"/>
        <w:left w:val="none" w:sz="0" w:space="0" w:color="auto"/>
        <w:bottom w:val="none" w:sz="0" w:space="0" w:color="auto"/>
        <w:right w:val="none" w:sz="0" w:space="0" w:color="auto"/>
      </w:divBdr>
    </w:div>
    <w:div w:id="541938062">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1987348">
      <w:bodyDiv w:val="1"/>
      <w:marLeft w:val="0"/>
      <w:marRight w:val="0"/>
      <w:marTop w:val="0"/>
      <w:marBottom w:val="0"/>
      <w:divBdr>
        <w:top w:val="none" w:sz="0" w:space="0" w:color="auto"/>
        <w:left w:val="none" w:sz="0" w:space="0" w:color="auto"/>
        <w:bottom w:val="none" w:sz="0" w:space="0" w:color="auto"/>
        <w:right w:val="none" w:sz="0" w:space="0" w:color="auto"/>
      </w:divBdr>
    </w:div>
    <w:div w:id="649873175">
      <w:bodyDiv w:val="1"/>
      <w:marLeft w:val="0"/>
      <w:marRight w:val="0"/>
      <w:marTop w:val="0"/>
      <w:marBottom w:val="0"/>
      <w:divBdr>
        <w:top w:val="none" w:sz="0" w:space="0" w:color="auto"/>
        <w:left w:val="none" w:sz="0" w:space="0" w:color="auto"/>
        <w:bottom w:val="none" w:sz="0" w:space="0" w:color="auto"/>
        <w:right w:val="none" w:sz="0" w:space="0" w:color="auto"/>
      </w:divBdr>
    </w:div>
    <w:div w:id="711803690">
      <w:bodyDiv w:val="1"/>
      <w:marLeft w:val="0"/>
      <w:marRight w:val="0"/>
      <w:marTop w:val="0"/>
      <w:marBottom w:val="0"/>
      <w:divBdr>
        <w:top w:val="none" w:sz="0" w:space="0" w:color="auto"/>
        <w:left w:val="none" w:sz="0" w:space="0" w:color="auto"/>
        <w:bottom w:val="none" w:sz="0" w:space="0" w:color="auto"/>
        <w:right w:val="none" w:sz="0" w:space="0" w:color="auto"/>
      </w:divBdr>
    </w:div>
    <w:div w:id="725495932">
      <w:bodyDiv w:val="1"/>
      <w:marLeft w:val="0"/>
      <w:marRight w:val="0"/>
      <w:marTop w:val="0"/>
      <w:marBottom w:val="0"/>
      <w:divBdr>
        <w:top w:val="none" w:sz="0" w:space="0" w:color="auto"/>
        <w:left w:val="none" w:sz="0" w:space="0" w:color="auto"/>
        <w:bottom w:val="none" w:sz="0" w:space="0" w:color="auto"/>
        <w:right w:val="none" w:sz="0" w:space="0" w:color="auto"/>
      </w:divBdr>
    </w:div>
    <w:div w:id="803933728">
      <w:bodyDiv w:val="1"/>
      <w:marLeft w:val="0"/>
      <w:marRight w:val="0"/>
      <w:marTop w:val="0"/>
      <w:marBottom w:val="0"/>
      <w:divBdr>
        <w:top w:val="none" w:sz="0" w:space="0" w:color="auto"/>
        <w:left w:val="none" w:sz="0" w:space="0" w:color="auto"/>
        <w:bottom w:val="none" w:sz="0" w:space="0" w:color="auto"/>
        <w:right w:val="none" w:sz="0" w:space="0" w:color="auto"/>
      </w:divBdr>
    </w:div>
    <w:div w:id="817528658">
      <w:bodyDiv w:val="1"/>
      <w:marLeft w:val="0"/>
      <w:marRight w:val="0"/>
      <w:marTop w:val="0"/>
      <w:marBottom w:val="0"/>
      <w:divBdr>
        <w:top w:val="none" w:sz="0" w:space="0" w:color="auto"/>
        <w:left w:val="none" w:sz="0" w:space="0" w:color="auto"/>
        <w:bottom w:val="none" w:sz="0" w:space="0" w:color="auto"/>
        <w:right w:val="none" w:sz="0" w:space="0" w:color="auto"/>
      </w:divBdr>
    </w:div>
    <w:div w:id="831918463">
      <w:bodyDiv w:val="1"/>
      <w:marLeft w:val="0"/>
      <w:marRight w:val="0"/>
      <w:marTop w:val="0"/>
      <w:marBottom w:val="0"/>
      <w:divBdr>
        <w:top w:val="none" w:sz="0" w:space="0" w:color="auto"/>
        <w:left w:val="none" w:sz="0" w:space="0" w:color="auto"/>
        <w:bottom w:val="none" w:sz="0" w:space="0" w:color="auto"/>
        <w:right w:val="none" w:sz="0" w:space="0" w:color="auto"/>
      </w:divBdr>
    </w:div>
    <w:div w:id="843471536">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4969423">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35139463">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400005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69425147">
      <w:bodyDiv w:val="1"/>
      <w:marLeft w:val="0"/>
      <w:marRight w:val="0"/>
      <w:marTop w:val="0"/>
      <w:marBottom w:val="0"/>
      <w:divBdr>
        <w:top w:val="none" w:sz="0" w:space="0" w:color="auto"/>
        <w:left w:val="none" w:sz="0" w:space="0" w:color="auto"/>
        <w:bottom w:val="none" w:sz="0" w:space="0" w:color="auto"/>
        <w:right w:val="none" w:sz="0" w:space="0" w:color="auto"/>
      </w:divBdr>
    </w:div>
    <w:div w:id="1097599843">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4700281">
      <w:bodyDiv w:val="1"/>
      <w:marLeft w:val="0"/>
      <w:marRight w:val="0"/>
      <w:marTop w:val="0"/>
      <w:marBottom w:val="0"/>
      <w:divBdr>
        <w:top w:val="none" w:sz="0" w:space="0" w:color="auto"/>
        <w:left w:val="none" w:sz="0" w:space="0" w:color="auto"/>
        <w:bottom w:val="none" w:sz="0" w:space="0" w:color="auto"/>
        <w:right w:val="none" w:sz="0" w:space="0" w:color="auto"/>
      </w:divBdr>
    </w:div>
    <w:div w:id="1321424585">
      <w:bodyDiv w:val="1"/>
      <w:marLeft w:val="0"/>
      <w:marRight w:val="0"/>
      <w:marTop w:val="0"/>
      <w:marBottom w:val="0"/>
      <w:divBdr>
        <w:top w:val="none" w:sz="0" w:space="0" w:color="auto"/>
        <w:left w:val="none" w:sz="0" w:space="0" w:color="auto"/>
        <w:bottom w:val="none" w:sz="0" w:space="0" w:color="auto"/>
        <w:right w:val="none" w:sz="0" w:space="0" w:color="auto"/>
      </w:divBdr>
    </w:div>
    <w:div w:id="1379817824">
      <w:bodyDiv w:val="1"/>
      <w:marLeft w:val="0"/>
      <w:marRight w:val="0"/>
      <w:marTop w:val="0"/>
      <w:marBottom w:val="0"/>
      <w:divBdr>
        <w:top w:val="none" w:sz="0" w:space="0" w:color="auto"/>
        <w:left w:val="none" w:sz="0" w:space="0" w:color="auto"/>
        <w:bottom w:val="none" w:sz="0" w:space="0" w:color="auto"/>
        <w:right w:val="none" w:sz="0" w:space="0" w:color="auto"/>
      </w:divBdr>
    </w:div>
    <w:div w:id="1417290298">
      <w:bodyDiv w:val="1"/>
      <w:marLeft w:val="0"/>
      <w:marRight w:val="0"/>
      <w:marTop w:val="0"/>
      <w:marBottom w:val="0"/>
      <w:divBdr>
        <w:top w:val="none" w:sz="0" w:space="0" w:color="auto"/>
        <w:left w:val="none" w:sz="0" w:space="0" w:color="auto"/>
        <w:bottom w:val="none" w:sz="0" w:space="0" w:color="auto"/>
        <w:right w:val="none" w:sz="0" w:space="0" w:color="auto"/>
      </w:divBdr>
    </w:div>
    <w:div w:id="1565683344">
      <w:bodyDiv w:val="1"/>
      <w:marLeft w:val="0"/>
      <w:marRight w:val="0"/>
      <w:marTop w:val="0"/>
      <w:marBottom w:val="0"/>
      <w:divBdr>
        <w:top w:val="none" w:sz="0" w:space="0" w:color="auto"/>
        <w:left w:val="none" w:sz="0" w:space="0" w:color="auto"/>
        <w:bottom w:val="none" w:sz="0" w:space="0" w:color="auto"/>
        <w:right w:val="none" w:sz="0" w:space="0" w:color="auto"/>
      </w:divBdr>
    </w:div>
    <w:div w:id="1572303732">
      <w:bodyDiv w:val="1"/>
      <w:marLeft w:val="0"/>
      <w:marRight w:val="0"/>
      <w:marTop w:val="0"/>
      <w:marBottom w:val="0"/>
      <w:divBdr>
        <w:top w:val="none" w:sz="0" w:space="0" w:color="auto"/>
        <w:left w:val="none" w:sz="0" w:space="0" w:color="auto"/>
        <w:bottom w:val="none" w:sz="0" w:space="0" w:color="auto"/>
        <w:right w:val="none" w:sz="0" w:space="0" w:color="auto"/>
      </w:divBdr>
    </w:div>
    <w:div w:id="165649261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763722719">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81431040">
      <w:bodyDiv w:val="1"/>
      <w:marLeft w:val="0"/>
      <w:marRight w:val="0"/>
      <w:marTop w:val="0"/>
      <w:marBottom w:val="0"/>
      <w:divBdr>
        <w:top w:val="none" w:sz="0" w:space="0" w:color="auto"/>
        <w:left w:val="none" w:sz="0" w:space="0" w:color="auto"/>
        <w:bottom w:val="none" w:sz="0" w:space="0" w:color="auto"/>
        <w:right w:val="none" w:sz="0" w:space="0" w:color="auto"/>
      </w:divBdr>
    </w:div>
    <w:div w:id="2002007564">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52683955">
      <w:bodyDiv w:val="1"/>
      <w:marLeft w:val="0"/>
      <w:marRight w:val="0"/>
      <w:marTop w:val="0"/>
      <w:marBottom w:val="0"/>
      <w:divBdr>
        <w:top w:val="none" w:sz="0" w:space="0" w:color="auto"/>
        <w:left w:val="none" w:sz="0" w:space="0" w:color="auto"/>
        <w:bottom w:val="none" w:sz="0" w:space="0" w:color="auto"/>
        <w:right w:val="none" w:sz="0" w:space="0" w:color="auto"/>
      </w:divBdr>
    </w:div>
    <w:div w:id="207304453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32435217">
      <w:bodyDiv w:val="1"/>
      <w:marLeft w:val="0"/>
      <w:marRight w:val="0"/>
      <w:marTop w:val="0"/>
      <w:marBottom w:val="0"/>
      <w:divBdr>
        <w:top w:val="none" w:sz="0" w:space="0" w:color="auto"/>
        <w:left w:val="none" w:sz="0" w:space="0" w:color="auto"/>
        <w:bottom w:val="none" w:sz="0" w:space="0" w:color="auto"/>
        <w:right w:val="none" w:sz="0" w:space="0" w:color="auto"/>
      </w:divBdr>
    </w:div>
    <w:div w:id="21424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1A42782E1B54CDBBB3FD0289982CCF0"/>
        <w:category>
          <w:name w:val="General"/>
          <w:gallery w:val="placeholder"/>
        </w:category>
        <w:types>
          <w:type w:val="bbPlcHdr"/>
        </w:types>
        <w:behaviors>
          <w:behavior w:val="content"/>
        </w:behaviors>
        <w:guid w:val="{61003299-2BB1-4680-8337-341275E6CF79}"/>
      </w:docPartPr>
      <w:docPartBody>
        <w:p w:rsidR="00AC2F77" w:rsidRDefault="00AC2F77" w:rsidP="00AC2F77">
          <w:pPr>
            <w:pStyle w:val="71A42782E1B54CDBBB3FD0289982CCF0"/>
          </w:pPr>
          <w:r w:rsidRPr="00C6081B">
            <w:rPr>
              <w:rStyle w:val="PlaceholderText"/>
            </w:rPr>
            <w:t>Click or tap here to enter text.</w:t>
          </w:r>
        </w:p>
      </w:docPartBody>
    </w:docPart>
    <w:docPart>
      <w:docPartPr>
        <w:name w:val="383983FE80D346E0B4CCD5C578044E49"/>
        <w:category>
          <w:name w:val="General"/>
          <w:gallery w:val="placeholder"/>
        </w:category>
        <w:types>
          <w:type w:val="bbPlcHdr"/>
        </w:types>
        <w:behaviors>
          <w:behavior w:val="content"/>
        </w:behaviors>
        <w:guid w:val="{CE4CEAE9-4907-495B-A0B7-7B26E6350805}"/>
      </w:docPartPr>
      <w:docPartBody>
        <w:p w:rsidR="00AC2F77" w:rsidRDefault="00AC2F77" w:rsidP="00AC2F77">
          <w:pPr>
            <w:pStyle w:val="383983FE80D346E0B4CCD5C578044E49"/>
          </w:pPr>
          <w:r w:rsidRPr="00C6081B">
            <w:rPr>
              <w:rStyle w:val="PlaceholderText"/>
            </w:rPr>
            <w:t>Click or tap here to enter text.</w:t>
          </w:r>
        </w:p>
      </w:docPartBody>
    </w:docPart>
    <w:docPart>
      <w:docPartPr>
        <w:name w:val="F22F58144CC44E91BFC7E5A6C88EFD02"/>
        <w:category>
          <w:name w:val="General"/>
          <w:gallery w:val="placeholder"/>
        </w:category>
        <w:types>
          <w:type w:val="bbPlcHdr"/>
        </w:types>
        <w:behaviors>
          <w:behavior w:val="content"/>
        </w:behaviors>
        <w:guid w:val="{CEFC1FC7-4328-43C4-B1C8-0A4D3ED1D291}"/>
      </w:docPartPr>
      <w:docPartBody>
        <w:p w:rsidR="00AC2F77" w:rsidRDefault="00AC2F77" w:rsidP="00AC2F77">
          <w:pPr>
            <w:pStyle w:val="F22F58144CC44E91BFC7E5A6C88EFD02"/>
          </w:pPr>
          <w:r w:rsidRPr="004C4EA8">
            <w:rPr>
              <w:rStyle w:val="PlaceholderText"/>
            </w:rPr>
            <w:t>Click or tap here to enter text.</w:t>
          </w:r>
        </w:p>
      </w:docPartBody>
    </w:docPart>
    <w:docPart>
      <w:docPartPr>
        <w:name w:val="7C2A1A7B49704482AEB05D71AEE0CB56"/>
        <w:category>
          <w:name w:val="General"/>
          <w:gallery w:val="placeholder"/>
        </w:category>
        <w:types>
          <w:type w:val="bbPlcHdr"/>
        </w:types>
        <w:behaviors>
          <w:behavior w:val="content"/>
        </w:behaviors>
        <w:guid w:val="{CC639725-1946-41CD-BEAE-5F599E71CDC9}"/>
      </w:docPartPr>
      <w:docPartBody>
        <w:p w:rsidR="00AC2F77" w:rsidRDefault="00AC2F77" w:rsidP="00AC2F77">
          <w:pPr>
            <w:pStyle w:val="7C2A1A7B49704482AEB05D71AEE0CB56"/>
          </w:pPr>
          <w:r w:rsidRPr="004C4EA8">
            <w:rPr>
              <w:rStyle w:val="PlaceholderText"/>
            </w:rPr>
            <w:t>Click or tap here to enter text.</w:t>
          </w:r>
        </w:p>
      </w:docPartBody>
    </w:docPart>
    <w:docPart>
      <w:docPartPr>
        <w:name w:val="DE90E8D8B79D4A89902401CB3316C950"/>
        <w:category>
          <w:name w:val="General"/>
          <w:gallery w:val="placeholder"/>
        </w:category>
        <w:types>
          <w:type w:val="bbPlcHdr"/>
        </w:types>
        <w:behaviors>
          <w:behavior w:val="content"/>
        </w:behaviors>
        <w:guid w:val="{5713AC16-126C-41BD-9BE8-10C6D1A62163}"/>
      </w:docPartPr>
      <w:docPartBody>
        <w:p w:rsidR="00AC2F77" w:rsidRDefault="00AC2F77" w:rsidP="00AC2F77">
          <w:pPr>
            <w:pStyle w:val="DE90E8D8B79D4A89902401CB3316C950"/>
          </w:pPr>
          <w:r w:rsidRPr="004C4EA8">
            <w:rPr>
              <w:rStyle w:val="PlaceholderText"/>
            </w:rPr>
            <w:t>Click or tap here to enter text.</w:t>
          </w:r>
        </w:p>
      </w:docPartBody>
    </w:docPart>
    <w:docPart>
      <w:docPartPr>
        <w:name w:val="030F9896EDB44B798AFBDCB259B9BB8A"/>
        <w:category>
          <w:name w:val="General"/>
          <w:gallery w:val="placeholder"/>
        </w:category>
        <w:types>
          <w:type w:val="bbPlcHdr"/>
        </w:types>
        <w:behaviors>
          <w:behavior w:val="content"/>
        </w:behaviors>
        <w:guid w:val="{6634F7E4-6BB8-4312-9BDC-7084596535B8}"/>
      </w:docPartPr>
      <w:docPartBody>
        <w:p w:rsidR="00AC2F77" w:rsidRDefault="00AC2F77" w:rsidP="00AC2F77">
          <w:pPr>
            <w:pStyle w:val="030F9896EDB44B798AFBDCB259B9BB8A"/>
          </w:pPr>
          <w:r w:rsidRPr="004C4EA8">
            <w:rPr>
              <w:rStyle w:val="PlaceholderText"/>
            </w:rPr>
            <w:t>Click or tap here to enter text.</w:t>
          </w:r>
        </w:p>
      </w:docPartBody>
    </w:docPart>
    <w:docPart>
      <w:docPartPr>
        <w:name w:val="F87EB325272144B5A7779D1A49A0C55E"/>
        <w:category>
          <w:name w:val="General"/>
          <w:gallery w:val="placeholder"/>
        </w:category>
        <w:types>
          <w:type w:val="bbPlcHdr"/>
        </w:types>
        <w:behaviors>
          <w:behavior w:val="content"/>
        </w:behaviors>
        <w:guid w:val="{1C811400-FF69-4517-9EAC-744DBF2B5C23}"/>
      </w:docPartPr>
      <w:docPartBody>
        <w:p w:rsidR="00AC2F77" w:rsidRDefault="00AC2F77" w:rsidP="00AC2F77">
          <w:pPr>
            <w:pStyle w:val="F87EB325272144B5A7779D1A49A0C55E"/>
          </w:pPr>
          <w:r w:rsidRPr="004C4EA8">
            <w:rPr>
              <w:rStyle w:val="PlaceholderText"/>
            </w:rPr>
            <w:t>Click or tap here to enter text.</w:t>
          </w:r>
        </w:p>
      </w:docPartBody>
    </w:docPart>
    <w:docPart>
      <w:docPartPr>
        <w:name w:val="89948AAFEECA4597A29ACE26F355DF5C"/>
        <w:category>
          <w:name w:val="General"/>
          <w:gallery w:val="placeholder"/>
        </w:category>
        <w:types>
          <w:type w:val="bbPlcHdr"/>
        </w:types>
        <w:behaviors>
          <w:behavior w:val="content"/>
        </w:behaviors>
        <w:guid w:val="{45E83678-A708-490E-AF74-7650B4424559}"/>
      </w:docPartPr>
      <w:docPartBody>
        <w:p w:rsidR="00AC2F77" w:rsidRDefault="00AC2F77" w:rsidP="00AC2F77">
          <w:pPr>
            <w:pStyle w:val="89948AAFEECA4597A29ACE26F355DF5C"/>
          </w:pPr>
          <w:r w:rsidRPr="004C4EA8">
            <w:rPr>
              <w:rStyle w:val="PlaceholderText"/>
            </w:rPr>
            <w:t>Click or tap here to enter text.</w:t>
          </w:r>
        </w:p>
      </w:docPartBody>
    </w:docPart>
    <w:docPart>
      <w:docPartPr>
        <w:name w:val="880D72585A194244BF05021D8070339F"/>
        <w:category>
          <w:name w:val="General"/>
          <w:gallery w:val="placeholder"/>
        </w:category>
        <w:types>
          <w:type w:val="bbPlcHdr"/>
        </w:types>
        <w:behaviors>
          <w:behavior w:val="content"/>
        </w:behaviors>
        <w:guid w:val="{2803C3FE-105B-4E3A-A521-F1F3518A9F77}"/>
      </w:docPartPr>
      <w:docPartBody>
        <w:p w:rsidR="00AC2F77" w:rsidRDefault="00AC2F77" w:rsidP="00AC2F77">
          <w:pPr>
            <w:pStyle w:val="880D72585A194244BF05021D8070339F"/>
          </w:pPr>
          <w:r w:rsidRPr="004C4EA8">
            <w:rPr>
              <w:rStyle w:val="PlaceholderText"/>
            </w:rPr>
            <w:t>Click or tap here to enter text.</w:t>
          </w:r>
        </w:p>
      </w:docPartBody>
    </w:docPart>
    <w:docPart>
      <w:docPartPr>
        <w:name w:val="8CDFB37F69384855B7C0C6A2DED9A64F"/>
        <w:category>
          <w:name w:val="General"/>
          <w:gallery w:val="placeholder"/>
        </w:category>
        <w:types>
          <w:type w:val="bbPlcHdr"/>
        </w:types>
        <w:behaviors>
          <w:behavior w:val="content"/>
        </w:behaviors>
        <w:guid w:val="{61EC612F-F403-49C2-928F-28D9EC48AA63}"/>
      </w:docPartPr>
      <w:docPartBody>
        <w:p w:rsidR="00AC2F77" w:rsidRDefault="00AC2F77" w:rsidP="00AC2F77">
          <w:pPr>
            <w:pStyle w:val="8CDFB37F69384855B7C0C6A2DED9A64F"/>
          </w:pPr>
          <w:r w:rsidRPr="004C4EA8">
            <w:rPr>
              <w:rStyle w:val="PlaceholderText"/>
            </w:rPr>
            <w:t>Click or tap here to enter text.</w:t>
          </w:r>
        </w:p>
      </w:docPartBody>
    </w:docPart>
    <w:docPart>
      <w:docPartPr>
        <w:name w:val="D0D73678F0E2488C9862242C84BCC61E"/>
        <w:category>
          <w:name w:val="General"/>
          <w:gallery w:val="placeholder"/>
        </w:category>
        <w:types>
          <w:type w:val="bbPlcHdr"/>
        </w:types>
        <w:behaviors>
          <w:behavior w:val="content"/>
        </w:behaviors>
        <w:guid w:val="{F6090B84-2D93-4CF8-96D9-3BA1CB727268}"/>
      </w:docPartPr>
      <w:docPartBody>
        <w:p w:rsidR="00AC2F77" w:rsidRDefault="00AC2F77" w:rsidP="00AC2F77">
          <w:pPr>
            <w:pStyle w:val="D0D73678F0E2488C9862242C84BCC61E"/>
          </w:pPr>
          <w:r w:rsidRPr="004C4EA8">
            <w:rPr>
              <w:rStyle w:val="PlaceholderText"/>
            </w:rPr>
            <w:t>Click or tap here to enter text.</w:t>
          </w:r>
        </w:p>
      </w:docPartBody>
    </w:docPart>
    <w:docPart>
      <w:docPartPr>
        <w:name w:val="21F8738666D146B8B731B39B1BFBAF17"/>
        <w:category>
          <w:name w:val="General"/>
          <w:gallery w:val="placeholder"/>
        </w:category>
        <w:types>
          <w:type w:val="bbPlcHdr"/>
        </w:types>
        <w:behaviors>
          <w:behavior w:val="content"/>
        </w:behaviors>
        <w:guid w:val="{9D9B3B2C-C58C-4FCC-B85B-8473209B091C}"/>
      </w:docPartPr>
      <w:docPartBody>
        <w:p w:rsidR="00AC2F77" w:rsidRDefault="00AC2F77" w:rsidP="00AC2F77">
          <w:pPr>
            <w:pStyle w:val="21F8738666D146B8B731B39B1BFBAF17"/>
          </w:pPr>
          <w:r w:rsidRPr="004C4EA8">
            <w:rPr>
              <w:rStyle w:val="PlaceholderText"/>
            </w:rPr>
            <w:t>Click or tap here to enter text.</w:t>
          </w:r>
        </w:p>
      </w:docPartBody>
    </w:docPart>
    <w:docPart>
      <w:docPartPr>
        <w:name w:val="EF810161404C4DC094E698CE04D76B5C"/>
        <w:category>
          <w:name w:val="General"/>
          <w:gallery w:val="placeholder"/>
        </w:category>
        <w:types>
          <w:type w:val="bbPlcHdr"/>
        </w:types>
        <w:behaviors>
          <w:behavior w:val="content"/>
        </w:behaviors>
        <w:guid w:val="{A437A353-5443-430D-B9F7-04310C872A20}"/>
      </w:docPartPr>
      <w:docPartBody>
        <w:p w:rsidR="00AC2F77" w:rsidRDefault="00AC2F77" w:rsidP="00AC2F77">
          <w:pPr>
            <w:pStyle w:val="EF810161404C4DC094E698CE04D76B5C"/>
          </w:pPr>
          <w:r w:rsidRPr="004C4EA8">
            <w:rPr>
              <w:rStyle w:val="PlaceholderText"/>
            </w:rPr>
            <w:t>Click or tap here to enter text.</w:t>
          </w:r>
        </w:p>
      </w:docPartBody>
    </w:docPart>
    <w:docPart>
      <w:docPartPr>
        <w:name w:val="BE504DE7A4484F469A7D21284042EA5A"/>
        <w:category>
          <w:name w:val="General"/>
          <w:gallery w:val="placeholder"/>
        </w:category>
        <w:types>
          <w:type w:val="bbPlcHdr"/>
        </w:types>
        <w:behaviors>
          <w:behavior w:val="content"/>
        </w:behaviors>
        <w:guid w:val="{BEB696ED-33E2-4905-9350-03E97A7C765A}"/>
      </w:docPartPr>
      <w:docPartBody>
        <w:p w:rsidR="00AC2F77" w:rsidRDefault="00AC2F77" w:rsidP="00AC2F77">
          <w:pPr>
            <w:pStyle w:val="BE504DE7A4484F469A7D21284042EA5A"/>
          </w:pPr>
          <w:r w:rsidRPr="004C4EA8">
            <w:rPr>
              <w:rStyle w:val="PlaceholderText"/>
            </w:rPr>
            <w:t>Click or tap here to enter text.</w:t>
          </w:r>
        </w:p>
      </w:docPartBody>
    </w:docPart>
    <w:docPart>
      <w:docPartPr>
        <w:name w:val="D1732DCB4E324B94A7ED7F82395FA0DD"/>
        <w:category>
          <w:name w:val="General"/>
          <w:gallery w:val="placeholder"/>
        </w:category>
        <w:types>
          <w:type w:val="bbPlcHdr"/>
        </w:types>
        <w:behaviors>
          <w:behavior w:val="content"/>
        </w:behaviors>
        <w:guid w:val="{B3886899-A734-407E-9958-C661D7E29497}"/>
      </w:docPartPr>
      <w:docPartBody>
        <w:p w:rsidR="00AC2F77" w:rsidRDefault="00AC2F77" w:rsidP="00AC2F77">
          <w:pPr>
            <w:pStyle w:val="D1732DCB4E324B94A7ED7F82395FA0DD"/>
          </w:pPr>
          <w:r w:rsidRPr="004C4EA8">
            <w:rPr>
              <w:rStyle w:val="PlaceholderText"/>
            </w:rPr>
            <w:t>Click or tap here to enter text.</w:t>
          </w:r>
        </w:p>
      </w:docPartBody>
    </w:docPart>
    <w:docPart>
      <w:docPartPr>
        <w:name w:val="5089429E64A54B2B8EAF39C0778BB0EA"/>
        <w:category>
          <w:name w:val="General"/>
          <w:gallery w:val="placeholder"/>
        </w:category>
        <w:types>
          <w:type w:val="bbPlcHdr"/>
        </w:types>
        <w:behaviors>
          <w:behavior w:val="content"/>
        </w:behaviors>
        <w:guid w:val="{6197538D-A883-4428-B1F4-790737C5BBEA}"/>
      </w:docPartPr>
      <w:docPartBody>
        <w:p w:rsidR="00AC2F77" w:rsidRDefault="00AC2F77" w:rsidP="00AC2F77">
          <w:pPr>
            <w:pStyle w:val="5089429E64A54B2B8EAF39C0778BB0EA"/>
          </w:pPr>
          <w:r w:rsidRPr="004C4EA8">
            <w:rPr>
              <w:rStyle w:val="PlaceholderText"/>
            </w:rPr>
            <w:t>Click or tap here to enter text.</w:t>
          </w:r>
        </w:p>
      </w:docPartBody>
    </w:docPart>
    <w:docPart>
      <w:docPartPr>
        <w:name w:val="2877CCF27E1545F88AFBB20861A0C8B9"/>
        <w:category>
          <w:name w:val="General"/>
          <w:gallery w:val="placeholder"/>
        </w:category>
        <w:types>
          <w:type w:val="bbPlcHdr"/>
        </w:types>
        <w:behaviors>
          <w:behavior w:val="content"/>
        </w:behaviors>
        <w:guid w:val="{0F237C93-5091-44EF-89ED-C32C9C96FEF2}"/>
      </w:docPartPr>
      <w:docPartBody>
        <w:p w:rsidR="00AC2F77" w:rsidRDefault="00AC2F77" w:rsidP="00AC2F77">
          <w:pPr>
            <w:pStyle w:val="2877CCF27E1545F88AFBB20861A0C8B9"/>
          </w:pPr>
          <w:r w:rsidRPr="004C4EA8">
            <w:rPr>
              <w:rStyle w:val="PlaceholderText"/>
            </w:rPr>
            <w:t>Click or tap here to enter text.</w:t>
          </w:r>
        </w:p>
      </w:docPartBody>
    </w:docPart>
    <w:docPart>
      <w:docPartPr>
        <w:name w:val="6B3166C5ABA249F09CC52072DC459A8B"/>
        <w:category>
          <w:name w:val="General"/>
          <w:gallery w:val="placeholder"/>
        </w:category>
        <w:types>
          <w:type w:val="bbPlcHdr"/>
        </w:types>
        <w:behaviors>
          <w:behavior w:val="content"/>
        </w:behaviors>
        <w:guid w:val="{AF7F6386-D3CE-4B8B-B45F-69CC92D57343}"/>
      </w:docPartPr>
      <w:docPartBody>
        <w:p w:rsidR="00AC2F77" w:rsidRDefault="00AC2F77" w:rsidP="00AC2F77">
          <w:pPr>
            <w:pStyle w:val="6B3166C5ABA249F09CC52072DC459A8B"/>
          </w:pPr>
          <w:r w:rsidRPr="004C4EA8">
            <w:rPr>
              <w:rStyle w:val="PlaceholderText"/>
            </w:rPr>
            <w:t>Click or tap here to enter text.</w:t>
          </w:r>
        </w:p>
      </w:docPartBody>
    </w:docPart>
    <w:docPart>
      <w:docPartPr>
        <w:name w:val="AF774584032141FAA98B3089E873592F"/>
        <w:category>
          <w:name w:val="General"/>
          <w:gallery w:val="placeholder"/>
        </w:category>
        <w:types>
          <w:type w:val="bbPlcHdr"/>
        </w:types>
        <w:behaviors>
          <w:behavior w:val="content"/>
        </w:behaviors>
        <w:guid w:val="{5B7A2AF1-04EE-4BCE-B799-51A1DBFAC296}"/>
      </w:docPartPr>
      <w:docPartBody>
        <w:p w:rsidR="00AC2F77" w:rsidRDefault="00AC2F77" w:rsidP="00AC2F77">
          <w:pPr>
            <w:pStyle w:val="AF774584032141FAA98B3089E873592F"/>
          </w:pPr>
          <w:r w:rsidRPr="004C4EA8">
            <w:rPr>
              <w:rStyle w:val="PlaceholderText"/>
            </w:rPr>
            <w:t>Click or tap here to enter text.</w:t>
          </w:r>
        </w:p>
      </w:docPartBody>
    </w:docPart>
    <w:docPart>
      <w:docPartPr>
        <w:name w:val="DAE9ED4FE8A545B08247B7D5ADA09E4B"/>
        <w:category>
          <w:name w:val="General"/>
          <w:gallery w:val="placeholder"/>
        </w:category>
        <w:types>
          <w:type w:val="bbPlcHdr"/>
        </w:types>
        <w:behaviors>
          <w:behavior w:val="content"/>
        </w:behaviors>
        <w:guid w:val="{C2735A13-9A1F-4E06-AD94-014285A4A848}"/>
      </w:docPartPr>
      <w:docPartBody>
        <w:p w:rsidR="00AC2F77" w:rsidRDefault="00AC2F77" w:rsidP="00AC2F77">
          <w:pPr>
            <w:pStyle w:val="DAE9ED4FE8A545B08247B7D5ADA09E4B"/>
          </w:pPr>
          <w:r w:rsidRPr="004C4EA8">
            <w:rPr>
              <w:rStyle w:val="PlaceholderText"/>
            </w:rPr>
            <w:t>Click or tap here to enter text.</w:t>
          </w:r>
        </w:p>
      </w:docPartBody>
    </w:docPart>
    <w:docPart>
      <w:docPartPr>
        <w:name w:val="4BDBDB67443F474DA5904E42A7151C39"/>
        <w:category>
          <w:name w:val="General"/>
          <w:gallery w:val="placeholder"/>
        </w:category>
        <w:types>
          <w:type w:val="bbPlcHdr"/>
        </w:types>
        <w:behaviors>
          <w:behavior w:val="content"/>
        </w:behaviors>
        <w:guid w:val="{619E52B8-3C49-43E2-82E1-DD26E59D3A9F}"/>
      </w:docPartPr>
      <w:docPartBody>
        <w:p w:rsidR="00AC2F77" w:rsidRDefault="00AC2F77" w:rsidP="00AC2F77">
          <w:pPr>
            <w:pStyle w:val="4BDBDB67443F474DA5904E42A7151C39"/>
          </w:pPr>
          <w:r w:rsidRPr="004C4EA8">
            <w:rPr>
              <w:rStyle w:val="PlaceholderText"/>
            </w:rPr>
            <w:t>Click or tap here to enter text.</w:t>
          </w:r>
        </w:p>
      </w:docPartBody>
    </w:docPart>
    <w:docPart>
      <w:docPartPr>
        <w:name w:val="8D5779ED357D4C609C6C79F2438C8124"/>
        <w:category>
          <w:name w:val="General"/>
          <w:gallery w:val="placeholder"/>
        </w:category>
        <w:types>
          <w:type w:val="bbPlcHdr"/>
        </w:types>
        <w:behaviors>
          <w:behavior w:val="content"/>
        </w:behaviors>
        <w:guid w:val="{68FE0F2A-6EF6-4457-A09E-F718AE7A88EC}"/>
      </w:docPartPr>
      <w:docPartBody>
        <w:p w:rsidR="00AC2F77" w:rsidRDefault="00AC2F77" w:rsidP="00AC2F77">
          <w:pPr>
            <w:pStyle w:val="8D5779ED357D4C609C6C79F2438C8124"/>
          </w:pPr>
          <w:r w:rsidRPr="004C4EA8">
            <w:rPr>
              <w:rStyle w:val="PlaceholderText"/>
            </w:rPr>
            <w:t>Click or tap here to enter text.</w:t>
          </w:r>
        </w:p>
      </w:docPartBody>
    </w:docPart>
    <w:docPart>
      <w:docPartPr>
        <w:name w:val="147DB2352B1E4C3C99298657E74FBA09"/>
        <w:category>
          <w:name w:val="General"/>
          <w:gallery w:val="placeholder"/>
        </w:category>
        <w:types>
          <w:type w:val="bbPlcHdr"/>
        </w:types>
        <w:behaviors>
          <w:behavior w:val="content"/>
        </w:behaviors>
        <w:guid w:val="{96028D38-51B0-4C97-B7A6-08A86BA5BBB0}"/>
      </w:docPartPr>
      <w:docPartBody>
        <w:p w:rsidR="00AC2F77" w:rsidRDefault="00AC2F77" w:rsidP="00AC2F77">
          <w:pPr>
            <w:pStyle w:val="147DB2352B1E4C3C99298657E74FBA09"/>
          </w:pPr>
          <w:r w:rsidRPr="004C4EA8">
            <w:rPr>
              <w:rStyle w:val="PlaceholderText"/>
            </w:rPr>
            <w:t>Click or tap here to enter text.</w:t>
          </w:r>
        </w:p>
      </w:docPartBody>
    </w:docPart>
    <w:docPart>
      <w:docPartPr>
        <w:name w:val="1DAC00E3DDFF40A49C30ED21C40ECBBB"/>
        <w:category>
          <w:name w:val="General"/>
          <w:gallery w:val="placeholder"/>
        </w:category>
        <w:types>
          <w:type w:val="bbPlcHdr"/>
        </w:types>
        <w:behaviors>
          <w:behavior w:val="content"/>
        </w:behaviors>
        <w:guid w:val="{5C26983F-B4A8-43D8-91F1-726AA0C7328F}"/>
      </w:docPartPr>
      <w:docPartBody>
        <w:p w:rsidR="00AC2F77" w:rsidRDefault="00AC2F77" w:rsidP="00AC2F77">
          <w:pPr>
            <w:pStyle w:val="1DAC00E3DDFF40A49C30ED21C40ECBBB"/>
          </w:pPr>
          <w:r w:rsidRPr="004C4EA8">
            <w:rPr>
              <w:rStyle w:val="PlaceholderText"/>
            </w:rPr>
            <w:t>Click or tap here to enter text.</w:t>
          </w:r>
        </w:p>
      </w:docPartBody>
    </w:docPart>
    <w:docPart>
      <w:docPartPr>
        <w:name w:val="BA604482A3524F21B0AC5B8923034AB4"/>
        <w:category>
          <w:name w:val="General"/>
          <w:gallery w:val="placeholder"/>
        </w:category>
        <w:types>
          <w:type w:val="bbPlcHdr"/>
        </w:types>
        <w:behaviors>
          <w:behavior w:val="content"/>
        </w:behaviors>
        <w:guid w:val="{5375627D-C57D-470B-A60F-FADD4E887386}"/>
      </w:docPartPr>
      <w:docPartBody>
        <w:p w:rsidR="00AC2F77" w:rsidRDefault="00AC2F77" w:rsidP="00AC2F77">
          <w:pPr>
            <w:pStyle w:val="BA604482A3524F21B0AC5B8923034AB4"/>
          </w:pPr>
          <w:r w:rsidRPr="004C4EA8">
            <w:rPr>
              <w:rStyle w:val="PlaceholderText"/>
            </w:rPr>
            <w:t>Click or tap here to enter text.</w:t>
          </w:r>
        </w:p>
      </w:docPartBody>
    </w:docPart>
    <w:docPart>
      <w:docPartPr>
        <w:name w:val="522C85891B0D4BC5A1079096C62EA1B6"/>
        <w:category>
          <w:name w:val="General"/>
          <w:gallery w:val="placeholder"/>
        </w:category>
        <w:types>
          <w:type w:val="bbPlcHdr"/>
        </w:types>
        <w:behaviors>
          <w:behavior w:val="content"/>
        </w:behaviors>
        <w:guid w:val="{2B03D9D2-19C0-4357-A20D-F3EE75FB2790}"/>
      </w:docPartPr>
      <w:docPartBody>
        <w:p w:rsidR="00AC2F77" w:rsidRDefault="00AC2F77" w:rsidP="00AC2F77">
          <w:pPr>
            <w:pStyle w:val="522C85891B0D4BC5A1079096C62EA1B6"/>
          </w:pPr>
          <w:r w:rsidRPr="004C4EA8">
            <w:rPr>
              <w:rStyle w:val="PlaceholderText"/>
            </w:rPr>
            <w:t>Click or tap here to enter text.</w:t>
          </w:r>
        </w:p>
      </w:docPartBody>
    </w:docPart>
    <w:docPart>
      <w:docPartPr>
        <w:name w:val="623A119493C64DF7B241F8740340BD11"/>
        <w:category>
          <w:name w:val="General"/>
          <w:gallery w:val="placeholder"/>
        </w:category>
        <w:types>
          <w:type w:val="bbPlcHdr"/>
        </w:types>
        <w:behaviors>
          <w:behavior w:val="content"/>
        </w:behaviors>
        <w:guid w:val="{E7F3B746-E30E-41DF-9073-1611EB1C37D7}"/>
      </w:docPartPr>
      <w:docPartBody>
        <w:p w:rsidR="00AC2F77" w:rsidRDefault="00AC2F77" w:rsidP="00AC2F77">
          <w:pPr>
            <w:pStyle w:val="623A119493C64DF7B241F8740340BD11"/>
          </w:pPr>
          <w:r w:rsidRPr="004C4EA8">
            <w:rPr>
              <w:rStyle w:val="PlaceholderText"/>
            </w:rPr>
            <w:t>Click or tap here to enter text.</w:t>
          </w:r>
        </w:p>
      </w:docPartBody>
    </w:docPart>
    <w:docPart>
      <w:docPartPr>
        <w:name w:val="43B43D21C9DB4FBFBFEBD20024A4658A"/>
        <w:category>
          <w:name w:val="General"/>
          <w:gallery w:val="placeholder"/>
        </w:category>
        <w:types>
          <w:type w:val="bbPlcHdr"/>
        </w:types>
        <w:behaviors>
          <w:behavior w:val="content"/>
        </w:behaviors>
        <w:guid w:val="{2766B2B9-B6A3-439F-B8E4-893E848A0FB2}"/>
      </w:docPartPr>
      <w:docPartBody>
        <w:p w:rsidR="00AC2F77" w:rsidRDefault="00AC2F77" w:rsidP="00AC2F77">
          <w:pPr>
            <w:pStyle w:val="43B43D21C9DB4FBFBFEBD20024A4658A"/>
          </w:pPr>
          <w:r w:rsidRPr="004C4EA8">
            <w:rPr>
              <w:rStyle w:val="PlaceholderText"/>
            </w:rPr>
            <w:t>Click or tap here to enter text.</w:t>
          </w:r>
        </w:p>
      </w:docPartBody>
    </w:docPart>
    <w:docPart>
      <w:docPartPr>
        <w:name w:val="2A0578371EED499294A968208430CD7D"/>
        <w:category>
          <w:name w:val="General"/>
          <w:gallery w:val="placeholder"/>
        </w:category>
        <w:types>
          <w:type w:val="bbPlcHdr"/>
        </w:types>
        <w:behaviors>
          <w:behavior w:val="content"/>
        </w:behaviors>
        <w:guid w:val="{D188FB27-664C-46E8-A5ED-D8500ABFDB49}"/>
      </w:docPartPr>
      <w:docPartBody>
        <w:p w:rsidR="00AC2F77" w:rsidRDefault="00AC2F77" w:rsidP="00AC2F77">
          <w:pPr>
            <w:pStyle w:val="2A0578371EED499294A968208430CD7D"/>
          </w:pPr>
          <w:r w:rsidRPr="004C4EA8">
            <w:rPr>
              <w:rStyle w:val="PlaceholderText"/>
            </w:rPr>
            <w:t>Click or tap here to enter text.</w:t>
          </w:r>
        </w:p>
      </w:docPartBody>
    </w:docPart>
    <w:docPart>
      <w:docPartPr>
        <w:name w:val="ED7C0E4515704415A7285A96E1ACBB92"/>
        <w:category>
          <w:name w:val="General"/>
          <w:gallery w:val="placeholder"/>
        </w:category>
        <w:types>
          <w:type w:val="bbPlcHdr"/>
        </w:types>
        <w:behaviors>
          <w:behavior w:val="content"/>
        </w:behaviors>
        <w:guid w:val="{B59E34F5-E549-4733-9187-D71D607576DA}"/>
      </w:docPartPr>
      <w:docPartBody>
        <w:p w:rsidR="00AC2F77" w:rsidRDefault="00AC2F77" w:rsidP="00AC2F77">
          <w:pPr>
            <w:pStyle w:val="ED7C0E4515704415A7285A96E1ACBB92"/>
          </w:pPr>
          <w:r w:rsidRPr="004C4EA8">
            <w:rPr>
              <w:rStyle w:val="PlaceholderText"/>
            </w:rPr>
            <w:t>Click or tap here to enter text.</w:t>
          </w:r>
        </w:p>
      </w:docPartBody>
    </w:docPart>
    <w:docPart>
      <w:docPartPr>
        <w:name w:val="96B924BC7E814D7A9FD82139D48B6A8A"/>
        <w:category>
          <w:name w:val="General"/>
          <w:gallery w:val="placeholder"/>
        </w:category>
        <w:types>
          <w:type w:val="bbPlcHdr"/>
        </w:types>
        <w:behaviors>
          <w:behavior w:val="content"/>
        </w:behaviors>
        <w:guid w:val="{CE36E446-35FA-4888-8A42-54A94D39FC55}"/>
      </w:docPartPr>
      <w:docPartBody>
        <w:p w:rsidR="00AC2F77" w:rsidRDefault="00AC2F77" w:rsidP="00AC2F77">
          <w:pPr>
            <w:pStyle w:val="96B924BC7E814D7A9FD82139D48B6A8A"/>
          </w:pPr>
          <w:r w:rsidRPr="004C4EA8">
            <w:rPr>
              <w:rStyle w:val="PlaceholderText"/>
            </w:rPr>
            <w:t>Click or tap here to enter text.</w:t>
          </w:r>
        </w:p>
      </w:docPartBody>
    </w:docPart>
    <w:docPart>
      <w:docPartPr>
        <w:name w:val="E33B9491F5D143978D2FE0F1E8595534"/>
        <w:category>
          <w:name w:val="General"/>
          <w:gallery w:val="placeholder"/>
        </w:category>
        <w:types>
          <w:type w:val="bbPlcHdr"/>
        </w:types>
        <w:behaviors>
          <w:behavior w:val="content"/>
        </w:behaviors>
        <w:guid w:val="{81189144-0C75-4A30-8F1D-4F280BF9E137}"/>
      </w:docPartPr>
      <w:docPartBody>
        <w:p w:rsidR="00AC2F77" w:rsidRDefault="00AC2F77" w:rsidP="00AC2F77">
          <w:pPr>
            <w:pStyle w:val="E33B9491F5D143978D2FE0F1E8595534"/>
          </w:pPr>
          <w:r w:rsidRPr="004C4EA8">
            <w:rPr>
              <w:rStyle w:val="PlaceholderText"/>
            </w:rPr>
            <w:t>Click or tap here to enter text.</w:t>
          </w:r>
        </w:p>
      </w:docPartBody>
    </w:docPart>
    <w:docPart>
      <w:docPartPr>
        <w:name w:val="2EE13A6898A540FB88BD3415F3A0B93D"/>
        <w:category>
          <w:name w:val="General"/>
          <w:gallery w:val="placeholder"/>
        </w:category>
        <w:types>
          <w:type w:val="bbPlcHdr"/>
        </w:types>
        <w:behaviors>
          <w:behavior w:val="content"/>
        </w:behaviors>
        <w:guid w:val="{4D4479E2-B01F-42E9-BC96-019285CF235A}"/>
      </w:docPartPr>
      <w:docPartBody>
        <w:p w:rsidR="00AC2F77" w:rsidRDefault="00AC2F77" w:rsidP="00AC2F77">
          <w:pPr>
            <w:pStyle w:val="2EE13A6898A540FB88BD3415F3A0B93D"/>
          </w:pPr>
          <w:r w:rsidRPr="004C4EA8">
            <w:rPr>
              <w:rStyle w:val="PlaceholderText"/>
            </w:rPr>
            <w:t>Click or tap here to enter text.</w:t>
          </w:r>
        </w:p>
      </w:docPartBody>
    </w:docPart>
    <w:docPart>
      <w:docPartPr>
        <w:name w:val="F3E0718DEA854707943E6B6AFA2A8947"/>
        <w:category>
          <w:name w:val="General"/>
          <w:gallery w:val="placeholder"/>
        </w:category>
        <w:types>
          <w:type w:val="bbPlcHdr"/>
        </w:types>
        <w:behaviors>
          <w:behavior w:val="content"/>
        </w:behaviors>
        <w:guid w:val="{C1DDC979-7D67-45D1-8125-D4D2CCEA4FBF}"/>
      </w:docPartPr>
      <w:docPartBody>
        <w:p w:rsidR="00AC2F77" w:rsidRDefault="00AC2F77" w:rsidP="00AC2F77">
          <w:pPr>
            <w:pStyle w:val="F3E0718DEA854707943E6B6AFA2A8947"/>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25B8D"/>
    <w:rsid w:val="00073057"/>
    <w:rsid w:val="000934EA"/>
    <w:rsid w:val="0014583E"/>
    <w:rsid w:val="0030729A"/>
    <w:rsid w:val="00313028"/>
    <w:rsid w:val="003A05AD"/>
    <w:rsid w:val="003E6A2E"/>
    <w:rsid w:val="00470679"/>
    <w:rsid w:val="00493C82"/>
    <w:rsid w:val="004D297F"/>
    <w:rsid w:val="00506B56"/>
    <w:rsid w:val="0060465D"/>
    <w:rsid w:val="0067747C"/>
    <w:rsid w:val="006B723E"/>
    <w:rsid w:val="006E6666"/>
    <w:rsid w:val="00742738"/>
    <w:rsid w:val="007D62D8"/>
    <w:rsid w:val="008109E3"/>
    <w:rsid w:val="00832162"/>
    <w:rsid w:val="008427D1"/>
    <w:rsid w:val="00876E51"/>
    <w:rsid w:val="008B031B"/>
    <w:rsid w:val="008B3BD1"/>
    <w:rsid w:val="0091570E"/>
    <w:rsid w:val="00A27614"/>
    <w:rsid w:val="00A3441A"/>
    <w:rsid w:val="00A50A79"/>
    <w:rsid w:val="00A674C2"/>
    <w:rsid w:val="00A74F4A"/>
    <w:rsid w:val="00A87D1A"/>
    <w:rsid w:val="00AC2F77"/>
    <w:rsid w:val="00B74185"/>
    <w:rsid w:val="00B8565A"/>
    <w:rsid w:val="00C91722"/>
    <w:rsid w:val="00C97311"/>
    <w:rsid w:val="00CA1413"/>
    <w:rsid w:val="00CC28A1"/>
    <w:rsid w:val="00CE5698"/>
    <w:rsid w:val="00D05AAC"/>
    <w:rsid w:val="00DA5561"/>
    <w:rsid w:val="00DF64D8"/>
    <w:rsid w:val="00E64F02"/>
    <w:rsid w:val="00EA4A75"/>
    <w:rsid w:val="00EB49E3"/>
    <w:rsid w:val="00EC14BE"/>
    <w:rsid w:val="00ED229B"/>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2F77"/>
    <w:rPr>
      <w:color w:val="666666"/>
    </w:rPr>
  </w:style>
  <w:style w:type="paragraph" w:customStyle="1" w:styleId="65208E2A346648B2B4F8949EB99A6F26">
    <w:name w:val="65208E2A346648B2B4F8949EB99A6F26"/>
  </w:style>
  <w:style w:type="paragraph" w:customStyle="1" w:styleId="AC7FA0B87FE147E79196FC82CC6C9FDC">
    <w:name w:val="AC7FA0B87FE147E79196FC82CC6C9FDC"/>
  </w:style>
  <w:style w:type="paragraph" w:customStyle="1" w:styleId="57560252AA544609BC0239F67E9A2BEC">
    <w:name w:val="57560252AA544609BC0239F67E9A2BEC"/>
  </w:style>
  <w:style w:type="paragraph" w:customStyle="1" w:styleId="B6D1A519760D46F19FD3F2B4DE683A23">
    <w:name w:val="B6D1A519760D46F19FD3F2B4DE683A23"/>
  </w:style>
  <w:style w:type="paragraph" w:customStyle="1" w:styleId="16FF279D17E148269E42E98D6C7B8456">
    <w:name w:val="16FF279D17E148269E42E98D6C7B8456"/>
    <w:rsid w:val="00313028"/>
  </w:style>
  <w:style w:type="paragraph" w:customStyle="1" w:styleId="F5FA5955757D4D30B7A0220183FB60CB">
    <w:name w:val="F5FA5955757D4D30B7A0220183FB60CB"/>
    <w:rsid w:val="00313028"/>
  </w:style>
  <w:style w:type="paragraph" w:customStyle="1" w:styleId="405814651163447AB7842951E019B30B">
    <w:name w:val="405814651163447AB7842951E019B30B"/>
    <w:rsid w:val="00470679"/>
  </w:style>
  <w:style w:type="paragraph" w:customStyle="1" w:styleId="DB53532D6DED4619A75D2410F37F5DE6">
    <w:name w:val="DB53532D6DED4619A75D2410F37F5DE6"/>
    <w:rsid w:val="00470679"/>
  </w:style>
  <w:style w:type="paragraph" w:customStyle="1" w:styleId="71A42782E1B54CDBBB3FD0289982CCF0">
    <w:name w:val="71A42782E1B54CDBBB3FD0289982CCF0"/>
    <w:rsid w:val="00AC2F77"/>
  </w:style>
  <w:style w:type="paragraph" w:customStyle="1" w:styleId="383983FE80D346E0B4CCD5C578044E49">
    <w:name w:val="383983FE80D346E0B4CCD5C578044E49"/>
    <w:rsid w:val="00AC2F77"/>
  </w:style>
  <w:style w:type="paragraph" w:customStyle="1" w:styleId="F22F58144CC44E91BFC7E5A6C88EFD02">
    <w:name w:val="F22F58144CC44E91BFC7E5A6C88EFD02"/>
    <w:rsid w:val="00AC2F77"/>
  </w:style>
  <w:style w:type="paragraph" w:customStyle="1" w:styleId="7C2A1A7B49704482AEB05D71AEE0CB56">
    <w:name w:val="7C2A1A7B49704482AEB05D71AEE0CB56"/>
    <w:rsid w:val="00AC2F77"/>
  </w:style>
  <w:style w:type="paragraph" w:customStyle="1" w:styleId="DE90E8D8B79D4A89902401CB3316C950">
    <w:name w:val="DE90E8D8B79D4A89902401CB3316C950"/>
    <w:rsid w:val="00AC2F77"/>
  </w:style>
  <w:style w:type="paragraph" w:customStyle="1" w:styleId="030F9896EDB44B798AFBDCB259B9BB8A">
    <w:name w:val="030F9896EDB44B798AFBDCB259B9BB8A"/>
    <w:rsid w:val="00AC2F77"/>
  </w:style>
  <w:style w:type="paragraph" w:customStyle="1" w:styleId="F87EB325272144B5A7779D1A49A0C55E">
    <w:name w:val="F87EB325272144B5A7779D1A49A0C55E"/>
    <w:rsid w:val="00AC2F77"/>
  </w:style>
  <w:style w:type="paragraph" w:customStyle="1" w:styleId="89948AAFEECA4597A29ACE26F355DF5C">
    <w:name w:val="89948AAFEECA4597A29ACE26F355DF5C"/>
    <w:rsid w:val="00AC2F77"/>
  </w:style>
  <w:style w:type="paragraph" w:customStyle="1" w:styleId="880D72585A194244BF05021D8070339F">
    <w:name w:val="880D72585A194244BF05021D8070339F"/>
    <w:rsid w:val="00AC2F77"/>
  </w:style>
  <w:style w:type="paragraph" w:customStyle="1" w:styleId="8CDFB37F69384855B7C0C6A2DED9A64F">
    <w:name w:val="8CDFB37F69384855B7C0C6A2DED9A64F"/>
    <w:rsid w:val="00AC2F77"/>
  </w:style>
  <w:style w:type="paragraph" w:customStyle="1" w:styleId="D0D73678F0E2488C9862242C84BCC61E">
    <w:name w:val="D0D73678F0E2488C9862242C84BCC61E"/>
    <w:rsid w:val="00AC2F77"/>
  </w:style>
  <w:style w:type="paragraph" w:customStyle="1" w:styleId="21F8738666D146B8B731B39B1BFBAF17">
    <w:name w:val="21F8738666D146B8B731B39B1BFBAF17"/>
    <w:rsid w:val="00AC2F77"/>
  </w:style>
  <w:style w:type="paragraph" w:customStyle="1" w:styleId="EF810161404C4DC094E698CE04D76B5C">
    <w:name w:val="EF810161404C4DC094E698CE04D76B5C"/>
    <w:rsid w:val="00AC2F77"/>
  </w:style>
  <w:style w:type="paragraph" w:customStyle="1" w:styleId="BE504DE7A4484F469A7D21284042EA5A">
    <w:name w:val="BE504DE7A4484F469A7D21284042EA5A"/>
    <w:rsid w:val="00AC2F77"/>
  </w:style>
  <w:style w:type="paragraph" w:customStyle="1" w:styleId="D1732DCB4E324B94A7ED7F82395FA0DD">
    <w:name w:val="D1732DCB4E324B94A7ED7F82395FA0DD"/>
    <w:rsid w:val="00AC2F77"/>
  </w:style>
  <w:style w:type="paragraph" w:customStyle="1" w:styleId="5089429E64A54B2B8EAF39C0778BB0EA">
    <w:name w:val="5089429E64A54B2B8EAF39C0778BB0EA"/>
    <w:rsid w:val="00AC2F77"/>
  </w:style>
  <w:style w:type="paragraph" w:customStyle="1" w:styleId="2877CCF27E1545F88AFBB20861A0C8B9">
    <w:name w:val="2877CCF27E1545F88AFBB20861A0C8B9"/>
    <w:rsid w:val="00AC2F77"/>
  </w:style>
  <w:style w:type="paragraph" w:customStyle="1" w:styleId="6B3166C5ABA249F09CC52072DC459A8B">
    <w:name w:val="6B3166C5ABA249F09CC52072DC459A8B"/>
    <w:rsid w:val="00AC2F77"/>
  </w:style>
  <w:style w:type="paragraph" w:customStyle="1" w:styleId="AF774584032141FAA98B3089E873592F">
    <w:name w:val="AF774584032141FAA98B3089E873592F"/>
    <w:rsid w:val="00AC2F77"/>
  </w:style>
  <w:style w:type="paragraph" w:customStyle="1" w:styleId="DAE9ED4FE8A545B08247B7D5ADA09E4B">
    <w:name w:val="DAE9ED4FE8A545B08247B7D5ADA09E4B"/>
    <w:rsid w:val="00AC2F77"/>
  </w:style>
  <w:style w:type="paragraph" w:customStyle="1" w:styleId="4BDBDB67443F474DA5904E42A7151C39">
    <w:name w:val="4BDBDB67443F474DA5904E42A7151C39"/>
    <w:rsid w:val="00AC2F77"/>
  </w:style>
  <w:style w:type="paragraph" w:customStyle="1" w:styleId="8D5779ED357D4C609C6C79F2438C8124">
    <w:name w:val="8D5779ED357D4C609C6C79F2438C8124"/>
    <w:rsid w:val="00AC2F77"/>
  </w:style>
  <w:style w:type="paragraph" w:customStyle="1" w:styleId="147DB2352B1E4C3C99298657E74FBA09">
    <w:name w:val="147DB2352B1E4C3C99298657E74FBA09"/>
    <w:rsid w:val="00AC2F77"/>
  </w:style>
  <w:style w:type="paragraph" w:customStyle="1" w:styleId="1DAC00E3DDFF40A49C30ED21C40ECBBB">
    <w:name w:val="1DAC00E3DDFF40A49C30ED21C40ECBBB"/>
    <w:rsid w:val="00AC2F77"/>
  </w:style>
  <w:style w:type="paragraph" w:customStyle="1" w:styleId="5B30C35E8F7047D797C2EE42ACCD54C0">
    <w:name w:val="5B30C35E8F7047D797C2EE42ACCD54C0"/>
    <w:rsid w:val="00AC2F77"/>
  </w:style>
  <w:style w:type="paragraph" w:customStyle="1" w:styleId="8C11708A8BE048659577B6B0B4F3EB6B">
    <w:name w:val="8C11708A8BE048659577B6B0B4F3EB6B"/>
    <w:rsid w:val="00AC2F77"/>
  </w:style>
  <w:style w:type="paragraph" w:customStyle="1" w:styleId="BA604482A3524F21B0AC5B8923034AB4">
    <w:name w:val="BA604482A3524F21B0AC5B8923034AB4"/>
    <w:rsid w:val="00AC2F77"/>
  </w:style>
  <w:style w:type="paragraph" w:customStyle="1" w:styleId="522C85891B0D4BC5A1079096C62EA1B6">
    <w:name w:val="522C85891B0D4BC5A1079096C62EA1B6"/>
    <w:rsid w:val="00AC2F77"/>
  </w:style>
  <w:style w:type="paragraph" w:customStyle="1" w:styleId="623A119493C64DF7B241F8740340BD11">
    <w:name w:val="623A119493C64DF7B241F8740340BD11"/>
    <w:rsid w:val="00AC2F77"/>
  </w:style>
  <w:style w:type="paragraph" w:customStyle="1" w:styleId="43B43D21C9DB4FBFBFEBD20024A4658A">
    <w:name w:val="43B43D21C9DB4FBFBFEBD20024A4658A"/>
    <w:rsid w:val="00AC2F77"/>
  </w:style>
  <w:style w:type="paragraph" w:customStyle="1" w:styleId="2A0578371EED499294A968208430CD7D">
    <w:name w:val="2A0578371EED499294A968208430CD7D"/>
    <w:rsid w:val="00AC2F77"/>
  </w:style>
  <w:style w:type="paragraph" w:customStyle="1" w:styleId="ED7C0E4515704415A7285A96E1ACBB92">
    <w:name w:val="ED7C0E4515704415A7285A96E1ACBB92"/>
    <w:rsid w:val="00AC2F77"/>
  </w:style>
  <w:style w:type="paragraph" w:customStyle="1" w:styleId="96B924BC7E814D7A9FD82139D48B6A8A">
    <w:name w:val="96B924BC7E814D7A9FD82139D48B6A8A"/>
    <w:rsid w:val="00AC2F77"/>
  </w:style>
  <w:style w:type="paragraph" w:customStyle="1" w:styleId="E33B9491F5D143978D2FE0F1E8595534">
    <w:name w:val="E33B9491F5D143978D2FE0F1E8595534"/>
    <w:rsid w:val="00AC2F77"/>
  </w:style>
  <w:style w:type="paragraph" w:customStyle="1" w:styleId="2EE13A6898A540FB88BD3415F3A0B93D">
    <w:name w:val="2EE13A6898A540FB88BD3415F3A0B93D"/>
    <w:rsid w:val="00AC2F77"/>
  </w:style>
  <w:style w:type="paragraph" w:customStyle="1" w:styleId="F3E0718DEA854707943E6B6AFA2A8947">
    <w:name w:val="F3E0718DEA854707943E6B6AFA2A8947"/>
    <w:rsid w:val="00AC2F77"/>
  </w:style>
  <w:style w:type="paragraph" w:customStyle="1" w:styleId="7E45B1D5F80843788C3EAFA1CAB14F25">
    <w:name w:val="7E45B1D5F80843788C3EAFA1CAB14F25"/>
    <w:rsid w:val="00AC2F77"/>
  </w:style>
  <w:style w:type="paragraph" w:customStyle="1" w:styleId="F4C095CAE1F14864B396DFDEC6523397">
    <w:name w:val="F4C095CAE1F14864B396DFDEC6523397"/>
    <w:rsid w:val="00AC2F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181</TotalTime>
  <Pages>4</Pages>
  <Words>812</Words>
  <Characters>4700</Characters>
  <Application>Microsoft Office Word</Application>
  <DocSecurity>0</DocSecurity>
  <Lines>39</Lines>
  <Paragraphs>11</Paragraphs>
  <ScaleCrop>false</ScaleCrop>
  <Company/>
  <LinksUpToDate>false</LinksUpToDate>
  <CharactersWithSpaces>5501</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117</cp:revision>
  <cp:lastPrinted>2025-07-14T21:41:00Z</cp:lastPrinted>
  <dcterms:created xsi:type="dcterms:W3CDTF">2025-07-15T18:33:00Z</dcterms:created>
  <dcterms:modified xsi:type="dcterms:W3CDTF">2025-07-30T20:15:00Z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