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323C1" w14:textId="6660FAE3" w:rsidR="00E9375C" w:rsidRPr="005D117C" w:rsidRDefault="002D4F49" w:rsidP="00AC4BBA">
      <w:pPr>
        <w:pStyle w:val="Heading1"/>
        <w:jc w:val="center"/>
        <w:rPr>
          <w:rFonts w:ascii="Trebuchet MS" w:eastAsia="Times New Roman" w:hAnsi="Trebuchet MS"/>
          <w:b/>
          <w:bCs/>
          <w:sz w:val="24"/>
          <w:szCs w:val="24"/>
        </w:rPr>
      </w:pPr>
      <w:r w:rsidRPr="005D117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79D8CC2B" wp14:editId="12357EDE">
            <wp:simplePos x="0" y="0"/>
            <wp:positionH relativeFrom="margin">
              <wp:posOffset>-502920</wp:posOffset>
            </wp:positionH>
            <wp:positionV relativeFrom="paragraph">
              <wp:posOffset>-649605</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4B0926" w:rsidRPr="005D117C">
        <w:rPr>
          <w:rFonts w:ascii="Trebuchet MS" w:eastAsia="Times New Roman" w:hAnsi="Trebuchet MS"/>
          <w:b/>
          <w:bCs/>
          <w:color w:val="auto"/>
          <w:sz w:val="24"/>
          <w:szCs w:val="24"/>
        </w:rPr>
        <w:t>E</w:t>
      </w:r>
      <w:r w:rsidR="00B535B7" w:rsidRPr="005D117C">
        <w:rPr>
          <w:rFonts w:ascii="Trebuchet MS" w:eastAsia="Times New Roman" w:hAnsi="Trebuchet MS"/>
          <w:b/>
          <w:bCs/>
          <w:color w:val="auto"/>
          <w:sz w:val="24"/>
          <w:szCs w:val="24"/>
        </w:rPr>
        <w:t>arly Childhood Special Education</w:t>
      </w:r>
      <w:r w:rsidR="00AD4726" w:rsidRPr="005D117C">
        <w:rPr>
          <w:rFonts w:ascii="Trebuchet MS" w:eastAsia="Times New Roman" w:hAnsi="Trebuchet MS"/>
          <w:b/>
          <w:bCs/>
          <w:color w:val="auto"/>
          <w:sz w:val="24"/>
          <w:szCs w:val="24"/>
        </w:rPr>
        <w:t xml:space="preserve"> </w:t>
      </w:r>
      <w:r w:rsidR="002E0896" w:rsidRPr="005D117C">
        <w:rPr>
          <w:rFonts w:ascii="Trebuchet MS" w:eastAsia="Times New Roman" w:hAnsi="Trebuchet MS"/>
          <w:b/>
          <w:bCs/>
          <w:color w:val="auto"/>
          <w:sz w:val="24"/>
          <w:szCs w:val="24"/>
        </w:rPr>
        <w:t>(0-8</w:t>
      </w:r>
      <w:r w:rsidR="00AD4726" w:rsidRPr="005D117C">
        <w:rPr>
          <w:rFonts w:ascii="Trebuchet MS" w:eastAsia="Times New Roman" w:hAnsi="Trebuchet MS"/>
          <w:b/>
          <w:bCs/>
          <w:color w:val="auto"/>
          <w:sz w:val="24"/>
          <w:szCs w:val="24"/>
        </w:rPr>
        <w:t>)</w:t>
      </w:r>
      <w:r w:rsidR="002B6DBC">
        <w:rPr>
          <w:rFonts w:ascii="Trebuchet MS" w:eastAsia="Times New Roman" w:hAnsi="Trebuchet MS"/>
          <w:b/>
          <w:bCs/>
          <w:color w:val="auto"/>
          <w:sz w:val="24"/>
          <w:szCs w:val="24"/>
        </w:rPr>
        <w:t xml:space="preserve"> Evaluation Worksheet</w:t>
      </w:r>
    </w:p>
    <w:p w14:paraId="482860A2" w14:textId="68D43939" w:rsidR="00AD4726" w:rsidRPr="005D117C"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5D117C">
        <w:rPr>
          <w:rFonts w:ascii="Trebuchet MS" w:eastAsia="Times New Roman" w:hAnsi="Trebuchet MS" w:cs="Times New Roman"/>
          <w:color w:val="000000"/>
          <w:kern w:val="0"/>
          <w:sz w:val="20"/>
          <w:szCs w:val="20"/>
          <w14:ligatures w14:val="none"/>
        </w:rPr>
        <w:t>Demonstration of Professional Competencies and Depth of Content Knowledge</w:t>
      </w:r>
    </w:p>
    <w:p w14:paraId="1BF255E9" w14:textId="77777777" w:rsidR="002062C1" w:rsidRPr="009F7A9B" w:rsidRDefault="002062C1" w:rsidP="002062C1">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3AD69D18" w14:textId="77777777" w:rsidR="002062C1" w:rsidRPr="005B61D6" w:rsidRDefault="002062C1" w:rsidP="002062C1">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216088D4EA5B4C948DD3246AB3F2310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C1B17469B3764BAD87796284B3ADBCBC"/>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0F9C179D" w:rsidR="00AD4726" w:rsidRPr="002062C1" w:rsidRDefault="002062C1" w:rsidP="002062C1">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BBD165D" w14:textId="77777777" w:rsidR="00065241" w:rsidRPr="00D64358"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300FC95A"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68AC4AD3"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34BF6548"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2D9D52D3"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077F3010"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35638D43" w14:textId="106DC610" w:rsidR="00065241" w:rsidRPr="00BF37A5" w:rsidRDefault="00065241" w:rsidP="0006524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Classroom Intervention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Classroom Intervention</w:t>
      </w:r>
      <w:r w:rsidRPr="00BF37A5">
        <w:rPr>
          <w:rFonts w:ascii="Trebuchet MS" w:eastAsia="Times New Roman" w:hAnsi="Trebuchet MS" w:cs="Times New Roman"/>
          <w:color w:val="000000"/>
          <w:kern w:val="0"/>
          <w:sz w:val="22"/>
          <w:szCs w:val="22"/>
          <w14:ligatures w14:val="none"/>
        </w:rPr>
        <w:t xml:space="preserve"> Unit Plan” in COOL. </w:t>
      </w:r>
    </w:p>
    <w:p w14:paraId="472F06B3" w14:textId="77777777" w:rsidR="00065241" w:rsidRPr="00BF37A5" w:rsidRDefault="00065241" w:rsidP="00065241">
      <w:pPr>
        <w:spacing w:after="0" w:line="240" w:lineRule="auto"/>
        <w:rPr>
          <w:rFonts w:ascii="Times New Roman" w:eastAsia="Times New Roman" w:hAnsi="Times New Roman" w:cs="Times New Roman"/>
          <w:kern w:val="0"/>
          <w14:ligatures w14:val="none"/>
        </w:rPr>
      </w:pPr>
    </w:p>
    <w:p w14:paraId="360AB7B9" w14:textId="4C5B66B2" w:rsidR="00723128" w:rsidRPr="00723128" w:rsidRDefault="00065241" w:rsidP="00723128">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r w:rsidR="00723128" w:rsidRPr="00E337F7">
        <w:rPr>
          <w:rFonts w:ascii="Trebuchet MS" w:eastAsia="Times New Roman" w:hAnsi="Trebuchet MS" w:cs="Times New Roman"/>
          <w:b/>
          <w:bCs/>
          <w:color w:val="ED0000"/>
          <w:kern w:val="0"/>
          <w:sz w:val="22"/>
          <w:szCs w:val="22"/>
          <w14:ligatures w14:val="none"/>
        </w:rPr>
        <w:t> </w:t>
      </w:r>
    </w:p>
    <w:p w14:paraId="5436F35F" w14:textId="77777777" w:rsidR="00723128" w:rsidRPr="00723128" w:rsidRDefault="00723128" w:rsidP="00723128">
      <w:pPr>
        <w:spacing w:after="0" w:line="240" w:lineRule="auto"/>
        <w:ind w:left="720"/>
        <w:rPr>
          <w:rFonts w:ascii="Trebuchet MS" w:eastAsia="Times New Roman" w:hAnsi="Trebuchet MS" w:cs="Times New Roman"/>
          <w:b/>
          <w:bCs/>
          <w:color w:val="000000"/>
          <w:kern w:val="0"/>
          <w:sz w:val="22"/>
          <w:szCs w:val="22"/>
          <w14:ligatures w14:val="none"/>
        </w:rPr>
      </w:pPr>
    </w:p>
    <w:p w14:paraId="5B236212" w14:textId="77777777" w:rsidR="00723128" w:rsidRPr="00723128" w:rsidRDefault="00723128" w:rsidP="00723128">
      <w:pPr>
        <w:spacing w:after="0" w:line="240" w:lineRule="auto"/>
        <w:rPr>
          <w:rFonts w:ascii="Trebuchet MS" w:eastAsia="Times New Roman" w:hAnsi="Trebuchet MS" w:cs="Times New Roman"/>
          <w:b/>
          <w:bCs/>
          <w:color w:val="000000"/>
          <w:kern w:val="0"/>
          <w:sz w:val="22"/>
          <w:szCs w:val="22"/>
          <w14:ligatures w14:val="none"/>
        </w:rPr>
      </w:pPr>
      <w:r w:rsidRPr="00723128">
        <w:rPr>
          <w:rFonts w:ascii="Trebuchet MS" w:eastAsia="Times New Roman" w:hAnsi="Trebuchet MS" w:cs="Times New Roman"/>
          <w:b/>
          <w:bCs/>
          <w:color w:val="000000"/>
          <w:kern w:val="0"/>
          <w:sz w:val="22"/>
          <w:szCs w:val="22"/>
          <w14:ligatures w14:val="none"/>
        </w:rPr>
        <w:t>Special Education: Early Childhood</w:t>
      </w:r>
    </w:p>
    <w:p w14:paraId="77762F37" w14:textId="6D285B49" w:rsidR="00723128" w:rsidRPr="00723128" w:rsidRDefault="00723128" w:rsidP="00723128">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723128">
        <w:rPr>
          <w:rFonts w:ascii="Trebuchet MS" w:eastAsia="Times New Roman" w:hAnsi="Trebuchet MS" w:cs="Times New Roman"/>
          <w:color w:val="000000"/>
          <w:kern w:val="0"/>
          <w:sz w:val="22"/>
          <w:szCs w:val="22"/>
          <w14:ligatures w14:val="none"/>
        </w:rPr>
        <w:t xml:space="preserve">Coursework: Minimum of B-; syllabi and </w:t>
      </w:r>
      <w:r w:rsidR="00E35418" w:rsidRPr="00E35418">
        <w:rPr>
          <w:rFonts w:ascii="Trebuchet MS" w:eastAsia="Times New Roman" w:hAnsi="Trebuchet MS" w:cs="Times New Roman"/>
          <w:color w:val="000000"/>
          <w:kern w:val="0"/>
          <w:sz w:val="22"/>
          <w:szCs w:val="22"/>
          <w14:ligatures w14:val="none"/>
        </w:rPr>
        <w:t>official</w:t>
      </w:r>
      <w:r w:rsidR="00E35418" w:rsidRPr="00E35418">
        <w:rPr>
          <w:rFonts w:ascii="Trebuchet MS" w:eastAsia="Times New Roman" w:hAnsi="Trebuchet MS" w:cs="Times New Roman"/>
          <w:b/>
          <w:bCs/>
          <w:color w:val="000000"/>
          <w:kern w:val="0"/>
          <w:sz w:val="22"/>
          <w:szCs w:val="22"/>
          <w14:ligatures w14:val="none"/>
        </w:rPr>
        <w:t xml:space="preserve"> </w:t>
      </w:r>
      <w:r w:rsidRPr="00723128">
        <w:rPr>
          <w:rFonts w:ascii="Trebuchet MS" w:eastAsia="Times New Roman" w:hAnsi="Trebuchet MS" w:cs="Times New Roman"/>
          <w:color w:val="000000"/>
          <w:kern w:val="0"/>
          <w:sz w:val="22"/>
          <w:szCs w:val="22"/>
          <w14:ligatures w14:val="none"/>
        </w:rPr>
        <w:t>transcript required</w:t>
      </w:r>
    </w:p>
    <w:p w14:paraId="0BFE59A7" w14:textId="77777777" w:rsidR="00723128" w:rsidRPr="00723128" w:rsidRDefault="00723128" w:rsidP="00723128">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723128">
        <w:rPr>
          <w:rFonts w:ascii="Trebuchet MS" w:eastAsia="Times New Roman" w:hAnsi="Trebuchet MS" w:cs="Times New Roman"/>
          <w:color w:val="000000"/>
          <w:kern w:val="0"/>
          <w:sz w:val="22"/>
          <w:szCs w:val="22"/>
          <w14:ligatures w14:val="none"/>
        </w:rPr>
        <w:t>Portfolio: Artifacts demonstrating attainment of standards outlined below</w:t>
      </w: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2EEC32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43A7DBF3"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3CFED245"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7F1726F0"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6B299F90" w14:textId="77777777" w:rsidR="002062C1" w:rsidRDefault="002062C1" w:rsidP="00D50768">
      <w:pPr>
        <w:spacing w:after="0" w:line="240" w:lineRule="auto"/>
        <w:rPr>
          <w:rFonts w:ascii="Trebuchet MS" w:eastAsia="Times New Roman" w:hAnsi="Trebuchet MS" w:cs="Times New Roman"/>
          <w:b/>
          <w:bCs/>
          <w:color w:val="000000"/>
          <w:kern w:val="0"/>
          <w:sz w:val="22"/>
          <w:szCs w:val="22"/>
          <w14:ligatures w14:val="none"/>
        </w:rPr>
      </w:pPr>
    </w:p>
    <w:p w14:paraId="1803F157" w14:textId="77777777" w:rsidR="002062C1" w:rsidRDefault="002062C1" w:rsidP="00D50768">
      <w:pPr>
        <w:spacing w:after="0" w:line="240" w:lineRule="auto"/>
        <w:rPr>
          <w:rFonts w:ascii="Trebuchet MS" w:eastAsia="Times New Roman" w:hAnsi="Trebuchet MS" w:cs="Times New Roman"/>
          <w:b/>
          <w:bCs/>
          <w:color w:val="000000"/>
          <w:kern w:val="0"/>
          <w:sz w:val="22"/>
          <w:szCs w:val="22"/>
          <w14:ligatures w14:val="none"/>
        </w:rPr>
      </w:pPr>
    </w:p>
    <w:p w14:paraId="5AA7A057" w14:textId="77777777" w:rsidR="002062C1" w:rsidRDefault="002062C1" w:rsidP="00D50768">
      <w:pPr>
        <w:spacing w:after="0" w:line="240" w:lineRule="auto"/>
        <w:rPr>
          <w:rFonts w:ascii="Trebuchet MS" w:eastAsia="Times New Roman" w:hAnsi="Trebuchet MS" w:cs="Times New Roman"/>
          <w:b/>
          <w:bCs/>
          <w:color w:val="000000"/>
          <w:kern w:val="0"/>
          <w:sz w:val="22"/>
          <w:szCs w:val="22"/>
          <w14:ligatures w14:val="none"/>
        </w:rPr>
      </w:pPr>
    </w:p>
    <w:p w14:paraId="0A9F4743" w14:textId="465EF314" w:rsidR="002062C1" w:rsidRPr="00895B7C" w:rsidRDefault="004E2B2C" w:rsidP="00895B7C">
      <w:pPr>
        <w:pStyle w:val="Heading2"/>
        <w:rPr>
          <w:rFonts w:ascii="Trebuchet MS" w:eastAsia="Times New Roman" w:hAnsi="Trebuchet MS" w:cs="Times New Roman"/>
          <w:b/>
          <w:bCs/>
          <w:color w:val="auto"/>
          <w:kern w:val="0"/>
          <w:sz w:val="26"/>
          <w:szCs w:val="26"/>
          <w:u w:val="single"/>
          <w14:ligatures w14:val="none"/>
        </w:rPr>
      </w:pPr>
      <w:r w:rsidRPr="004E2B2C">
        <w:rPr>
          <w:b/>
          <w:bCs/>
          <w:color w:val="auto"/>
          <w:sz w:val="26"/>
          <w:szCs w:val="26"/>
          <w:u w:val="single"/>
        </w:rPr>
        <w:lastRenderedPageBreak/>
        <w:t>Special Education: Early Childhood</w:t>
      </w:r>
    </w:p>
    <w:p w14:paraId="44E93908" w14:textId="03311D8D" w:rsidR="00902108" w:rsidRPr="00C8177F" w:rsidRDefault="00902108" w:rsidP="00902108">
      <w:pPr>
        <w:pStyle w:val="Heading3"/>
        <w:rPr>
          <w:b/>
          <w:bCs/>
          <w:color w:val="000000" w:themeColor="text1"/>
          <w:sz w:val="24"/>
          <w:szCs w:val="24"/>
        </w:rPr>
      </w:pPr>
      <w:r>
        <w:rPr>
          <w:b/>
          <w:bCs/>
          <w:color w:val="000000" w:themeColor="text1"/>
          <w:sz w:val="24"/>
          <w:szCs w:val="24"/>
        </w:rPr>
        <w:t>Development and Characteristics of Learners:</w:t>
      </w:r>
    </w:p>
    <w:tbl>
      <w:tblPr>
        <w:tblStyle w:val="TableGrid"/>
        <w:tblW w:w="0" w:type="auto"/>
        <w:tblLook w:val="04A0" w:firstRow="1" w:lastRow="0" w:firstColumn="1" w:lastColumn="0" w:noHBand="0" w:noVBand="1"/>
      </w:tblPr>
      <w:tblGrid>
        <w:gridCol w:w="3116"/>
        <w:gridCol w:w="3117"/>
        <w:gridCol w:w="3117"/>
      </w:tblGrid>
      <w:tr w:rsidR="00902108" w14:paraId="535FAEC7" w14:textId="77777777" w:rsidTr="0035270C">
        <w:trPr>
          <w:tblHeader/>
        </w:trPr>
        <w:tc>
          <w:tcPr>
            <w:tcW w:w="3116" w:type="dxa"/>
            <w:shd w:val="clear" w:color="auto" w:fill="D9D9D9" w:themeFill="background1" w:themeFillShade="D9"/>
          </w:tcPr>
          <w:p w14:paraId="423DAE90" w14:textId="77777777" w:rsidR="00902108" w:rsidRDefault="00902108"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35EAF2A" w14:textId="77777777" w:rsidR="00902108" w:rsidRDefault="00902108" w:rsidP="0035270C">
            <w:r w:rsidRPr="00AD4726">
              <w:rPr>
                <w:b/>
                <w:bCs/>
              </w:rPr>
              <w:t>Course #/Title/Grade</w:t>
            </w:r>
          </w:p>
        </w:tc>
        <w:tc>
          <w:tcPr>
            <w:tcW w:w="3117" w:type="dxa"/>
            <w:shd w:val="clear" w:color="auto" w:fill="D9D9D9" w:themeFill="background1" w:themeFillShade="D9"/>
          </w:tcPr>
          <w:p w14:paraId="7272CAD3" w14:textId="77777777" w:rsidR="00902108" w:rsidRPr="00AD4726" w:rsidRDefault="00902108" w:rsidP="0035270C">
            <w:r w:rsidRPr="00AD4726">
              <w:rPr>
                <w:b/>
                <w:bCs/>
              </w:rPr>
              <w:t>Portfolio Artifact(s)</w:t>
            </w:r>
          </w:p>
          <w:p w14:paraId="38DC086C" w14:textId="77777777" w:rsidR="00902108" w:rsidRPr="00AD4726" w:rsidRDefault="00902108" w:rsidP="0035270C">
            <w:r w:rsidRPr="00AD4726">
              <w:rPr>
                <w:b/>
                <w:bCs/>
              </w:rPr>
              <w:t>AND </w:t>
            </w:r>
          </w:p>
          <w:p w14:paraId="6C3BF62B" w14:textId="77777777" w:rsidR="00902108" w:rsidRDefault="00902108" w:rsidP="0035270C">
            <w:r w:rsidRPr="00AD4726">
              <w:rPr>
                <w:b/>
                <w:bCs/>
              </w:rPr>
              <w:t>Rationale</w:t>
            </w:r>
          </w:p>
        </w:tc>
      </w:tr>
      <w:tr w:rsidR="00902108" w14:paraId="1330BC58" w14:textId="77777777" w:rsidTr="0035270C">
        <w:tc>
          <w:tcPr>
            <w:tcW w:w="3116" w:type="dxa"/>
          </w:tcPr>
          <w:p w14:paraId="20CBE0B5" w14:textId="42E1FF98" w:rsidR="001B671B" w:rsidRDefault="001B671B" w:rsidP="001B671B">
            <w:r>
              <w:t>Understanding typical and atypical development across c</w:t>
            </w:r>
            <w:r w:rsidRPr="009D0D9E">
              <w:t>ognitive</w:t>
            </w:r>
            <w:r>
              <w:t>, l</w:t>
            </w:r>
            <w:r w:rsidRPr="009D0D9E">
              <w:t>anguage</w:t>
            </w:r>
            <w:r>
              <w:t>, c</w:t>
            </w:r>
            <w:r w:rsidRPr="009D0D9E">
              <w:t>ommunication</w:t>
            </w:r>
            <w:r>
              <w:t>, p</w:t>
            </w:r>
            <w:r w:rsidRPr="009D0D9E">
              <w:t>hysical</w:t>
            </w:r>
            <w:r>
              <w:t xml:space="preserve"> and</w:t>
            </w:r>
          </w:p>
          <w:p w14:paraId="18C0FC82" w14:textId="48785579" w:rsidR="00902108" w:rsidRPr="00AD4726" w:rsidRDefault="001B671B" w:rsidP="001B671B">
            <w:r>
              <w:t>s</w:t>
            </w:r>
            <w:r w:rsidRPr="009D0D9E">
              <w:t>ocial-</w:t>
            </w:r>
            <w:r>
              <w:t>e</w:t>
            </w:r>
            <w:r w:rsidRPr="009D0D9E">
              <w:t xml:space="preserve">motional </w:t>
            </w:r>
            <w:r>
              <w:t>domains</w:t>
            </w:r>
          </w:p>
          <w:p w14:paraId="3EA3D680" w14:textId="77777777" w:rsidR="00902108" w:rsidRDefault="00902108" w:rsidP="0035270C"/>
        </w:tc>
        <w:sdt>
          <w:sdtPr>
            <w:id w:val="-1973205878"/>
            <w:placeholder>
              <w:docPart w:val="2BDAA288762A4283B4688E8696E0EB6D"/>
            </w:placeholder>
            <w:showingPlcHdr/>
          </w:sdtPr>
          <w:sdtEndPr/>
          <w:sdtContent>
            <w:tc>
              <w:tcPr>
                <w:tcW w:w="3117" w:type="dxa"/>
              </w:tcPr>
              <w:p w14:paraId="2E68CD15" w14:textId="77777777" w:rsidR="00902108" w:rsidRDefault="00902108" w:rsidP="0035270C">
                <w:r w:rsidRPr="004C4EA8">
                  <w:rPr>
                    <w:rStyle w:val="PlaceholderText"/>
                  </w:rPr>
                  <w:t>Click or tap here to enter text.</w:t>
                </w:r>
              </w:p>
            </w:tc>
          </w:sdtContent>
        </w:sdt>
        <w:sdt>
          <w:sdtPr>
            <w:id w:val="1792473151"/>
            <w:placeholder>
              <w:docPart w:val="555C41567532430D81168D5B25D1C765"/>
            </w:placeholder>
            <w:showingPlcHdr/>
          </w:sdtPr>
          <w:sdtEndPr/>
          <w:sdtContent>
            <w:tc>
              <w:tcPr>
                <w:tcW w:w="3117" w:type="dxa"/>
              </w:tcPr>
              <w:p w14:paraId="05907DA4" w14:textId="77777777" w:rsidR="00902108" w:rsidRDefault="00902108" w:rsidP="0035270C">
                <w:r w:rsidRPr="004C4EA8">
                  <w:rPr>
                    <w:rStyle w:val="PlaceholderText"/>
                  </w:rPr>
                  <w:t>Click or tap here to enter text.</w:t>
                </w:r>
              </w:p>
            </w:tc>
          </w:sdtContent>
        </w:sdt>
      </w:tr>
      <w:tr w:rsidR="00902108" w14:paraId="7BC0169E" w14:textId="77777777" w:rsidTr="0035270C">
        <w:tc>
          <w:tcPr>
            <w:tcW w:w="3116" w:type="dxa"/>
          </w:tcPr>
          <w:p w14:paraId="6EB73DAA" w14:textId="77777777" w:rsidR="00902108" w:rsidRDefault="001B671B" w:rsidP="00902108">
            <w:r>
              <w:t>Knowledge of d</w:t>
            </w:r>
            <w:r w:rsidRPr="009D0D9E">
              <w:t xml:space="preserve">isabling </w:t>
            </w:r>
            <w:r>
              <w:t>c</w:t>
            </w:r>
            <w:r w:rsidRPr="009D0D9E">
              <w:t>onditions</w:t>
            </w:r>
            <w:r>
              <w:t xml:space="preserve"> and their impact on development</w:t>
            </w:r>
          </w:p>
          <w:p w14:paraId="1E96F3F0" w14:textId="0D853853" w:rsidR="001B671B" w:rsidRDefault="001B671B" w:rsidP="00902108"/>
        </w:tc>
        <w:sdt>
          <w:sdtPr>
            <w:id w:val="1836492163"/>
            <w:placeholder>
              <w:docPart w:val="891061B344F446E4898A3709DACEA3EA"/>
            </w:placeholder>
            <w:showingPlcHdr/>
          </w:sdtPr>
          <w:sdtEndPr/>
          <w:sdtContent>
            <w:tc>
              <w:tcPr>
                <w:tcW w:w="3117" w:type="dxa"/>
              </w:tcPr>
              <w:p w14:paraId="2018FD21" w14:textId="77777777" w:rsidR="00902108" w:rsidRDefault="00902108" w:rsidP="0035270C">
                <w:r w:rsidRPr="004C4EA8">
                  <w:rPr>
                    <w:rStyle w:val="PlaceholderText"/>
                  </w:rPr>
                  <w:t>Click or tap here to enter text.</w:t>
                </w:r>
              </w:p>
            </w:tc>
          </w:sdtContent>
        </w:sdt>
        <w:sdt>
          <w:sdtPr>
            <w:id w:val="-2130762815"/>
            <w:placeholder>
              <w:docPart w:val="8D5838E554C8492EBD8B314E73ABADA3"/>
            </w:placeholder>
            <w:showingPlcHdr/>
          </w:sdtPr>
          <w:sdtEndPr/>
          <w:sdtContent>
            <w:tc>
              <w:tcPr>
                <w:tcW w:w="3117" w:type="dxa"/>
              </w:tcPr>
              <w:p w14:paraId="79B3A4A4" w14:textId="77777777" w:rsidR="00902108" w:rsidRDefault="00902108" w:rsidP="0035270C">
                <w:r w:rsidRPr="004C4EA8">
                  <w:rPr>
                    <w:rStyle w:val="PlaceholderText"/>
                  </w:rPr>
                  <w:t>Click or tap here to enter text.</w:t>
                </w:r>
              </w:p>
            </w:tc>
          </w:sdtContent>
        </w:sdt>
      </w:tr>
      <w:tr w:rsidR="001B671B" w14:paraId="3DFB9938" w14:textId="77777777" w:rsidTr="0035270C">
        <w:tc>
          <w:tcPr>
            <w:tcW w:w="3116" w:type="dxa"/>
          </w:tcPr>
          <w:p w14:paraId="2DDCAF9A" w14:textId="77777777" w:rsidR="001B671B" w:rsidRDefault="001B671B" w:rsidP="00902108">
            <w:r>
              <w:t>Application of developmental theories and biological/environmental factors in planning instruction</w:t>
            </w:r>
          </w:p>
          <w:p w14:paraId="4C85B387" w14:textId="3D794903" w:rsidR="001B671B" w:rsidRDefault="001B671B" w:rsidP="00902108"/>
        </w:tc>
        <w:sdt>
          <w:sdtPr>
            <w:id w:val="-2096542780"/>
            <w:placeholder>
              <w:docPart w:val="AFA69C12D7B346B5ABDCF6177931B5E9"/>
            </w:placeholder>
            <w:showingPlcHdr/>
          </w:sdtPr>
          <w:sdtEndPr/>
          <w:sdtContent>
            <w:tc>
              <w:tcPr>
                <w:tcW w:w="3117" w:type="dxa"/>
              </w:tcPr>
              <w:p w14:paraId="40452F24" w14:textId="711D72B4" w:rsidR="001B671B" w:rsidRDefault="001B671B" w:rsidP="0035270C">
                <w:r w:rsidRPr="004C4EA8">
                  <w:rPr>
                    <w:rStyle w:val="PlaceholderText"/>
                  </w:rPr>
                  <w:t>Click or tap here to enter text.</w:t>
                </w:r>
              </w:p>
            </w:tc>
          </w:sdtContent>
        </w:sdt>
        <w:sdt>
          <w:sdtPr>
            <w:id w:val="592521360"/>
            <w:placeholder>
              <w:docPart w:val="AF71F222458F40D293F0D2AA1403BD85"/>
            </w:placeholder>
            <w:showingPlcHdr/>
          </w:sdtPr>
          <w:sdtEndPr/>
          <w:sdtContent>
            <w:tc>
              <w:tcPr>
                <w:tcW w:w="3117" w:type="dxa"/>
              </w:tcPr>
              <w:p w14:paraId="392E3D8A" w14:textId="3B1CE860" w:rsidR="001B671B" w:rsidRDefault="001B671B" w:rsidP="0035270C">
                <w:r w:rsidRPr="004C4EA8">
                  <w:rPr>
                    <w:rStyle w:val="PlaceholderText"/>
                  </w:rPr>
                  <w:t>Click or tap here to enter text.</w:t>
                </w:r>
              </w:p>
            </w:tc>
          </w:sdtContent>
        </w:sdt>
      </w:tr>
    </w:tbl>
    <w:p w14:paraId="511B7ADA" w14:textId="77777777" w:rsidR="004E2B2C" w:rsidRDefault="004E2B2C" w:rsidP="00D50768">
      <w:pPr>
        <w:spacing w:after="0" w:line="240" w:lineRule="auto"/>
        <w:rPr>
          <w:rFonts w:ascii="Trebuchet MS" w:eastAsia="Times New Roman" w:hAnsi="Trebuchet MS" w:cs="Times New Roman"/>
          <w:b/>
          <w:bCs/>
          <w:color w:val="000000"/>
          <w:kern w:val="0"/>
          <w:sz w:val="22"/>
          <w:szCs w:val="22"/>
          <w14:ligatures w14:val="none"/>
        </w:rPr>
      </w:pPr>
    </w:p>
    <w:p w14:paraId="0DD19BAC"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5C2D88A3" w14:textId="79D06428" w:rsidR="00895B7C" w:rsidRPr="00C8177F" w:rsidRDefault="00895B7C" w:rsidP="00895B7C">
      <w:pPr>
        <w:pStyle w:val="Heading3"/>
        <w:rPr>
          <w:b/>
          <w:bCs/>
          <w:color w:val="000000" w:themeColor="text1"/>
          <w:sz w:val="24"/>
          <w:szCs w:val="24"/>
        </w:rPr>
      </w:pPr>
      <w:r>
        <w:rPr>
          <w:b/>
          <w:bCs/>
          <w:color w:val="000000" w:themeColor="text1"/>
          <w:sz w:val="24"/>
          <w:szCs w:val="24"/>
        </w:rPr>
        <w:t>IFSP, IEP Development and Delivery of Services, and Assessment Eligibility:</w:t>
      </w:r>
    </w:p>
    <w:tbl>
      <w:tblPr>
        <w:tblStyle w:val="TableGrid"/>
        <w:tblW w:w="0" w:type="auto"/>
        <w:tblLook w:val="04A0" w:firstRow="1" w:lastRow="0" w:firstColumn="1" w:lastColumn="0" w:noHBand="0" w:noVBand="1"/>
      </w:tblPr>
      <w:tblGrid>
        <w:gridCol w:w="3116"/>
        <w:gridCol w:w="3117"/>
        <w:gridCol w:w="3117"/>
      </w:tblGrid>
      <w:tr w:rsidR="00895B7C" w14:paraId="175FFC9D" w14:textId="77777777" w:rsidTr="0035270C">
        <w:trPr>
          <w:tblHeader/>
        </w:trPr>
        <w:tc>
          <w:tcPr>
            <w:tcW w:w="3116" w:type="dxa"/>
            <w:shd w:val="clear" w:color="auto" w:fill="D9D9D9" w:themeFill="background1" w:themeFillShade="D9"/>
          </w:tcPr>
          <w:p w14:paraId="59DFB0DA" w14:textId="77777777" w:rsidR="00895B7C" w:rsidRDefault="00895B7C"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5907AA7" w14:textId="77777777" w:rsidR="00895B7C" w:rsidRDefault="00895B7C" w:rsidP="0035270C">
            <w:r w:rsidRPr="00AD4726">
              <w:rPr>
                <w:b/>
                <w:bCs/>
              </w:rPr>
              <w:t>Course #/Title/Grade</w:t>
            </w:r>
          </w:p>
        </w:tc>
        <w:tc>
          <w:tcPr>
            <w:tcW w:w="3117" w:type="dxa"/>
            <w:shd w:val="clear" w:color="auto" w:fill="D9D9D9" w:themeFill="background1" w:themeFillShade="D9"/>
          </w:tcPr>
          <w:p w14:paraId="42BE423E" w14:textId="77777777" w:rsidR="00895B7C" w:rsidRPr="00AD4726" w:rsidRDefault="00895B7C" w:rsidP="0035270C">
            <w:r w:rsidRPr="00AD4726">
              <w:rPr>
                <w:b/>
                <w:bCs/>
              </w:rPr>
              <w:t>Portfolio Artifact(s)</w:t>
            </w:r>
          </w:p>
          <w:p w14:paraId="18001BD1" w14:textId="77777777" w:rsidR="00895B7C" w:rsidRPr="00AD4726" w:rsidRDefault="00895B7C" w:rsidP="0035270C">
            <w:r w:rsidRPr="00AD4726">
              <w:rPr>
                <w:b/>
                <w:bCs/>
              </w:rPr>
              <w:t>AND </w:t>
            </w:r>
          </w:p>
          <w:p w14:paraId="5737EBDA" w14:textId="77777777" w:rsidR="00895B7C" w:rsidRDefault="00895B7C" w:rsidP="0035270C">
            <w:r w:rsidRPr="00AD4726">
              <w:rPr>
                <w:b/>
                <w:bCs/>
              </w:rPr>
              <w:t>Rationale</w:t>
            </w:r>
          </w:p>
        </w:tc>
      </w:tr>
      <w:tr w:rsidR="00895B7C" w14:paraId="34BACFCA" w14:textId="77777777" w:rsidTr="0035270C">
        <w:tc>
          <w:tcPr>
            <w:tcW w:w="3116" w:type="dxa"/>
          </w:tcPr>
          <w:p w14:paraId="080AE2CF" w14:textId="77777777" w:rsidR="00895B7C" w:rsidRDefault="00895B7C" w:rsidP="00895B7C">
            <w:r w:rsidRPr="00405F2E">
              <w:t>Develop</w:t>
            </w:r>
            <w:r>
              <w:t>ing</w:t>
            </w:r>
            <w:r w:rsidRPr="00405F2E">
              <w:t xml:space="preserve"> and </w:t>
            </w:r>
            <w:r>
              <w:t>implementing Individualized Family Service Plans and Individualized Education Programs</w:t>
            </w:r>
          </w:p>
          <w:p w14:paraId="4E657A48" w14:textId="797F8DC7" w:rsidR="00882410" w:rsidRDefault="00882410" w:rsidP="00895B7C"/>
        </w:tc>
        <w:sdt>
          <w:sdtPr>
            <w:id w:val="-1866281489"/>
            <w:placeholder>
              <w:docPart w:val="2BFD5B6064544C91AA8A8FBF165861FD"/>
            </w:placeholder>
            <w:showingPlcHdr/>
          </w:sdtPr>
          <w:sdtEndPr/>
          <w:sdtContent>
            <w:tc>
              <w:tcPr>
                <w:tcW w:w="3117" w:type="dxa"/>
              </w:tcPr>
              <w:p w14:paraId="26110A14" w14:textId="77777777" w:rsidR="00895B7C" w:rsidRDefault="00895B7C" w:rsidP="0035270C">
                <w:r w:rsidRPr="004C4EA8">
                  <w:rPr>
                    <w:rStyle w:val="PlaceholderText"/>
                  </w:rPr>
                  <w:t>Click or tap here to enter text.</w:t>
                </w:r>
              </w:p>
            </w:tc>
          </w:sdtContent>
        </w:sdt>
        <w:sdt>
          <w:sdtPr>
            <w:id w:val="-1251498057"/>
            <w:placeholder>
              <w:docPart w:val="7B59776B0DAE4238A508345C7CA4E4EC"/>
            </w:placeholder>
            <w:showingPlcHdr/>
          </w:sdtPr>
          <w:sdtEndPr/>
          <w:sdtContent>
            <w:tc>
              <w:tcPr>
                <w:tcW w:w="3117" w:type="dxa"/>
              </w:tcPr>
              <w:p w14:paraId="76BC66A5" w14:textId="77777777" w:rsidR="00895B7C" w:rsidRDefault="00895B7C" w:rsidP="0035270C">
                <w:r w:rsidRPr="004C4EA8">
                  <w:rPr>
                    <w:rStyle w:val="PlaceholderText"/>
                  </w:rPr>
                  <w:t>Click or tap here to enter text.</w:t>
                </w:r>
              </w:p>
            </w:tc>
          </w:sdtContent>
        </w:sdt>
      </w:tr>
      <w:tr w:rsidR="00895B7C" w14:paraId="26C7EB16" w14:textId="77777777" w:rsidTr="0035270C">
        <w:tc>
          <w:tcPr>
            <w:tcW w:w="3116" w:type="dxa"/>
          </w:tcPr>
          <w:p w14:paraId="537BAEC9" w14:textId="77777777" w:rsidR="00895B7C" w:rsidRDefault="00895B7C" w:rsidP="00895B7C">
            <w:r>
              <w:t>Conducting formal and informal assessments</w:t>
            </w:r>
          </w:p>
          <w:p w14:paraId="1EEB13A5" w14:textId="0307D156" w:rsidR="00895B7C" w:rsidRDefault="00895B7C" w:rsidP="00895B7C"/>
        </w:tc>
        <w:sdt>
          <w:sdtPr>
            <w:id w:val="1891529608"/>
            <w:placeholder>
              <w:docPart w:val="A716A499B7E54F53A95270A0D09B2071"/>
            </w:placeholder>
            <w:showingPlcHdr/>
          </w:sdtPr>
          <w:sdtEndPr/>
          <w:sdtContent>
            <w:tc>
              <w:tcPr>
                <w:tcW w:w="3117" w:type="dxa"/>
              </w:tcPr>
              <w:p w14:paraId="3B5D6AE5" w14:textId="77777777" w:rsidR="00895B7C" w:rsidRDefault="00895B7C" w:rsidP="0035270C">
                <w:r w:rsidRPr="004C4EA8">
                  <w:rPr>
                    <w:rStyle w:val="PlaceholderText"/>
                  </w:rPr>
                  <w:t>Click or tap here to enter text.</w:t>
                </w:r>
              </w:p>
            </w:tc>
          </w:sdtContent>
        </w:sdt>
        <w:sdt>
          <w:sdtPr>
            <w:id w:val="1987040537"/>
            <w:placeholder>
              <w:docPart w:val="3B2E952F6F55416E803FFD464ECDD677"/>
            </w:placeholder>
            <w:showingPlcHdr/>
          </w:sdtPr>
          <w:sdtEndPr/>
          <w:sdtContent>
            <w:tc>
              <w:tcPr>
                <w:tcW w:w="3117" w:type="dxa"/>
              </w:tcPr>
              <w:p w14:paraId="09DAB7C0" w14:textId="77777777" w:rsidR="00895B7C" w:rsidRDefault="00895B7C" w:rsidP="0035270C">
                <w:r w:rsidRPr="004C4EA8">
                  <w:rPr>
                    <w:rStyle w:val="PlaceholderText"/>
                  </w:rPr>
                  <w:t>Click or tap here to enter text.</w:t>
                </w:r>
              </w:p>
            </w:tc>
          </w:sdtContent>
        </w:sdt>
      </w:tr>
      <w:tr w:rsidR="00895B7C" w14:paraId="5483C41D" w14:textId="77777777" w:rsidTr="0035270C">
        <w:tc>
          <w:tcPr>
            <w:tcW w:w="3116" w:type="dxa"/>
          </w:tcPr>
          <w:p w14:paraId="18515A50" w14:textId="77777777" w:rsidR="00895B7C" w:rsidRDefault="00895B7C" w:rsidP="00895B7C">
            <w:r>
              <w:t>Using data to inform instruction and eligibility decisions</w:t>
            </w:r>
          </w:p>
          <w:p w14:paraId="33D9A9C1" w14:textId="735E4389" w:rsidR="00895B7C" w:rsidRDefault="00895B7C" w:rsidP="00895B7C"/>
        </w:tc>
        <w:sdt>
          <w:sdtPr>
            <w:id w:val="-1803619052"/>
            <w:placeholder>
              <w:docPart w:val="8B934CA3627C4AA983370E7C2F48741B"/>
            </w:placeholder>
            <w:showingPlcHdr/>
          </w:sdtPr>
          <w:sdtEndPr/>
          <w:sdtContent>
            <w:tc>
              <w:tcPr>
                <w:tcW w:w="3117" w:type="dxa"/>
              </w:tcPr>
              <w:p w14:paraId="405217FF" w14:textId="2A57C507" w:rsidR="00895B7C" w:rsidRDefault="005818A3" w:rsidP="0035270C">
                <w:r w:rsidRPr="004C4EA8">
                  <w:rPr>
                    <w:rStyle w:val="PlaceholderText"/>
                  </w:rPr>
                  <w:t>Click or tap here to enter text.</w:t>
                </w:r>
              </w:p>
            </w:tc>
          </w:sdtContent>
        </w:sdt>
        <w:sdt>
          <w:sdtPr>
            <w:id w:val="2032151174"/>
            <w:placeholder>
              <w:docPart w:val="97DEFBD3902B4447992CA19795594A0E"/>
            </w:placeholder>
            <w:showingPlcHdr/>
          </w:sdtPr>
          <w:sdtEndPr/>
          <w:sdtContent>
            <w:tc>
              <w:tcPr>
                <w:tcW w:w="3117" w:type="dxa"/>
              </w:tcPr>
              <w:p w14:paraId="286F6509" w14:textId="77777777" w:rsidR="00895B7C" w:rsidRDefault="00895B7C" w:rsidP="0035270C">
                <w:r w:rsidRPr="004C4EA8">
                  <w:rPr>
                    <w:rStyle w:val="PlaceholderText"/>
                  </w:rPr>
                  <w:t>Click or tap here to enter text.</w:t>
                </w:r>
              </w:p>
            </w:tc>
          </w:sdtContent>
        </w:sdt>
      </w:tr>
      <w:tr w:rsidR="00895B7C" w14:paraId="716BA4BA" w14:textId="77777777" w:rsidTr="0035270C">
        <w:tc>
          <w:tcPr>
            <w:tcW w:w="3116" w:type="dxa"/>
          </w:tcPr>
          <w:p w14:paraId="70D79055" w14:textId="77777777" w:rsidR="00895B7C" w:rsidRDefault="00895B7C" w:rsidP="00895B7C">
            <w:r>
              <w:lastRenderedPageBreak/>
              <w:t>Understanding ethical and legal considerations in assessment</w:t>
            </w:r>
          </w:p>
          <w:p w14:paraId="16497A81" w14:textId="04EC0206" w:rsidR="00882410" w:rsidRDefault="00882410" w:rsidP="00895B7C"/>
        </w:tc>
        <w:sdt>
          <w:sdtPr>
            <w:id w:val="-2059462598"/>
            <w:placeholder>
              <w:docPart w:val="294D9404CCE44B0EBA4524017D5F7567"/>
            </w:placeholder>
            <w:showingPlcHdr/>
          </w:sdtPr>
          <w:sdtEndPr/>
          <w:sdtContent>
            <w:tc>
              <w:tcPr>
                <w:tcW w:w="3117" w:type="dxa"/>
              </w:tcPr>
              <w:p w14:paraId="1BED59F8" w14:textId="531AA28C" w:rsidR="00895B7C" w:rsidRDefault="00895B7C" w:rsidP="0035270C">
                <w:r w:rsidRPr="004C4EA8">
                  <w:rPr>
                    <w:rStyle w:val="PlaceholderText"/>
                  </w:rPr>
                  <w:t>Click or tap here to enter text.</w:t>
                </w:r>
              </w:p>
            </w:tc>
          </w:sdtContent>
        </w:sdt>
        <w:sdt>
          <w:sdtPr>
            <w:id w:val="88442021"/>
            <w:placeholder>
              <w:docPart w:val="03E99869EDBF4F6A9C1B3B06E63CD23C"/>
            </w:placeholder>
            <w:showingPlcHdr/>
          </w:sdtPr>
          <w:sdtEndPr/>
          <w:sdtContent>
            <w:tc>
              <w:tcPr>
                <w:tcW w:w="3117" w:type="dxa"/>
              </w:tcPr>
              <w:p w14:paraId="7BA12DEC" w14:textId="0E03739D" w:rsidR="00895B7C" w:rsidRDefault="00895B7C" w:rsidP="0035270C">
                <w:r w:rsidRPr="004C4EA8">
                  <w:rPr>
                    <w:rStyle w:val="PlaceholderText"/>
                  </w:rPr>
                  <w:t>Click or tap here to enter text.</w:t>
                </w:r>
              </w:p>
            </w:tc>
          </w:sdtContent>
        </w:sdt>
      </w:tr>
    </w:tbl>
    <w:p w14:paraId="6D4889D8"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48DC4D29"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161131AA" w14:textId="5EABA094" w:rsidR="00895B7C" w:rsidRPr="00C8177F" w:rsidRDefault="00895B7C" w:rsidP="00895B7C">
      <w:pPr>
        <w:pStyle w:val="Heading3"/>
        <w:rPr>
          <w:b/>
          <w:bCs/>
          <w:color w:val="000000" w:themeColor="text1"/>
          <w:sz w:val="24"/>
          <w:szCs w:val="24"/>
        </w:rPr>
      </w:pPr>
      <w:r>
        <w:rPr>
          <w:b/>
          <w:bCs/>
          <w:color w:val="000000" w:themeColor="text1"/>
          <w:sz w:val="24"/>
          <w:szCs w:val="24"/>
        </w:rPr>
        <w:t>Planning and Managing the Learning Environment:</w:t>
      </w:r>
    </w:p>
    <w:tbl>
      <w:tblPr>
        <w:tblStyle w:val="TableGrid"/>
        <w:tblW w:w="0" w:type="auto"/>
        <w:tblLook w:val="04A0" w:firstRow="1" w:lastRow="0" w:firstColumn="1" w:lastColumn="0" w:noHBand="0" w:noVBand="1"/>
      </w:tblPr>
      <w:tblGrid>
        <w:gridCol w:w="3116"/>
        <w:gridCol w:w="3117"/>
        <w:gridCol w:w="3117"/>
      </w:tblGrid>
      <w:tr w:rsidR="00895B7C" w14:paraId="7698A2EC" w14:textId="77777777" w:rsidTr="0035270C">
        <w:trPr>
          <w:tblHeader/>
        </w:trPr>
        <w:tc>
          <w:tcPr>
            <w:tcW w:w="3116" w:type="dxa"/>
            <w:shd w:val="clear" w:color="auto" w:fill="D9D9D9" w:themeFill="background1" w:themeFillShade="D9"/>
          </w:tcPr>
          <w:p w14:paraId="2CAAF9EF" w14:textId="77777777" w:rsidR="00895B7C" w:rsidRDefault="00895B7C"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64321FD" w14:textId="77777777" w:rsidR="00895B7C" w:rsidRDefault="00895B7C" w:rsidP="0035270C">
            <w:r w:rsidRPr="00AD4726">
              <w:rPr>
                <w:b/>
                <w:bCs/>
              </w:rPr>
              <w:t>Course #/Title/Grade</w:t>
            </w:r>
          </w:p>
        </w:tc>
        <w:tc>
          <w:tcPr>
            <w:tcW w:w="3117" w:type="dxa"/>
            <w:shd w:val="clear" w:color="auto" w:fill="D9D9D9" w:themeFill="background1" w:themeFillShade="D9"/>
          </w:tcPr>
          <w:p w14:paraId="487BAA6C" w14:textId="77777777" w:rsidR="00895B7C" w:rsidRPr="00AD4726" w:rsidRDefault="00895B7C" w:rsidP="0035270C">
            <w:r w:rsidRPr="00AD4726">
              <w:rPr>
                <w:b/>
                <w:bCs/>
              </w:rPr>
              <w:t>Portfolio Artifact(s)</w:t>
            </w:r>
          </w:p>
          <w:p w14:paraId="4B45BDF6" w14:textId="77777777" w:rsidR="00895B7C" w:rsidRPr="00AD4726" w:rsidRDefault="00895B7C" w:rsidP="0035270C">
            <w:r w:rsidRPr="00AD4726">
              <w:rPr>
                <w:b/>
                <w:bCs/>
              </w:rPr>
              <w:t>AND </w:t>
            </w:r>
          </w:p>
          <w:p w14:paraId="4D956035" w14:textId="77777777" w:rsidR="00895B7C" w:rsidRDefault="00895B7C" w:rsidP="0035270C">
            <w:r w:rsidRPr="00AD4726">
              <w:rPr>
                <w:b/>
                <w:bCs/>
              </w:rPr>
              <w:t>Rationale</w:t>
            </w:r>
          </w:p>
        </w:tc>
      </w:tr>
      <w:tr w:rsidR="00895B7C" w14:paraId="6E02441F" w14:textId="77777777" w:rsidTr="0035270C">
        <w:tc>
          <w:tcPr>
            <w:tcW w:w="3116" w:type="dxa"/>
          </w:tcPr>
          <w:p w14:paraId="23567F2A" w14:textId="77777777" w:rsidR="00895B7C" w:rsidRDefault="00895B7C" w:rsidP="00895B7C">
            <w:r>
              <w:t xml:space="preserve">Designing inclusive, safe, and </w:t>
            </w:r>
            <w:proofErr w:type="gramStart"/>
            <w:r>
              <w:t>developmentally-appropriate</w:t>
            </w:r>
            <w:proofErr w:type="gramEnd"/>
            <w:r>
              <w:t xml:space="preserve"> environments</w:t>
            </w:r>
          </w:p>
          <w:p w14:paraId="2A200CD7" w14:textId="33F65E85" w:rsidR="00895B7C" w:rsidRDefault="00895B7C" w:rsidP="00895B7C"/>
        </w:tc>
        <w:sdt>
          <w:sdtPr>
            <w:id w:val="-1399748345"/>
            <w:placeholder>
              <w:docPart w:val="BA16FC2D27B54E848DF6797D1620BDEB"/>
            </w:placeholder>
            <w:showingPlcHdr/>
          </w:sdtPr>
          <w:sdtEndPr/>
          <w:sdtContent>
            <w:tc>
              <w:tcPr>
                <w:tcW w:w="3117" w:type="dxa"/>
              </w:tcPr>
              <w:p w14:paraId="2A995BF7" w14:textId="77777777" w:rsidR="00895B7C" w:rsidRDefault="00895B7C" w:rsidP="0035270C">
                <w:r w:rsidRPr="004C4EA8">
                  <w:rPr>
                    <w:rStyle w:val="PlaceholderText"/>
                  </w:rPr>
                  <w:t>Click or tap here to enter text.</w:t>
                </w:r>
              </w:p>
            </w:tc>
          </w:sdtContent>
        </w:sdt>
        <w:sdt>
          <w:sdtPr>
            <w:id w:val="622117699"/>
            <w:placeholder>
              <w:docPart w:val="73C4F589268A4E5DA628278091227A42"/>
            </w:placeholder>
            <w:showingPlcHdr/>
          </w:sdtPr>
          <w:sdtEndPr/>
          <w:sdtContent>
            <w:tc>
              <w:tcPr>
                <w:tcW w:w="3117" w:type="dxa"/>
              </w:tcPr>
              <w:p w14:paraId="5869CD9F" w14:textId="77777777" w:rsidR="00895B7C" w:rsidRDefault="00895B7C" w:rsidP="0035270C">
                <w:r w:rsidRPr="004C4EA8">
                  <w:rPr>
                    <w:rStyle w:val="PlaceholderText"/>
                  </w:rPr>
                  <w:t>Click or tap here to enter text.</w:t>
                </w:r>
              </w:p>
            </w:tc>
          </w:sdtContent>
        </w:sdt>
      </w:tr>
      <w:tr w:rsidR="00895B7C" w14:paraId="0DC1C2B7" w14:textId="77777777" w:rsidTr="0035270C">
        <w:tc>
          <w:tcPr>
            <w:tcW w:w="3116" w:type="dxa"/>
          </w:tcPr>
          <w:p w14:paraId="67FC40A9" w14:textId="41395F18" w:rsidR="00895B7C" w:rsidRDefault="00895B7C" w:rsidP="0035270C">
            <w:r>
              <w:t>Planning for, adapting to, and improving approaches to interactions, interventions, and instruction</w:t>
            </w:r>
          </w:p>
          <w:p w14:paraId="534986B5" w14:textId="77777777" w:rsidR="00895B7C" w:rsidRDefault="00895B7C" w:rsidP="0035270C"/>
        </w:tc>
        <w:sdt>
          <w:sdtPr>
            <w:id w:val="1069623962"/>
            <w:placeholder>
              <w:docPart w:val="AB76259C79724E2EB0664E91E3E572B1"/>
            </w:placeholder>
            <w:showingPlcHdr/>
          </w:sdtPr>
          <w:sdtEndPr/>
          <w:sdtContent>
            <w:tc>
              <w:tcPr>
                <w:tcW w:w="3117" w:type="dxa"/>
              </w:tcPr>
              <w:p w14:paraId="46C1BC7F" w14:textId="77777777" w:rsidR="00895B7C" w:rsidRDefault="00895B7C" w:rsidP="0035270C">
                <w:r w:rsidRPr="004C4EA8">
                  <w:rPr>
                    <w:rStyle w:val="PlaceholderText"/>
                  </w:rPr>
                  <w:t>Click or tap here to enter text.</w:t>
                </w:r>
              </w:p>
            </w:tc>
          </w:sdtContent>
        </w:sdt>
        <w:sdt>
          <w:sdtPr>
            <w:id w:val="-1770375639"/>
            <w:placeholder>
              <w:docPart w:val="B88C2832E4B64DBE9F838C17F3069A1D"/>
            </w:placeholder>
            <w:showingPlcHdr/>
          </w:sdtPr>
          <w:sdtEndPr/>
          <w:sdtContent>
            <w:tc>
              <w:tcPr>
                <w:tcW w:w="3117" w:type="dxa"/>
              </w:tcPr>
              <w:p w14:paraId="11693FD0" w14:textId="77777777" w:rsidR="00895B7C" w:rsidRDefault="00895B7C" w:rsidP="0035270C">
                <w:r w:rsidRPr="004C4EA8">
                  <w:rPr>
                    <w:rStyle w:val="PlaceholderText"/>
                  </w:rPr>
                  <w:t>Click or tap here to enter text.</w:t>
                </w:r>
              </w:p>
            </w:tc>
          </w:sdtContent>
        </w:sdt>
      </w:tr>
    </w:tbl>
    <w:p w14:paraId="122CBB19"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3235511D" w14:textId="77777777" w:rsidR="00895B7C" w:rsidRDefault="00895B7C" w:rsidP="00D50768">
      <w:pPr>
        <w:spacing w:after="0" w:line="240" w:lineRule="auto"/>
        <w:rPr>
          <w:rFonts w:ascii="Trebuchet MS" w:eastAsia="Times New Roman" w:hAnsi="Trebuchet MS" w:cs="Times New Roman"/>
          <w:b/>
          <w:bCs/>
          <w:color w:val="000000"/>
          <w:kern w:val="0"/>
          <w:sz w:val="22"/>
          <w:szCs w:val="22"/>
          <w14:ligatures w14:val="none"/>
        </w:rPr>
      </w:pPr>
    </w:p>
    <w:p w14:paraId="05D0BD4F" w14:textId="5E5A0ADD" w:rsidR="00895B7C" w:rsidRPr="00C8177F" w:rsidRDefault="00895B7C" w:rsidP="00895B7C">
      <w:pPr>
        <w:pStyle w:val="Heading3"/>
        <w:rPr>
          <w:b/>
          <w:bCs/>
          <w:color w:val="000000" w:themeColor="text1"/>
          <w:sz w:val="24"/>
          <w:szCs w:val="24"/>
        </w:rPr>
      </w:pPr>
      <w:r>
        <w:rPr>
          <w:b/>
          <w:bCs/>
          <w:color w:val="000000" w:themeColor="text1"/>
          <w:sz w:val="24"/>
          <w:szCs w:val="24"/>
        </w:rPr>
        <w:t>Family, Community, and Professional Relationships:</w:t>
      </w:r>
    </w:p>
    <w:tbl>
      <w:tblPr>
        <w:tblStyle w:val="TableGrid"/>
        <w:tblW w:w="0" w:type="auto"/>
        <w:tblLook w:val="04A0" w:firstRow="1" w:lastRow="0" w:firstColumn="1" w:lastColumn="0" w:noHBand="0" w:noVBand="1"/>
      </w:tblPr>
      <w:tblGrid>
        <w:gridCol w:w="3116"/>
        <w:gridCol w:w="3117"/>
        <w:gridCol w:w="3117"/>
      </w:tblGrid>
      <w:tr w:rsidR="00895B7C" w14:paraId="3DCA2801" w14:textId="77777777" w:rsidTr="0035270C">
        <w:trPr>
          <w:tblHeader/>
        </w:trPr>
        <w:tc>
          <w:tcPr>
            <w:tcW w:w="3116" w:type="dxa"/>
            <w:shd w:val="clear" w:color="auto" w:fill="D9D9D9" w:themeFill="background1" w:themeFillShade="D9"/>
          </w:tcPr>
          <w:p w14:paraId="33FB247D" w14:textId="77777777" w:rsidR="00895B7C" w:rsidRDefault="00895B7C"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4B3B05E" w14:textId="77777777" w:rsidR="00895B7C" w:rsidRDefault="00895B7C" w:rsidP="0035270C">
            <w:r w:rsidRPr="00AD4726">
              <w:rPr>
                <w:b/>
                <w:bCs/>
              </w:rPr>
              <w:t>Course #/Title/Grade</w:t>
            </w:r>
          </w:p>
        </w:tc>
        <w:tc>
          <w:tcPr>
            <w:tcW w:w="3117" w:type="dxa"/>
            <w:shd w:val="clear" w:color="auto" w:fill="D9D9D9" w:themeFill="background1" w:themeFillShade="D9"/>
          </w:tcPr>
          <w:p w14:paraId="3C81E1A3" w14:textId="77777777" w:rsidR="00895B7C" w:rsidRPr="00AD4726" w:rsidRDefault="00895B7C" w:rsidP="0035270C">
            <w:r w:rsidRPr="00AD4726">
              <w:rPr>
                <w:b/>
                <w:bCs/>
              </w:rPr>
              <w:t>Portfolio Artifact(s)</w:t>
            </w:r>
          </w:p>
          <w:p w14:paraId="5DB9FBBC" w14:textId="77777777" w:rsidR="00895B7C" w:rsidRPr="00AD4726" w:rsidRDefault="00895B7C" w:rsidP="0035270C">
            <w:r w:rsidRPr="00AD4726">
              <w:rPr>
                <w:b/>
                <w:bCs/>
              </w:rPr>
              <w:t>AND </w:t>
            </w:r>
          </w:p>
          <w:p w14:paraId="42FB4D1D" w14:textId="77777777" w:rsidR="00895B7C" w:rsidRDefault="00895B7C" w:rsidP="0035270C">
            <w:r w:rsidRPr="00AD4726">
              <w:rPr>
                <w:b/>
                <w:bCs/>
              </w:rPr>
              <w:t>Rationale</w:t>
            </w:r>
          </w:p>
        </w:tc>
      </w:tr>
      <w:tr w:rsidR="00895B7C" w14:paraId="2AA9B9F6" w14:textId="77777777" w:rsidTr="0035270C">
        <w:tc>
          <w:tcPr>
            <w:tcW w:w="3116" w:type="dxa"/>
          </w:tcPr>
          <w:p w14:paraId="0F6D795F" w14:textId="20F0B91C" w:rsidR="00895B7C" w:rsidRDefault="00895B7C" w:rsidP="0035270C">
            <w:r>
              <w:t>Collaborating with families and school professionals to align services with developmental and academic goals</w:t>
            </w:r>
          </w:p>
          <w:p w14:paraId="75D5DE2B" w14:textId="77777777" w:rsidR="00895B7C" w:rsidRDefault="00895B7C" w:rsidP="0035270C"/>
        </w:tc>
        <w:sdt>
          <w:sdtPr>
            <w:id w:val="1058591223"/>
            <w:placeholder>
              <w:docPart w:val="5BB1D247F6394BF995E383A053BB8C9E"/>
            </w:placeholder>
            <w:showingPlcHdr/>
          </w:sdtPr>
          <w:sdtEndPr/>
          <w:sdtContent>
            <w:tc>
              <w:tcPr>
                <w:tcW w:w="3117" w:type="dxa"/>
              </w:tcPr>
              <w:p w14:paraId="28B8FB5A" w14:textId="77777777" w:rsidR="00895B7C" w:rsidRDefault="00895B7C" w:rsidP="0035270C">
                <w:r w:rsidRPr="004C4EA8">
                  <w:rPr>
                    <w:rStyle w:val="PlaceholderText"/>
                  </w:rPr>
                  <w:t>Click or tap here to enter text.</w:t>
                </w:r>
              </w:p>
            </w:tc>
          </w:sdtContent>
        </w:sdt>
        <w:sdt>
          <w:sdtPr>
            <w:id w:val="1659884295"/>
            <w:placeholder>
              <w:docPart w:val="CBAF193BED0C42F9A8BC92CB568056A5"/>
            </w:placeholder>
            <w:showingPlcHdr/>
          </w:sdtPr>
          <w:sdtEndPr/>
          <w:sdtContent>
            <w:tc>
              <w:tcPr>
                <w:tcW w:w="3117" w:type="dxa"/>
              </w:tcPr>
              <w:p w14:paraId="5B8F7C8B" w14:textId="77777777" w:rsidR="00895B7C" w:rsidRDefault="00895B7C" w:rsidP="0035270C">
                <w:r w:rsidRPr="004C4EA8">
                  <w:rPr>
                    <w:rStyle w:val="PlaceholderText"/>
                  </w:rPr>
                  <w:t>Click or tap here to enter text.</w:t>
                </w:r>
              </w:p>
            </w:tc>
          </w:sdtContent>
        </w:sdt>
      </w:tr>
      <w:tr w:rsidR="00895B7C" w14:paraId="13C95018" w14:textId="77777777" w:rsidTr="0035270C">
        <w:tc>
          <w:tcPr>
            <w:tcW w:w="3116" w:type="dxa"/>
          </w:tcPr>
          <w:p w14:paraId="4C4FE78F" w14:textId="00F3E0AA" w:rsidR="00895B7C" w:rsidRDefault="00895B7C" w:rsidP="0035270C">
            <w:r>
              <w:t xml:space="preserve">Advocating for improved outcomes for young children, families, and </w:t>
            </w:r>
            <w:proofErr w:type="gramStart"/>
            <w:r>
              <w:t>the profession</w:t>
            </w:r>
            <w:proofErr w:type="gramEnd"/>
          </w:p>
          <w:p w14:paraId="307346F2" w14:textId="77777777" w:rsidR="00895B7C" w:rsidRDefault="00895B7C" w:rsidP="0035270C"/>
        </w:tc>
        <w:sdt>
          <w:sdtPr>
            <w:id w:val="305596671"/>
            <w:placeholder>
              <w:docPart w:val="D0194D4A9B1D4D77B6119E251CD98149"/>
            </w:placeholder>
            <w:showingPlcHdr/>
          </w:sdtPr>
          <w:sdtEndPr/>
          <w:sdtContent>
            <w:tc>
              <w:tcPr>
                <w:tcW w:w="3117" w:type="dxa"/>
              </w:tcPr>
              <w:p w14:paraId="51757E44" w14:textId="77C598D4" w:rsidR="00895B7C" w:rsidRDefault="005818A3" w:rsidP="0035270C">
                <w:r w:rsidRPr="004C4EA8">
                  <w:rPr>
                    <w:rStyle w:val="PlaceholderText"/>
                  </w:rPr>
                  <w:t>Click or tap here to enter text.</w:t>
                </w:r>
              </w:p>
            </w:tc>
          </w:sdtContent>
        </w:sdt>
        <w:sdt>
          <w:sdtPr>
            <w:id w:val="1613016152"/>
            <w:placeholder>
              <w:docPart w:val="F50FBDF23AC343A68A00BBD965328229"/>
            </w:placeholder>
            <w:showingPlcHdr/>
          </w:sdtPr>
          <w:sdtEndPr/>
          <w:sdtContent>
            <w:tc>
              <w:tcPr>
                <w:tcW w:w="3117" w:type="dxa"/>
              </w:tcPr>
              <w:p w14:paraId="2379D411" w14:textId="77777777" w:rsidR="00895B7C" w:rsidRDefault="00895B7C" w:rsidP="0035270C">
                <w:r w:rsidRPr="004C4EA8">
                  <w:rPr>
                    <w:rStyle w:val="PlaceholderText"/>
                  </w:rPr>
                  <w:t>Click or tap here to enter text.</w:t>
                </w:r>
              </w:p>
            </w:tc>
          </w:sdtContent>
        </w:sdt>
      </w:tr>
    </w:tbl>
    <w:p w14:paraId="02773104" w14:textId="2F510457" w:rsidR="00C956B6" w:rsidRPr="005818A3" w:rsidRDefault="00F316A9" w:rsidP="005818A3">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sectPr w:rsidR="00C956B6" w:rsidRPr="005818A3" w:rsidSect="00AC4BBA">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62E5A" w14:textId="77777777" w:rsidR="0034282D" w:rsidRDefault="0034282D" w:rsidP="00247CB5">
      <w:pPr>
        <w:spacing w:after="0" w:line="240" w:lineRule="auto"/>
      </w:pPr>
      <w:r>
        <w:separator/>
      </w:r>
    </w:p>
  </w:endnote>
  <w:endnote w:type="continuationSeparator" w:id="0">
    <w:p w14:paraId="26831D21" w14:textId="77777777" w:rsidR="0034282D" w:rsidRDefault="0034282D"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1909E" w14:textId="77777777" w:rsidR="0034282D" w:rsidRDefault="0034282D" w:rsidP="00247CB5">
      <w:pPr>
        <w:spacing w:after="0" w:line="240" w:lineRule="auto"/>
      </w:pPr>
      <w:r>
        <w:separator/>
      </w:r>
    </w:p>
  </w:footnote>
  <w:footnote w:type="continuationSeparator" w:id="0">
    <w:p w14:paraId="53385415" w14:textId="77777777" w:rsidR="0034282D" w:rsidRDefault="0034282D"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738C9"/>
    <w:multiLevelType w:val="multilevel"/>
    <w:tmpl w:val="6C047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F43AA0"/>
    <w:multiLevelType w:val="multilevel"/>
    <w:tmpl w:val="B942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0890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6"/>
  </w:num>
  <w:num w:numId="2" w16cid:durableId="1287931480">
    <w:abstractNumId w:val="23"/>
  </w:num>
  <w:num w:numId="3" w16cid:durableId="709914026">
    <w:abstractNumId w:val="28"/>
  </w:num>
  <w:num w:numId="4" w16cid:durableId="1934049431">
    <w:abstractNumId w:val="41"/>
  </w:num>
  <w:num w:numId="5" w16cid:durableId="1597401095">
    <w:abstractNumId w:val="8"/>
  </w:num>
  <w:num w:numId="6" w16cid:durableId="1972515934">
    <w:abstractNumId w:val="14"/>
  </w:num>
  <w:num w:numId="7" w16cid:durableId="1072657260">
    <w:abstractNumId w:val="22"/>
  </w:num>
  <w:num w:numId="8" w16cid:durableId="1300568501">
    <w:abstractNumId w:val="29"/>
  </w:num>
  <w:num w:numId="9" w16cid:durableId="287468638">
    <w:abstractNumId w:val="45"/>
  </w:num>
  <w:num w:numId="10" w16cid:durableId="1435515279">
    <w:abstractNumId w:val="17"/>
  </w:num>
  <w:num w:numId="11" w16cid:durableId="414671710">
    <w:abstractNumId w:val="40"/>
  </w:num>
  <w:num w:numId="12" w16cid:durableId="312950467">
    <w:abstractNumId w:val="27"/>
  </w:num>
  <w:num w:numId="13" w16cid:durableId="92433943">
    <w:abstractNumId w:val="46"/>
  </w:num>
  <w:num w:numId="14" w16cid:durableId="686951336">
    <w:abstractNumId w:val="15"/>
  </w:num>
  <w:num w:numId="15" w16cid:durableId="1958098054">
    <w:abstractNumId w:val="25"/>
  </w:num>
  <w:num w:numId="16" w16cid:durableId="1418794979">
    <w:abstractNumId w:val="13"/>
  </w:num>
  <w:num w:numId="17" w16cid:durableId="1693996720">
    <w:abstractNumId w:val="7"/>
  </w:num>
  <w:num w:numId="18" w16cid:durableId="184177575">
    <w:abstractNumId w:val="33"/>
  </w:num>
  <w:num w:numId="19" w16cid:durableId="1106923685">
    <w:abstractNumId w:val="48"/>
  </w:num>
  <w:num w:numId="20" w16cid:durableId="1052190357">
    <w:abstractNumId w:val="6"/>
  </w:num>
  <w:num w:numId="21" w16cid:durableId="310865930">
    <w:abstractNumId w:val="30"/>
  </w:num>
  <w:num w:numId="22" w16cid:durableId="1462184247">
    <w:abstractNumId w:val="26"/>
  </w:num>
  <w:num w:numId="23" w16cid:durableId="1615019806">
    <w:abstractNumId w:val="34"/>
  </w:num>
  <w:num w:numId="24" w16cid:durableId="587421105">
    <w:abstractNumId w:val="10"/>
  </w:num>
  <w:num w:numId="25" w16cid:durableId="546379856">
    <w:abstractNumId w:val="19"/>
  </w:num>
  <w:num w:numId="26" w16cid:durableId="154227323">
    <w:abstractNumId w:val="38"/>
  </w:num>
  <w:num w:numId="27" w16cid:durableId="761680375">
    <w:abstractNumId w:val="43"/>
  </w:num>
  <w:num w:numId="28" w16cid:durableId="1725061471">
    <w:abstractNumId w:val="16"/>
  </w:num>
  <w:num w:numId="29" w16cid:durableId="859003082">
    <w:abstractNumId w:val="24"/>
  </w:num>
  <w:num w:numId="30" w16cid:durableId="360740766">
    <w:abstractNumId w:val="44"/>
  </w:num>
  <w:num w:numId="31" w16cid:durableId="1336683912">
    <w:abstractNumId w:val="21"/>
  </w:num>
  <w:num w:numId="32" w16cid:durableId="756749512">
    <w:abstractNumId w:val="3"/>
  </w:num>
  <w:num w:numId="33" w16cid:durableId="606084597">
    <w:abstractNumId w:val="1"/>
  </w:num>
  <w:num w:numId="34" w16cid:durableId="1364595449">
    <w:abstractNumId w:val="42"/>
  </w:num>
  <w:num w:numId="35" w16cid:durableId="821893191">
    <w:abstractNumId w:val="4"/>
  </w:num>
  <w:num w:numId="36" w16cid:durableId="1053850141">
    <w:abstractNumId w:val="0"/>
  </w:num>
  <w:num w:numId="37" w16cid:durableId="545023216">
    <w:abstractNumId w:val="5"/>
  </w:num>
  <w:num w:numId="38" w16cid:durableId="272514943">
    <w:abstractNumId w:val="12"/>
  </w:num>
  <w:num w:numId="39" w16cid:durableId="1897157504">
    <w:abstractNumId w:val="20"/>
  </w:num>
  <w:num w:numId="40" w16cid:durableId="585724008">
    <w:abstractNumId w:val="11"/>
  </w:num>
  <w:num w:numId="41" w16cid:durableId="262961182">
    <w:abstractNumId w:val="47"/>
  </w:num>
  <w:num w:numId="42" w16cid:durableId="953286815">
    <w:abstractNumId w:val="39"/>
  </w:num>
  <w:num w:numId="43" w16cid:durableId="1357778685">
    <w:abstractNumId w:val="32"/>
  </w:num>
  <w:num w:numId="44" w16cid:durableId="773867890">
    <w:abstractNumId w:val="9"/>
  </w:num>
  <w:num w:numId="45" w16cid:durableId="213583451">
    <w:abstractNumId w:val="18"/>
  </w:num>
  <w:num w:numId="46" w16cid:durableId="1458141275">
    <w:abstractNumId w:val="49"/>
  </w:num>
  <w:num w:numId="47" w16cid:durableId="179584430">
    <w:abstractNumId w:val="35"/>
  </w:num>
  <w:num w:numId="48" w16cid:durableId="186987766">
    <w:abstractNumId w:val="31"/>
  </w:num>
  <w:num w:numId="49" w16cid:durableId="650527842">
    <w:abstractNumId w:val="37"/>
  </w:num>
  <w:num w:numId="50" w16cid:durableId="15540775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260E"/>
    <w:rsid w:val="00025755"/>
    <w:rsid w:val="0003175B"/>
    <w:rsid w:val="0003574E"/>
    <w:rsid w:val="00037DD0"/>
    <w:rsid w:val="00056407"/>
    <w:rsid w:val="00065241"/>
    <w:rsid w:val="00071A5C"/>
    <w:rsid w:val="0007269A"/>
    <w:rsid w:val="00073057"/>
    <w:rsid w:val="00076DE2"/>
    <w:rsid w:val="000934EA"/>
    <w:rsid w:val="00094E13"/>
    <w:rsid w:val="00097976"/>
    <w:rsid w:val="000A1BB4"/>
    <w:rsid w:val="000A3873"/>
    <w:rsid w:val="000B5559"/>
    <w:rsid w:val="000C0920"/>
    <w:rsid w:val="000C793E"/>
    <w:rsid w:val="000E0699"/>
    <w:rsid w:val="000F52C0"/>
    <w:rsid w:val="000F575E"/>
    <w:rsid w:val="0014583E"/>
    <w:rsid w:val="00164987"/>
    <w:rsid w:val="001811F9"/>
    <w:rsid w:val="00183384"/>
    <w:rsid w:val="00190C6A"/>
    <w:rsid w:val="00195A8D"/>
    <w:rsid w:val="001978AB"/>
    <w:rsid w:val="001A0F69"/>
    <w:rsid w:val="001B2BD2"/>
    <w:rsid w:val="001B671B"/>
    <w:rsid w:val="001C2684"/>
    <w:rsid w:val="001C6ED4"/>
    <w:rsid w:val="001E14FE"/>
    <w:rsid w:val="001F0822"/>
    <w:rsid w:val="002062C1"/>
    <w:rsid w:val="00222B45"/>
    <w:rsid w:val="00226EB0"/>
    <w:rsid w:val="0023345E"/>
    <w:rsid w:val="002401A0"/>
    <w:rsid w:val="002412BC"/>
    <w:rsid w:val="00247CB5"/>
    <w:rsid w:val="00264168"/>
    <w:rsid w:val="00264252"/>
    <w:rsid w:val="002646E4"/>
    <w:rsid w:val="00280CB9"/>
    <w:rsid w:val="002A4D04"/>
    <w:rsid w:val="002B6DBC"/>
    <w:rsid w:val="002D4F49"/>
    <w:rsid w:val="002E060E"/>
    <w:rsid w:val="002E0896"/>
    <w:rsid w:val="002E48BD"/>
    <w:rsid w:val="002F472E"/>
    <w:rsid w:val="0030151B"/>
    <w:rsid w:val="00304B17"/>
    <w:rsid w:val="0030729A"/>
    <w:rsid w:val="0031031C"/>
    <w:rsid w:val="00314CB2"/>
    <w:rsid w:val="00332741"/>
    <w:rsid w:val="0033509E"/>
    <w:rsid w:val="0034282D"/>
    <w:rsid w:val="00353080"/>
    <w:rsid w:val="003540EB"/>
    <w:rsid w:val="00356650"/>
    <w:rsid w:val="003601BA"/>
    <w:rsid w:val="003620D1"/>
    <w:rsid w:val="00370FFC"/>
    <w:rsid w:val="00382860"/>
    <w:rsid w:val="003871F2"/>
    <w:rsid w:val="003913A8"/>
    <w:rsid w:val="003B0E00"/>
    <w:rsid w:val="003B712C"/>
    <w:rsid w:val="003C5D9E"/>
    <w:rsid w:val="003C69BC"/>
    <w:rsid w:val="003E4888"/>
    <w:rsid w:val="003E6A2E"/>
    <w:rsid w:val="00403A9D"/>
    <w:rsid w:val="00405F2E"/>
    <w:rsid w:val="0043360E"/>
    <w:rsid w:val="00443E68"/>
    <w:rsid w:val="004725F3"/>
    <w:rsid w:val="00491F19"/>
    <w:rsid w:val="00493C82"/>
    <w:rsid w:val="004A7658"/>
    <w:rsid w:val="004B0926"/>
    <w:rsid w:val="004B0D6A"/>
    <w:rsid w:val="004B3323"/>
    <w:rsid w:val="004B7A0B"/>
    <w:rsid w:val="004E0378"/>
    <w:rsid w:val="004E2B2C"/>
    <w:rsid w:val="004F396B"/>
    <w:rsid w:val="004F3EB8"/>
    <w:rsid w:val="00517640"/>
    <w:rsid w:val="0053110B"/>
    <w:rsid w:val="00533551"/>
    <w:rsid w:val="005350E9"/>
    <w:rsid w:val="00535FCB"/>
    <w:rsid w:val="00545C38"/>
    <w:rsid w:val="00547EA1"/>
    <w:rsid w:val="0055093A"/>
    <w:rsid w:val="005818A3"/>
    <w:rsid w:val="00591C65"/>
    <w:rsid w:val="00593ADB"/>
    <w:rsid w:val="005B70B6"/>
    <w:rsid w:val="005C709F"/>
    <w:rsid w:val="005D117C"/>
    <w:rsid w:val="005F26A1"/>
    <w:rsid w:val="00611289"/>
    <w:rsid w:val="006119DC"/>
    <w:rsid w:val="006126A6"/>
    <w:rsid w:val="00613996"/>
    <w:rsid w:val="0062061F"/>
    <w:rsid w:val="00624C9E"/>
    <w:rsid w:val="0063591E"/>
    <w:rsid w:val="006450FD"/>
    <w:rsid w:val="0066400F"/>
    <w:rsid w:val="00666DB1"/>
    <w:rsid w:val="0067747C"/>
    <w:rsid w:val="006803FF"/>
    <w:rsid w:val="00687C78"/>
    <w:rsid w:val="00696699"/>
    <w:rsid w:val="006A18D7"/>
    <w:rsid w:val="006A3344"/>
    <w:rsid w:val="006A7199"/>
    <w:rsid w:val="006D4924"/>
    <w:rsid w:val="007070FB"/>
    <w:rsid w:val="00723128"/>
    <w:rsid w:val="007267A1"/>
    <w:rsid w:val="00733BB9"/>
    <w:rsid w:val="00742738"/>
    <w:rsid w:val="00747C87"/>
    <w:rsid w:val="00753F1F"/>
    <w:rsid w:val="00755B63"/>
    <w:rsid w:val="00770AA9"/>
    <w:rsid w:val="00771F11"/>
    <w:rsid w:val="00775B23"/>
    <w:rsid w:val="00776929"/>
    <w:rsid w:val="00782004"/>
    <w:rsid w:val="00783E99"/>
    <w:rsid w:val="007D6329"/>
    <w:rsid w:val="007F0E4D"/>
    <w:rsid w:val="007F285E"/>
    <w:rsid w:val="007F79D7"/>
    <w:rsid w:val="00806699"/>
    <w:rsid w:val="008146E8"/>
    <w:rsid w:val="008210A2"/>
    <w:rsid w:val="008438CA"/>
    <w:rsid w:val="0085756F"/>
    <w:rsid w:val="00882410"/>
    <w:rsid w:val="00890810"/>
    <w:rsid w:val="00895B7C"/>
    <w:rsid w:val="008A3474"/>
    <w:rsid w:val="008B031B"/>
    <w:rsid w:val="008B3BD1"/>
    <w:rsid w:val="008E11CC"/>
    <w:rsid w:val="00902108"/>
    <w:rsid w:val="00903AE7"/>
    <w:rsid w:val="0090478D"/>
    <w:rsid w:val="00905CF4"/>
    <w:rsid w:val="0091570E"/>
    <w:rsid w:val="00921BE9"/>
    <w:rsid w:val="00936227"/>
    <w:rsid w:val="00944FCC"/>
    <w:rsid w:val="00947E00"/>
    <w:rsid w:val="009508BB"/>
    <w:rsid w:val="00961B67"/>
    <w:rsid w:val="00975B63"/>
    <w:rsid w:val="00981AD5"/>
    <w:rsid w:val="0098732D"/>
    <w:rsid w:val="00991047"/>
    <w:rsid w:val="009A772B"/>
    <w:rsid w:val="009B2E81"/>
    <w:rsid w:val="009C67F3"/>
    <w:rsid w:val="009D0D9E"/>
    <w:rsid w:val="009E4AAD"/>
    <w:rsid w:val="009E518D"/>
    <w:rsid w:val="009E5D2E"/>
    <w:rsid w:val="009F7B14"/>
    <w:rsid w:val="00A004A4"/>
    <w:rsid w:val="00A02F1D"/>
    <w:rsid w:val="00A115AE"/>
    <w:rsid w:val="00A27614"/>
    <w:rsid w:val="00A50A79"/>
    <w:rsid w:val="00A74F4A"/>
    <w:rsid w:val="00AA6CDC"/>
    <w:rsid w:val="00AC1CBC"/>
    <w:rsid w:val="00AC4BBA"/>
    <w:rsid w:val="00AD4726"/>
    <w:rsid w:val="00AF146B"/>
    <w:rsid w:val="00AF2AE0"/>
    <w:rsid w:val="00B23298"/>
    <w:rsid w:val="00B27010"/>
    <w:rsid w:val="00B33583"/>
    <w:rsid w:val="00B40C13"/>
    <w:rsid w:val="00B51715"/>
    <w:rsid w:val="00B535B7"/>
    <w:rsid w:val="00B55E61"/>
    <w:rsid w:val="00B63044"/>
    <w:rsid w:val="00B80283"/>
    <w:rsid w:val="00BC1A57"/>
    <w:rsid w:val="00BD0802"/>
    <w:rsid w:val="00BF46F6"/>
    <w:rsid w:val="00BF51CE"/>
    <w:rsid w:val="00C17313"/>
    <w:rsid w:val="00C24A1A"/>
    <w:rsid w:val="00C439EE"/>
    <w:rsid w:val="00C72ACF"/>
    <w:rsid w:val="00C93B5A"/>
    <w:rsid w:val="00C956B6"/>
    <w:rsid w:val="00C97311"/>
    <w:rsid w:val="00CB6BA8"/>
    <w:rsid w:val="00CB7E0A"/>
    <w:rsid w:val="00D1066D"/>
    <w:rsid w:val="00D10928"/>
    <w:rsid w:val="00D1700B"/>
    <w:rsid w:val="00D17F99"/>
    <w:rsid w:val="00D35DF6"/>
    <w:rsid w:val="00D50768"/>
    <w:rsid w:val="00D555DD"/>
    <w:rsid w:val="00DA5561"/>
    <w:rsid w:val="00DA7043"/>
    <w:rsid w:val="00DB43E2"/>
    <w:rsid w:val="00DB62CD"/>
    <w:rsid w:val="00DB71C4"/>
    <w:rsid w:val="00DC3B49"/>
    <w:rsid w:val="00DD2B52"/>
    <w:rsid w:val="00DF5A01"/>
    <w:rsid w:val="00E16E99"/>
    <w:rsid w:val="00E206FC"/>
    <w:rsid w:val="00E24E8C"/>
    <w:rsid w:val="00E321AC"/>
    <w:rsid w:val="00E337F7"/>
    <w:rsid w:val="00E3475B"/>
    <w:rsid w:val="00E35418"/>
    <w:rsid w:val="00E4490F"/>
    <w:rsid w:val="00E47FDC"/>
    <w:rsid w:val="00E6002C"/>
    <w:rsid w:val="00E633E2"/>
    <w:rsid w:val="00E64F02"/>
    <w:rsid w:val="00E714AD"/>
    <w:rsid w:val="00E82837"/>
    <w:rsid w:val="00E911A6"/>
    <w:rsid w:val="00E9375C"/>
    <w:rsid w:val="00EA4A75"/>
    <w:rsid w:val="00EA69C7"/>
    <w:rsid w:val="00EB7849"/>
    <w:rsid w:val="00EC6E8B"/>
    <w:rsid w:val="00ED229B"/>
    <w:rsid w:val="00ED4238"/>
    <w:rsid w:val="00ED79FF"/>
    <w:rsid w:val="00EF3FFA"/>
    <w:rsid w:val="00EF4A1C"/>
    <w:rsid w:val="00F11C1F"/>
    <w:rsid w:val="00F23F82"/>
    <w:rsid w:val="00F316A9"/>
    <w:rsid w:val="00F373BA"/>
    <w:rsid w:val="00F41B4E"/>
    <w:rsid w:val="00F479D2"/>
    <w:rsid w:val="00F5536B"/>
    <w:rsid w:val="00F715BA"/>
    <w:rsid w:val="00F7391B"/>
    <w:rsid w:val="00FB073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754631">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4068903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45098980">
      <w:bodyDiv w:val="1"/>
      <w:marLeft w:val="0"/>
      <w:marRight w:val="0"/>
      <w:marTop w:val="0"/>
      <w:marBottom w:val="0"/>
      <w:divBdr>
        <w:top w:val="none" w:sz="0" w:space="0" w:color="auto"/>
        <w:left w:val="none" w:sz="0" w:space="0" w:color="auto"/>
        <w:bottom w:val="none" w:sz="0" w:space="0" w:color="auto"/>
        <w:right w:val="none" w:sz="0" w:space="0" w:color="auto"/>
      </w:divBdr>
    </w:div>
    <w:div w:id="869950247">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33463999">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34170730">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720981633">
      <w:bodyDiv w:val="1"/>
      <w:marLeft w:val="0"/>
      <w:marRight w:val="0"/>
      <w:marTop w:val="0"/>
      <w:marBottom w:val="0"/>
      <w:divBdr>
        <w:top w:val="none" w:sz="0" w:space="0" w:color="auto"/>
        <w:left w:val="none" w:sz="0" w:space="0" w:color="auto"/>
        <w:bottom w:val="none" w:sz="0" w:space="0" w:color="auto"/>
        <w:right w:val="none" w:sz="0" w:space="0" w:color="auto"/>
      </w:divBdr>
    </w:div>
    <w:div w:id="1787965308">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16088D4EA5B4C948DD3246AB3F23108"/>
        <w:category>
          <w:name w:val="General"/>
          <w:gallery w:val="placeholder"/>
        </w:category>
        <w:types>
          <w:type w:val="bbPlcHdr"/>
        </w:types>
        <w:behaviors>
          <w:behavior w:val="content"/>
        </w:behaviors>
        <w:guid w:val="{C5A96102-8568-4FFB-B7B4-43D4DCF0727F}"/>
      </w:docPartPr>
      <w:docPartBody>
        <w:p w:rsidR="00FA4550" w:rsidRDefault="00FA4550" w:rsidP="00FA4550">
          <w:pPr>
            <w:pStyle w:val="216088D4EA5B4C948DD3246AB3F23108"/>
          </w:pPr>
          <w:r w:rsidRPr="00C6081B">
            <w:rPr>
              <w:rStyle w:val="PlaceholderText"/>
            </w:rPr>
            <w:t>Click or tap here to enter text.</w:t>
          </w:r>
        </w:p>
      </w:docPartBody>
    </w:docPart>
    <w:docPart>
      <w:docPartPr>
        <w:name w:val="C1B17469B3764BAD87796284B3ADBCBC"/>
        <w:category>
          <w:name w:val="General"/>
          <w:gallery w:val="placeholder"/>
        </w:category>
        <w:types>
          <w:type w:val="bbPlcHdr"/>
        </w:types>
        <w:behaviors>
          <w:behavior w:val="content"/>
        </w:behaviors>
        <w:guid w:val="{016D0DFC-3CC5-489B-A575-2876F1FFED86}"/>
      </w:docPartPr>
      <w:docPartBody>
        <w:p w:rsidR="00FA4550" w:rsidRDefault="00FA4550" w:rsidP="00FA4550">
          <w:pPr>
            <w:pStyle w:val="C1B17469B3764BAD87796284B3ADBCBC"/>
          </w:pPr>
          <w:r w:rsidRPr="00C6081B">
            <w:rPr>
              <w:rStyle w:val="PlaceholderText"/>
            </w:rPr>
            <w:t>Click or tap here to enter text.</w:t>
          </w:r>
        </w:p>
      </w:docPartBody>
    </w:docPart>
    <w:docPart>
      <w:docPartPr>
        <w:name w:val="2BDAA288762A4283B4688E8696E0EB6D"/>
        <w:category>
          <w:name w:val="General"/>
          <w:gallery w:val="placeholder"/>
        </w:category>
        <w:types>
          <w:type w:val="bbPlcHdr"/>
        </w:types>
        <w:behaviors>
          <w:behavior w:val="content"/>
        </w:behaviors>
        <w:guid w:val="{D3502B73-6D4D-45F1-9518-CA11EE3688A2}"/>
      </w:docPartPr>
      <w:docPartBody>
        <w:p w:rsidR="00FA4550" w:rsidRDefault="00FA4550" w:rsidP="00FA4550">
          <w:pPr>
            <w:pStyle w:val="2BDAA288762A4283B4688E8696E0EB6D"/>
          </w:pPr>
          <w:r w:rsidRPr="004C4EA8">
            <w:rPr>
              <w:rStyle w:val="PlaceholderText"/>
            </w:rPr>
            <w:t>Click or tap here to enter text.</w:t>
          </w:r>
        </w:p>
      </w:docPartBody>
    </w:docPart>
    <w:docPart>
      <w:docPartPr>
        <w:name w:val="555C41567532430D81168D5B25D1C765"/>
        <w:category>
          <w:name w:val="General"/>
          <w:gallery w:val="placeholder"/>
        </w:category>
        <w:types>
          <w:type w:val="bbPlcHdr"/>
        </w:types>
        <w:behaviors>
          <w:behavior w:val="content"/>
        </w:behaviors>
        <w:guid w:val="{759DFA0F-DBF8-4B44-A7FD-C42293E54F5B}"/>
      </w:docPartPr>
      <w:docPartBody>
        <w:p w:rsidR="00FA4550" w:rsidRDefault="00FA4550" w:rsidP="00FA4550">
          <w:pPr>
            <w:pStyle w:val="555C41567532430D81168D5B25D1C765"/>
          </w:pPr>
          <w:r w:rsidRPr="004C4EA8">
            <w:rPr>
              <w:rStyle w:val="PlaceholderText"/>
            </w:rPr>
            <w:t>Click or tap here to enter text.</w:t>
          </w:r>
        </w:p>
      </w:docPartBody>
    </w:docPart>
    <w:docPart>
      <w:docPartPr>
        <w:name w:val="891061B344F446E4898A3709DACEA3EA"/>
        <w:category>
          <w:name w:val="General"/>
          <w:gallery w:val="placeholder"/>
        </w:category>
        <w:types>
          <w:type w:val="bbPlcHdr"/>
        </w:types>
        <w:behaviors>
          <w:behavior w:val="content"/>
        </w:behaviors>
        <w:guid w:val="{0257AFC1-1A4A-4EC0-8CC7-B306CC755CD9}"/>
      </w:docPartPr>
      <w:docPartBody>
        <w:p w:rsidR="00FA4550" w:rsidRDefault="00FA4550" w:rsidP="00FA4550">
          <w:pPr>
            <w:pStyle w:val="891061B344F446E4898A3709DACEA3EA"/>
          </w:pPr>
          <w:r w:rsidRPr="004C4EA8">
            <w:rPr>
              <w:rStyle w:val="PlaceholderText"/>
            </w:rPr>
            <w:t>Click or tap here to enter text.</w:t>
          </w:r>
        </w:p>
      </w:docPartBody>
    </w:docPart>
    <w:docPart>
      <w:docPartPr>
        <w:name w:val="8D5838E554C8492EBD8B314E73ABADA3"/>
        <w:category>
          <w:name w:val="General"/>
          <w:gallery w:val="placeholder"/>
        </w:category>
        <w:types>
          <w:type w:val="bbPlcHdr"/>
        </w:types>
        <w:behaviors>
          <w:behavior w:val="content"/>
        </w:behaviors>
        <w:guid w:val="{21BEDD41-32A6-456F-8360-54F9C2FC85C4}"/>
      </w:docPartPr>
      <w:docPartBody>
        <w:p w:rsidR="00FA4550" w:rsidRDefault="00FA4550" w:rsidP="00FA4550">
          <w:pPr>
            <w:pStyle w:val="8D5838E554C8492EBD8B314E73ABADA3"/>
          </w:pPr>
          <w:r w:rsidRPr="004C4EA8">
            <w:rPr>
              <w:rStyle w:val="PlaceholderText"/>
            </w:rPr>
            <w:t>Click or tap here to enter text.</w:t>
          </w:r>
        </w:p>
      </w:docPartBody>
    </w:docPart>
    <w:docPart>
      <w:docPartPr>
        <w:name w:val="AFA69C12D7B346B5ABDCF6177931B5E9"/>
        <w:category>
          <w:name w:val="General"/>
          <w:gallery w:val="placeholder"/>
        </w:category>
        <w:types>
          <w:type w:val="bbPlcHdr"/>
        </w:types>
        <w:behaviors>
          <w:behavior w:val="content"/>
        </w:behaviors>
        <w:guid w:val="{DE66B633-0A8E-44A2-A4C0-A66D8372F4A6}"/>
      </w:docPartPr>
      <w:docPartBody>
        <w:p w:rsidR="00FA4550" w:rsidRDefault="00FA4550" w:rsidP="00FA4550">
          <w:pPr>
            <w:pStyle w:val="AFA69C12D7B346B5ABDCF6177931B5E9"/>
          </w:pPr>
          <w:r w:rsidRPr="004C4EA8">
            <w:rPr>
              <w:rStyle w:val="PlaceholderText"/>
            </w:rPr>
            <w:t>Click or tap here to enter text.</w:t>
          </w:r>
        </w:p>
      </w:docPartBody>
    </w:docPart>
    <w:docPart>
      <w:docPartPr>
        <w:name w:val="AF71F222458F40D293F0D2AA1403BD85"/>
        <w:category>
          <w:name w:val="General"/>
          <w:gallery w:val="placeholder"/>
        </w:category>
        <w:types>
          <w:type w:val="bbPlcHdr"/>
        </w:types>
        <w:behaviors>
          <w:behavior w:val="content"/>
        </w:behaviors>
        <w:guid w:val="{F38EB5BD-2D2F-4190-9AFB-A460861EE142}"/>
      </w:docPartPr>
      <w:docPartBody>
        <w:p w:rsidR="00FA4550" w:rsidRDefault="00FA4550" w:rsidP="00FA4550">
          <w:pPr>
            <w:pStyle w:val="AF71F222458F40D293F0D2AA1403BD85"/>
          </w:pPr>
          <w:r w:rsidRPr="004C4EA8">
            <w:rPr>
              <w:rStyle w:val="PlaceholderText"/>
            </w:rPr>
            <w:t>Click or tap here to enter text.</w:t>
          </w:r>
        </w:p>
      </w:docPartBody>
    </w:docPart>
    <w:docPart>
      <w:docPartPr>
        <w:name w:val="2BFD5B6064544C91AA8A8FBF165861FD"/>
        <w:category>
          <w:name w:val="General"/>
          <w:gallery w:val="placeholder"/>
        </w:category>
        <w:types>
          <w:type w:val="bbPlcHdr"/>
        </w:types>
        <w:behaviors>
          <w:behavior w:val="content"/>
        </w:behaviors>
        <w:guid w:val="{F8932F91-CE6D-4D15-90DB-832E66DEAC83}"/>
      </w:docPartPr>
      <w:docPartBody>
        <w:p w:rsidR="00FA4550" w:rsidRDefault="00FA4550" w:rsidP="00FA4550">
          <w:pPr>
            <w:pStyle w:val="2BFD5B6064544C91AA8A8FBF165861FD"/>
          </w:pPr>
          <w:r w:rsidRPr="004C4EA8">
            <w:rPr>
              <w:rStyle w:val="PlaceholderText"/>
            </w:rPr>
            <w:t>Click or tap here to enter text.</w:t>
          </w:r>
        </w:p>
      </w:docPartBody>
    </w:docPart>
    <w:docPart>
      <w:docPartPr>
        <w:name w:val="7B59776B0DAE4238A508345C7CA4E4EC"/>
        <w:category>
          <w:name w:val="General"/>
          <w:gallery w:val="placeholder"/>
        </w:category>
        <w:types>
          <w:type w:val="bbPlcHdr"/>
        </w:types>
        <w:behaviors>
          <w:behavior w:val="content"/>
        </w:behaviors>
        <w:guid w:val="{482B4A3F-03CC-42DE-A3FD-6B76F6D7C1AF}"/>
      </w:docPartPr>
      <w:docPartBody>
        <w:p w:rsidR="00FA4550" w:rsidRDefault="00FA4550" w:rsidP="00FA4550">
          <w:pPr>
            <w:pStyle w:val="7B59776B0DAE4238A508345C7CA4E4EC"/>
          </w:pPr>
          <w:r w:rsidRPr="004C4EA8">
            <w:rPr>
              <w:rStyle w:val="PlaceholderText"/>
            </w:rPr>
            <w:t>Click or tap here to enter text.</w:t>
          </w:r>
        </w:p>
      </w:docPartBody>
    </w:docPart>
    <w:docPart>
      <w:docPartPr>
        <w:name w:val="A716A499B7E54F53A95270A0D09B2071"/>
        <w:category>
          <w:name w:val="General"/>
          <w:gallery w:val="placeholder"/>
        </w:category>
        <w:types>
          <w:type w:val="bbPlcHdr"/>
        </w:types>
        <w:behaviors>
          <w:behavior w:val="content"/>
        </w:behaviors>
        <w:guid w:val="{F75431DF-EA06-4921-9D03-7A9AC5EFF4C3}"/>
      </w:docPartPr>
      <w:docPartBody>
        <w:p w:rsidR="00FA4550" w:rsidRDefault="00FA4550" w:rsidP="00FA4550">
          <w:pPr>
            <w:pStyle w:val="A716A499B7E54F53A95270A0D09B2071"/>
          </w:pPr>
          <w:r w:rsidRPr="004C4EA8">
            <w:rPr>
              <w:rStyle w:val="PlaceholderText"/>
            </w:rPr>
            <w:t>Click or tap here to enter text.</w:t>
          </w:r>
        </w:p>
      </w:docPartBody>
    </w:docPart>
    <w:docPart>
      <w:docPartPr>
        <w:name w:val="3B2E952F6F55416E803FFD464ECDD677"/>
        <w:category>
          <w:name w:val="General"/>
          <w:gallery w:val="placeholder"/>
        </w:category>
        <w:types>
          <w:type w:val="bbPlcHdr"/>
        </w:types>
        <w:behaviors>
          <w:behavior w:val="content"/>
        </w:behaviors>
        <w:guid w:val="{AD83FCF8-42F1-47F7-B55A-068E09B2AD9F}"/>
      </w:docPartPr>
      <w:docPartBody>
        <w:p w:rsidR="00FA4550" w:rsidRDefault="00FA4550" w:rsidP="00FA4550">
          <w:pPr>
            <w:pStyle w:val="3B2E952F6F55416E803FFD464ECDD677"/>
          </w:pPr>
          <w:r w:rsidRPr="004C4EA8">
            <w:rPr>
              <w:rStyle w:val="PlaceholderText"/>
            </w:rPr>
            <w:t>Click or tap here to enter text.</w:t>
          </w:r>
        </w:p>
      </w:docPartBody>
    </w:docPart>
    <w:docPart>
      <w:docPartPr>
        <w:name w:val="8B934CA3627C4AA983370E7C2F48741B"/>
        <w:category>
          <w:name w:val="General"/>
          <w:gallery w:val="placeholder"/>
        </w:category>
        <w:types>
          <w:type w:val="bbPlcHdr"/>
        </w:types>
        <w:behaviors>
          <w:behavior w:val="content"/>
        </w:behaviors>
        <w:guid w:val="{390F1690-36ED-49D4-91D8-4F116BA10E04}"/>
      </w:docPartPr>
      <w:docPartBody>
        <w:p w:rsidR="00FA4550" w:rsidRDefault="00FA4550" w:rsidP="00FA4550">
          <w:pPr>
            <w:pStyle w:val="8B934CA3627C4AA983370E7C2F48741B"/>
          </w:pPr>
          <w:r w:rsidRPr="004C4EA8">
            <w:rPr>
              <w:rStyle w:val="PlaceholderText"/>
            </w:rPr>
            <w:t>Click or tap here to enter text.</w:t>
          </w:r>
        </w:p>
      </w:docPartBody>
    </w:docPart>
    <w:docPart>
      <w:docPartPr>
        <w:name w:val="97DEFBD3902B4447992CA19795594A0E"/>
        <w:category>
          <w:name w:val="General"/>
          <w:gallery w:val="placeholder"/>
        </w:category>
        <w:types>
          <w:type w:val="bbPlcHdr"/>
        </w:types>
        <w:behaviors>
          <w:behavior w:val="content"/>
        </w:behaviors>
        <w:guid w:val="{CE861054-0672-4F18-8A1D-99AF374B1484}"/>
      </w:docPartPr>
      <w:docPartBody>
        <w:p w:rsidR="00FA4550" w:rsidRDefault="00FA4550" w:rsidP="00FA4550">
          <w:pPr>
            <w:pStyle w:val="97DEFBD3902B4447992CA19795594A0E"/>
          </w:pPr>
          <w:r w:rsidRPr="004C4EA8">
            <w:rPr>
              <w:rStyle w:val="PlaceholderText"/>
            </w:rPr>
            <w:t>Click or tap here to enter text.</w:t>
          </w:r>
        </w:p>
      </w:docPartBody>
    </w:docPart>
    <w:docPart>
      <w:docPartPr>
        <w:name w:val="BA16FC2D27B54E848DF6797D1620BDEB"/>
        <w:category>
          <w:name w:val="General"/>
          <w:gallery w:val="placeholder"/>
        </w:category>
        <w:types>
          <w:type w:val="bbPlcHdr"/>
        </w:types>
        <w:behaviors>
          <w:behavior w:val="content"/>
        </w:behaviors>
        <w:guid w:val="{2D2CE88A-F85B-43B8-AAA9-E32B907B4C5F}"/>
      </w:docPartPr>
      <w:docPartBody>
        <w:p w:rsidR="00FA4550" w:rsidRDefault="00FA4550" w:rsidP="00FA4550">
          <w:pPr>
            <w:pStyle w:val="BA16FC2D27B54E848DF6797D1620BDEB"/>
          </w:pPr>
          <w:r w:rsidRPr="004C4EA8">
            <w:rPr>
              <w:rStyle w:val="PlaceholderText"/>
            </w:rPr>
            <w:t>Click or tap here to enter text.</w:t>
          </w:r>
        </w:p>
      </w:docPartBody>
    </w:docPart>
    <w:docPart>
      <w:docPartPr>
        <w:name w:val="73C4F589268A4E5DA628278091227A42"/>
        <w:category>
          <w:name w:val="General"/>
          <w:gallery w:val="placeholder"/>
        </w:category>
        <w:types>
          <w:type w:val="bbPlcHdr"/>
        </w:types>
        <w:behaviors>
          <w:behavior w:val="content"/>
        </w:behaviors>
        <w:guid w:val="{DFD320B7-CDC0-4781-A22A-DEE04FBF841C}"/>
      </w:docPartPr>
      <w:docPartBody>
        <w:p w:rsidR="00FA4550" w:rsidRDefault="00FA4550" w:rsidP="00FA4550">
          <w:pPr>
            <w:pStyle w:val="73C4F589268A4E5DA628278091227A42"/>
          </w:pPr>
          <w:r w:rsidRPr="004C4EA8">
            <w:rPr>
              <w:rStyle w:val="PlaceholderText"/>
            </w:rPr>
            <w:t>Click or tap here to enter text.</w:t>
          </w:r>
        </w:p>
      </w:docPartBody>
    </w:docPart>
    <w:docPart>
      <w:docPartPr>
        <w:name w:val="AB76259C79724E2EB0664E91E3E572B1"/>
        <w:category>
          <w:name w:val="General"/>
          <w:gallery w:val="placeholder"/>
        </w:category>
        <w:types>
          <w:type w:val="bbPlcHdr"/>
        </w:types>
        <w:behaviors>
          <w:behavior w:val="content"/>
        </w:behaviors>
        <w:guid w:val="{CB31CD98-0264-4097-B634-254E10683AD8}"/>
      </w:docPartPr>
      <w:docPartBody>
        <w:p w:rsidR="00FA4550" w:rsidRDefault="00FA4550" w:rsidP="00FA4550">
          <w:pPr>
            <w:pStyle w:val="AB76259C79724E2EB0664E91E3E572B1"/>
          </w:pPr>
          <w:r w:rsidRPr="004C4EA8">
            <w:rPr>
              <w:rStyle w:val="PlaceholderText"/>
            </w:rPr>
            <w:t>Click or tap here to enter text.</w:t>
          </w:r>
        </w:p>
      </w:docPartBody>
    </w:docPart>
    <w:docPart>
      <w:docPartPr>
        <w:name w:val="B88C2832E4B64DBE9F838C17F3069A1D"/>
        <w:category>
          <w:name w:val="General"/>
          <w:gallery w:val="placeholder"/>
        </w:category>
        <w:types>
          <w:type w:val="bbPlcHdr"/>
        </w:types>
        <w:behaviors>
          <w:behavior w:val="content"/>
        </w:behaviors>
        <w:guid w:val="{0BC27EF1-115E-4F5A-8DF6-098BF958CFED}"/>
      </w:docPartPr>
      <w:docPartBody>
        <w:p w:rsidR="00FA4550" w:rsidRDefault="00FA4550" w:rsidP="00FA4550">
          <w:pPr>
            <w:pStyle w:val="B88C2832E4B64DBE9F838C17F3069A1D"/>
          </w:pPr>
          <w:r w:rsidRPr="004C4EA8">
            <w:rPr>
              <w:rStyle w:val="PlaceholderText"/>
            </w:rPr>
            <w:t>Click or tap here to enter text.</w:t>
          </w:r>
        </w:p>
      </w:docPartBody>
    </w:docPart>
    <w:docPart>
      <w:docPartPr>
        <w:name w:val="294D9404CCE44B0EBA4524017D5F7567"/>
        <w:category>
          <w:name w:val="General"/>
          <w:gallery w:val="placeholder"/>
        </w:category>
        <w:types>
          <w:type w:val="bbPlcHdr"/>
        </w:types>
        <w:behaviors>
          <w:behavior w:val="content"/>
        </w:behaviors>
        <w:guid w:val="{6B74FD11-719F-4E3F-BDEF-DCD3AEA6F8E6}"/>
      </w:docPartPr>
      <w:docPartBody>
        <w:p w:rsidR="00FA4550" w:rsidRDefault="00FA4550" w:rsidP="00FA4550">
          <w:pPr>
            <w:pStyle w:val="294D9404CCE44B0EBA4524017D5F7567"/>
          </w:pPr>
          <w:r w:rsidRPr="004C4EA8">
            <w:rPr>
              <w:rStyle w:val="PlaceholderText"/>
            </w:rPr>
            <w:t>Click or tap here to enter text.</w:t>
          </w:r>
        </w:p>
      </w:docPartBody>
    </w:docPart>
    <w:docPart>
      <w:docPartPr>
        <w:name w:val="03E99869EDBF4F6A9C1B3B06E63CD23C"/>
        <w:category>
          <w:name w:val="General"/>
          <w:gallery w:val="placeholder"/>
        </w:category>
        <w:types>
          <w:type w:val="bbPlcHdr"/>
        </w:types>
        <w:behaviors>
          <w:behavior w:val="content"/>
        </w:behaviors>
        <w:guid w:val="{B90C9FFB-3677-461A-A8F0-B6638E11A148}"/>
      </w:docPartPr>
      <w:docPartBody>
        <w:p w:rsidR="00FA4550" w:rsidRDefault="00FA4550" w:rsidP="00FA4550">
          <w:pPr>
            <w:pStyle w:val="03E99869EDBF4F6A9C1B3B06E63CD23C"/>
          </w:pPr>
          <w:r w:rsidRPr="004C4EA8">
            <w:rPr>
              <w:rStyle w:val="PlaceholderText"/>
            </w:rPr>
            <w:t>Click or tap here to enter text.</w:t>
          </w:r>
        </w:p>
      </w:docPartBody>
    </w:docPart>
    <w:docPart>
      <w:docPartPr>
        <w:name w:val="5BB1D247F6394BF995E383A053BB8C9E"/>
        <w:category>
          <w:name w:val="General"/>
          <w:gallery w:val="placeholder"/>
        </w:category>
        <w:types>
          <w:type w:val="bbPlcHdr"/>
        </w:types>
        <w:behaviors>
          <w:behavior w:val="content"/>
        </w:behaviors>
        <w:guid w:val="{E583D664-461E-4A82-B0B7-5776B1263532}"/>
      </w:docPartPr>
      <w:docPartBody>
        <w:p w:rsidR="00FA4550" w:rsidRDefault="00FA4550" w:rsidP="00FA4550">
          <w:pPr>
            <w:pStyle w:val="5BB1D247F6394BF995E383A053BB8C9E"/>
          </w:pPr>
          <w:r w:rsidRPr="004C4EA8">
            <w:rPr>
              <w:rStyle w:val="PlaceholderText"/>
            </w:rPr>
            <w:t>Click or tap here to enter text.</w:t>
          </w:r>
        </w:p>
      </w:docPartBody>
    </w:docPart>
    <w:docPart>
      <w:docPartPr>
        <w:name w:val="CBAF193BED0C42F9A8BC92CB568056A5"/>
        <w:category>
          <w:name w:val="General"/>
          <w:gallery w:val="placeholder"/>
        </w:category>
        <w:types>
          <w:type w:val="bbPlcHdr"/>
        </w:types>
        <w:behaviors>
          <w:behavior w:val="content"/>
        </w:behaviors>
        <w:guid w:val="{B2578E9B-1AC9-4265-ADF1-D7B0A2685E52}"/>
      </w:docPartPr>
      <w:docPartBody>
        <w:p w:rsidR="00FA4550" w:rsidRDefault="00FA4550" w:rsidP="00FA4550">
          <w:pPr>
            <w:pStyle w:val="CBAF193BED0C42F9A8BC92CB568056A5"/>
          </w:pPr>
          <w:r w:rsidRPr="004C4EA8">
            <w:rPr>
              <w:rStyle w:val="PlaceholderText"/>
            </w:rPr>
            <w:t>Click or tap here to enter text.</w:t>
          </w:r>
        </w:p>
      </w:docPartBody>
    </w:docPart>
    <w:docPart>
      <w:docPartPr>
        <w:name w:val="D0194D4A9B1D4D77B6119E251CD98149"/>
        <w:category>
          <w:name w:val="General"/>
          <w:gallery w:val="placeholder"/>
        </w:category>
        <w:types>
          <w:type w:val="bbPlcHdr"/>
        </w:types>
        <w:behaviors>
          <w:behavior w:val="content"/>
        </w:behaviors>
        <w:guid w:val="{BBB54A39-813D-4D92-8694-73804F6F73A1}"/>
      </w:docPartPr>
      <w:docPartBody>
        <w:p w:rsidR="00FA4550" w:rsidRDefault="00FA4550" w:rsidP="00FA4550">
          <w:pPr>
            <w:pStyle w:val="D0194D4A9B1D4D77B6119E251CD98149"/>
          </w:pPr>
          <w:r w:rsidRPr="004C4EA8">
            <w:rPr>
              <w:rStyle w:val="PlaceholderText"/>
            </w:rPr>
            <w:t>Click or tap here to enter text.</w:t>
          </w:r>
        </w:p>
      </w:docPartBody>
    </w:docPart>
    <w:docPart>
      <w:docPartPr>
        <w:name w:val="F50FBDF23AC343A68A00BBD965328229"/>
        <w:category>
          <w:name w:val="General"/>
          <w:gallery w:val="placeholder"/>
        </w:category>
        <w:types>
          <w:type w:val="bbPlcHdr"/>
        </w:types>
        <w:behaviors>
          <w:behavior w:val="content"/>
        </w:behaviors>
        <w:guid w:val="{2C9B0AE1-72D6-4488-BEE4-DC4D8534516B}"/>
      </w:docPartPr>
      <w:docPartBody>
        <w:p w:rsidR="00FA4550" w:rsidRDefault="00FA4550" w:rsidP="00FA4550">
          <w:pPr>
            <w:pStyle w:val="F50FBDF23AC343A68A00BBD965328229"/>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2260E"/>
    <w:rsid w:val="00071A5C"/>
    <w:rsid w:val="00073057"/>
    <w:rsid w:val="000934EA"/>
    <w:rsid w:val="0014583E"/>
    <w:rsid w:val="002F053C"/>
    <w:rsid w:val="0030729A"/>
    <w:rsid w:val="003A05AD"/>
    <w:rsid w:val="003E6A2E"/>
    <w:rsid w:val="00493C82"/>
    <w:rsid w:val="004D297F"/>
    <w:rsid w:val="004F3EB8"/>
    <w:rsid w:val="00506B56"/>
    <w:rsid w:val="00600F51"/>
    <w:rsid w:val="0060465D"/>
    <w:rsid w:val="006126A6"/>
    <w:rsid w:val="006529F9"/>
    <w:rsid w:val="00666DB1"/>
    <w:rsid w:val="0067747C"/>
    <w:rsid w:val="006B723E"/>
    <w:rsid w:val="006D679B"/>
    <w:rsid w:val="006F1EFE"/>
    <w:rsid w:val="00742738"/>
    <w:rsid w:val="007D62D8"/>
    <w:rsid w:val="008427D1"/>
    <w:rsid w:val="00876E51"/>
    <w:rsid w:val="008B031B"/>
    <w:rsid w:val="008B3BD1"/>
    <w:rsid w:val="00905CF4"/>
    <w:rsid w:val="0091570E"/>
    <w:rsid w:val="0098732D"/>
    <w:rsid w:val="009E0755"/>
    <w:rsid w:val="009F7B14"/>
    <w:rsid w:val="00A27614"/>
    <w:rsid w:val="00A50A79"/>
    <w:rsid w:val="00A74F4A"/>
    <w:rsid w:val="00B27010"/>
    <w:rsid w:val="00B51715"/>
    <w:rsid w:val="00B74185"/>
    <w:rsid w:val="00C13D20"/>
    <w:rsid w:val="00C97311"/>
    <w:rsid w:val="00CA1413"/>
    <w:rsid w:val="00D1066D"/>
    <w:rsid w:val="00DA5561"/>
    <w:rsid w:val="00E47FDC"/>
    <w:rsid w:val="00E64F02"/>
    <w:rsid w:val="00E71124"/>
    <w:rsid w:val="00EA4A75"/>
    <w:rsid w:val="00EB49E3"/>
    <w:rsid w:val="00ED229B"/>
    <w:rsid w:val="00EE5E84"/>
    <w:rsid w:val="00F44FE5"/>
    <w:rsid w:val="00FA4550"/>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4550"/>
    <w:rPr>
      <w:color w:val="666666"/>
    </w:rPr>
  </w:style>
  <w:style w:type="paragraph" w:customStyle="1" w:styleId="216088D4EA5B4C948DD3246AB3F23108">
    <w:name w:val="216088D4EA5B4C948DD3246AB3F23108"/>
    <w:rsid w:val="00FA4550"/>
  </w:style>
  <w:style w:type="paragraph" w:customStyle="1" w:styleId="C1B17469B3764BAD87796284B3ADBCBC">
    <w:name w:val="C1B17469B3764BAD87796284B3ADBCBC"/>
    <w:rsid w:val="00FA4550"/>
  </w:style>
  <w:style w:type="paragraph" w:customStyle="1" w:styleId="2BDAA288762A4283B4688E8696E0EB6D">
    <w:name w:val="2BDAA288762A4283B4688E8696E0EB6D"/>
    <w:rsid w:val="00FA4550"/>
  </w:style>
  <w:style w:type="paragraph" w:customStyle="1" w:styleId="555C41567532430D81168D5B25D1C765">
    <w:name w:val="555C41567532430D81168D5B25D1C765"/>
    <w:rsid w:val="00FA4550"/>
  </w:style>
  <w:style w:type="paragraph" w:customStyle="1" w:styleId="891061B344F446E4898A3709DACEA3EA">
    <w:name w:val="891061B344F446E4898A3709DACEA3EA"/>
    <w:rsid w:val="00FA4550"/>
  </w:style>
  <w:style w:type="paragraph" w:customStyle="1" w:styleId="8D5838E554C8492EBD8B314E73ABADA3">
    <w:name w:val="8D5838E554C8492EBD8B314E73ABADA3"/>
    <w:rsid w:val="00FA4550"/>
  </w:style>
  <w:style w:type="paragraph" w:customStyle="1" w:styleId="AFA69C12D7B346B5ABDCF6177931B5E9">
    <w:name w:val="AFA69C12D7B346B5ABDCF6177931B5E9"/>
    <w:rsid w:val="00FA4550"/>
  </w:style>
  <w:style w:type="paragraph" w:customStyle="1" w:styleId="AF71F222458F40D293F0D2AA1403BD85">
    <w:name w:val="AF71F222458F40D293F0D2AA1403BD85"/>
    <w:rsid w:val="00FA4550"/>
  </w:style>
  <w:style w:type="paragraph" w:customStyle="1" w:styleId="2BFD5B6064544C91AA8A8FBF165861FD">
    <w:name w:val="2BFD5B6064544C91AA8A8FBF165861FD"/>
    <w:rsid w:val="00FA4550"/>
  </w:style>
  <w:style w:type="paragraph" w:customStyle="1" w:styleId="7B59776B0DAE4238A508345C7CA4E4EC">
    <w:name w:val="7B59776B0DAE4238A508345C7CA4E4EC"/>
    <w:rsid w:val="00FA4550"/>
  </w:style>
  <w:style w:type="paragraph" w:customStyle="1" w:styleId="A716A499B7E54F53A95270A0D09B2071">
    <w:name w:val="A716A499B7E54F53A95270A0D09B2071"/>
    <w:rsid w:val="00FA4550"/>
  </w:style>
  <w:style w:type="paragraph" w:customStyle="1" w:styleId="3B2E952F6F55416E803FFD464ECDD677">
    <w:name w:val="3B2E952F6F55416E803FFD464ECDD677"/>
    <w:rsid w:val="00FA4550"/>
  </w:style>
  <w:style w:type="paragraph" w:customStyle="1" w:styleId="8B934CA3627C4AA983370E7C2F48741B">
    <w:name w:val="8B934CA3627C4AA983370E7C2F48741B"/>
    <w:rsid w:val="00FA4550"/>
  </w:style>
  <w:style w:type="paragraph" w:customStyle="1" w:styleId="97DEFBD3902B4447992CA19795594A0E">
    <w:name w:val="97DEFBD3902B4447992CA19795594A0E"/>
    <w:rsid w:val="00FA4550"/>
  </w:style>
  <w:style w:type="paragraph" w:customStyle="1" w:styleId="BA16FC2D27B54E848DF6797D1620BDEB">
    <w:name w:val="BA16FC2D27B54E848DF6797D1620BDEB"/>
    <w:rsid w:val="00FA4550"/>
  </w:style>
  <w:style w:type="paragraph" w:customStyle="1" w:styleId="73C4F589268A4E5DA628278091227A42">
    <w:name w:val="73C4F589268A4E5DA628278091227A42"/>
    <w:rsid w:val="00FA4550"/>
  </w:style>
  <w:style w:type="paragraph" w:customStyle="1" w:styleId="AB76259C79724E2EB0664E91E3E572B1">
    <w:name w:val="AB76259C79724E2EB0664E91E3E572B1"/>
    <w:rsid w:val="00FA4550"/>
  </w:style>
  <w:style w:type="paragraph" w:customStyle="1" w:styleId="B88C2832E4B64DBE9F838C17F3069A1D">
    <w:name w:val="B88C2832E4B64DBE9F838C17F3069A1D"/>
    <w:rsid w:val="00FA4550"/>
  </w:style>
  <w:style w:type="paragraph" w:customStyle="1" w:styleId="294D9404CCE44B0EBA4524017D5F7567">
    <w:name w:val="294D9404CCE44B0EBA4524017D5F7567"/>
    <w:rsid w:val="00FA4550"/>
  </w:style>
  <w:style w:type="paragraph" w:customStyle="1" w:styleId="03E99869EDBF4F6A9C1B3B06E63CD23C">
    <w:name w:val="03E99869EDBF4F6A9C1B3B06E63CD23C"/>
    <w:rsid w:val="00FA4550"/>
  </w:style>
  <w:style w:type="paragraph" w:customStyle="1" w:styleId="5BB1D247F6394BF995E383A053BB8C9E">
    <w:name w:val="5BB1D247F6394BF995E383A053BB8C9E"/>
    <w:rsid w:val="00FA4550"/>
  </w:style>
  <w:style w:type="paragraph" w:customStyle="1" w:styleId="CBAF193BED0C42F9A8BC92CB568056A5">
    <w:name w:val="CBAF193BED0C42F9A8BC92CB568056A5"/>
    <w:rsid w:val="00FA4550"/>
  </w:style>
  <w:style w:type="paragraph" w:customStyle="1" w:styleId="D0194D4A9B1D4D77B6119E251CD98149">
    <w:name w:val="D0194D4A9B1D4D77B6119E251CD98149"/>
    <w:rsid w:val="00FA4550"/>
  </w:style>
  <w:style w:type="paragraph" w:customStyle="1" w:styleId="F50FBDF23AC343A68A00BBD965328229">
    <w:name w:val="F50FBDF23AC343A68A00BBD965328229"/>
    <w:rsid w:val="00FA45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691</Words>
  <Characters>4110</Characters>
  <Application>Microsoft Office Word</Application>
  <DocSecurity>0</DocSecurity>
  <Lines>34</Lines>
  <Paragraphs>9</Paragraphs>
  <ScaleCrop>false</ScaleCrop>
  <Company/>
  <LinksUpToDate>false</LinksUpToDate>
  <CharactersWithSpaces>4792</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157</cp:revision>
  <cp:lastPrinted>2025-07-14T21:41:00Z</cp:lastPrinted>
  <dcterms:created xsi:type="dcterms:W3CDTF">2025-07-15T18:33:00Z</dcterms:created>
  <dcterms:modified xsi:type="dcterms:W3CDTF">2025-07-30T20:14:00Z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