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41C91DA8" w:rsidR="00AD4726" w:rsidRPr="00074E9C" w:rsidRDefault="00684DDA" w:rsidP="008C00B0">
      <w:pPr>
        <w:pStyle w:val="Heading1"/>
        <w:jc w:val="center"/>
        <w:rPr>
          <w:rFonts w:ascii="Trebuchet MS" w:eastAsia="Times New Roman" w:hAnsi="Trebuchet MS"/>
          <w:b/>
          <w:bCs/>
          <w:sz w:val="24"/>
          <w:szCs w:val="24"/>
        </w:rPr>
      </w:pPr>
      <w:r w:rsidRPr="00074E9C">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54C5FEAE" wp14:editId="4808C5C1">
            <wp:simplePos x="0" y="0"/>
            <wp:positionH relativeFrom="margin">
              <wp:posOffset>-502920</wp:posOffset>
            </wp:positionH>
            <wp:positionV relativeFrom="paragraph">
              <wp:posOffset>-583565</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7026BA">
        <w:rPr>
          <w:rFonts w:ascii="Trebuchet MS" w:eastAsia="Times New Roman" w:hAnsi="Trebuchet MS"/>
          <w:b/>
          <w:bCs/>
          <w:color w:val="auto"/>
          <w:sz w:val="24"/>
          <w:szCs w:val="24"/>
        </w:rPr>
        <w:t xml:space="preserve">Added Endorsement: </w:t>
      </w:r>
      <w:r w:rsidR="004A7658" w:rsidRPr="00074E9C">
        <w:rPr>
          <w:rFonts w:ascii="Trebuchet MS" w:eastAsia="Times New Roman" w:hAnsi="Trebuchet MS"/>
          <w:b/>
          <w:bCs/>
          <w:color w:val="auto"/>
          <w:sz w:val="24"/>
          <w:szCs w:val="24"/>
        </w:rPr>
        <w:t xml:space="preserve">Teaching Reading </w:t>
      </w:r>
      <w:r w:rsidR="00AD4726" w:rsidRPr="00074E9C">
        <w:rPr>
          <w:rFonts w:ascii="Trebuchet MS" w:eastAsia="Times New Roman" w:hAnsi="Trebuchet MS"/>
          <w:b/>
          <w:bCs/>
          <w:color w:val="auto"/>
          <w:sz w:val="24"/>
          <w:szCs w:val="24"/>
        </w:rPr>
        <w:t>Evaluation Worksheet</w:t>
      </w:r>
    </w:p>
    <w:p w14:paraId="17CB8D65" w14:textId="143B228B" w:rsidR="00FD71D9" w:rsidRPr="001E7816" w:rsidRDefault="00FD71D9" w:rsidP="00FD71D9">
      <w:pPr>
        <w:spacing w:after="120" w:line="240" w:lineRule="auto"/>
        <w:jc w:val="center"/>
        <w:rPr>
          <w:rFonts w:ascii="Trebuchet MS" w:eastAsia="Times New Roman" w:hAnsi="Trebuchet MS" w:cs="Times New Roman"/>
          <w:color w:val="000000"/>
          <w:kern w:val="0"/>
          <w14:ligatures w14:val="none"/>
        </w:rPr>
      </w:pPr>
      <w:r w:rsidRPr="001E7816">
        <w:rPr>
          <w:rFonts w:ascii="Trebuchet MS" w:eastAsia="Times New Roman" w:hAnsi="Trebuchet MS" w:cs="Times New Roman"/>
          <w:color w:val="000000"/>
          <w:kern w:val="0"/>
          <w14:ligatures w14:val="none"/>
        </w:rPr>
        <w:t>Early Childhood Education (Ages 0-8), Early Childhood Special Education (Ages 0-8</w:t>
      </w:r>
      <w:proofErr w:type="gramStart"/>
      <w:r w:rsidRPr="001E7816">
        <w:rPr>
          <w:rFonts w:ascii="Trebuchet MS" w:eastAsia="Times New Roman" w:hAnsi="Trebuchet MS" w:cs="Times New Roman"/>
          <w:color w:val="000000"/>
          <w:kern w:val="0"/>
          <w14:ligatures w14:val="none"/>
        </w:rPr>
        <w:t xml:space="preserve">),   </w:t>
      </w:r>
      <w:proofErr w:type="gramEnd"/>
      <w:r w:rsidRPr="001E7816">
        <w:rPr>
          <w:rFonts w:ascii="Trebuchet MS" w:eastAsia="Times New Roman" w:hAnsi="Trebuchet MS" w:cs="Times New Roman"/>
          <w:color w:val="000000"/>
          <w:kern w:val="0"/>
          <w14:ligatures w14:val="none"/>
        </w:rPr>
        <w:t xml:space="preserve">      Elementary Education (K-6), Special Education Generalist (Ages 5-21)</w:t>
      </w:r>
    </w:p>
    <w:p w14:paraId="482860A2" w14:textId="68D43939" w:rsidR="00AD4726" w:rsidRPr="00F7334E"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F7334E">
        <w:rPr>
          <w:rFonts w:ascii="Trebuchet MS" w:eastAsia="Times New Roman" w:hAnsi="Trebuchet MS" w:cs="Times New Roman"/>
          <w:color w:val="000000"/>
          <w:kern w:val="0"/>
          <w:sz w:val="20"/>
          <w:szCs w:val="20"/>
          <w14:ligatures w14:val="none"/>
        </w:rPr>
        <w:t>Demonstration of Professional Competencies and Depth of Content Knowledge</w:t>
      </w:r>
    </w:p>
    <w:p w14:paraId="4C7FBCB4" w14:textId="77777777" w:rsidR="00D71EC9" w:rsidRPr="009F7A9B" w:rsidRDefault="00D71EC9" w:rsidP="00D71EC9">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5B772CCA" w14:textId="77777777" w:rsidR="00D71EC9" w:rsidRPr="005B61D6" w:rsidRDefault="00D71EC9" w:rsidP="00D71EC9">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047D5F323CBA4AABB51A9F409F66BBB8"/>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6673EF2783C148A293CA8DCBA54AA353"/>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05FE34B4" w14:textId="77777777" w:rsidR="00D71EC9" w:rsidRPr="009F7A9B" w:rsidRDefault="00D71EC9" w:rsidP="00D71EC9">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1B071F80" w14:textId="77777777" w:rsidR="00C31A24" w:rsidRPr="00D64358" w:rsidRDefault="00C31A24" w:rsidP="00C31A24">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competency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w:t>
      </w:r>
    </w:p>
    <w:p w14:paraId="7B5039CD" w14:textId="77777777" w:rsidR="00C31A24" w:rsidRPr="00BF37A5" w:rsidRDefault="00C31A24" w:rsidP="00C31A24">
      <w:pPr>
        <w:spacing w:after="0" w:line="240" w:lineRule="auto"/>
        <w:rPr>
          <w:rFonts w:ascii="Times New Roman" w:eastAsia="Times New Roman" w:hAnsi="Times New Roman" w:cs="Times New Roman"/>
          <w:kern w:val="0"/>
          <w14:ligatures w14:val="none"/>
        </w:rPr>
      </w:pPr>
    </w:p>
    <w:p w14:paraId="4FC6788A" w14:textId="77777777" w:rsidR="00C31A24" w:rsidRPr="00BF37A5" w:rsidRDefault="00C31A24" w:rsidP="00C31A24">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0C0B24C5" w14:textId="77777777" w:rsidR="00C31A24" w:rsidRPr="00BF37A5" w:rsidRDefault="00C31A24" w:rsidP="00C31A24">
      <w:pPr>
        <w:spacing w:after="0" w:line="240" w:lineRule="auto"/>
        <w:rPr>
          <w:rFonts w:ascii="Times New Roman" w:eastAsia="Times New Roman" w:hAnsi="Times New Roman" w:cs="Times New Roman"/>
          <w:kern w:val="0"/>
          <w14:ligatures w14:val="none"/>
        </w:rPr>
      </w:pPr>
    </w:p>
    <w:p w14:paraId="228E5CDB" w14:textId="30A2CA3A" w:rsidR="00C31A24" w:rsidRPr="00BF37A5" w:rsidRDefault="00C31A24" w:rsidP="00C31A24">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Phonics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 xml:space="preserve">Phonics </w:t>
      </w:r>
      <w:r w:rsidRPr="00BF37A5">
        <w:rPr>
          <w:rFonts w:ascii="Trebuchet MS" w:eastAsia="Times New Roman" w:hAnsi="Trebuchet MS" w:cs="Times New Roman"/>
          <w:color w:val="000000"/>
          <w:kern w:val="0"/>
          <w:sz w:val="22"/>
          <w:szCs w:val="22"/>
          <w14:ligatures w14:val="none"/>
        </w:rPr>
        <w:t>Unit Plan” in COOL. </w:t>
      </w:r>
    </w:p>
    <w:p w14:paraId="4A8CF561" w14:textId="77777777" w:rsidR="00C31A24" w:rsidRPr="00BF37A5" w:rsidRDefault="00C31A24" w:rsidP="00C31A24">
      <w:pPr>
        <w:spacing w:after="0" w:line="240" w:lineRule="auto"/>
        <w:rPr>
          <w:rFonts w:ascii="Times New Roman" w:eastAsia="Times New Roman" w:hAnsi="Times New Roman" w:cs="Times New Roman"/>
          <w:kern w:val="0"/>
          <w14:ligatures w14:val="none"/>
        </w:rPr>
      </w:pPr>
    </w:p>
    <w:p w14:paraId="75D5A35E" w14:textId="77777777" w:rsidR="00C31A24" w:rsidRDefault="00C31A24" w:rsidP="00C31A24">
      <w:pPr>
        <w:spacing w:after="0" w:line="240" w:lineRule="auto"/>
        <w:rPr>
          <w:rFonts w:ascii="Trebuchet MS" w:eastAsia="Times New Roman" w:hAnsi="Trebuchet MS" w:cs="Times New Roman"/>
          <w:b/>
          <w:bCs/>
          <w:color w:val="ED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E337F7">
        <w:rPr>
          <w:rFonts w:ascii="Trebuchet MS" w:eastAsia="Times New Roman" w:hAnsi="Trebuchet MS" w:cs="Times New Roman"/>
          <w:b/>
          <w:bCs/>
          <w:color w:val="ED0000"/>
          <w:kern w:val="0"/>
          <w:sz w:val="22"/>
          <w:szCs w:val="22"/>
          <w14:ligatures w14:val="none"/>
        </w:rPr>
        <w:t> </w:t>
      </w:r>
    </w:p>
    <w:p w14:paraId="23DDCAFF" w14:textId="3290BDFF" w:rsidR="00C72ACF" w:rsidRPr="00C72ACF" w:rsidRDefault="00C72ACF" w:rsidP="00C31A24">
      <w:pPr>
        <w:spacing w:after="0" w:line="240" w:lineRule="auto"/>
        <w:rPr>
          <w:rFonts w:ascii="Times New Roman" w:eastAsia="Times New Roman" w:hAnsi="Times New Roman" w:cs="Times New Roman"/>
          <w:kern w:val="0"/>
          <w14:ligatures w14:val="none"/>
        </w:rPr>
      </w:pPr>
      <w:r w:rsidRPr="00C72ACF">
        <w:rPr>
          <w:rFonts w:ascii="Trebuchet MS" w:eastAsia="Times New Roman" w:hAnsi="Trebuchet MS" w:cs="Times New Roman"/>
          <w:color w:val="000000"/>
          <w:kern w:val="0"/>
          <w:sz w:val="22"/>
          <w:szCs w:val="22"/>
          <w14:ligatures w14:val="none"/>
        </w:rPr>
        <w:t> </w:t>
      </w:r>
    </w:p>
    <w:p w14:paraId="0EC15A0D" w14:textId="1DB415DB" w:rsidR="00C72ACF" w:rsidRPr="00C72ACF" w:rsidRDefault="00C72ACF" w:rsidP="00C72ACF">
      <w:pPr>
        <w:spacing w:after="0" w:line="240" w:lineRule="auto"/>
        <w:rPr>
          <w:rFonts w:ascii="Times New Roman" w:eastAsia="Times New Roman" w:hAnsi="Times New Roman" w:cs="Times New Roman"/>
          <w:kern w:val="0"/>
          <w14:ligatures w14:val="none"/>
        </w:rPr>
      </w:pPr>
      <w:r w:rsidRPr="00C72ACF">
        <w:rPr>
          <w:rFonts w:ascii="Trebuchet MS" w:eastAsia="Times New Roman" w:hAnsi="Trebuchet MS" w:cs="Times New Roman"/>
          <w:b/>
          <w:bCs/>
          <w:color w:val="000000"/>
          <w:kern w:val="0"/>
          <w:sz w:val="22"/>
          <w:szCs w:val="22"/>
          <w14:ligatures w14:val="none"/>
        </w:rPr>
        <w:t>Teaching Reading</w:t>
      </w:r>
      <w:r w:rsidR="000F28F5">
        <w:rPr>
          <w:rFonts w:ascii="Trebuchet MS" w:eastAsia="Times New Roman" w:hAnsi="Trebuchet MS" w:cs="Times New Roman"/>
          <w:b/>
          <w:bCs/>
          <w:color w:val="000000"/>
          <w:kern w:val="0"/>
          <w:sz w:val="22"/>
          <w:szCs w:val="22"/>
          <w14:ligatures w14:val="none"/>
        </w:rPr>
        <w:t>:</w:t>
      </w:r>
    </w:p>
    <w:p w14:paraId="2AA86E27" w14:textId="63968048" w:rsidR="00C72ACF" w:rsidRPr="00C72ACF" w:rsidRDefault="00C72ACF" w:rsidP="00C72ACF">
      <w:pPr>
        <w:numPr>
          <w:ilvl w:val="0"/>
          <w:numId w:val="47"/>
        </w:numPr>
        <w:spacing w:after="0" w:line="240" w:lineRule="auto"/>
        <w:textAlignment w:val="baseline"/>
        <w:rPr>
          <w:rFonts w:ascii="Trebuchet MS" w:eastAsia="Times New Roman" w:hAnsi="Trebuchet MS" w:cs="Times New Roman"/>
          <w:color w:val="000000"/>
          <w:kern w:val="0"/>
          <w:sz w:val="22"/>
          <w:szCs w:val="22"/>
          <w14:ligatures w14:val="none"/>
        </w:rPr>
      </w:pPr>
      <w:r w:rsidRPr="00C72ACF">
        <w:rPr>
          <w:rFonts w:ascii="Trebuchet MS" w:eastAsia="Times New Roman" w:hAnsi="Trebuchet MS" w:cs="Times New Roman"/>
          <w:color w:val="000000"/>
          <w:kern w:val="0"/>
          <w:sz w:val="22"/>
          <w:szCs w:val="22"/>
          <w14:ligatures w14:val="none"/>
        </w:rPr>
        <w:t xml:space="preserve">Coursework: Minimum of B-; syllabi and </w:t>
      </w:r>
      <w:r w:rsidR="00007C3D" w:rsidRPr="00007C3D">
        <w:rPr>
          <w:rFonts w:ascii="Trebuchet MS" w:eastAsia="Times New Roman" w:hAnsi="Trebuchet MS" w:cs="Times New Roman"/>
          <w:color w:val="000000"/>
          <w:kern w:val="0"/>
          <w:sz w:val="22"/>
          <w:szCs w:val="22"/>
          <w14:ligatures w14:val="none"/>
        </w:rPr>
        <w:t>official</w:t>
      </w:r>
      <w:r w:rsidR="00007C3D" w:rsidRPr="00007C3D">
        <w:rPr>
          <w:rFonts w:ascii="Trebuchet MS" w:eastAsia="Times New Roman" w:hAnsi="Trebuchet MS" w:cs="Times New Roman"/>
          <w:b/>
          <w:bCs/>
          <w:color w:val="000000"/>
          <w:kern w:val="0"/>
          <w:sz w:val="22"/>
          <w:szCs w:val="22"/>
          <w14:ligatures w14:val="none"/>
        </w:rPr>
        <w:t xml:space="preserve"> </w:t>
      </w:r>
      <w:r w:rsidRPr="00C72ACF">
        <w:rPr>
          <w:rFonts w:ascii="Trebuchet MS" w:eastAsia="Times New Roman" w:hAnsi="Trebuchet MS" w:cs="Times New Roman"/>
          <w:color w:val="000000"/>
          <w:kern w:val="0"/>
          <w:sz w:val="22"/>
          <w:szCs w:val="22"/>
          <w14:ligatures w14:val="none"/>
        </w:rPr>
        <w:t>transcript required </w:t>
      </w:r>
    </w:p>
    <w:p w14:paraId="3097EA13" w14:textId="59659FCA" w:rsidR="00D50768" w:rsidRDefault="00D50768" w:rsidP="00C72ACF">
      <w:pPr>
        <w:spacing w:after="0" w:line="240" w:lineRule="auto"/>
        <w:ind w:left="720"/>
        <w:rPr>
          <w:rFonts w:ascii="Trebuchet MS" w:eastAsia="Times New Roman" w:hAnsi="Trebuchet MS" w:cs="Times New Roman"/>
          <w:b/>
          <w:bCs/>
          <w:color w:val="000000"/>
          <w:kern w:val="0"/>
          <w:sz w:val="22"/>
          <w:szCs w:val="22"/>
          <w14:ligatures w14:val="none"/>
        </w:rPr>
      </w:pPr>
    </w:p>
    <w:p w14:paraId="63E1C016"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1474A381"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7F1726F0"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1E41170B" w14:textId="77777777" w:rsidR="00D71EC9" w:rsidRDefault="00D71EC9" w:rsidP="00D50768">
      <w:pPr>
        <w:spacing w:after="0" w:line="240" w:lineRule="auto"/>
        <w:rPr>
          <w:rFonts w:ascii="Trebuchet MS" w:eastAsia="Times New Roman" w:hAnsi="Trebuchet MS" w:cs="Times New Roman"/>
          <w:b/>
          <w:bCs/>
          <w:color w:val="000000"/>
          <w:kern w:val="0"/>
          <w:sz w:val="22"/>
          <w:szCs w:val="22"/>
          <w14:ligatures w14:val="none"/>
        </w:rPr>
      </w:pPr>
    </w:p>
    <w:p w14:paraId="08D7F52D" w14:textId="77777777" w:rsidR="00D71EC9" w:rsidRDefault="00D71EC9" w:rsidP="00D50768">
      <w:pPr>
        <w:spacing w:after="0" w:line="240" w:lineRule="auto"/>
        <w:rPr>
          <w:rFonts w:ascii="Trebuchet MS" w:eastAsia="Times New Roman" w:hAnsi="Trebuchet MS" w:cs="Times New Roman"/>
          <w:b/>
          <w:bCs/>
          <w:color w:val="000000"/>
          <w:kern w:val="0"/>
          <w:sz w:val="22"/>
          <w:szCs w:val="22"/>
          <w14:ligatures w14:val="none"/>
        </w:rPr>
      </w:pPr>
    </w:p>
    <w:p w14:paraId="39ED12C2" w14:textId="77777777" w:rsidR="00C31A24" w:rsidRDefault="00C31A24" w:rsidP="00D50768">
      <w:pPr>
        <w:spacing w:after="0" w:line="240" w:lineRule="auto"/>
        <w:rPr>
          <w:rFonts w:ascii="Trebuchet MS" w:eastAsia="Times New Roman" w:hAnsi="Trebuchet MS" w:cs="Times New Roman"/>
          <w:b/>
          <w:bCs/>
          <w:color w:val="000000"/>
          <w:kern w:val="0"/>
          <w:sz w:val="22"/>
          <w:szCs w:val="22"/>
          <w14:ligatures w14:val="none"/>
        </w:rPr>
      </w:pPr>
    </w:p>
    <w:p w14:paraId="0CF191F0" w14:textId="77777777" w:rsidR="00C31A24" w:rsidRDefault="00C31A24" w:rsidP="00D50768">
      <w:pPr>
        <w:spacing w:after="0" w:line="240" w:lineRule="auto"/>
        <w:rPr>
          <w:rFonts w:ascii="Trebuchet MS" w:eastAsia="Times New Roman" w:hAnsi="Trebuchet MS" w:cs="Times New Roman"/>
          <w:b/>
          <w:bCs/>
          <w:color w:val="000000"/>
          <w:kern w:val="0"/>
          <w:sz w:val="22"/>
          <w:szCs w:val="22"/>
          <w14:ligatures w14:val="none"/>
        </w:rPr>
      </w:pPr>
    </w:p>
    <w:p w14:paraId="3E2D31E6" w14:textId="77777777" w:rsidR="00C31A24" w:rsidRDefault="00C31A24" w:rsidP="00D50768">
      <w:pPr>
        <w:spacing w:after="0" w:line="240" w:lineRule="auto"/>
        <w:rPr>
          <w:rFonts w:ascii="Trebuchet MS" w:eastAsia="Times New Roman" w:hAnsi="Trebuchet MS" w:cs="Times New Roman"/>
          <w:b/>
          <w:bCs/>
          <w:color w:val="000000"/>
          <w:kern w:val="0"/>
          <w:sz w:val="22"/>
          <w:szCs w:val="22"/>
          <w14:ligatures w14:val="none"/>
        </w:rPr>
      </w:pPr>
    </w:p>
    <w:p w14:paraId="00253DD2" w14:textId="77777777" w:rsidR="00D71EC9" w:rsidRDefault="00D71EC9" w:rsidP="00D50768">
      <w:pPr>
        <w:spacing w:after="0" w:line="240" w:lineRule="auto"/>
        <w:rPr>
          <w:rFonts w:ascii="Trebuchet MS" w:eastAsia="Times New Roman" w:hAnsi="Trebuchet MS" w:cs="Times New Roman"/>
          <w:b/>
          <w:bCs/>
          <w:color w:val="000000"/>
          <w:kern w:val="0"/>
          <w:sz w:val="22"/>
          <w:szCs w:val="22"/>
          <w14:ligatures w14:val="none"/>
        </w:rPr>
      </w:pPr>
    </w:p>
    <w:p w14:paraId="2639DC40" w14:textId="20AD2814" w:rsidR="00D71EC9" w:rsidRPr="001C585C" w:rsidRDefault="007835FB" w:rsidP="002C78E0">
      <w:pPr>
        <w:pStyle w:val="Heading2"/>
        <w:rPr>
          <w:rFonts w:ascii="Trebuchet MS" w:eastAsia="Times New Roman" w:hAnsi="Trebuchet MS" w:cs="Times New Roman"/>
          <w:b/>
          <w:bCs/>
          <w:color w:val="auto"/>
          <w:kern w:val="0"/>
          <w:sz w:val="26"/>
          <w:szCs w:val="26"/>
          <w:u w:val="single"/>
          <w14:ligatures w14:val="none"/>
        </w:rPr>
      </w:pPr>
      <w:r w:rsidRPr="001C585C">
        <w:rPr>
          <w:b/>
          <w:bCs/>
          <w:color w:val="auto"/>
          <w:sz w:val="26"/>
          <w:szCs w:val="26"/>
          <w:u w:val="single"/>
        </w:rPr>
        <w:lastRenderedPageBreak/>
        <w:t>Teaching Reading</w:t>
      </w:r>
    </w:p>
    <w:p w14:paraId="56BA85EE" w14:textId="394E235F" w:rsidR="00F2722C" w:rsidRPr="00C8177F" w:rsidRDefault="00F2722C" w:rsidP="002C78E0">
      <w:pPr>
        <w:pStyle w:val="Heading3"/>
        <w:rPr>
          <w:b/>
          <w:bCs/>
          <w:color w:val="000000" w:themeColor="text1"/>
          <w:sz w:val="24"/>
          <w:szCs w:val="24"/>
        </w:rPr>
      </w:pPr>
      <w:r>
        <w:rPr>
          <w:b/>
          <w:bCs/>
          <w:color w:val="000000" w:themeColor="text1"/>
          <w:sz w:val="24"/>
          <w:szCs w:val="24"/>
        </w:rPr>
        <w:t>Phonological and Phonemic Awareness including Emergent Literacy:</w:t>
      </w:r>
    </w:p>
    <w:tbl>
      <w:tblPr>
        <w:tblStyle w:val="TableGrid"/>
        <w:tblW w:w="0" w:type="auto"/>
        <w:tblLook w:val="04A0" w:firstRow="1" w:lastRow="0" w:firstColumn="1" w:lastColumn="0" w:noHBand="0" w:noVBand="1"/>
      </w:tblPr>
      <w:tblGrid>
        <w:gridCol w:w="3116"/>
        <w:gridCol w:w="5339"/>
      </w:tblGrid>
      <w:tr w:rsidR="00C31A24" w14:paraId="3D07D07C" w14:textId="77777777" w:rsidTr="002C78E0">
        <w:trPr>
          <w:tblHeader/>
        </w:trPr>
        <w:tc>
          <w:tcPr>
            <w:tcW w:w="3116" w:type="dxa"/>
            <w:shd w:val="clear" w:color="auto" w:fill="D9D9D9" w:themeFill="background1" w:themeFillShade="D9"/>
          </w:tcPr>
          <w:p w14:paraId="4CB0D78C" w14:textId="77777777" w:rsidR="00C31A24" w:rsidRDefault="00C31A24" w:rsidP="0035270C">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339" w:type="dxa"/>
            <w:shd w:val="clear" w:color="auto" w:fill="D9D9D9" w:themeFill="background1" w:themeFillShade="D9"/>
          </w:tcPr>
          <w:p w14:paraId="3749F8C4" w14:textId="77777777" w:rsidR="00C31A24" w:rsidRDefault="00C31A24" w:rsidP="0035270C">
            <w:r w:rsidRPr="00AD4726">
              <w:rPr>
                <w:b/>
                <w:bCs/>
              </w:rPr>
              <w:t>Course #/Title/Grade</w:t>
            </w:r>
          </w:p>
        </w:tc>
      </w:tr>
      <w:tr w:rsidR="00C31A24" w14:paraId="50EF0041" w14:textId="77777777" w:rsidTr="002C78E0">
        <w:tc>
          <w:tcPr>
            <w:tcW w:w="3116" w:type="dxa"/>
          </w:tcPr>
          <w:p w14:paraId="6FD5F165" w14:textId="19D5E448" w:rsidR="00C31A24" w:rsidRPr="00AD4726" w:rsidRDefault="00C31A24" w:rsidP="0035270C">
            <w:r w:rsidRPr="00687C78">
              <w:t>Instructional methods for phonological and phonemic awareness</w:t>
            </w:r>
          </w:p>
          <w:p w14:paraId="7D9AB369" w14:textId="77777777" w:rsidR="00C31A24" w:rsidRDefault="00C31A24" w:rsidP="0035270C"/>
        </w:tc>
        <w:sdt>
          <w:sdtPr>
            <w:id w:val="-1973205878"/>
            <w:placeholder>
              <w:docPart w:val="BA1C4859578646509813EF898D6C5CAA"/>
            </w:placeholder>
            <w:showingPlcHdr/>
          </w:sdtPr>
          <w:sdtEndPr/>
          <w:sdtContent>
            <w:tc>
              <w:tcPr>
                <w:tcW w:w="5339" w:type="dxa"/>
              </w:tcPr>
              <w:p w14:paraId="32E1CFF0" w14:textId="77777777" w:rsidR="00C31A24" w:rsidRDefault="00C31A24" w:rsidP="0035270C">
                <w:r w:rsidRPr="004C4EA8">
                  <w:rPr>
                    <w:rStyle w:val="PlaceholderText"/>
                  </w:rPr>
                  <w:t>Click or tap here to enter text.</w:t>
                </w:r>
              </w:p>
            </w:tc>
          </w:sdtContent>
        </w:sdt>
      </w:tr>
      <w:tr w:rsidR="00C31A24" w14:paraId="5C9BE5F1" w14:textId="77777777" w:rsidTr="002C78E0">
        <w:tc>
          <w:tcPr>
            <w:tcW w:w="3116" w:type="dxa"/>
          </w:tcPr>
          <w:p w14:paraId="7BE9A04A" w14:textId="79DFABF0" w:rsidR="00C31A24" w:rsidRPr="00AD4726" w:rsidRDefault="00C31A24" w:rsidP="0035270C">
            <w:r w:rsidRPr="00687C78">
              <w:t>Development of expressive and receptive language</w:t>
            </w:r>
          </w:p>
          <w:p w14:paraId="4CB73F8D" w14:textId="77777777" w:rsidR="00C31A24" w:rsidRDefault="00C31A24" w:rsidP="0035270C"/>
        </w:tc>
        <w:sdt>
          <w:sdtPr>
            <w:id w:val="1836492163"/>
            <w:placeholder>
              <w:docPart w:val="9F400065B2EF47A7BB49DF6C7317C571"/>
            </w:placeholder>
            <w:showingPlcHdr/>
          </w:sdtPr>
          <w:sdtEndPr/>
          <w:sdtContent>
            <w:tc>
              <w:tcPr>
                <w:tcW w:w="5339" w:type="dxa"/>
              </w:tcPr>
              <w:p w14:paraId="2D0DEA0D" w14:textId="77777777" w:rsidR="00C31A24" w:rsidRDefault="00C31A24" w:rsidP="0035270C">
                <w:r w:rsidRPr="004C4EA8">
                  <w:rPr>
                    <w:rStyle w:val="PlaceholderText"/>
                  </w:rPr>
                  <w:t>Click or tap here to enter text.</w:t>
                </w:r>
              </w:p>
            </w:tc>
          </w:sdtContent>
        </w:sdt>
      </w:tr>
      <w:tr w:rsidR="00C31A24" w14:paraId="2DB2F58D" w14:textId="77777777" w:rsidTr="002C78E0">
        <w:tc>
          <w:tcPr>
            <w:tcW w:w="3116" w:type="dxa"/>
          </w:tcPr>
          <w:p w14:paraId="099BDB4A" w14:textId="77777777" w:rsidR="00C31A24" w:rsidRDefault="00C31A24" w:rsidP="0035270C">
            <w:r>
              <w:t>Understanding c</w:t>
            </w:r>
            <w:r w:rsidRPr="00687C78">
              <w:t>oncepts of print</w:t>
            </w:r>
          </w:p>
          <w:p w14:paraId="5AEA084A" w14:textId="39515AF4" w:rsidR="00C31A24" w:rsidRPr="00687C78" w:rsidRDefault="00C31A24" w:rsidP="0035270C"/>
        </w:tc>
        <w:sdt>
          <w:sdtPr>
            <w:id w:val="-1489238201"/>
            <w:placeholder>
              <w:docPart w:val="3C51FCC84A9049C993E2938DB1FFC291"/>
            </w:placeholder>
            <w:showingPlcHdr/>
          </w:sdtPr>
          <w:sdtEndPr/>
          <w:sdtContent>
            <w:tc>
              <w:tcPr>
                <w:tcW w:w="5339" w:type="dxa"/>
              </w:tcPr>
              <w:p w14:paraId="5F4CE649" w14:textId="3EF11E75" w:rsidR="00C31A24" w:rsidRDefault="00C31A24" w:rsidP="0035270C">
                <w:r w:rsidRPr="004C4EA8">
                  <w:rPr>
                    <w:rStyle w:val="PlaceholderText"/>
                  </w:rPr>
                  <w:t>Click or tap here to enter text.</w:t>
                </w:r>
              </w:p>
            </w:tc>
          </w:sdtContent>
        </w:sdt>
      </w:tr>
      <w:tr w:rsidR="00C31A24" w14:paraId="57D5C3F8" w14:textId="77777777" w:rsidTr="002C78E0">
        <w:tc>
          <w:tcPr>
            <w:tcW w:w="3116" w:type="dxa"/>
          </w:tcPr>
          <w:p w14:paraId="682EC606" w14:textId="77777777" w:rsidR="00C31A24" w:rsidRDefault="00C31A24" w:rsidP="0035270C">
            <w:r>
              <w:t>Letter recognition</w:t>
            </w:r>
          </w:p>
          <w:p w14:paraId="486245F4" w14:textId="3ECBF4A2" w:rsidR="00C31A24" w:rsidRDefault="00C31A24" w:rsidP="0035270C"/>
        </w:tc>
        <w:sdt>
          <w:sdtPr>
            <w:id w:val="1737829042"/>
            <w:placeholder>
              <w:docPart w:val="ED838582AEC8440CBDF82BE5A502E644"/>
            </w:placeholder>
            <w:showingPlcHdr/>
          </w:sdtPr>
          <w:sdtEndPr/>
          <w:sdtContent>
            <w:tc>
              <w:tcPr>
                <w:tcW w:w="5339" w:type="dxa"/>
              </w:tcPr>
              <w:p w14:paraId="7D22787B" w14:textId="1D4F65B8" w:rsidR="00C31A24" w:rsidRDefault="00C31A24" w:rsidP="0035270C">
                <w:r w:rsidRPr="004C4EA8">
                  <w:rPr>
                    <w:rStyle w:val="PlaceholderText"/>
                  </w:rPr>
                  <w:t>Click or tap here to enter text.</w:t>
                </w:r>
              </w:p>
            </w:tc>
          </w:sdtContent>
        </w:sdt>
      </w:tr>
    </w:tbl>
    <w:p w14:paraId="22E30F0B" w14:textId="77777777" w:rsidR="00D71EC9" w:rsidRDefault="00D71EC9" w:rsidP="00D50768">
      <w:pPr>
        <w:spacing w:after="0" w:line="240" w:lineRule="auto"/>
        <w:rPr>
          <w:rFonts w:ascii="Trebuchet MS" w:eastAsia="Times New Roman" w:hAnsi="Trebuchet MS" w:cs="Times New Roman"/>
          <w:b/>
          <w:bCs/>
          <w:color w:val="000000"/>
          <w:kern w:val="0"/>
          <w:sz w:val="22"/>
          <w:szCs w:val="22"/>
          <w14:ligatures w14:val="none"/>
        </w:rPr>
      </w:pPr>
    </w:p>
    <w:p w14:paraId="7F8701E5" w14:textId="77777777" w:rsidR="009C2073" w:rsidRDefault="009C2073" w:rsidP="00D50768">
      <w:pPr>
        <w:spacing w:after="0" w:line="240" w:lineRule="auto"/>
        <w:rPr>
          <w:rFonts w:ascii="Trebuchet MS" w:eastAsia="Times New Roman" w:hAnsi="Trebuchet MS" w:cs="Times New Roman"/>
          <w:b/>
          <w:bCs/>
          <w:color w:val="000000"/>
          <w:kern w:val="0"/>
          <w:sz w:val="22"/>
          <w:szCs w:val="22"/>
          <w14:ligatures w14:val="none"/>
        </w:rPr>
      </w:pPr>
    </w:p>
    <w:p w14:paraId="0F4E1094" w14:textId="77777777" w:rsidR="009C2073" w:rsidRDefault="009C2073" w:rsidP="00D50768">
      <w:pPr>
        <w:spacing w:after="0" w:line="240" w:lineRule="auto"/>
        <w:rPr>
          <w:rFonts w:ascii="Trebuchet MS" w:eastAsia="Times New Roman" w:hAnsi="Trebuchet MS" w:cs="Times New Roman"/>
          <w:b/>
          <w:bCs/>
          <w:color w:val="000000"/>
          <w:kern w:val="0"/>
          <w:sz w:val="22"/>
          <w:szCs w:val="22"/>
          <w14:ligatures w14:val="none"/>
        </w:rPr>
      </w:pPr>
    </w:p>
    <w:p w14:paraId="1FAA01AD" w14:textId="4CC892F7" w:rsidR="00F2722C" w:rsidRPr="00C8177F" w:rsidRDefault="00F2722C" w:rsidP="002C78E0">
      <w:pPr>
        <w:pStyle w:val="Heading3"/>
        <w:rPr>
          <w:b/>
          <w:bCs/>
          <w:color w:val="000000" w:themeColor="text1"/>
          <w:sz w:val="24"/>
          <w:szCs w:val="24"/>
        </w:rPr>
      </w:pPr>
      <w:r>
        <w:rPr>
          <w:b/>
          <w:bCs/>
          <w:color w:val="000000" w:themeColor="text1"/>
          <w:sz w:val="24"/>
          <w:szCs w:val="24"/>
        </w:rPr>
        <w:t>Phonics and Decoding:</w:t>
      </w:r>
    </w:p>
    <w:tbl>
      <w:tblPr>
        <w:tblStyle w:val="TableGrid"/>
        <w:tblW w:w="0" w:type="auto"/>
        <w:tblLook w:val="04A0" w:firstRow="1" w:lastRow="0" w:firstColumn="1" w:lastColumn="0" w:noHBand="0" w:noVBand="1"/>
      </w:tblPr>
      <w:tblGrid>
        <w:gridCol w:w="3116"/>
        <w:gridCol w:w="5339"/>
      </w:tblGrid>
      <w:tr w:rsidR="00C31A24" w14:paraId="767D8529" w14:textId="77777777" w:rsidTr="002C78E0">
        <w:trPr>
          <w:tblHeader/>
        </w:trPr>
        <w:tc>
          <w:tcPr>
            <w:tcW w:w="3116" w:type="dxa"/>
            <w:shd w:val="clear" w:color="auto" w:fill="D9D9D9" w:themeFill="background1" w:themeFillShade="D9"/>
          </w:tcPr>
          <w:p w14:paraId="580F184C" w14:textId="77777777" w:rsidR="00C31A24" w:rsidRDefault="00C31A24" w:rsidP="0035270C">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339" w:type="dxa"/>
            <w:shd w:val="clear" w:color="auto" w:fill="D9D9D9" w:themeFill="background1" w:themeFillShade="D9"/>
          </w:tcPr>
          <w:p w14:paraId="5623FC44" w14:textId="77777777" w:rsidR="00C31A24" w:rsidRDefault="00C31A24" w:rsidP="0035270C">
            <w:r w:rsidRPr="00AD4726">
              <w:rPr>
                <w:b/>
                <w:bCs/>
              </w:rPr>
              <w:t>Course #/Title/Grade</w:t>
            </w:r>
          </w:p>
        </w:tc>
      </w:tr>
      <w:tr w:rsidR="00C31A24" w14:paraId="244A2409" w14:textId="77777777" w:rsidTr="002C78E0">
        <w:tc>
          <w:tcPr>
            <w:tcW w:w="3116" w:type="dxa"/>
          </w:tcPr>
          <w:p w14:paraId="486A6D1B" w14:textId="4FB2D89E" w:rsidR="00C31A24" w:rsidRPr="00AD4726" w:rsidRDefault="00C31A24" w:rsidP="0035270C">
            <w:r w:rsidRPr="008438CA">
              <w:t>Phoneme-grapheme correspondence</w:t>
            </w:r>
          </w:p>
          <w:p w14:paraId="35E87E59" w14:textId="77777777" w:rsidR="00C31A24" w:rsidRDefault="00C31A24" w:rsidP="0035270C"/>
        </w:tc>
        <w:sdt>
          <w:sdtPr>
            <w:id w:val="760182137"/>
            <w:placeholder>
              <w:docPart w:val="B80CDC54904142639DC2B071F485AA56"/>
            </w:placeholder>
            <w:showingPlcHdr/>
          </w:sdtPr>
          <w:sdtEndPr/>
          <w:sdtContent>
            <w:tc>
              <w:tcPr>
                <w:tcW w:w="5339" w:type="dxa"/>
              </w:tcPr>
              <w:p w14:paraId="3343F87F" w14:textId="77777777" w:rsidR="00C31A24" w:rsidRDefault="00C31A24" w:rsidP="0035270C">
                <w:r w:rsidRPr="004C4EA8">
                  <w:rPr>
                    <w:rStyle w:val="PlaceholderText"/>
                  </w:rPr>
                  <w:t>Click or tap here to enter text.</w:t>
                </w:r>
              </w:p>
            </w:tc>
          </w:sdtContent>
        </w:sdt>
      </w:tr>
      <w:tr w:rsidR="00C31A24" w14:paraId="4060E3A2" w14:textId="77777777" w:rsidTr="002C78E0">
        <w:tc>
          <w:tcPr>
            <w:tcW w:w="3116" w:type="dxa"/>
          </w:tcPr>
          <w:p w14:paraId="4B5520BF" w14:textId="3AEFAFF5" w:rsidR="00C31A24" w:rsidRPr="00AD4726" w:rsidRDefault="00C31A24" w:rsidP="0035270C">
            <w:r w:rsidRPr="008438CA">
              <w:t>Systematic, explicit, and recursive methods for teaching phonics (including instructional methods for common patterns/rules)</w:t>
            </w:r>
          </w:p>
          <w:p w14:paraId="1BD61110" w14:textId="77777777" w:rsidR="00C31A24" w:rsidRDefault="00C31A24" w:rsidP="0035270C"/>
        </w:tc>
        <w:sdt>
          <w:sdtPr>
            <w:id w:val="-434820405"/>
            <w:placeholder>
              <w:docPart w:val="51F87454780640AC8BA43E045D5C2001"/>
            </w:placeholder>
            <w:showingPlcHdr/>
          </w:sdtPr>
          <w:sdtEndPr/>
          <w:sdtContent>
            <w:tc>
              <w:tcPr>
                <w:tcW w:w="5339" w:type="dxa"/>
              </w:tcPr>
              <w:p w14:paraId="7E5945D6" w14:textId="77777777" w:rsidR="00C31A24" w:rsidRDefault="00C31A24" w:rsidP="0035270C">
                <w:r w:rsidRPr="004C4EA8">
                  <w:rPr>
                    <w:rStyle w:val="PlaceholderText"/>
                  </w:rPr>
                  <w:t>Click or tap here to enter text.</w:t>
                </w:r>
              </w:p>
            </w:tc>
          </w:sdtContent>
        </w:sdt>
      </w:tr>
      <w:tr w:rsidR="00C31A24" w14:paraId="0095B9F1" w14:textId="77777777" w:rsidTr="002C78E0">
        <w:tc>
          <w:tcPr>
            <w:tcW w:w="3116" w:type="dxa"/>
          </w:tcPr>
          <w:p w14:paraId="600989D4" w14:textId="5247E37B" w:rsidR="00C31A24" w:rsidRDefault="00C31A24" w:rsidP="0035270C">
            <w:r w:rsidRPr="008438CA">
              <w:t xml:space="preserve">Syllable types </w:t>
            </w:r>
            <w:r>
              <w:t>and m</w:t>
            </w:r>
            <w:r w:rsidRPr="008438CA">
              <w:t>orphological analysis</w:t>
            </w:r>
          </w:p>
          <w:p w14:paraId="68F96AE5" w14:textId="77777777" w:rsidR="00C31A24" w:rsidRPr="00687C78" w:rsidRDefault="00C31A24" w:rsidP="0035270C"/>
        </w:tc>
        <w:sdt>
          <w:sdtPr>
            <w:id w:val="-831071306"/>
            <w:placeholder>
              <w:docPart w:val="C9B693B8C89F41B1BD32E86588E96A90"/>
            </w:placeholder>
            <w:showingPlcHdr/>
          </w:sdtPr>
          <w:sdtEndPr/>
          <w:sdtContent>
            <w:tc>
              <w:tcPr>
                <w:tcW w:w="5339" w:type="dxa"/>
              </w:tcPr>
              <w:p w14:paraId="4386CE13" w14:textId="77777777" w:rsidR="00C31A24" w:rsidRDefault="00C31A24" w:rsidP="0035270C">
                <w:r w:rsidRPr="004C4EA8">
                  <w:rPr>
                    <w:rStyle w:val="PlaceholderText"/>
                  </w:rPr>
                  <w:t>Click or tap here to enter text.</w:t>
                </w:r>
              </w:p>
            </w:tc>
          </w:sdtContent>
        </w:sdt>
      </w:tr>
      <w:tr w:rsidR="00C31A24" w14:paraId="2C9CA84E" w14:textId="77777777" w:rsidTr="002C78E0">
        <w:tc>
          <w:tcPr>
            <w:tcW w:w="3116" w:type="dxa"/>
          </w:tcPr>
          <w:p w14:paraId="0B0B062E" w14:textId="46814F5B" w:rsidR="00C31A24" w:rsidRDefault="00C31A24" w:rsidP="0035270C">
            <w:r w:rsidRPr="0066400F">
              <w:t xml:space="preserve">Multisensory approaches for </w:t>
            </w:r>
            <w:r>
              <w:t>irregular word recognition</w:t>
            </w:r>
          </w:p>
          <w:p w14:paraId="40F8CBF5" w14:textId="77777777" w:rsidR="00C31A24" w:rsidRDefault="00C31A24" w:rsidP="0035270C"/>
        </w:tc>
        <w:sdt>
          <w:sdtPr>
            <w:id w:val="-105353756"/>
            <w:placeholder>
              <w:docPart w:val="83B3F47A23A141F2B4A9FE2E8A51CF2F"/>
            </w:placeholder>
            <w:showingPlcHdr/>
          </w:sdtPr>
          <w:sdtEndPr/>
          <w:sdtContent>
            <w:tc>
              <w:tcPr>
                <w:tcW w:w="5339" w:type="dxa"/>
              </w:tcPr>
              <w:p w14:paraId="23B552A8" w14:textId="77777777" w:rsidR="00C31A24" w:rsidRDefault="00C31A24" w:rsidP="0035270C">
                <w:r w:rsidRPr="004C4EA8">
                  <w:rPr>
                    <w:rStyle w:val="PlaceholderText"/>
                  </w:rPr>
                  <w:t>Click or tap here to enter text.</w:t>
                </w:r>
              </w:p>
            </w:tc>
          </w:sdtContent>
        </w:sdt>
      </w:tr>
    </w:tbl>
    <w:p w14:paraId="789778CF" w14:textId="77777777" w:rsidR="00F2722C" w:rsidRDefault="00F2722C" w:rsidP="00D50768">
      <w:pPr>
        <w:spacing w:after="0" w:line="240" w:lineRule="auto"/>
        <w:rPr>
          <w:rFonts w:ascii="Trebuchet MS" w:eastAsia="Times New Roman" w:hAnsi="Trebuchet MS" w:cs="Times New Roman"/>
          <w:b/>
          <w:bCs/>
          <w:color w:val="000000"/>
          <w:kern w:val="0"/>
          <w:sz w:val="22"/>
          <w:szCs w:val="22"/>
          <w14:ligatures w14:val="none"/>
        </w:rPr>
      </w:pPr>
    </w:p>
    <w:p w14:paraId="0C57B5DD" w14:textId="77777777" w:rsidR="00F2722C" w:rsidRDefault="00F2722C" w:rsidP="00D50768">
      <w:pPr>
        <w:spacing w:after="0" w:line="240" w:lineRule="auto"/>
        <w:rPr>
          <w:rFonts w:ascii="Trebuchet MS" w:eastAsia="Times New Roman" w:hAnsi="Trebuchet MS" w:cs="Times New Roman"/>
          <w:b/>
          <w:bCs/>
          <w:color w:val="000000"/>
          <w:kern w:val="0"/>
          <w:sz w:val="22"/>
          <w:szCs w:val="22"/>
          <w14:ligatures w14:val="none"/>
        </w:rPr>
      </w:pPr>
    </w:p>
    <w:p w14:paraId="0466D0E2" w14:textId="3712418F" w:rsidR="00F2722C" w:rsidRPr="00C8177F" w:rsidRDefault="00F2722C" w:rsidP="002C78E0">
      <w:pPr>
        <w:pStyle w:val="Heading3"/>
        <w:rPr>
          <w:b/>
          <w:bCs/>
          <w:color w:val="000000" w:themeColor="text1"/>
          <w:sz w:val="24"/>
          <w:szCs w:val="24"/>
        </w:rPr>
      </w:pPr>
      <w:r>
        <w:rPr>
          <w:b/>
          <w:bCs/>
          <w:color w:val="000000" w:themeColor="text1"/>
          <w:sz w:val="24"/>
          <w:szCs w:val="24"/>
        </w:rPr>
        <w:lastRenderedPageBreak/>
        <w:t>Vocabulary and Fluency:</w:t>
      </w:r>
    </w:p>
    <w:tbl>
      <w:tblPr>
        <w:tblStyle w:val="TableGrid"/>
        <w:tblW w:w="0" w:type="auto"/>
        <w:tblLook w:val="04A0" w:firstRow="1" w:lastRow="0" w:firstColumn="1" w:lastColumn="0" w:noHBand="0" w:noVBand="1"/>
      </w:tblPr>
      <w:tblGrid>
        <w:gridCol w:w="3116"/>
        <w:gridCol w:w="5339"/>
      </w:tblGrid>
      <w:tr w:rsidR="00C31A24" w14:paraId="0D4D4FDC" w14:textId="77777777" w:rsidTr="002C78E0">
        <w:trPr>
          <w:tblHeader/>
        </w:trPr>
        <w:tc>
          <w:tcPr>
            <w:tcW w:w="3116" w:type="dxa"/>
            <w:shd w:val="clear" w:color="auto" w:fill="D9D9D9" w:themeFill="background1" w:themeFillShade="D9"/>
          </w:tcPr>
          <w:p w14:paraId="776811C4" w14:textId="77777777" w:rsidR="00C31A24" w:rsidRDefault="00C31A24" w:rsidP="0035270C">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339" w:type="dxa"/>
            <w:shd w:val="clear" w:color="auto" w:fill="D9D9D9" w:themeFill="background1" w:themeFillShade="D9"/>
          </w:tcPr>
          <w:p w14:paraId="6E7E77B9" w14:textId="77777777" w:rsidR="00C31A24" w:rsidRDefault="00C31A24" w:rsidP="0035270C">
            <w:r w:rsidRPr="00AD4726">
              <w:rPr>
                <w:b/>
                <w:bCs/>
              </w:rPr>
              <w:t>Course #/Title/Grade</w:t>
            </w:r>
          </w:p>
        </w:tc>
      </w:tr>
      <w:tr w:rsidR="00C31A24" w14:paraId="7E32C2F6" w14:textId="77777777" w:rsidTr="002C78E0">
        <w:tc>
          <w:tcPr>
            <w:tcW w:w="3116" w:type="dxa"/>
          </w:tcPr>
          <w:p w14:paraId="69FD56AE" w14:textId="538D8111" w:rsidR="00C31A24" w:rsidRPr="00AD4726" w:rsidRDefault="00C31A24" w:rsidP="0035270C">
            <w:r w:rsidRPr="00BF46F6">
              <w:t>Build and expand expressive and receptive vocabulary</w:t>
            </w:r>
          </w:p>
          <w:p w14:paraId="36F32E0C" w14:textId="77777777" w:rsidR="00C31A24" w:rsidRDefault="00C31A24" w:rsidP="0035270C"/>
        </w:tc>
        <w:sdt>
          <w:sdtPr>
            <w:id w:val="1281916164"/>
            <w:placeholder>
              <w:docPart w:val="083890D5CC1D480E88701CCD43955D5F"/>
            </w:placeholder>
            <w:showingPlcHdr/>
          </w:sdtPr>
          <w:sdtEndPr/>
          <w:sdtContent>
            <w:tc>
              <w:tcPr>
                <w:tcW w:w="5339" w:type="dxa"/>
              </w:tcPr>
              <w:p w14:paraId="2A3A5E39" w14:textId="77777777" w:rsidR="00C31A24" w:rsidRDefault="00C31A24" w:rsidP="0035270C">
                <w:r w:rsidRPr="004C4EA8">
                  <w:rPr>
                    <w:rStyle w:val="PlaceholderText"/>
                  </w:rPr>
                  <w:t>Click or tap here to enter text.</w:t>
                </w:r>
              </w:p>
            </w:tc>
          </w:sdtContent>
        </w:sdt>
      </w:tr>
      <w:tr w:rsidR="00C31A24" w14:paraId="73E7719B" w14:textId="77777777" w:rsidTr="002C78E0">
        <w:tc>
          <w:tcPr>
            <w:tcW w:w="3116" w:type="dxa"/>
          </w:tcPr>
          <w:p w14:paraId="2730EC99" w14:textId="77777777" w:rsidR="00C31A24" w:rsidRDefault="00C31A24" w:rsidP="00F2722C">
            <w:r w:rsidRPr="00BF46F6">
              <w:t>Systematic, explicit, and repeated methods for teaching vocabulary</w:t>
            </w:r>
            <w:r>
              <w:t xml:space="preserve"> before, during, and after reading that </w:t>
            </w:r>
            <w:proofErr w:type="gramStart"/>
            <w:r>
              <w:t>includes</w:t>
            </w:r>
            <w:proofErr w:type="gramEnd"/>
            <w:r>
              <w:t xml:space="preserve"> word solving, context clues, and structural analysis</w:t>
            </w:r>
          </w:p>
          <w:p w14:paraId="2FE8D060" w14:textId="62BB299B" w:rsidR="00C31A24" w:rsidRDefault="00C31A24" w:rsidP="00F2722C"/>
        </w:tc>
        <w:sdt>
          <w:sdtPr>
            <w:id w:val="1331096865"/>
            <w:placeholder>
              <w:docPart w:val="47948995121140D4A5761A3C2BBFF91F"/>
            </w:placeholder>
            <w:showingPlcHdr/>
          </w:sdtPr>
          <w:sdtEndPr/>
          <w:sdtContent>
            <w:tc>
              <w:tcPr>
                <w:tcW w:w="5339" w:type="dxa"/>
              </w:tcPr>
              <w:p w14:paraId="118EB2A4" w14:textId="77777777" w:rsidR="00C31A24" w:rsidRDefault="00C31A24" w:rsidP="0035270C">
                <w:r w:rsidRPr="004C4EA8">
                  <w:rPr>
                    <w:rStyle w:val="PlaceholderText"/>
                  </w:rPr>
                  <w:t>Click or tap here to enter text.</w:t>
                </w:r>
              </w:p>
            </w:tc>
          </w:sdtContent>
        </w:sdt>
      </w:tr>
      <w:tr w:rsidR="00C31A24" w14:paraId="7D04772D" w14:textId="77777777" w:rsidTr="002C78E0">
        <w:tc>
          <w:tcPr>
            <w:tcW w:w="3116" w:type="dxa"/>
          </w:tcPr>
          <w:p w14:paraId="10FE2C9D" w14:textId="2DAB5B43" w:rsidR="00C31A24" w:rsidRDefault="00C31A24" w:rsidP="0035270C">
            <w:r>
              <w:t>Instructional methods for automaticity that support fluent reading behavior</w:t>
            </w:r>
          </w:p>
          <w:p w14:paraId="02024CB2" w14:textId="77777777" w:rsidR="00C31A24" w:rsidRPr="00687C78" w:rsidRDefault="00C31A24" w:rsidP="0035270C"/>
        </w:tc>
        <w:sdt>
          <w:sdtPr>
            <w:id w:val="-987082835"/>
            <w:placeholder>
              <w:docPart w:val="DACFD22803924E36B8EB4052BEDE926C"/>
            </w:placeholder>
            <w:showingPlcHdr/>
          </w:sdtPr>
          <w:sdtEndPr/>
          <w:sdtContent>
            <w:tc>
              <w:tcPr>
                <w:tcW w:w="5339" w:type="dxa"/>
              </w:tcPr>
              <w:p w14:paraId="2D44EAFC" w14:textId="77777777" w:rsidR="00C31A24" w:rsidRDefault="00C31A24" w:rsidP="0035270C">
                <w:r w:rsidRPr="004C4EA8">
                  <w:rPr>
                    <w:rStyle w:val="PlaceholderText"/>
                  </w:rPr>
                  <w:t>Click or tap here to enter text.</w:t>
                </w:r>
              </w:p>
            </w:tc>
          </w:sdtContent>
        </w:sdt>
      </w:tr>
      <w:tr w:rsidR="00C31A24" w14:paraId="649D25A6" w14:textId="77777777" w:rsidTr="002C78E0">
        <w:tc>
          <w:tcPr>
            <w:tcW w:w="3116" w:type="dxa"/>
          </w:tcPr>
          <w:p w14:paraId="3E03BB24" w14:textId="77777777" w:rsidR="00C31A24" w:rsidRDefault="00C31A24" w:rsidP="00F2722C">
            <w:r w:rsidRPr="00F479D2">
              <w:t>Connection of comprehension, fluency, and vocabulary</w:t>
            </w:r>
          </w:p>
          <w:p w14:paraId="1E28F92D" w14:textId="17273C76" w:rsidR="00C31A24" w:rsidRDefault="00C31A24" w:rsidP="00F2722C"/>
        </w:tc>
        <w:sdt>
          <w:sdtPr>
            <w:id w:val="-1093703151"/>
            <w:placeholder>
              <w:docPart w:val="004B5576B68B4D7BB7A50658E3D3AFE2"/>
            </w:placeholder>
            <w:showingPlcHdr/>
          </w:sdtPr>
          <w:sdtEndPr/>
          <w:sdtContent>
            <w:tc>
              <w:tcPr>
                <w:tcW w:w="5339" w:type="dxa"/>
              </w:tcPr>
              <w:p w14:paraId="24EBE6C0" w14:textId="77777777" w:rsidR="00C31A24" w:rsidRDefault="00C31A24" w:rsidP="0035270C">
                <w:r w:rsidRPr="004C4EA8">
                  <w:rPr>
                    <w:rStyle w:val="PlaceholderText"/>
                  </w:rPr>
                  <w:t>Click or tap here to enter text.</w:t>
                </w:r>
              </w:p>
            </w:tc>
          </w:sdtContent>
        </w:sdt>
      </w:tr>
    </w:tbl>
    <w:p w14:paraId="2E6A177C" w14:textId="77777777" w:rsidR="00F2722C" w:rsidRDefault="00F2722C" w:rsidP="00D50768">
      <w:pPr>
        <w:spacing w:after="0" w:line="240" w:lineRule="auto"/>
        <w:rPr>
          <w:rFonts w:ascii="Trebuchet MS" w:eastAsia="Times New Roman" w:hAnsi="Trebuchet MS" w:cs="Times New Roman"/>
          <w:b/>
          <w:bCs/>
          <w:color w:val="000000"/>
          <w:kern w:val="0"/>
          <w:sz w:val="22"/>
          <w:szCs w:val="22"/>
          <w14:ligatures w14:val="none"/>
        </w:rPr>
      </w:pPr>
    </w:p>
    <w:p w14:paraId="0477A0B8" w14:textId="7B3EDE8E" w:rsidR="00F2722C" w:rsidRPr="00C8177F" w:rsidRDefault="00F2722C" w:rsidP="002C78E0">
      <w:pPr>
        <w:pStyle w:val="Heading3"/>
        <w:rPr>
          <w:b/>
          <w:bCs/>
          <w:color w:val="000000" w:themeColor="text1"/>
          <w:sz w:val="24"/>
          <w:szCs w:val="24"/>
        </w:rPr>
      </w:pPr>
      <w:r>
        <w:rPr>
          <w:b/>
          <w:bCs/>
          <w:color w:val="000000" w:themeColor="text1"/>
          <w:sz w:val="24"/>
          <w:szCs w:val="24"/>
        </w:rPr>
        <w:t>Comprehension of Literary and Informational Text:</w:t>
      </w:r>
    </w:p>
    <w:tbl>
      <w:tblPr>
        <w:tblStyle w:val="TableGrid"/>
        <w:tblW w:w="0" w:type="auto"/>
        <w:tblLook w:val="04A0" w:firstRow="1" w:lastRow="0" w:firstColumn="1" w:lastColumn="0" w:noHBand="0" w:noVBand="1"/>
      </w:tblPr>
      <w:tblGrid>
        <w:gridCol w:w="3116"/>
        <w:gridCol w:w="5339"/>
      </w:tblGrid>
      <w:tr w:rsidR="00C31A24" w14:paraId="424E557B" w14:textId="77777777" w:rsidTr="002C78E0">
        <w:trPr>
          <w:tblHeader/>
        </w:trPr>
        <w:tc>
          <w:tcPr>
            <w:tcW w:w="3116" w:type="dxa"/>
            <w:shd w:val="clear" w:color="auto" w:fill="D9D9D9" w:themeFill="background1" w:themeFillShade="D9"/>
          </w:tcPr>
          <w:p w14:paraId="7C5D65DE" w14:textId="77777777" w:rsidR="00C31A24" w:rsidRDefault="00C31A24" w:rsidP="0035270C">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339" w:type="dxa"/>
            <w:shd w:val="clear" w:color="auto" w:fill="D9D9D9" w:themeFill="background1" w:themeFillShade="D9"/>
          </w:tcPr>
          <w:p w14:paraId="2619EA3D" w14:textId="77777777" w:rsidR="00C31A24" w:rsidRDefault="00C31A24" w:rsidP="0035270C">
            <w:r w:rsidRPr="00AD4726">
              <w:rPr>
                <w:b/>
                <w:bCs/>
              </w:rPr>
              <w:t>Course #/Title/Grade</w:t>
            </w:r>
          </w:p>
        </w:tc>
      </w:tr>
      <w:tr w:rsidR="00C31A24" w14:paraId="7A8E026E" w14:textId="77777777" w:rsidTr="002C78E0">
        <w:tc>
          <w:tcPr>
            <w:tcW w:w="3116" w:type="dxa"/>
          </w:tcPr>
          <w:p w14:paraId="64B21EBD" w14:textId="77777777" w:rsidR="00C31A24" w:rsidRDefault="00C31A24" w:rsidP="00F2722C">
            <w:r w:rsidRPr="006A18D7">
              <w:t xml:space="preserve">Listening </w:t>
            </w:r>
            <w:r>
              <w:t>and speaking skills</w:t>
            </w:r>
          </w:p>
          <w:p w14:paraId="68CED297" w14:textId="0082535B" w:rsidR="00C31A24" w:rsidRDefault="00C31A24" w:rsidP="00F2722C"/>
        </w:tc>
        <w:sdt>
          <w:sdtPr>
            <w:id w:val="-513070320"/>
            <w:placeholder>
              <w:docPart w:val="7CC46EF1628D49BC840C7BA503839BA8"/>
            </w:placeholder>
            <w:showingPlcHdr/>
          </w:sdtPr>
          <w:sdtEndPr/>
          <w:sdtContent>
            <w:tc>
              <w:tcPr>
                <w:tcW w:w="5339" w:type="dxa"/>
              </w:tcPr>
              <w:p w14:paraId="6171EB35" w14:textId="77777777" w:rsidR="00C31A24" w:rsidRDefault="00C31A24" w:rsidP="0035270C">
                <w:r w:rsidRPr="004C4EA8">
                  <w:rPr>
                    <w:rStyle w:val="PlaceholderText"/>
                  </w:rPr>
                  <w:t>Click or tap here to enter text.</w:t>
                </w:r>
              </w:p>
            </w:tc>
          </w:sdtContent>
        </w:sdt>
      </w:tr>
      <w:tr w:rsidR="00C31A24" w14:paraId="247080CD" w14:textId="77777777" w:rsidTr="002C78E0">
        <w:tc>
          <w:tcPr>
            <w:tcW w:w="3116" w:type="dxa"/>
          </w:tcPr>
          <w:p w14:paraId="095FD5DF" w14:textId="77777777" w:rsidR="00C31A24" w:rsidRDefault="00C31A24" w:rsidP="0035270C">
            <w:r>
              <w:t>Comprehension strategies, including literal and inferential meaning</w:t>
            </w:r>
          </w:p>
          <w:p w14:paraId="35002B4D" w14:textId="38D697DE" w:rsidR="00C31A24" w:rsidRDefault="00C31A24" w:rsidP="0035270C"/>
        </w:tc>
        <w:sdt>
          <w:sdtPr>
            <w:id w:val="1899863669"/>
            <w:placeholder>
              <w:docPart w:val="A3B5C4A8B82543E1B30A3DE51C5FC6E8"/>
            </w:placeholder>
            <w:showingPlcHdr/>
          </w:sdtPr>
          <w:sdtEndPr/>
          <w:sdtContent>
            <w:tc>
              <w:tcPr>
                <w:tcW w:w="5339" w:type="dxa"/>
              </w:tcPr>
              <w:p w14:paraId="6289EDD4" w14:textId="77777777" w:rsidR="00C31A24" w:rsidRDefault="00C31A24" w:rsidP="0035270C">
                <w:r w:rsidRPr="004C4EA8">
                  <w:rPr>
                    <w:rStyle w:val="PlaceholderText"/>
                  </w:rPr>
                  <w:t>Click or tap here to enter text.</w:t>
                </w:r>
              </w:p>
            </w:tc>
          </w:sdtContent>
        </w:sdt>
      </w:tr>
      <w:tr w:rsidR="00C31A24" w14:paraId="24FB7614" w14:textId="77777777" w:rsidTr="002C78E0">
        <w:tc>
          <w:tcPr>
            <w:tcW w:w="3116" w:type="dxa"/>
          </w:tcPr>
          <w:p w14:paraId="0B0A10E4" w14:textId="0F7BAC56" w:rsidR="00C31A24" w:rsidRDefault="00C31A24" w:rsidP="0035270C">
            <w:r>
              <w:t>Use of graphic organizers and background knowledge to support comprehension</w:t>
            </w:r>
          </w:p>
          <w:p w14:paraId="1C36BB32" w14:textId="77777777" w:rsidR="00C31A24" w:rsidRPr="00687C78" w:rsidRDefault="00C31A24" w:rsidP="0035270C"/>
        </w:tc>
        <w:sdt>
          <w:sdtPr>
            <w:id w:val="-1860120583"/>
            <w:placeholder>
              <w:docPart w:val="A2421ED52C014375B59B240F24A36125"/>
            </w:placeholder>
            <w:showingPlcHdr/>
          </w:sdtPr>
          <w:sdtEndPr/>
          <w:sdtContent>
            <w:tc>
              <w:tcPr>
                <w:tcW w:w="5339" w:type="dxa"/>
              </w:tcPr>
              <w:p w14:paraId="7AB821C3" w14:textId="77777777" w:rsidR="00C31A24" w:rsidRDefault="00C31A24" w:rsidP="0035270C">
                <w:r w:rsidRPr="004C4EA8">
                  <w:rPr>
                    <w:rStyle w:val="PlaceholderText"/>
                  </w:rPr>
                  <w:t>Click or tap here to enter text.</w:t>
                </w:r>
              </w:p>
            </w:tc>
          </w:sdtContent>
        </w:sdt>
      </w:tr>
      <w:tr w:rsidR="00C31A24" w14:paraId="245F9219" w14:textId="77777777" w:rsidTr="002C78E0">
        <w:tc>
          <w:tcPr>
            <w:tcW w:w="3116" w:type="dxa"/>
          </w:tcPr>
          <w:p w14:paraId="5DED91B7" w14:textId="75368B81" w:rsidR="00C31A24" w:rsidRDefault="00C31A24" w:rsidP="0035270C">
            <w:r>
              <w:t>Understanding of genres, text structures, and literary devices</w:t>
            </w:r>
          </w:p>
        </w:tc>
        <w:sdt>
          <w:sdtPr>
            <w:id w:val="1502927443"/>
            <w:placeholder>
              <w:docPart w:val="07DE46D21148475A8140257457FFB2AE"/>
            </w:placeholder>
            <w:showingPlcHdr/>
          </w:sdtPr>
          <w:sdtEndPr/>
          <w:sdtContent>
            <w:tc>
              <w:tcPr>
                <w:tcW w:w="5339" w:type="dxa"/>
              </w:tcPr>
              <w:p w14:paraId="7DFBF903" w14:textId="77777777" w:rsidR="00C31A24" w:rsidRDefault="00C31A24" w:rsidP="0035270C">
                <w:r w:rsidRPr="004C4EA8">
                  <w:rPr>
                    <w:rStyle w:val="PlaceholderText"/>
                  </w:rPr>
                  <w:t>Click or tap here to enter text.</w:t>
                </w:r>
              </w:p>
            </w:tc>
          </w:sdtContent>
        </w:sdt>
      </w:tr>
    </w:tbl>
    <w:p w14:paraId="24043020" w14:textId="10C047D6" w:rsidR="00F2722C" w:rsidRPr="00C8177F" w:rsidRDefault="00F2722C" w:rsidP="002C78E0">
      <w:pPr>
        <w:pStyle w:val="Heading3"/>
        <w:rPr>
          <w:b/>
          <w:bCs/>
          <w:color w:val="000000" w:themeColor="text1"/>
          <w:sz w:val="24"/>
          <w:szCs w:val="24"/>
        </w:rPr>
      </w:pPr>
      <w:r>
        <w:rPr>
          <w:b/>
          <w:bCs/>
          <w:color w:val="000000" w:themeColor="text1"/>
          <w:sz w:val="24"/>
          <w:szCs w:val="24"/>
        </w:rPr>
        <w:lastRenderedPageBreak/>
        <w:t>Writing:</w:t>
      </w:r>
    </w:p>
    <w:tbl>
      <w:tblPr>
        <w:tblStyle w:val="TableGrid"/>
        <w:tblW w:w="0" w:type="auto"/>
        <w:tblLook w:val="04A0" w:firstRow="1" w:lastRow="0" w:firstColumn="1" w:lastColumn="0" w:noHBand="0" w:noVBand="1"/>
      </w:tblPr>
      <w:tblGrid>
        <w:gridCol w:w="3116"/>
        <w:gridCol w:w="5339"/>
      </w:tblGrid>
      <w:tr w:rsidR="00C31A24" w14:paraId="7F4D41E1" w14:textId="77777777" w:rsidTr="002C78E0">
        <w:trPr>
          <w:tblHeader/>
        </w:trPr>
        <w:tc>
          <w:tcPr>
            <w:tcW w:w="3116" w:type="dxa"/>
            <w:shd w:val="clear" w:color="auto" w:fill="D9D9D9" w:themeFill="background1" w:themeFillShade="D9"/>
          </w:tcPr>
          <w:p w14:paraId="4FB6F9AA" w14:textId="77777777" w:rsidR="00C31A24" w:rsidRDefault="00C31A24" w:rsidP="0035270C">
            <w:r w:rsidRPr="00AD4726">
              <w:rPr>
                <w:b/>
                <w:bCs/>
              </w:rPr>
              <w:t>Candidates must</w:t>
            </w:r>
            <w:r>
              <w:rPr>
                <w:b/>
                <w:bCs/>
              </w:rPr>
              <w:t xml:space="preserve"> demonstrate</w:t>
            </w:r>
            <w:ins w:id="4"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339" w:type="dxa"/>
            <w:shd w:val="clear" w:color="auto" w:fill="D9D9D9" w:themeFill="background1" w:themeFillShade="D9"/>
          </w:tcPr>
          <w:p w14:paraId="3994D7E2" w14:textId="77777777" w:rsidR="00C31A24" w:rsidRDefault="00C31A24" w:rsidP="0035270C">
            <w:r w:rsidRPr="00AD4726">
              <w:rPr>
                <w:b/>
                <w:bCs/>
              </w:rPr>
              <w:t>Course #/Title/Grade</w:t>
            </w:r>
          </w:p>
        </w:tc>
      </w:tr>
      <w:tr w:rsidR="00C31A24" w14:paraId="5EF1B0C5" w14:textId="77777777" w:rsidTr="002C78E0">
        <w:tc>
          <w:tcPr>
            <w:tcW w:w="3116" w:type="dxa"/>
          </w:tcPr>
          <w:p w14:paraId="684976CE" w14:textId="77777777" w:rsidR="00C31A24" w:rsidRDefault="00C31A24" w:rsidP="00F2722C">
            <w:r w:rsidRPr="0007269A">
              <w:t xml:space="preserve">Written </w:t>
            </w:r>
            <w:r>
              <w:t>e</w:t>
            </w:r>
            <w:r w:rsidRPr="0007269A">
              <w:t>xpression</w:t>
            </w:r>
            <w:r>
              <w:t xml:space="preserve"> development</w:t>
            </w:r>
          </w:p>
          <w:p w14:paraId="665D0ED8" w14:textId="05A2D92E" w:rsidR="00C31A24" w:rsidRDefault="00C31A24" w:rsidP="00F2722C"/>
        </w:tc>
        <w:sdt>
          <w:sdtPr>
            <w:id w:val="1877800990"/>
            <w:placeholder>
              <w:docPart w:val="4BBC5C6192E9432FA94253B8EB6CF19E"/>
            </w:placeholder>
            <w:showingPlcHdr/>
          </w:sdtPr>
          <w:sdtEndPr/>
          <w:sdtContent>
            <w:tc>
              <w:tcPr>
                <w:tcW w:w="5339" w:type="dxa"/>
              </w:tcPr>
              <w:p w14:paraId="1B0F6503" w14:textId="77777777" w:rsidR="00C31A24" w:rsidRDefault="00C31A24" w:rsidP="0035270C">
                <w:r w:rsidRPr="004C4EA8">
                  <w:rPr>
                    <w:rStyle w:val="PlaceholderText"/>
                  </w:rPr>
                  <w:t>Click or tap here to enter text.</w:t>
                </w:r>
              </w:p>
            </w:tc>
          </w:sdtContent>
        </w:sdt>
      </w:tr>
      <w:tr w:rsidR="00C31A24" w14:paraId="4DF67A5E" w14:textId="77777777" w:rsidTr="002C78E0">
        <w:tc>
          <w:tcPr>
            <w:tcW w:w="3116" w:type="dxa"/>
          </w:tcPr>
          <w:p w14:paraId="79176894" w14:textId="257B019C" w:rsidR="00C31A24" w:rsidRDefault="00C31A24" w:rsidP="0035270C">
            <w:r w:rsidRPr="0007269A">
              <w:t xml:space="preserve">Spelling and </w:t>
            </w:r>
            <w:r>
              <w:t>g</w:t>
            </w:r>
            <w:r w:rsidRPr="0007269A">
              <w:t>rammar</w:t>
            </w:r>
          </w:p>
          <w:p w14:paraId="1213EF01" w14:textId="77777777" w:rsidR="00C31A24" w:rsidRDefault="00C31A24" w:rsidP="0035270C"/>
        </w:tc>
        <w:sdt>
          <w:sdtPr>
            <w:id w:val="-1576282064"/>
            <w:placeholder>
              <w:docPart w:val="DA8B10FF1E114AA5A3653C7F9F20C74C"/>
            </w:placeholder>
            <w:showingPlcHdr/>
          </w:sdtPr>
          <w:sdtEndPr/>
          <w:sdtContent>
            <w:tc>
              <w:tcPr>
                <w:tcW w:w="5339" w:type="dxa"/>
              </w:tcPr>
              <w:p w14:paraId="21C4A8F2" w14:textId="77777777" w:rsidR="00C31A24" w:rsidRDefault="00C31A24" w:rsidP="0035270C">
                <w:r w:rsidRPr="004C4EA8">
                  <w:rPr>
                    <w:rStyle w:val="PlaceholderText"/>
                  </w:rPr>
                  <w:t>Click or tap here to enter text.</w:t>
                </w:r>
              </w:p>
            </w:tc>
          </w:sdtContent>
        </w:sdt>
      </w:tr>
      <w:tr w:rsidR="00C31A24" w14:paraId="6BB9941D" w14:textId="77777777" w:rsidTr="002C78E0">
        <w:tc>
          <w:tcPr>
            <w:tcW w:w="3116" w:type="dxa"/>
          </w:tcPr>
          <w:p w14:paraId="03C14942" w14:textId="6118C479" w:rsidR="00C31A24" w:rsidRDefault="00C31A24" w:rsidP="0035270C">
            <w:r>
              <w:t>Understanding the writing process and its connection to reading</w:t>
            </w:r>
          </w:p>
          <w:p w14:paraId="29242C0A" w14:textId="77777777" w:rsidR="00C31A24" w:rsidRPr="00687C78" w:rsidRDefault="00C31A24" w:rsidP="0035270C"/>
        </w:tc>
        <w:sdt>
          <w:sdtPr>
            <w:id w:val="-1583669352"/>
            <w:placeholder>
              <w:docPart w:val="C8706013675A43FC9EA8F416E0F35662"/>
            </w:placeholder>
            <w:showingPlcHdr/>
          </w:sdtPr>
          <w:sdtEndPr/>
          <w:sdtContent>
            <w:tc>
              <w:tcPr>
                <w:tcW w:w="5339" w:type="dxa"/>
              </w:tcPr>
              <w:p w14:paraId="6BBA44E9" w14:textId="77777777" w:rsidR="00C31A24" w:rsidRDefault="00C31A24" w:rsidP="0035270C">
                <w:r w:rsidRPr="004C4EA8">
                  <w:rPr>
                    <w:rStyle w:val="PlaceholderText"/>
                  </w:rPr>
                  <w:t>Click or tap here to enter text.</w:t>
                </w:r>
              </w:p>
            </w:tc>
          </w:sdtContent>
        </w:sdt>
      </w:tr>
    </w:tbl>
    <w:p w14:paraId="0D0F7CD2" w14:textId="77777777" w:rsidR="00F2722C" w:rsidRDefault="00F2722C" w:rsidP="00D50768">
      <w:pPr>
        <w:spacing w:after="0" w:line="240" w:lineRule="auto"/>
        <w:rPr>
          <w:rFonts w:ascii="Trebuchet MS" w:eastAsia="Times New Roman" w:hAnsi="Trebuchet MS" w:cs="Times New Roman"/>
          <w:b/>
          <w:bCs/>
          <w:color w:val="000000"/>
          <w:kern w:val="0"/>
          <w:sz w:val="22"/>
          <w:szCs w:val="22"/>
          <w14:ligatures w14:val="none"/>
        </w:rPr>
      </w:pPr>
    </w:p>
    <w:p w14:paraId="08A41DD2" w14:textId="77777777" w:rsidR="00F2722C" w:rsidRDefault="00F2722C" w:rsidP="00D50768">
      <w:pPr>
        <w:spacing w:after="0" w:line="240" w:lineRule="auto"/>
        <w:rPr>
          <w:rFonts w:ascii="Trebuchet MS" w:eastAsia="Times New Roman" w:hAnsi="Trebuchet MS" w:cs="Times New Roman"/>
          <w:b/>
          <w:bCs/>
          <w:color w:val="000000"/>
          <w:kern w:val="0"/>
          <w:sz w:val="22"/>
          <w:szCs w:val="22"/>
          <w14:ligatures w14:val="none"/>
        </w:rPr>
      </w:pPr>
    </w:p>
    <w:p w14:paraId="1CFE3ED6" w14:textId="77777777" w:rsidR="00F2722C" w:rsidRDefault="00F2722C" w:rsidP="00D50768">
      <w:pPr>
        <w:spacing w:after="0" w:line="240" w:lineRule="auto"/>
        <w:rPr>
          <w:rFonts w:ascii="Trebuchet MS" w:eastAsia="Times New Roman" w:hAnsi="Trebuchet MS" w:cs="Times New Roman"/>
          <w:b/>
          <w:bCs/>
          <w:color w:val="000000"/>
          <w:kern w:val="0"/>
          <w:sz w:val="22"/>
          <w:szCs w:val="22"/>
          <w14:ligatures w14:val="none"/>
        </w:rPr>
      </w:pPr>
    </w:p>
    <w:p w14:paraId="1A585E36" w14:textId="69FFFC08" w:rsidR="00F2722C" w:rsidRPr="00C8177F" w:rsidRDefault="00F2722C" w:rsidP="002C78E0">
      <w:pPr>
        <w:pStyle w:val="Heading3"/>
        <w:jc w:val="both"/>
        <w:rPr>
          <w:b/>
          <w:bCs/>
          <w:color w:val="000000" w:themeColor="text1"/>
          <w:sz w:val="24"/>
          <w:szCs w:val="24"/>
        </w:rPr>
      </w:pPr>
      <w:r>
        <w:rPr>
          <w:b/>
          <w:bCs/>
          <w:color w:val="000000" w:themeColor="text1"/>
          <w:sz w:val="24"/>
          <w:szCs w:val="24"/>
        </w:rPr>
        <w:t>Assessment and Instructional Decision Making:</w:t>
      </w:r>
    </w:p>
    <w:tbl>
      <w:tblPr>
        <w:tblStyle w:val="TableGrid"/>
        <w:tblW w:w="0" w:type="auto"/>
        <w:tblLook w:val="04A0" w:firstRow="1" w:lastRow="0" w:firstColumn="1" w:lastColumn="0" w:noHBand="0" w:noVBand="1"/>
      </w:tblPr>
      <w:tblGrid>
        <w:gridCol w:w="3116"/>
        <w:gridCol w:w="5339"/>
      </w:tblGrid>
      <w:tr w:rsidR="00C31A24" w14:paraId="61150A32" w14:textId="77777777" w:rsidTr="002C78E0">
        <w:trPr>
          <w:tblHeader/>
        </w:trPr>
        <w:tc>
          <w:tcPr>
            <w:tcW w:w="3116" w:type="dxa"/>
            <w:shd w:val="clear" w:color="auto" w:fill="D9D9D9" w:themeFill="background1" w:themeFillShade="D9"/>
          </w:tcPr>
          <w:p w14:paraId="4B230B8B" w14:textId="77777777" w:rsidR="00C31A24" w:rsidRDefault="00C31A24" w:rsidP="0035270C">
            <w:r w:rsidRPr="00AD4726">
              <w:rPr>
                <w:b/>
                <w:bCs/>
              </w:rPr>
              <w:t>Candidates must</w:t>
            </w:r>
            <w:r>
              <w:rPr>
                <w:b/>
                <w:bCs/>
              </w:rPr>
              <w:t xml:space="preserve"> demonstrate</w:t>
            </w:r>
            <w:ins w:id="5"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339" w:type="dxa"/>
            <w:shd w:val="clear" w:color="auto" w:fill="D9D9D9" w:themeFill="background1" w:themeFillShade="D9"/>
          </w:tcPr>
          <w:p w14:paraId="1A7EA9BE" w14:textId="77777777" w:rsidR="00C31A24" w:rsidRDefault="00C31A24" w:rsidP="0035270C">
            <w:r w:rsidRPr="00AD4726">
              <w:rPr>
                <w:b/>
                <w:bCs/>
              </w:rPr>
              <w:t>Course #/Title/Grade</w:t>
            </w:r>
          </w:p>
        </w:tc>
      </w:tr>
      <w:tr w:rsidR="00C31A24" w14:paraId="23261ABE" w14:textId="77777777" w:rsidTr="002C78E0">
        <w:tc>
          <w:tcPr>
            <w:tcW w:w="3116" w:type="dxa"/>
          </w:tcPr>
          <w:p w14:paraId="7F350A1C" w14:textId="7148C038" w:rsidR="00C31A24" w:rsidRDefault="00C31A24" w:rsidP="0035270C">
            <w:r>
              <w:t>Differentiating instruction for diverse learners</w:t>
            </w:r>
          </w:p>
          <w:p w14:paraId="30D1CE3B" w14:textId="77777777" w:rsidR="00C31A24" w:rsidRDefault="00C31A24" w:rsidP="0035270C"/>
        </w:tc>
        <w:sdt>
          <w:sdtPr>
            <w:id w:val="1066843299"/>
            <w:placeholder>
              <w:docPart w:val="1B67D5E32C78406980E7DDB5F8BD6C03"/>
            </w:placeholder>
            <w:showingPlcHdr/>
          </w:sdtPr>
          <w:sdtEndPr/>
          <w:sdtContent>
            <w:tc>
              <w:tcPr>
                <w:tcW w:w="5339" w:type="dxa"/>
              </w:tcPr>
              <w:p w14:paraId="7BE18339" w14:textId="77777777" w:rsidR="00C31A24" w:rsidRDefault="00C31A24" w:rsidP="0035270C">
                <w:r w:rsidRPr="004C4EA8">
                  <w:rPr>
                    <w:rStyle w:val="PlaceholderText"/>
                  </w:rPr>
                  <w:t>Click or tap here to enter text.</w:t>
                </w:r>
              </w:p>
            </w:tc>
          </w:sdtContent>
        </w:sdt>
      </w:tr>
      <w:tr w:rsidR="00C31A24" w14:paraId="1FE0664D" w14:textId="77777777" w:rsidTr="002C78E0">
        <w:tc>
          <w:tcPr>
            <w:tcW w:w="3116" w:type="dxa"/>
          </w:tcPr>
          <w:p w14:paraId="07DCA506" w14:textId="3F35E9D6" w:rsidR="00C31A24" w:rsidRDefault="00C31A24" w:rsidP="0035270C">
            <w:r w:rsidRPr="002F472E">
              <w:t xml:space="preserve">Using </w:t>
            </w:r>
            <w:r>
              <w:t xml:space="preserve">reading </w:t>
            </w:r>
            <w:r w:rsidRPr="002F472E">
              <w:t>assessment</w:t>
            </w:r>
            <w:r>
              <w:t>s</w:t>
            </w:r>
            <w:r w:rsidRPr="002F472E">
              <w:t xml:space="preserve"> to </w:t>
            </w:r>
            <w:r>
              <w:t>inform</w:t>
            </w:r>
            <w:r w:rsidRPr="002F472E">
              <w:t xml:space="preserve"> instruction</w:t>
            </w:r>
            <w:r>
              <w:t xml:space="preserve"> that supports emergent and independent learners</w:t>
            </w:r>
          </w:p>
          <w:p w14:paraId="36B37AEC" w14:textId="77777777" w:rsidR="00C31A24" w:rsidRDefault="00C31A24" w:rsidP="0035270C"/>
        </w:tc>
        <w:sdt>
          <w:sdtPr>
            <w:id w:val="-1429428966"/>
            <w:placeholder>
              <w:docPart w:val="9F0BF273E539423FBAC44D8B352F3E4C"/>
            </w:placeholder>
            <w:showingPlcHdr/>
          </w:sdtPr>
          <w:sdtEndPr/>
          <w:sdtContent>
            <w:tc>
              <w:tcPr>
                <w:tcW w:w="5339" w:type="dxa"/>
              </w:tcPr>
              <w:p w14:paraId="1E7F7BDD" w14:textId="77777777" w:rsidR="00C31A24" w:rsidRDefault="00C31A24" w:rsidP="0035270C">
                <w:r w:rsidRPr="004C4EA8">
                  <w:rPr>
                    <w:rStyle w:val="PlaceholderText"/>
                  </w:rPr>
                  <w:t>Click or tap here to enter text.</w:t>
                </w:r>
              </w:p>
            </w:tc>
          </w:sdtContent>
        </w:sdt>
      </w:tr>
      <w:tr w:rsidR="00C31A24" w14:paraId="62263689" w14:textId="77777777" w:rsidTr="002C78E0">
        <w:tc>
          <w:tcPr>
            <w:tcW w:w="3116" w:type="dxa"/>
          </w:tcPr>
          <w:p w14:paraId="7EC16E5D" w14:textId="18BD5F33" w:rsidR="00C31A24" w:rsidRDefault="00C31A24" w:rsidP="0035270C">
            <w:r>
              <w:t>Understanding types of assessments: screening, diagnostic, progress monitoring</w:t>
            </w:r>
          </w:p>
          <w:p w14:paraId="5DB3D02F" w14:textId="77777777" w:rsidR="00C31A24" w:rsidRPr="00687C78" w:rsidRDefault="00C31A24" w:rsidP="0035270C"/>
        </w:tc>
        <w:sdt>
          <w:sdtPr>
            <w:id w:val="-1196538760"/>
            <w:placeholder>
              <w:docPart w:val="8CDEF919051E417883AC7B73BAC7D5F8"/>
            </w:placeholder>
            <w:showingPlcHdr/>
          </w:sdtPr>
          <w:sdtEndPr/>
          <w:sdtContent>
            <w:tc>
              <w:tcPr>
                <w:tcW w:w="5339" w:type="dxa"/>
              </w:tcPr>
              <w:p w14:paraId="56467237" w14:textId="77777777" w:rsidR="00C31A24" w:rsidRDefault="00C31A24" w:rsidP="0035270C">
                <w:r w:rsidRPr="004C4EA8">
                  <w:rPr>
                    <w:rStyle w:val="PlaceholderText"/>
                  </w:rPr>
                  <w:t>Click or tap here to enter text.</w:t>
                </w:r>
              </w:p>
            </w:tc>
          </w:sdtContent>
        </w:sdt>
      </w:tr>
    </w:tbl>
    <w:p w14:paraId="5A79C3D0" w14:textId="77777777" w:rsidR="00F2722C" w:rsidRPr="00D50768" w:rsidRDefault="00F2722C" w:rsidP="00D50768">
      <w:pPr>
        <w:spacing w:after="0" w:line="240" w:lineRule="auto"/>
        <w:rPr>
          <w:rFonts w:ascii="Trebuchet MS" w:eastAsia="Times New Roman" w:hAnsi="Trebuchet MS" w:cs="Times New Roman"/>
          <w:b/>
          <w:bCs/>
          <w:color w:val="000000"/>
          <w:kern w:val="0"/>
          <w:sz w:val="22"/>
          <w:szCs w:val="22"/>
          <w14:ligatures w14:val="none"/>
        </w:rPr>
      </w:pPr>
    </w:p>
    <w:p w14:paraId="02773104" w14:textId="77777777" w:rsidR="00C956B6" w:rsidRDefault="00C956B6" w:rsidP="00AD4726"/>
    <w:p w14:paraId="214758A3" w14:textId="77777777" w:rsidR="008907AA" w:rsidRPr="00A845FC" w:rsidRDefault="008907AA" w:rsidP="002C78E0">
      <w:pP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4841D9A5" w14:textId="77777777" w:rsidR="008907AA" w:rsidRDefault="008907AA" w:rsidP="00AD4726"/>
    <w:sectPr w:rsidR="008907AA" w:rsidSect="00F7334E">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11C928" w14:textId="77777777" w:rsidR="00CE5BC9" w:rsidRDefault="00CE5BC9" w:rsidP="00247CB5">
      <w:pPr>
        <w:spacing w:after="0" w:line="240" w:lineRule="auto"/>
      </w:pPr>
      <w:r>
        <w:separator/>
      </w:r>
    </w:p>
  </w:endnote>
  <w:endnote w:type="continuationSeparator" w:id="0">
    <w:p w14:paraId="108E6DFF" w14:textId="77777777" w:rsidR="00CE5BC9" w:rsidRDefault="00CE5BC9"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99F312" w14:textId="77777777" w:rsidR="00CE5BC9" w:rsidRDefault="00CE5BC9" w:rsidP="00247CB5">
      <w:pPr>
        <w:spacing w:after="0" w:line="240" w:lineRule="auto"/>
      </w:pPr>
      <w:r>
        <w:separator/>
      </w:r>
    </w:p>
  </w:footnote>
  <w:footnote w:type="continuationSeparator" w:id="0">
    <w:p w14:paraId="331787A8" w14:textId="77777777" w:rsidR="00CE5BC9" w:rsidRDefault="00CE5BC9"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4A6D9F"/>
    <w:multiLevelType w:val="multilevel"/>
    <w:tmpl w:val="5A5AA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E26550"/>
    <w:multiLevelType w:val="multilevel"/>
    <w:tmpl w:val="D8F23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9C82712"/>
    <w:multiLevelType w:val="multilevel"/>
    <w:tmpl w:val="0ED8D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7404A64"/>
    <w:multiLevelType w:val="multilevel"/>
    <w:tmpl w:val="5AC4A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533741"/>
    <w:multiLevelType w:val="hybridMultilevel"/>
    <w:tmpl w:val="C3064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D9167F2"/>
    <w:multiLevelType w:val="multilevel"/>
    <w:tmpl w:val="E2EAF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5"/>
  </w:num>
  <w:num w:numId="2" w16cid:durableId="1287931480">
    <w:abstractNumId w:val="22"/>
  </w:num>
  <w:num w:numId="3" w16cid:durableId="709914026">
    <w:abstractNumId w:val="27"/>
  </w:num>
  <w:num w:numId="4" w16cid:durableId="1934049431">
    <w:abstractNumId w:val="39"/>
  </w:num>
  <w:num w:numId="5" w16cid:durableId="1597401095">
    <w:abstractNumId w:val="7"/>
  </w:num>
  <w:num w:numId="6" w16cid:durableId="1972515934">
    <w:abstractNumId w:val="13"/>
  </w:num>
  <w:num w:numId="7" w16cid:durableId="1072657260">
    <w:abstractNumId w:val="21"/>
  </w:num>
  <w:num w:numId="8" w16cid:durableId="1300568501">
    <w:abstractNumId w:val="28"/>
  </w:num>
  <w:num w:numId="9" w16cid:durableId="287468638">
    <w:abstractNumId w:val="43"/>
  </w:num>
  <w:num w:numId="10" w16cid:durableId="1435515279">
    <w:abstractNumId w:val="16"/>
  </w:num>
  <w:num w:numId="11" w16cid:durableId="414671710">
    <w:abstractNumId w:val="38"/>
  </w:num>
  <w:num w:numId="12" w16cid:durableId="312950467">
    <w:abstractNumId w:val="26"/>
  </w:num>
  <w:num w:numId="13" w16cid:durableId="92433943">
    <w:abstractNumId w:val="44"/>
  </w:num>
  <w:num w:numId="14" w16cid:durableId="686951336">
    <w:abstractNumId w:val="14"/>
  </w:num>
  <w:num w:numId="15" w16cid:durableId="1958098054">
    <w:abstractNumId w:val="24"/>
  </w:num>
  <w:num w:numId="16" w16cid:durableId="1418794979">
    <w:abstractNumId w:val="12"/>
  </w:num>
  <w:num w:numId="17" w16cid:durableId="1693996720">
    <w:abstractNumId w:val="6"/>
  </w:num>
  <w:num w:numId="18" w16cid:durableId="184177575">
    <w:abstractNumId w:val="32"/>
  </w:num>
  <w:num w:numId="19" w16cid:durableId="1106923685">
    <w:abstractNumId w:val="46"/>
  </w:num>
  <w:num w:numId="20" w16cid:durableId="1052190357">
    <w:abstractNumId w:val="5"/>
  </w:num>
  <w:num w:numId="21" w16cid:durableId="310865930">
    <w:abstractNumId w:val="29"/>
  </w:num>
  <w:num w:numId="22" w16cid:durableId="1462184247">
    <w:abstractNumId w:val="25"/>
  </w:num>
  <w:num w:numId="23" w16cid:durableId="1615019806">
    <w:abstractNumId w:val="33"/>
  </w:num>
  <w:num w:numId="24" w16cid:durableId="587421105">
    <w:abstractNumId w:val="9"/>
  </w:num>
  <w:num w:numId="25" w16cid:durableId="546379856">
    <w:abstractNumId w:val="18"/>
  </w:num>
  <w:num w:numId="26" w16cid:durableId="154227323">
    <w:abstractNumId w:val="36"/>
  </w:num>
  <w:num w:numId="27" w16cid:durableId="761680375">
    <w:abstractNumId w:val="41"/>
  </w:num>
  <w:num w:numId="28" w16cid:durableId="1725061471">
    <w:abstractNumId w:val="15"/>
  </w:num>
  <w:num w:numId="29" w16cid:durableId="859003082">
    <w:abstractNumId w:val="23"/>
  </w:num>
  <w:num w:numId="30" w16cid:durableId="360740766">
    <w:abstractNumId w:val="42"/>
  </w:num>
  <w:num w:numId="31" w16cid:durableId="1336683912">
    <w:abstractNumId w:val="20"/>
  </w:num>
  <w:num w:numId="32" w16cid:durableId="756749512">
    <w:abstractNumId w:val="2"/>
  </w:num>
  <w:num w:numId="33" w16cid:durableId="606084597">
    <w:abstractNumId w:val="1"/>
  </w:num>
  <w:num w:numId="34" w16cid:durableId="1364595449">
    <w:abstractNumId w:val="40"/>
  </w:num>
  <w:num w:numId="35" w16cid:durableId="821893191">
    <w:abstractNumId w:val="3"/>
  </w:num>
  <w:num w:numId="36" w16cid:durableId="1053850141">
    <w:abstractNumId w:val="0"/>
  </w:num>
  <w:num w:numId="37" w16cid:durableId="545023216">
    <w:abstractNumId w:val="4"/>
  </w:num>
  <w:num w:numId="38" w16cid:durableId="272514943">
    <w:abstractNumId w:val="11"/>
  </w:num>
  <w:num w:numId="39" w16cid:durableId="1897157504">
    <w:abstractNumId w:val="19"/>
  </w:num>
  <w:num w:numId="40" w16cid:durableId="585724008">
    <w:abstractNumId w:val="10"/>
  </w:num>
  <w:num w:numId="41" w16cid:durableId="262961182">
    <w:abstractNumId w:val="45"/>
  </w:num>
  <w:num w:numId="42" w16cid:durableId="953286815">
    <w:abstractNumId w:val="37"/>
  </w:num>
  <w:num w:numId="43" w16cid:durableId="1357778685">
    <w:abstractNumId w:val="31"/>
  </w:num>
  <w:num w:numId="44" w16cid:durableId="773867890">
    <w:abstractNumId w:val="8"/>
  </w:num>
  <w:num w:numId="45" w16cid:durableId="213583451">
    <w:abstractNumId w:val="17"/>
  </w:num>
  <w:num w:numId="46" w16cid:durableId="1458141275">
    <w:abstractNumId w:val="47"/>
  </w:num>
  <w:num w:numId="47" w16cid:durableId="179584430">
    <w:abstractNumId w:val="34"/>
  </w:num>
  <w:num w:numId="48" w16cid:durableId="186987766">
    <w:abstractNumId w:val="3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07C3D"/>
    <w:rsid w:val="00012523"/>
    <w:rsid w:val="00025755"/>
    <w:rsid w:val="0003175B"/>
    <w:rsid w:val="0003574E"/>
    <w:rsid w:val="00037DD0"/>
    <w:rsid w:val="00056407"/>
    <w:rsid w:val="0007269A"/>
    <w:rsid w:val="00073057"/>
    <w:rsid w:val="00074E9C"/>
    <w:rsid w:val="00076DE2"/>
    <w:rsid w:val="000934EA"/>
    <w:rsid w:val="000A1BB4"/>
    <w:rsid w:val="000A3873"/>
    <w:rsid w:val="000B5559"/>
    <w:rsid w:val="000C793E"/>
    <w:rsid w:val="000E0699"/>
    <w:rsid w:val="000F28F5"/>
    <w:rsid w:val="000F52C0"/>
    <w:rsid w:val="000F575E"/>
    <w:rsid w:val="0014583E"/>
    <w:rsid w:val="001811F9"/>
    <w:rsid w:val="00182C37"/>
    <w:rsid w:val="00183384"/>
    <w:rsid w:val="001874A4"/>
    <w:rsid w:val="00190C6A"/>
    <w:rsid w:val="001956A7"/>
    <w:rsid w:val="001978AB"/>
    <w:rsid w:val="001A0F69"/>
    <w:rsid w:val="001B2BD2"/>
    <w:rsid w:val="001C2684"/>
    <w:rsid w:val="001C585C"/>
    <w:rsid w:val="001C6ED4"/>
    <w:rsid w:val="001D763E"/>
    <w:rsid w:val="001E14FE"/>
    <w:rsid w:val="001E7816"/>
    <w:rsid w:val="001F0822"/>
    <w:rsid w:val="0023345E"/>
    <w:rsid w:val="00246310"/>
    <w:rsid w:val="00247CB5"/>
    <w:rsid w:val="00253634"/>
    <w:rsid w:val="00264168"/>
    <w:rsid w:val="00264252"/>
    <w:rsid w:val="00280CB9"/>
    <w:rsid w:val="002A4D04"/>
    <w:rsid w:val="002C39CD"/>
    <w:rsid w:val="002C78E0"/>
    <w:rsid w:val="002E0896"/>
    <w:rsid w:val="002E78DF"/>
    <w:rsid w:val="002F472E"/>
    <w:rsid w:val="0030151B"/>
    <w:rsid w:val="00304B17"/>
    <w:rsid w:val="0030729A"/>
    <w:rsid w:val="0031031C"/>
    <w:rsid w:val="00314CB2"/>
    <w:rsid w:val="00332741"/>
    <w:rsid w:val="0033509E"/>
    <w:rsid w:val="00353080"/>
    <w:rsid w:val="003540EB"/>
    <w:rsid w:val="003601BA"/>
    <w:rsid w:val="003620D1"/>
    <w:rsid w:val="00370FFC"/>
    <w:rsid w:val="00377E29"/>
    <w:rsid w:val="00382860"/>
    <w:rsid w:val="003871F2"/>
    <w:rsid w:val="003913A8"/>
    <w:rsid w:val="003B0E00"/>
    <w:rsid w:val="003B712C"/>
    <w:rsid w:val="003C5D9E"/>
    <w:rsid w:val="003C69BC"/>
    <w:rsid w:val="003E6A2E"/>
    <w:rsid w:val="0042088D"/>
    <w:rsid w:val="0043360E"/>
    <w:rsid w:val="00443E68"/>
    <w:rsid w:val="00475A50"/>
    <w:rsid w:val="00491F19"/>
    <w:rsid w:val="00493C82"/>
    <w:rsid w:val="004A7658"/>
    <w:rsid w:val="004B0D6A"/>
    <w:rsid w:val="004B3323"/>
    <w:rsid w:val="004B33A4"/>
    <w:rsid w:val="004B7A0B"/>
    <w:rsid w:val="004E0378"/>
    <w:rsid w:val="00517640"/>
    <w:rsid w:val="0053110B"/>
    <w:rsid w:val="00533551"/>
    <w:rsid w:val="005350E9"/>
    <w:rsid w:val="00545C38"/>
    <w:rsid w:val="0057025C"/>
    <w:rsid w:val="00591C65"/>
    <w:rsid w:val="00593ADB"/>
    <w:rsid w:val="005B70B6"/>
    <w:rsid w:val="005C709F"/>
    <w:rsid w:val="005F26A1"/>
    <w:rsid w:val="00600C13"/>
    <w:rsid w:val="00605609"/>
    <w:rsid w:val="00611289"/>
    <w:rsid w:val="0062061F"/>
    <w:rsid w:val="00624C9E"/>
    <w:rsid w:val="0063591E"/>
    <w:rsid w:val="006450FD"/>
    <w:rsid w:val="0066400F"/>
    <w:rsid w:val="0067747C"/>
    <w:rsid w:val="006803FF"/>
    <w:rsid w:val="00684DDA"/>
    <w:rsid w:val="00684EE1"/>
    <w:rsid w:val="00687C78"/>
    <w:rsid w:val="00696699"/>
    <w:rsid w:val="006A18D7"/>
    <w:rsid w:val="006A3344"/>
    <w:rsid w:val="006D073F"/>
    <w:rsid w:val="006D234E"/>
    <w:rsid w:val="006D4924"/>
    <w:rsid w:val="007026BA"/>
    <w:rsid w:val="007070FB"/>
    <w:rsid w:val="00733BB9"/>
    <w:rsid w:val="00742738"/>
    <w:rsid w:val="00747C87"/>
    <w:rsid w:val="00753F1F"/>
    <w:rsid w:val="00755B63"/>
    <w:rsid w:val="00770AA9"/>
    <w:rsid w:val="00771F11"/>
    <w:rsid w:val="00775B23"/>
    <w:rsid w:val="00776929"/>
    <w:rsid w:val="00782004"/>
    <w:rsid w:val="007835FB"/>
    <w:rsid w:val="00783E99"/>
    <w:rsid w:val="007D6329"/>
    <w:rsid w:val="007F0E4D"/>
    <w:rsid w:val="007F285E"/>
    <w:rsid w:val="007F79D7"/>
    <w:rsid w:val="00807E1F"/>
    <w:rsid w:val="00813305"/>
    <w:rsid w:val="008146E8"/>
    <w:rsid w:val="008210A2"/>
    <w:rsid w:val="008438CA"/>
    <w:rsid w:val="0085756F"/>
    <w:rsid w:val="00886D2F"/>
    <w:rsid w:val="008907AA"/>
    <w:rsid w:val="00890810"/>
    <w:rsid w:val="008B031B"/>
    <w:rsid w:val="008B3BD1"/>
    <w:rsid w:val="008C00B0"/>
    <w:rsid w:val="008E11CC"/>
    <w:rsid w:val="0090419B"/>
    <w:rsid w:val="0090478D"/>
    <w:rsid w:val="0091570E"/>
    <w:rsid w:val="00936227"/>
    <w:rsid w:val="00944FCC"/>
    <w:rsid w:val="00947E00"/>
    <w:rsid w:val="009508BB"/>
    <w:rsid w:val="009601B7"/>
    <w:rsid w:val="00961B67"/>
    <w:rsid w:val="00975B63"/>
    <w:rsid w:val="00984D5C"/>
    <w:rsid w:val="00987E48"/>
    <w:rsid w:val="00991047"/>
    <w:rsid w:val="009A7523"/>
    <w:rsid w:val="009A772B"/>
    <w:rsid w:val="009C2073"/>
    <w:rsid w:val="009C67F3"/>
    <w:rsid w:val="009E518D"/>
    <w:rsid w:val="009E5D2E"/>
    <w:rsid w:val="00A004A4"/>
    <w:rsid w:val="00A115AE"/>
    <w:rsid w:val="00A27614"/>
    <w:rsid w:val="00A50A79"/>
    <w:rsid w:val="00A5206D"/>
    <w:rsid w:val="00A66DEB"/>
    <w:rsid w:val="00A74F4A"/>
    <w:rsid w:val="00AD4726"/>
    <w:rsid w:val="00AF146B"/>
    <w:rsid w:val="00B07CAD"/>
    <w:rsid w:val="00B27010"/>
    <w:rsid w:val="00B33583"/>
    <w:rsid w:val="00B40C13"/>
    <w:rsid w:val="00B55E61"/>
    <w:rsid w:val="00B63044"/>
    <w:rsid w:val="00B85E00"/>
    <w:rsid w:val="00BC1A57"/>
    <w:rsid w:val="00BD0802"/>
    <w:rsid w:val="00BF46F6"/>
    <w:rsid w:val="00BF51CE"/>
    <w:rsid w:val="00C02DA7"/>
    <w:rsid w:val="00C17313"/>
    <w:rsid w:val="00C24A1A"/>
    <w:rsid w:val="00C31A24"/>
    <w:rsid w:val="00C426EE"/>
    <w:rsid w:val="00C439EE"/>
    <w:rsid w:val="00C72ACF"/>
    <w:rsid w:val="00C93B5A"/>
    <w:rsid w:val="00C956B6"/>
    <w:rsid w:val="00C97311"/>
    <w:rsid w:val="00CB6BA8"/>
    <w:rsid w:val="00CE5BC9"/>
    <w:rsid w:val="00D164B0"/>
    <w:rsid w:val="00D1700B"/>
    <w:rsid w:val="00D17F99"/>
    <w:rsid w:val="00D35DF6"/>
    <w:rsid w:val="00D50042"/>
    <w:rsid w:val="00D50768"/>
    <w:rsid w:val="00D555DD"/>
    <w:rsid w:val="00D718E5"/>
    <w:rsid w:val="00D71EC9"/>
    <w:rsid w:val="00D934EE"/>
    <w:rsid w:val="00DA5561"/>
    <w:rsid w:val="00DB43E2"/>
    <w:rsid w:val="00DB62CD"/>
    <w:rsid w:val="00DB71C4"/>
    <w:rsid w:val="00DC3B49"/>
    <w:rsid w:val="00DD2B52"/>
    <w:rsid w:val="00DF5A01"/>
    <w:rsid w:val="00DF628C"/>
    <w:rsid w:val="00E16E99"/>
    <w:rsid w:val="00E206FC"/>
    <w:rsid w:val="00E3475B"/>
    <w:rsid w:val="00E36633"/>
    <w:rsid w:val="00E4490F"/>
    <w:rsid w:val="00E6002C"/>
    <w:rsid w:val="00E64F02"/>
    <w:rsid w:val="00E714AD"/>
    <w:rsid w:val="00E82837"/>
    <w:rsid w:val="00EA4A75"/>
    <w:rsid w:val="00EA69C7"/>
    <w:rsid w:val="00EB7849"/>
    <w:rsid w:val="00EC2C19"/>
    <w:rsid w:val="00ED229B"/>
    <w:rsid w:val="00ED4238"/>
    <w:rsid w:val="00ED4E13"/>
    <w:rsid w:val="00ED79FF"/>
    <w:rsid w:val="00EF3FFA"/>
    <w:rsid w:val="00EF4A1C"/>
    <w:rsid w:val="00F23F82"/>
    <w:rsid w:val="00F2722C"/>
    <w:rsid w:val="00F41B4E"/>
    <w:rsid w:val="00F479D2"/>
    <w:rsid w:val="00F5536B"/>
    <w:rsid w:val="00F715BA"/>
    <w:rsid w:val="00F7334E"/>
    <w:rsid w:val="00F7391B"/>
    <w:rsid w:val="00FC53F6"/>
    <w:rsid w:val="00FD71D9"/>
    <w:rsid w:val="00FF50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E14FE"/>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193620128">
      <w:bodyDiv w:val="1"/>
      <w:marLeft w:val="0"/>
      <w:marRight w:val="0"/>
      <w:marTop w:val="0"/>
      <w:marBottom w:val="0"/>
      <w:divBdr>
        <w:top w:val="none" w:sz="0" w:space="0" w:color="auto"/>
        <w:left w:val="none" w:sz="0" w:space="0" w:color="auto"/>
        <w:bottom w:val="none" w:sz="0" w:space="0" w:color="auto"/>
        <w:right w:val="none" w:sz="0" w:space="0" w:color="auto"/>
      </w:divBdr>
    </w:div>
    <w:div w:id="234627467">
      <w:bodyDiv w:val="1"/>
      <w:marLeft w:val="0"/>
      <w:marRight w:val="0"/>
      <w:marTop w:val="0"/>
      <w:marBottom w:val="0"/>
      <w:divBdr>
        <w:top w:val="none" w:sz="0" w:space="0" w:color="auto"/>
        <w:left w:val="none" w:sz="0" w:space="0" w:color="auto"/>
        <w:bottom w:val="none" w:sz="0" w:space="0" w:color="auto"/>
        <w:right w:val="none" w:sz="0" w:space="0" w:color="auto"/>
      </w:divBdr>
    </w:div>
    <w:div w:id="285552581">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293945651">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419065015">
      <w:bodyDiv w:val="1"/>
      <w:marLeft w:val="0"/>
      <w:marRight w:val="0"/>
      <w:marTop w:val="0"/>
      <w:marBottom w:val="0"/>
      <w:divBdr>
        <w:top w:val="none" w:sz="0" w:space="0" w:color="auto"/>
        <w:left w:val="none" w:sz="0" w:space="0" w:color="auto"/>
        <w:bottom w:val="none" w:sz="0" w:space="0" w:color="auto"/>
        <w:right w:val="none" w:sz="0" w:space="0" w:color="auto"/>
      </w:divBdr>
    </w:div>
    <w:div w:id="466751379">
      <w:bodyDiv w:val="1"/>
      <w:marLeft w:val="0"/>
      <w:marRight w:val="0"/>
      <w:marTop w:val="0"/>
      <w:marBottom w:val="0"/>
      <w:divBdr>
        <w:top w:val="none" w:sz="0" w:space="0" w:color="auto"/>
        <w:left w:val="none" w:sz="0" w:space="0" w:color="auto"/>
        <w:bottom w:val="none" w:sz="0" w:space="0" w:color="auto"/>
        <w:right w:val="none" w:sz="0" w:space="0" w:color="auto"/>
      </w:divBdr>
    </w:div>
    <w:div w:id="524052460">
      <w:bodyDiv w:val="1"/>
      <w:marLeft w:val="0"/>
      <w:marRight w:val="0"/>
      <w:marTop w:val="0"/>
      <w:marBottom w:val="0"/>
      <w:divBdr>
        <w:top w:val="none" w:sz="0" w:space="0" w:color="auto"/>
        <w:left w:val="none" w:sz="0" w:space="0" w:color="auto"/>
        <w:bottom w:val="none" w:sz="0" w:space="0" w:color="auto"/>
        <w:right w:val="none" w:sz="0" w:space="0" w:color="auto"/>
      </w:divBdr>
    </w:div>
    <w:div w:id="524173989">
      <w:bodyDiv w:val="1"/>
      <w:marLeft w:val="0"/>
      <w:marRight w:val="0"/>
      <w:marTop w:val="0"/>
      <w:marBottom w:val="0"/>
      <w:divBdr>
        <w:top w:val="none" w:sz="0" w:space="0" w:color="auto"/>
        <w:left w:val="none" w:sz="0" w:space="0" w:color="auto"/>
        <w:bottom w:val="none" w:sz="0" w:space="0" w:color="auto"/>
        <w:right w:val="none" w:sz="0" w:space="0" w:color="auto"/>
      </w:divBdr>
    </w:div>
    <w:div w:id="530193333">
      <w:bodyDiv w:val="1"/>
      <w:marLeft w:val="0"/>
      <w:marRight w:val="0"/>
      <w:marTop w:val="0"/>
      <w:marBottom w:val="0"/>
      <w:divBdr>
        <w:top w:val="none" w:sz="0" w:space="0" w:color="auto"/>
        <w:left w:val="none" w:sz="0" w:space="0" w:color="auto"/>
        <w:bottom w:val="none" w:sz="0" w:space="0" w:color="auto"/>
        <w:right w:val="none" w:sz="0" w:space="0" w:color="auto"/>
      </w:divBdr>
    </w:div>
    <w:div w:id="541938062">
      <w:bodyDiv w:val="1"/>
      <w:marLeft w:val="0"/>
      <w:marRight w:val="0"/>
      <w:marTop w:val="0"/>
      <w:marBottom w:val="0"/>
      <w:divBdr>
        <w:top w:val="none" w:sz="0" w:space="0" w:color="auto"/>
        <w:left w:val="none" w:sz="0" w:space="0" w:color="auto"/>
        <w:bottom w:val="none" w:sz="0" w:space="0" w:color="auto"/>
        <w:right w:val="none" w:sz="0" w:space="0" w:color="auto"/>
      </w:divBdr>
    </w:div>
    <w:div w:id="556480419">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81987348">
      <w:bodyDiv w:val="1"/>
      <w:marLeft w:val="0"/>
      <w:marRight w:val="0"/>
      <w:marTop w:val="0"/>
      <w:marBottom w:val="0"/>
      <w:divBdr>
        <w:top w:val="none" w:sz="0" w:space="0" w:color="auto"/>
        <w:left w:val="none" w:sz="0" w:space="0" w:color="auto"/>
        <w:bottom w:val="none" w:sz="0" w:space="0" w:color="auto"/>
        <w:right w:val="none" w:sz="0" w:space="0" w:color="auto"/>
      </w:divBdr>
    </w:div>
    <w:div w:id="649873175">
      <w:bodyDiv w:val="1"/>
      <w:marLeft w:val="0"/>
      <w:marRight w:val="0"/>
      <w:marTop w:val="0"/>
      <w:marBottom w:val="0"/>
      <w:divBdr>
        <w:top w:val="none" w:sz="0" w:space="0" w:color="auto"/>
        <w:left w:val="none" w:sz="0" w:space="0" w:color="auto"/>
        <w:bottom w:val="none" w:sz="0" w:space="0" w:color="auto"/>
        <w:right w:val="none" w:sz="0" w:space="0" w:color="auto"/>
      </w:divBdr>
    </w:div>
    <w:div w:id="711803690">
      <w:bodyDiv w:val="1"/>
      <w:marLeft w:val="0"/>
      <w:marRight w:val="0"/>
      <w:marTop w:val="0"/>
      <w:marBottom w:val="0"/>
      <w:divBdr>
        <w:top w:val="none" w:sz="0" w:space="0" w:color="auto"/>
        <w:left w:val="none" w:sz="0" w:space="0" w:color="auto"/>
        <w:bottom w:val="none" w:sz="0" w:space="0" w:color="auto"/>
        <w:right w:val="none" w:sz="0" w:space="0" w:color="auto"/>
      </w:divBdr>
    </w:div>
    <w:div w:id="725495932">
      <w:bodyDiv w:val="1"/>
      <w:marLeft w:val="0"/>
      <w:marRight w:val="0"/>
      <w:marTop w:val="0"/>
      <w:marBottom w:val="0"/>
      <w:divBdr>
        <w:top w:val="none" w:sz="0" w:space="0" w:color="auto"/>
        <w:left w:val="none" w:sz="0" w:space="0" w:color="auto"/>
        <w:bottom w:val="none" w:sz="0" w:space="0" w:color="auto"/>
        <w:right w:val="none" w:sz="0" w:space="0" w:color="auto"/>
      </w:divBdr>
    </w:div>
    <w:div w:id="784469308">
      <w:bodyDiv w:val="1"/>
      <w:marLeft w:val="0"/>
      <w:marRight w:val="0"/>
      <w:marTop w:val="0"/>
      <w:marBottom w:val="0"/>
      <w:divBdr>
        <w:top w:val="none" w:sz="0" w:space="0" w:color="auto"/>
        <w:left w:val="none" w:sz="0" w:space="0" w:color="auto"/>
        <w:bottom w:val="none" w:sz="0" w:space="0" w:color="auto"/>
        <w:right w:val="none" w:sz="0" w:space="0" w:color="auto"/>
      </w:divBdr>
    </w:div>
    <w:div w:id="803933728">
      <w:bodyDiv w:val="1"/>
      <w:marLeft w:val="0"/>
      <w:marRight w:val="0"/>
      <w:marTop w:val="0"/>
      <w:marBottom w:val="0"/>
      <w:divBdr>
        <w:top w:val="none" w:sz="0" w:space="0" w:color="auto"/>
        <w:left w:val="none" w:sz="0" w:space="0" w:color="auto"/>
        <w:bottom w:val="none" w:sz="0" w:space="0" w:color="auto"/>
        <w:right w:val="none" w:sz="0" w:space="0" w:color="auto"/>
      </w:divBdr>
    </w:div>
    <w:div w:id="817528658">
      <w:bodyDiv w:val="1"/>
      <w:marLeft w:val="0"/>
      <w:marRight w:val="0"/>
      <w:marTop w:val="0"/>
      <w:marBottom w:val="0"/>
      <w:divBdr>
        <w:top w:val="none" w:sz="0" w:space="0" w:color="auto"/>
        <w:left w:val="none" w:sz="0" w:space="0" w:color="auto"/>
        <w:bottom w:val="none" w:sz="0" w:space="0" w:color="auto"/>
        <w:right w:val="none" w:sz="0" w:space="0" w:color="auto"/>
      </w:divBdr>
    </w:div>
    <w:div w:id="831918463">
      <w:bodyDiv w:val="1"/>
      <w:marLeft w:val="0"/>
      <w:marRight w:val="0"/>
      <w:marTop w:val="0"/>
      <w:marBottom w:val="0"/>
      <w:divBdr>
        <w:top w:val="none" w:sz="0" w:space="0" w:color="auto"/>
        <w:left w:val="none" w:sz="0" w:space="0" w:color="auto"/>
        <w:bottom w:val="none" w:sz="0" w:space="0" w:color="auto"/>
        <w:right w:val="none" w:sz="0" w:space="0" w:color="auto"/>
      </w:divBdr>
    </w:div>
    <w:div w:id="843471536">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35139463">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400005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84624511">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069425147">
      <w:bodyDiv w:val="1"/>
      <w:marLeft w:val="0"/>
      <w:marRight w:val="0"/>
      <w:marTop w:val="0"/>
      <w:marBottom w:val="0"/>
      <w:divBdr>
        <w:top w:val="none" w:sz="0" w:space="0" w:color="auto"/>
        <w:left w:val="none" w:sz="0" w:space="0" w:color="auto"/>
        <w:bottom w:val="none" w:sz="0" w:space="0" w:color="auto"/>
        <w:right w:val="none" w:sz="0" w:space="0" w:color="auto"/>
      </w:divBdr>
    </w:div>
    <w:div w:id="1097599843">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304700281">
      <w:bodyDiv w:val="1"/>
      <w:marLeft w:val="0"/>
      <w:marRight w:val="0"/>
      <w:marTop w:val="0"/>
      <w:marBottom w:val="0"/>
      <w:divBdr>
        <w:top w:val="none" w:sz="0" w:space="0" w:color="auto"/>
        <w:left w:val="none" w:sz="0" w:space="0" w:color="auto"/>
        <w:bottom w:val="none" w:sz="0" w:space="0" w:color="auto"/>
        <w:right w:val="none" w:sz="0" w:space="0" w:color="auto"/>
      </w:divBdr>
    </w:div>
    <w:div w:id="1321424585">
      <w:bodyDiv w:val="1"/>
      <w:marLeft w:val="0"/>
      <w:marRight w:val="0"/>
      <w:marTop w:val="0"/>
      <w:marBottom w:val="0"/>
      <w:divBdr>
        <w:top w:val="none" w:sz="0" w:space="0" w:color="auto"/>
        <w:left w:val="none" w:sz="0" w:space="0" w:color="auto"/>
        <w:bottom w:val="none" w:sz="0" w:space="0" w:color="auto"/>
        <w:right w:val="none" w:sz="0" w:space="0" w:color="auto"/>
      </w:divBdr>
    </w:div>
    <w:div w:id="1379817824">
      <w:bodyDiv w:val="1"/>
      <w:marLeft w:val="0"/>
      <w:marRight w:val="0"/>
      <w:marTop w:val="0"/>
      <w:marBottom w:val="0"/>
      <w:divBdr>
        <w:top w:val="none" w:sz="0" w:space="0" w:color="auto"/>
        <w:left w:val="none" w:sz="0" w:space="0" w:color="auto"/>
        <w:bottom w:val="none" w:sz="0" w:space="0" w:color="auto"/>
        <w:right w:val="none" w:sz="0" w:space="0" w:color="auto"/>
      </w:divBdr>
    </w:div>
    <w:div w:id="1417290298">
      <w:bodyDiv w:val="1"/>
      <w:marLeft w:val="0"/>
      <w:marRight w:val="0"/>
      <w:marTop w:val="0"/>
      <w:marBottom w:val="0"/>
      <w:divBdr>
        <w:top w:val="none" w:sz="0" w:space="0" w:color="auto"/>
        <w:left w:val="none" w:sz="0" w:space="0" w:color="auto"/>
        <w:bottom w:val="none" w:sz="0" w:space="0" w:color="auto"/>
        <w:right w:val="none" w:sz="0" w:space="0" w:color="auto"/>
      </w:divBdr>
    </w:div>
    <w:div w:id="1565683344">
      <w:bodyDiv w:val="1"/>
      <w:marLeft w:val="0"/>
      <w:marRight w:val="0"/>
      <w:marTop w:val="0"/>
      <w:marBottom w:val="0"/>
      <w:divBdr>
        <w:top w:val="none" w:sz="0" w:space="0" w:color="auto"/>
        <w:left w:val="none" w:sz="0" w:space="0" w:color="auto"/>
        <w:bottom w:val="none" w:sz="0" w:space="0" w:color="auto"/>
        <w:right w:val="none" w:sz="0" w:space="0" w:color="auto"/>
      </w:divBdr>
    </w:div>
    <w:div w:id="1572303732">
      <w:bodyDiv w:val="1"/>
      <w:marLeft w:val="0"/>
      <w:marRight w:val="0"/>
      <w:marTop w:val="0"/>
      <w:marBottom w:val="0"/>
      <w:divBdr>
        <w:top w:val="none" w:sz="0" w:space="0" w:color="auto"/>
        <w:left w:val="none" w:sz="0" w:space="0" w:color="auto"/>
        <w:bottom w:val="none" w:sz="0" w:space="0" w:color="auto"/>
        <w:right w:val="none" w:sz="0" w:space="0" w:color="auto"/>
      </w:divBdr>
    </w:div>
    <w:div w:id="1656492613">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1881431040">
      <w:bodyDiv w:val="1"/>
      <w:marLeft w:val="0"/>
      <w:marRight w:val="0"/>
      <w:marTop w:val="0"/>
      <w:marBottom w:val="0"/>
      <w:divBdr>
        <w:top w:val="none" w:sz="0" w:space="0" w:color="auto"/>
        <w:left w:val="none" w:sz="0" w:space="0" w:color="auto"/>
        <w:bottom w:val="none" w:sz="0" w:space="0" w:color="auto"/>
        <w:right w:val="none" w:sz="0" w:space="0" w:color="auto"/>
      </w:divBdr>
    </w:div>
    <w:div w:id="2002007564">
      <w:bodyDiv w:val="1"/>
      <w:marLeft w:val="0"/>
      <w:marRight w:val="0"/>
      <w:marTop w:val="0"/>
      <w:marBottom w:val="0"/>
      <w:divBdr>
        <w:top w:val="none" w:sz="0" w:space="0" w:color="auto"/>
        <w:left w:val="none" w:sz="0" w:space="0" w:color="auto"/>
        <w:bottom w:val="none" w:sz="0" w:space="0" w:color="auto"/>
        <w:right w:val="none" w:sz="0" w:space="0" w:color="auto"/>
      </w:divBdr>
    </w:div>
    <w:div w:id="2020041597">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52683955">
      <w:bodyDiv w:val="1"/>
      <w:marLeft w:val="0"/>
      <w:marRight w:val="0"/>
      <w:marTop w:val="0"/>
      <w:marBottom w:val="0"/>
      <w:divBdr>
        <w:top w:val="none" w:sz="0" w:space="0" w:color="auto"/>
        <w:left w:val="none" w:sz="0" w:space="0" w:color="auto"/>
        <w:bottom w:val="none" w:sz="0" w:space="0" w:color="auto"/>
        <w:right w:val="none" w:sz="0" w:space="0" w:color="auto"/>
      </w:divBdr>
    </w:div>
    <w:div w:id="2073044539">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 w:id="2132435217">
      <w:bodyDiv w:val="1"/>
      <w:marLeft w:val="0"/>
      <w:marRight w:val="0"/>
      <w:marTop w:val="0"/>
      <w:marBottom w:val="0"/>
      <w:divBdr>
        <w:top w:val="none" w:sz="0" w:space="0" w:color="auto"/>
        <w:left w:val="none" w:sz="0" w:space="0" w:color="auto"/>
        <w:bottom w:val="none" w:sz="0" w:space="0" w:color="auto"/>
        <w:right w:val="none" w:sz="0" w:space="0" w:color="auto"/>
      </w:divBdr>
    </w:div>
    <w:div w:id="214246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47D5F323CBA4AABB51A9F409F66BBB8"/>
        <w:category>
          <w:name w:val="General"/>
          <w:gallery w:val="placeholder"/>
        </w:category>
        <w:types>
          <w:type w:val="bbPlcHdr"/>
        </w:types>
        <w:behaviors>
          <w:behavior w:val="content"/>
        </w:behaviors>
        <w:guid w:val="{80B7D461-22E0-4377-B7DE-F0A766B06EF5}"/>
      </w:docPartPr>
      <w:docPartBody>
        <w:p w:rsidR="00966C66" w:rsidRDefault="00966C66" w:rsidP="00966C66">
          <w:pPr>
            <w:pStyle w:val="047D5F323CBA4AABB51A9F409F66BBB8"/>
          </w:pPr>
          <w:r w:rsidRPr="00C6081B">
            <w:rPr>
              <w:rStyle w:val="PlaceholderText"/>
            </w:rPr>
            <w:t>Click or tap here to enter text.</w:t>
          </w:r>
        </w:p>
      </w:docPartBody>
    </w:docPart>
    <w:docPart>
      <w:docPartPr>
        <w:name w:val="6673EF2783C148A293CA8DCBA54AA353"/>
        <w:category>
          <w:name w:val="General"/>
          <w:gallery w:val="placeholder"/>
        </w:category>
        <w:types>
          <w:type w:val="bbPlcHdr"/>
        </w:types>
        <w:behaviors>
          <w:behavior w:val="content"/>
        </w:behaviors>
        <w:guid w:val="{14220FB3-D346-46BC-8D9B-567207B68668}"/>
      </w:docPartPr>
      <w:docPartBody>
        <w:p w:rsidR="00966C66" w:rsidRDefault="00966C66" w:rsidP="00966C66">
          <w:pPr>
            <w:pStyle w:val="6673EF2783C148A293CA8DCBA54AA353"/>
          </w:pPr>
          <w:r w:rsidRPr="00C6081B">
            <w:rPr>
              <w:rStyle w:val="PlaceholderText"/>
            </w:rPr>
            <w:t>Click or tap here to enter text.</w:t>
          </w:r>
        </w:p>
      </w:docPartBody>
    </w:docPart>
    <w:docPart>
      <w:docPartPr>
        <w:name w:val="BA1C4859578646509813EF898D6C5CAA"/>
        <w:category>
          <w:name w:val="General"/>
          <w:gallery w:val="placeholder"/>
        </w:category>
        <w:types>
          <w:type w:val="bbPlcHdr"/>
        </w:types>
        <w:behaviors>
          <w:behavior w:val="content"/>
        </w:behaviors>
        <w:guid w:val="{5A355BAB-9088-47D9-A0BA-61B6D6B5689B}"/>
      </w:docPartPr>
      <w:docPartBody>
        <w:p w:rsidR="006F2B5B" w:rsidRDefault="006F2B5B" w:rsidP="006F2B5B">
          <w:pPr>
            <w:pStyle w:val="BA1C4859578646509813EF898D6C5CAA"/>
          </w:pPr>
          <w:r w:rsidRPr="004C4EA8">
            <w:rPr>
              <w:rStyle w:val="PlaceholderText"/>
            </w:rPr>
            <w:t>Click or tap here to enter text.</w:t>
          </w:r>
        </w:p>
      </w:docPartBody>
    </w:docPart>
    <w:docPart>
      <w:docPartPr>
        <w:name w:val="9F400065B2EF47A7BB49DF6C7317C571"/>
        <w:category>
          <w:name w:val="General"/>
          <w:gallery w:val="placeholder"/>
        </w:category>
        <w:types>
          <w:type w:val="bbPlcHdr"/>
        </w:types>
        <w:behaviors>
          <w:behavior w:val="content"/>
        </w:behaviors>
        <w:guid w:val="{D8934A7B-CA34-4C41-843D-C4C91929FE16}"/>
      </w:docPartPr>
      <w:docPartBody>
        <w:p w:rsidR="006F2B5B" w:rsidRDefault="006F2B5B" w:rsidP="006F2B5B">
          <w:pPr>
            <w:pStyle w:val="9F400065B2EF47A7BB49DF6C7317C571"/>
          </w:pPr>
          <w:r w:rsidRPr="004C4EA8">
            <w:rPr>
              <w:rStyle w:val="PlaceholderText"/>
            </w:rPr>
            <w:t>Click or tap here to enter text.</w:t>
          </w:r>
        </w:p>
      </w:docPartBody>
    </w:docPart>
    <w:docPart>
      <w:docPartPr>
        <w:name w:val="3C51FCC84A9049C993E2938DB1FFC291"/>
        <w:category>
          <w:name w:val="General"/>
          <w:gallery w:val="placeholder"/>
        </w:category>
        <w:types>
          <w:type w:val="bbPlcHdr"/>
        </w:types>
        <w:behaviors>
          <w:behavior w:val="content"/>
        </w:behaviors>
        <w:guid w:val="{F5637FD7-3ACA-4CE2-AB9A-EFE3013E9AFA}"/>
      </w:docPartPr>
      <w:docPartBody>
        <w:p w:rsidR="006F2B5B" w:rsidRDefault="006F2B5B" w:rsidP="006F2B5B">
          <w:pPr>
            <w:pStyle w:val="3C51FCC84A9049C993E2938DB1FFC291"/>
          </w:pPr>
          <w:r w:rsidRPr="004C4EA8">
            <w:rPr>
              <w:rStyle w:val="PlaceholderText"/>
            </w:rPr>
            <w:t>Click or tap here to enter text.</w:t>
          </w:r>
        </w:p>
      </w:docPartBody>
    </w:docPart>
    <w:docPart>
      <w:docPartPr>
        <w:name w:val="ED838582AEC8440CBDF82BE5A502E644"/>
        <w:category>
          <w:name w:val="General"/>
          <w:gallery w:val="placeholder"/>
        </w:category>
        <w:types>
          <w:type w:val="bbPlcHdr"/>
        </w:types>
        <w:behaviors>
          <w:behavior w:val="content"/>
        </w:behaviors>
        <w:guid w:val="{EA88C5AB-AE39-4438-B363-5B2DAB4E3F9C}"/>
      </w:docPartPr>
      <w:docPartBody>
        <w:p w:rsidR="006F2B5B" w:rsidRDefault="006F2B5B" w:rsidP="006F2B5B">
          <w:pPr>
            <w:pStyle w:val="ED838582AEC8440CBDF82BE5A502E644"/>
          </w:pPr>
          <w:r w:rsidRPr="004C4EA8">
            <w:rPr>
              <w:rStyle w:val="PlaceholderText"/>
            </w:rPr>
            <w:t>Click or tap here to enter text.</w:t>
          </w:r>
        </w:p>
      </w:docPartBody>
    </w:docPart>
    <w:docPart>
      <w:docPartPr>
        <w:name w:val="B80CDC54904142639DC2B071F485AA56"/>
        <w:category>
          <w:name w:val="General"/>
          <w:gallery w:val="placeholder"/>
        </w:category>
        <w:types>
          <w:type w:val="bbPlcHdr"/>
        </w:types>
        <w:behaviors>
          <w:behavior w:val="content"/>
        </w:behaviors>
        <w:guid w:val="{37779CF4-219D-47F9-A31A-1D4D0F002BD8}"/>
      </w:docPartPr>
      <w:docPartBody>
        <w:p w:rsidR="006F2B5B" w:rsidRDefault="006F2B5B" w:rsidP="006F2B5B">
          <w:pPr>
            <w:pStyle w:val="B80CDC54904142639DC2B071F485AA56"/>
          </w:pPr>
          <w:r w:rsidRPr="004C4EA8">
            <w:rPr>
              <w:rStyle w:val="PlaceholderText"/>
            </w:rPr>
            <w:t>Click or tap here to enter text.</w:t>
          </w:r>
        </w:p>
      </w:docPartBody>
    </w:docPart>
    <w:docPart>
      <w:docPartPr>
        <w:name w:val="51F87454780640AC8BA43E045D5C2001"/>
        <w:category>
          <w:name w:val="General"/>
          <w:gallery w:val="placeholder"/>
        </w:category>
        <w:types>
          <w:type w:val="bbPlcHdr"/>
        </w:types>
        <w:behaviors>
          <w:behavior w:val="content"/>
        </w:behaviors>
        <w:guid w:val="{26C4E12B-8673-4E57-9B90-C35215AE26E2}"/>
      </w:docPartPr>
      <w:docPartBody>
        <w:p w:rsidR="006F2B5B" w:rsidRDefault="006F2B5B" w:rsidP="006F2B5B">
          <w:pPr>
            <w:pStyle w:val="51F87454780640AC8BA43E045D5C2001"/>
          </w:pPr>
          <w:r w:rsidRPr="004C4EA8">
            <w:rPr>
              <w:rStyle w:val="PlaceholderText"/>
            </w:rPr>
            <w:t>Click or tap here to enter text.</w:t>
          </w:r>
        </w:p>
      </w:docPartBody>
    </w:docPart>
    <w:docPart>
      <w:docPartPr>
        <w:name w:val="C9B693B8C89F41B1BD32E86588E96A90"/>
        <w:category>
          <w:name w:val="General"/>
          <w:gallery w:val="placeholder"/>
        </w:category>
        <w:types>
          <w:type w:val="bbPlcHdr"/>
        </w:types>
        <w:behaviors>
          <w:behavior w:val="content"/>
        </w:behaviors>
        <w:guid w:val="{3FCA1040-1B79-46BA-A511-058C725F3EB3}"/>
      </w:docPartPr>
      <w:docPartBody>
        <w:p w:rsidR="006F2B5B" w:rsidRDefault="006F2B5B" w:rsidP="006F2B5B">
          <w:pPr>
            <w:pStyle w:val="C9B693B8C89F41B1BD32E86588E96A90"/>
          </w:pPr>
          <w:r w:rsidRPr="004C4EA8">
            <w:rPr>
              <w:rStyle w:val="PlaceholderText"/>
            </w:rPr>
            <w:t>Click or tap here to enter text.</w:t>
          </w:r>
        </w:p>
      </w:docPartBody>
    </w:docPart>
    <w:docPart>
      <w:docPartPr>
        <w:name w:val="83B3F47A23A141F2B4A9FE2E8A51CF2F"/>
        <w:category>
          <w:name w:val="General"/>
          <w:gallery w:val="placeholder"/>
        </w:category>
        <w:types>
          <w:type w:val="bbPlcHdr"/>
        </w:types>
        <w:behaviors>
          <w:behavior w:val="content"/>
        </w:behaviors>
        <w:guid w:val="{00F22E2F-69E3-453A-8987-FE8755B60F60}"/>
      </w:docPartPr>
      <w:docPartBody>
        <w:p w:rsidR="006F2B5B" w:rsidRDefault="006F2B5B" w:rsidP="006F2B5B">
          <w:pPr>
            <w:pStyle w:val="83B3F47A23A141F2B4A9FE2E8A51CF2F"/>
          </w:pPr>
          <w:r w:rsidRPr="004C4EA8">
            <w:rPr>
              <w:rStyle w:val="PlaceholderText"/>
            </w:rPr>
            <w:t>Click or tap here to enter text.</w:t>
          </w:r>
        </w:p>
      </w:docPartBody>
    </w:docPart>
    <w:docPart>
      <w:docPartPr>
        <w:name w:val="083890D5CC1D480E88701CCD43955D5F"/>
        <w:category>
          <w:name w:val="General"/>
          <w:gallery w:val="placeholder"/>
        </w:category>
        <w:types>
          <w:type w:val="bbPlcHdr"/>
        </w:types>
        <w:behaviors>
          <w:behavior w:val="content"/>
        </w:behaviors>
        <w:guid w:val="{3F353B72-27D2-4CEF-ABEF-30BF33134E44}"/>
      </w:docPartPr>
      <w:docPartBody>
        <w:p w:rsidR="006F2B5B" w:rsidRDefault="006F2B5B" w:rsidP="006F2B5B">
          <w:pPr>
            <w:pStyle w:val="083890D5CC1D480E88701CCD43955D5F"/>
          </w:pPr>
          <w:r w:rsidRPr="004C4EA8">
            <w:rPr>
              <w:rStyle w:val="PlaceholderText"/>
            </w:rPr>
            <w:t>Click or tap here to enter text.</w:t>
          </w:r>
        </w:p>
      </w:docPartBody>
    </w:docPart>
    <w:docPart>
      <w:docPartPr>
        <w:name w:val="47948995121140D4A5761A3C2BBFF91F"/>
        <w:category>
          <w:name w:val="General"/>
          <w:gallery w:val="placeholder"/>
        </w:category>
        <w:types>
          <w:type w:val="bbPlcHdr"/>
        </w:types>
        <w:behaviors>
          <w:behavior w:val="content"/>
        </w:behaviors>
        <w:guid w:val="{DC14D97A-D1F8-469E-8623-B5101537F158}"/>
      </w:docPartPr>
      <w:docPartBody>
        <w:p w:rsidR="006F2B5B" w:rsidRDefault="006F2B5B" w:rsidP="006F2B5B">
          <w:pPr>
            <w:pStyle w:val="47948995121140D4A5761A3C2BBFF91F"/>
          </w:pPr>
          <w:r w:rsidRPr="004C4EA8">
            <w:rPr>
              <w:rStyle w:val="PlaceholderText"/>
            </w:rPr>
            <w:t>Click or tap here to enter text.</w:t>
          </w:r>
        </w:p>
      </w:docPartBody>
    </w:docPart>
    <w:docPart>
      <w:docPartPr>
        <w:name w:val="DACFD22803924E36B8EB4052BEDE926C"/>
        <w:category>
          <w:name w:val="General"/>
          <w:gallery w:val="placeholder"/>
        </w:category>
        <w:types>
          <w:type w:val="bbPlcHdr"/>
        </w:types>
        <w:behaviors>
          <w:behavior w:val="content"/>
        </w:behaviors>
        <w:guid w:val="{9490F0D8-5682-486C-8714-3F210E40BD60}"/>
      </w:docPartPr>
      <w:docPartBody>
        <w:p w:rsidR="006F2B5B" w:rsidRDefault="006F2B5B" w:rsidP="006F2B5B">
          <w:pPr>
            <w:pStyle w:val="DACFD22803924E36B8EB4052BEDE926C"/>
          </w:pPr>
          <w:r w:rsidRPr="004C4EA8">
            <w:rPr>
              <w:rStyle w:val="PlaceholderText"/>
            </w:rPr>
            <w:t>Click or tap here to enter text.</w:t>
          </w:r>
        </w:p>
      </w:docPartBody>
    </w:docPart>
    <w:docPart>
      <w:docPartPr>
        <w:name w:val="004B5576B68B4D7BB7A50658E3D3AFE2"/>
        <w:category>
          <w:name w:val="General"/>
          <w:gallery w:val="placeholder"/>
        </w:category>
        <w:types>
          <w:type w:val="bbPlcHdr"/>
        </w:types>
        <w:behaviors>
          <w:behavior w:val="content"/>
        </w:behaviors>
        <w:guid w:val="{3E88CC81-7DE0-4D5A-B4A1-95DD58F0F94A}"/>
      </w:docPartPr>
      <w:docPartBody>
        <w:p w:rsidR="006F2B5B" w:rsidRDefault="006F2B5B" w:rsidP="006F2B5B">
          <w:pPr>
            <w:pStyle w:val="004B5576B68B4D7BB7A50658E3D3AFE2"/>
          </w:pPr>
          <w:r w:rsidRPr="004C4EA8">
            <w:rPr>
              <w:rStyle w:val="PlaceholderText"/>
            </w:rPr>
            <w:t>Click or tap here to enter text.</w:t>
          </w:r>
        </w:p>
      </w:docPartBody>
    </w:docPart>
    <w:docPart>
      <w:docPartPr>
        <w:name w:val="7CC46EF1628D49BC840C7BA503839BA8"/>
        <w:category>
          <w:name w:val="General"/>
          <w:gallery w:val="placeholder"/>
        </w:category>
        <w:types>
          <w:type w:val="bbPlcHdr"/>
        </w:types>
        <w:behaviors>
          <w:behavior w:val="content"/>
        </w:behaviors>
        <w:guid w:val="{41B5B453-086E-41F5-85A5-D0C10B18E4FE}"/>
      </w:docPartPr>
      <w:docPartBody>
        <w:p w:rsidR="006F2B5B" w:rsidRDefault="006F2B5B" w:rsidP="006F2B5B">
          <w:pPr>
            <w:pStyle w:val="7CC46EF1628D49BC840C7BA503839BA8"/>
          </w:pPr>
          <w:r w:rsidRPr="004C4EA8">
            <w:rPr>
              <w:rStyle w:val="PlaceholderText"/>
            </w:rPr>
            <w:t>Click or tap here to enter text.</w:t>
          </w:r>
        </w:p>
      </w:docPartBody>
    </w:docPart>
    <w:docPart>
      <w:docPartPr>
        <w:name w:val="A3B5C4A8B82543E1B30A3DE51C5FC6E8"/>
        <w:category>
          <w:name w:val="General"/>
          <w:gallery w:val="placeholder"/>
        </w:category>
        <w:types>
          <w:type w:val="bbPlcHdr"/>
        </w:types>
        <w:behaviors>
          <w:behavior w:val="content"/>
        </w:behaviors>
        <w:guid w:val="{A0C37EAB-8DA5-43CB-872B-C16E3E6E9C82}"/>
      </w:docPartPr>
      <w:docPartBody>
        <w:p w:rsidR="006F2B5B" w:rsidRDefault="006F2B5B" w:rsidP="006F2B5B">
          <w:pPr>
            <w:pStyle w:val="A3B5C4A8B82543E1B30A3DE51C5FC6E8"/>
          </w:pPr>
          <w:r w:rsidRPr="004C4EA8">
            <w:rPr>
              <w:rStyle w:val="PlaceholderText"/>
            </w:rPr>
            <w:t>Click or tap here to enter text.</w:t>
          </w:r>
        </w:p>
      </w:docPartBody>
    </w:docPart>
    <w:docPart>
      <w:docPartPr>
        <w:name w:val="A2421ED52C014375B59B240F24A36125"/>
        <w:category>
          <w:name w:val="General"/>
          <w:gallery w:val="placeholder"/>
        </w:category>
        <w:types>
          <w:type w:val="bbPlcHdr"/>
        </w:types>
        <w:behaviors>
          <w:behavior w:val="content"/>
        </w:behaviors>
        <w:guid w:val="{BA1A0E87-74E9-451D-A948-7F37A2CC532B}"/>
      </w:docPartPr>
      <w:docPartBody>
        <w:p w:rsidR="006F2B5B" w:rsidRDefault="006F2B5B" w:rsidP="006F2B5B">
          <w:pPr>
            <w:pStyle w:val="A2421ED52C014375B59B240F24A36125"/>
          </w:pPr>
          <w:r w:rsidRPr="004C4EA8">
            <w:rPr>
              <w:rStyle w:val="PlaceholderText"/>
            </w:rPr>
            <w:t>Click or tap here to enter text.</w:t>
          </w:r>
        </w:p>
      </w:docPartBody>
    </w:docPart>
    <w:docPart>
      <w:docPartPr>
        <w:name w:val="07DE46D21148475A8140257457FFB2AE"/>
        <w:category>
          <w:name w:val="General"/>
          <w:gallery w:val="placeholder"/>
        </w:category>
        <w:types>
          <w:type w:val="bbPlcHdr"/>
        </w:types>
        <w:behaviors>
          <w:behavior w:val="content"/>
        </w:behaviors>
        <w:guid w:val="{158227DE-E976-4ADF-82B7-15CB3050C635}"/>
      </w:docPartPr>
      <w:docPartBody>
        <w:p w:rsidR="006F2B5B" w:rsidRDefault="006F2B5B" w:rsidP="006F2B5B">
          <w:pPr>
            <w:pStyle w:val="07DE46D21148475A8140257457FFB2AE"/>
          </w:pPr>
          <w:r w:rsidRPr="004C4EA8">
            <w:rPr>
              <w:rStyle w:val="PlaceholderText"/>
            </w:rPr>
            <w:t>Click or tap here to enter text.</w:t>
          </w:r>
        </w:p>
      </w:docPartBody>
    </w:docPart>
    <w:docPart>
      <w:docPartPr>
        <w:name w:val="4BBC5C6192E9432FA94253B8EB6CF19E"/>
        <w:category>
          <w:name w:val="General"/>
          <w:gallery w:val="placeholder"/>
        </w:category>
        <w:types>
          <w:type w:val="bbPlcHdr"/>
        </w:types>
        <w:behaviors>
          <w:behavior w:val="content"/>
        </w:behaviors>
        <w:guid w:val="{02924BF8-DCED-4CB6-BECD-532FCC911563}"/>
      </w:docPartPr>
      <w:docPartBody>
        <w:p w:rsidR="006F2B5B" w:rsidRDefault="006F2B5B" w:rsidP="006F2B5B">
          <w:pPr>
            <w:pStyle w:val="4BBC5C6192E9432FA94253B8EB6CF19E"/>
          </w:pPr>
          <w:r w:rsidRPr="004C4EA8">
            <w:rPr>
              <w:rStyle w:val="PlaceholderText"/>
            </w:rPr>
            <w:t>Click or tap here to enter text.</w:t>
          </w:r>
        </w:p>
      </w:docPartBody>
    </w:docPart>
    <w:docPart>
      <w:docPartPr>
        <w:name w:val="DA8B10FF1E114AA5A3653C7F9F20C74C"/>
        <w:category>
          <w:name w:val="General"/>
          <w:gallery w:val="placeholder"/>
        </w:category>
        <w:types>
          <w:type w:val="bbPlcHdr"/>
        </w:types>
        <w:behaviors>
          <w:behavior w:val="content"/>
        </w:behaviors>
        <w:guid w:val="{17DA459B-E92C-49A7-BE2C-D6219EEF600A}"/>
      </w:docPartPr>
      <w:docPartBody>
        <w:p w:rsidR="006F2B5B" w:rsidRDefault="006F2B5B" w:rsidP="006F2B5B">
          <w:pPr>
            <w:pStyle w:val="DA8B10FF1E114AA5A3653C7F9F20C74C"/>
          </w:pPr>
          <w:r w:rsidRPr="004C4EA8">
            <w:rPr>
              <w:rStyle w:val="PlaceholderText"/>
            </w:rPr>
            <w:t>Click or tap here to enter text.</w:t>
          </w:r>
        </w:p>
      </w:docPartBody>
    </w:docPart>
    <w:docPart>
      <w:docPartPr>
        <w:name w:val="C8706013675A43FC9EA8F416E0F35662"/>
        <w:category>
          <w:name w:val="General"/>
          <w:gallery w:val="placeholder"/>
        </w:category>
        <w:types>
          <w:type w:val="bbPlcHdr"/>
        </w:types>
        <w:behaviors>
          <w:behavior w:val="content"/>
        </w:behaviors>
        <w:guid w:val="{9B0C44A9-3663-4526-B39D-82A5C51AF8ED}"/>
      </w:docPartPr>
      <w:docPartBody>
        <w:p w:rsidR="006F2B5B" w:rsidRDefault="006F2B5B" w:rsidP="006F2B5B">
          <w:pPr>
            <w:pStyle w:val="C8706013675A43FC9EA8F416E0F35662"/>
          </w:pPr>
          <w:r w:rsidRPr="004C4EA8">
            <w:rPr>
              <w:rStyle w:val="PlaceholderText"/>
            </w:rPr>
            <w:t>Click or tap here to enter text.</w:t>
          </w:r>
        </w:p>
      </w:docPartBody>
    </w:docPart>
    <w:docPart>
      <w:docPartPr>
        <w:name w:val="1B67D5E32C78406980E7DDB5F8BD6C03"/>
        <w:category>
          <w:name w:val="General"/>
          <w:gallery w:val="placeholder"/>
        </w:category>
        <w:types>
          <w:type w:val="bbPlcHdr"/>
        </w:types>
        <w:behaviors>
          <w:behavior w:val="content"/>
        </w:behaviors>
        <w:guid w:val="{7758E803-7BA1-468C-823F-4F6D008F51AE}"/>
      </w:docPartPr>
      <w:docPartBody>
        <w:p w:rsidR="006F2B5B" w:rsidRDefault="006F2B5B" w:rsidP="006F2B5B">
          <w:pPr>
            <w:pStyle w:val="1B67D5E32C78406980E7DDB5F8BD6C03"/>
          </w:pPr>
          <w:r w:rsidRPr="004C4EA8">
            <w:rPr>
              <w:rStyle w:val="PlaceholderText"/>
            </w:rPr>
            <w:t>Click or tap here to enter text.</w:t>
          </w:r>
        </w:p>
      </w:docPartBody>
    </w:docPart>
    <w:docPart>
      <w:docPartPr>
        <w:name w:val="9F0BF273E539423FBAC44D8B352F3E4C"/>
        <w:category>
          <w:name w:val="General"/>
          <w:gallery w:val="placeholder"/>
        </w:category>
        <w:types>
          <w:type w:val="bbPlcHdr"/>
        </w:types>
        <w:behaviors>
          <w:behavior w:val="content"/>
        </w:behaviors>
        <w:guid w:val="{1ABA18CD-8920-4850-BBD0-480087D15804}"/>
      </w:docPartPr>
      <w:docPartBody>
        <w:p w:rsidR="006F2B5B" w:rsidRDefault="006F2B5B" w:rsidP="006F2B5B">
          <w:pPr>
            <w:pStyle w:val="9F0BF273E539423FBAC44D8B352F3E4C"/>
          </w:pPr>
          <w:r w:rsidRPr="004C4EA8">
            <w:rPr>
              <w:rStyle w:val="PlaceholderText"/>
            </w:rPr>
            <w:t>Click or tap here to enter text.</w:t>
          </w:r>
        </w:p>
      </w:docPartBody>
    </w:docPart>
    <w:docPart>
      <w:docPartPr>
        <w:name w:val="8CDEF919051E417883AC7B73BAC7D5F8"/>
        <w:category>
          <w:name w:val="General"/>
          <w:gallery w:val="placeholder"/>
        </w:category>
        <w:types>
          <w:type w:val="bbPlcHdr"/>
        </w:types>
        <w:behaviors>
          <w:behavior w:val="content"/>
        </w:behaviors>
        <w:guid w:val="{397CF8D1-4EC5-4445-9E5C-C8C37D8CA755}"/>
      </w:docPartPr>
      <w:docPartBody>
        <w:p w:rsidR="006F2B5B" w:rsidRDefault="006F2B5B" w:rsidP="006F2B5B">
          <w:pPr>
            <w:pStyle w:val="8CDEF919051E417883AC7B73BAC7D5F8"/>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73057"/>
    <w:rsid w:val="000934EA"/>
    <w:rsid w:val="0014583E"/>
    <w:rsid w:val="001D6367"/>
    <w:rsid w:val="0030729A"/>
    <w:rsid w:val="003A05AD"/>
    <w:rsid w:val="003E6A2E"/>
    <w:rsid w:val="0042088D"/>
    <w:rsid w:val="00493C82"/>
    <w:rsid w:val="004D297F"/>
    <w:rsid w:val="00506B56"/>
    <w:rsid w:val="00600C13"/>
    <w:rsid w:val="0060465D"/>
    <w:rsid w:val="0067747C"/>
    <w:rsid w:val="006B723E"/>
    <w:rsid w:val="006F1EFE"/>
    <w:rsid w:val="006F2B5B"/>
    <w:rsid w:val="00742738"/>
    <w:rsid w:val="007D62D8"/>
    <w:rsid w:val="008427D1"/>
    <w:rsid w:val="00876E51"/>
    <w:rsid w:val="00886D2F"/>
    <w:rsid w:val="008B031B"/>
    <w:rsid w:val="008B3BD1"/>
    <w:rsid w:val="0091570E"/>
    <w:rsid w:val="00966C66"/>
    <w:rsid w:val="00987E48"/>
    <w:rsid w:val="009E0755"/>
    <w:rsid w:val="00A27614"/>
    <w:rsid w:val="00A42C52"/>
    <w:rsid w:val="00A50A79"/>
    <w:rsid w:val="00A74F4A"/>
    <w:rsid w:val="00B27010"/>
    <w:rsid w:val="00B74185"/>
    <w:rsid w:val="00B85E00"/>
    <w:rsid w:val="00C426EE"/>
    <w:rsid w:val="00C97311"/>
    <w:rsid w:val="00CA1413"/>
    <w:rsid w:val="00D50042"/>
    <w:rsid w:val="00D73B9A"/>
    <w:rsid w:val="00DA5561"/>
    <w:rsid w:val="00DD71CB"/>
    <w:rsid w:val="00DF0179"/>
    <w:rsid w:val="00E64F02"/>
    <w:rsid w:val="00EA4A75"/>
    <w:rsid w:val="00EB49E3"/>
    <w:rsid w:val="00EC2C19"/>
    <w:rsid w:val="00ED229B"/>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F2B5B"/>
    <w:rPr>
      <w:color w:val="666666"/>
    </w:rPr>
  </w:style>
  <w:style w:type="paragraph" w:customStyle="1" w:styleId="047D5F323CBA4AABB51A9F409F66BBB8">
    <w:name w:val="047D5F323CBA4AABB51A9F409F66BBB8"/>
    <w:rsid w:val="00966C66"/>
  </w:style>
  <w:style w:type="paragraph" w:customStyle="1" w:styleId="6673EF2783C148A293CA8DCBA54AA353">
    <w:name w:val="6673EF2783C148A293CA8DCBA54AA353"/>
    <w:rsid w:val="00966C66"/>
  </w:style>
  <w:style w:type="paragraph" w:customStyle="1" w:styleId="BA1C4859578646509813EF898D6C5CAA">
    <w:name w:val="BA1C4859578646509813EF898D6C5CAA"/>
    <w:rsid w:val="006F2B5B"/>
  </w:style>
  <w:style w:type="paragraph" w:customStyle="1" w:styleId="9F400065B2EF47A7BB49DF6C7317C571">
    <w:name w:val="9F400065B2EF47A7BB49DF6C7317C571"/>
    <w:rsid w:val="006F2B5B"/>
  </w:style>
  <w:style w:type="paragraph" w:customStyle="1" w:styleId="3C51FCC84A9049C993E2938DB1FFC291">
    <w:name w:val="3C51FCC84A9049C993E2938DB1FFC291"/>
    <w:rsid w:val="006F2B5B"/>
  </w:style>
  <w:style w:type="paragraph" w:customStyle="1" w:styleId="ED838582AEC8440CBDF82BE5A502E644">
    <w:name w:val="ED838582AEC8440CBDF82BE5A502E644"/>
    <w:rsid w:val="006F2B5B"/>
  </w:style>
  <w:style w:type="paragraph" w:customStyle="1" w:styleId="B80CDC54904142639DC2B071F485AA56">
    <w:name w:val="B80CDC54904142639DC2B071F485AA56"/>
    <w:rsid w:val="006F2B5B"/>
  </w:style>
  <w:style w:type="paragraph" w:customStyle="1" w:styleId="51F87454780640AC8BA43E045D5C2001">
    <w:name w:val="51F87454780640AC8BA43E045D5C2001"/>
    <w:rsid w:val="006F2B5B"/>
  </w:style>
  <w:style w:type="paragraph" w:customStyle="1" w:styleId="C9B693B8C89F41B1BD32E86588E96A90">
    <w:name w:val="C9B693B8C89F41B1BD32E86588E96A90"/>
    <w:rsid w:val="006F2B5B"/>
  </w:style>
  <w:style w:type="paragraph" w:customStyle="1" w:styleId="83B3F47A23A141F2B4A9FE2E8A51CF2F">
    <w:name w:val="83B3F47A23A141F2B4A9FE2E8A51CF2F"/>
    <w:rsid w:val="006F2B5B"/>
  </w:style>
  <w:style w:type="paragraph" w:customStyle="1" w:styleId="083890D5CC1D480E88701CCD43955D5F">
    <w:name w:val="083890D5CC1D480E88701CCD43955D5F"/>
    <w:rsid w:val="006F2B5B"/>
  </w:style>
  <w:style w:type="paragraph" w:customStyle="1" w:styleId="47948995121140D4A5761A3C2BBFF91F">
    <w:name w:val="47948995121140D4A5761A3C2BBFF91F"/>
    <w:rsid w:val="006F2B5B"/>
  </w:style>
  <w:style w:type="paragraph" w:customStyle="1" w:styleId="DACFD22803924E36B8EB4052BEDE926C">
    <w:name w:val="DACFD22803924E36B8EB4052BEDE926C"/>
    <w:rsid w:val="006F2B5B"/>
  </w:style>
  <w:style w:type="paragraph" w:customStyle="1" w:styleId="004B5576B68B4D7BB7A50658E3D3AFE2">
    <w:name w:val="004B5576B68B4D7BB7A50658E3D3AFE2"/>
    <w:rsid w:val="006F2B5B"/>
  </w:style>
  <w:style w:type="paragraph" w:customStyle="1" w:styleId="7CC46EF1628D49BC840C7BA503839BA8">
    <w:name w:val="7CC46EF1628D49BC840C7BA503839BA8"/>
    <w:rsid w:val="006F2B5B"/>
  </w:style>
  <w:style w:type="paragraph" w:customStyle="1" w:styleId="A3B5C4A8B82543E1B30A3DE51C5FC6E8">
    <w:name w:val="A3B5C4A8B82543E1B30A3DE51C5FC6E8"/>
    <w:rsid w:val="006F2B5B"/>
  </w:style>
  <w:style w:type="paragraph" w:customStyle="1" w:styleId="A2421ED52C014375B59B240F24A36125">
    <w:name w:val="A2421ED52C014375B59B240F24A36125"/>
    <w:rsid w:val="006F2B5B"/>
  </w:style>
  <w:style w:type="paragraph" w:customStyle="1" w:styleId="07DE46D21148475A8140257457FFB2AE">
    <w:name w:val="07DE46D21148475A8140257457FFB2AE"/>
    <w:rsid w:val="006F2B5B"/>
  </w:style>
  <w:style w:type="paragraph" w:customStyle="1" w:styleId="4BBC5C6192E9432FA94253B8EB6CF19E">
    <w:name w:val="4BBC5C6192E9432FA94253B8EB6CF19E"/>
    <w:rsid w:val="006F2B5B"/>
  </w:style>
  <w:style w:type="paragraph" w:customStyle="1" w:styleId="DA8B10FF1E114AA5A3653C7F9F20C74C">
    <w:name w:val="DA8B10FF1E114AA5A3653C7F9F20C74C"/>
    <w:rsid w:val="006F2B5B"/>
  </w:style>
  <w:style w:type="paragraph" w:customStyle="1" w:styleId="C8706013675A43FC9EA8F416E0F35662">
    <w:name w:val="C8706013675A43FC9EA8F416E0F35662"/>
    <w:rsid w:val="006F2B5B"/>
  </w:style>
  <w:style w:type="paragraph" w:customStyle="1" w:styleId="1B67D5E32C78406980E7DDB5F8BD6C03">
    <w:name w:val="1B67D5E32C78406980E7DDB5F8BD6C03"/>
    <w:rsid w:val="006F2B5B"/>
  </w:style>
  <w:style w:type="paragraph" w:customStyle="1" w:styleId="9F0BF273E539423FBAC44D8B352F3E4C">
    <w:name w:val="9F0BF273E539423FBAC44D8B352F3E4C"/>
    <w:rsid w:val="006F2B5B"/>
  </w:style>
  <w:style w:type="paragraph" w:customStyle="1" w:styleId="8CDEF919051E417883AC7B73BAC7D5F8">
    <w:name w:val="8CDEF919051E417883AC7B73BAC7D5F8"/>
    <w:rsid w:val="006F2B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187</TotalTime>
  <Pages>4</Pages>
  <Words>629</Words>
  <Characters>3785</Characters>
  <Application>Microsoft Office Word</Application>
  <DocSecurity>0</DocSecurity>
  <Lines>31</Lines>
  <Paragraphs>8</Paragraphs>
  <ScaleCrop>false</ScaleCrop>
  <Company/>
  <LinksUpToDate>false</LinksUpToDate>
  <CharactersWithSpaces>4406</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140</cp:revision>
  <cp:lastPrinted>2025-07-14T21:41:00Z</cp:lastPrinted>
  <dcterms:created xsi:type="dcterms:W3CDTF">2025-07-15T18:33:00Z</dcterms:created>
  <dcterms:modified xsi:type="dcterms:W3CDTF">2025-07-31T21:09:00Z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