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271DB46B" w:rsidR="00AD4726" w:rsidRPr="00472364" w:rsidRDefault="00FA4AA2" w:rsidP="00472364">
      <w:pPr>
        <w:pStyle w:val="Heading1"/>
        <w:jc w:val="center"/>
        <w:rPr>
          <w:rFonts w:ascii="Trebuchet MS" w:eastAsia="Times New Roman" w:hAnsi="Trebuchet MS"/>
          <w:b/>
          <w:bCs/>
          <w:sz w:val="22"/>
          <w:szCs w:val="22"/>
        </w:rPr>
      </w:pPr>
      <w:r w:rsidRPr="00472364">
        <w:rPr>
          <w:rFonts w:ascii="Trebuchet MS" w:hAnsi="Trebuchet MS"/>
          <w:b/>
          <w:bCs/>
          <w:noProof/>
          <w:color w:val="auto"/>
          <w:sz w:val="22"/>
          <w:szCs w:val="22"/>
          <w:bdr w:val="none" w:sz="0" w:space="0" w:color="auto" w:frame="1"/>
        </w:rPr>
        <w:drawing>
          <wp:anchor distT="0" distB="0" distL="114300" distR="114300" simplePos="0" relativeHeight="251659264" behindDoc="0" locked="0" layoutInCell="1" allowOverlap="1" wp14:anchorId="40686199" wp14:editId="4A2C74EB">
            <wp:simplePos x="0" y="0"/>
            <wp:positionH relativeFrom="margin">
              <wp:posOffset>-502920</wp:posOffset>
            </wp:positionH>
            <wp:positionV relativeFrom="paragraph">
              <wp:posOffset>-643890</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9D23E2">
        <w:rPr>
          <w:rFonts w:ascii="Trebuchet MS" w:eastAsia="Times New Roman" w:hAnsi="Trebuchet MS"/>
          <w:b/>
          <w:bCs/>
          <w:color w:val="auto"/>
          <w:sz w:val="22"/>
          <w:szCs w:val="22"/>
        </w:rPr>
        <w:t xml:space="preserve">Added Endorsement: </w:t>
      </w:r>
      <w:r w:rsidR="00A86FD1" w:rsidRPr="00472364">
        <w:rPr>
          <w:rFonts w:ascii="Trebuchet MS" w:eastAsia="Times New Roman" w:hAnsi="Trebuchet MS"/>
          <w:b/>
          <w:bCs/>
          <w:color w:val="auto"/>
          <w:sz w:val="22"/>
          <w:szCs w:val="22"/>
        </w:rPr>
        <w:t>Special Education Generalist (Ages 5-21)</w:t>
      </w:r>
      <w:r w:rsidR="002E0896" w:rsidRPr="00472364">
        <w:rPr>
          <w:rFonts w:ascii="Trebuchet MS" w:eastAsia="Times New Roman" w:hAnsi="Trebuchet MS"/>
          <w:b/>
          <w:bCs/>
          <w:color w:val="auto"/>
          <w:sz w:val="22"/>
          <w:szCs w:val="22"/>
        </w:rPr>
        <w:t xml:space="preserve"> </w:t>
      </w:r>
      <w:r w:rsidR="00491102" w:rsidRPr="00472364">
        <w:rPr>
          <w:rFonts w:ascii="Trebuchet MS" w:eastAsia="Times New Roman" w:hAnsi="Trebuchet MS"/>
          <w:b/>
          <w:bCs/>
          <w:color w:val="auto"/>
          <w:sz w:val="22"/>
          <w:szCs w:val="22"/>
        </w:rPr>
        <w:t>Foundational Knowledge</w:t>
      </w:r>
      <w:r w:rsidR="004A7658" w:rsidRPr="00472364">
        <w:rPr>
          <w:rFonts w:ascii="Trebuchet MS" w:eastAsia="Times New Roman" w:hAnsi="Trebuchet MS"/>
          <w:b/>
          <w:bCs/>
          <w:color w:val="auto"/>
          <w:sz w:val="22"/>
          <w:szCs w:val="22"/>
        </w:rPr>
        <w:t xml:space="preserve"> </w:t>
      </w:r>
      <w:r w:rsidR="00AD4726" w:rsidRPr="00472364">
        <w:rPr>
          <w:rFonts w:ascii="Trebuchet MS" w:eastAsia="Times New Roman" w:hAnsi="Trebuchet MS"/>
          <w:b/>
          <w:bCs/>
          <w:color w:val="auto"/>
          <w:sz w:val="22"/>
          <w:szCs w:val="22"/>
        </w:rPr>
        <w:t>Evaluation Worksheet</w:t>
      </w:r>
    </w:p>
    <w:p w14:paraId="482860A2" w14:textId="68D43939" w:rsidR="00AD4726" w:rsidRPr="00472364"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472364">
        <w:rPr>
          <w:rFonts w:ascii="Trebuchet MS" w:eastAsia="Times New Roman" w:hAnsi="Trebuchet MS" w:cs="Times New Roman"/>
          <w:color w:val="000000"/>
          <w:kern w:val="0"/>
          <w:sz w:val="20"/>
          <w:szCs w:val="20"/>
          <w14:ligatures w14:val="none"/>
        </w:rPr>
        <w:t>Demonstration of Professional Competencies and Depth of Content Knowledge</w:t>
      </w:r>
    </w:p>
    <w:p w14:paraId="301D3C5F" w14:textId="77777777" w:rsidR="006D00CE" w:rsidRPr="009F7A9B" w:rsidRDefault="006D00CE" w:rsidP="006D00CE">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6CA1CA26" w14:textId="77777777" w:rsidR="006D00CE" w:rsidRPr="005B61D6" w:rsidRDefault="006D00CE" w:rsidP="006D00CE">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9920CCA558EF486283FDFE523556517B"/>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CEFD62A011C44AFFA438C45FFF731EFD"/>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364DCCC9" w:rsidR="00AD4726" w:rsidRPr="006D00CE" w:rsidRDefault="006D00CE" w:rsidP="006D00CE">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25997556" w14:textId="77777777" w:rsidR="00B83764" w:rsidRPr="00D64358" w:rsidRDefault="00B83764" w:rsidP="00B8376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competency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w:t>
      </w:r>
    </w:p>
    <w:p w14:paraId="0B3734B8" w14:textId="77777777" w:rsidR="00B83764" w:rsidRPr="00BF37A5" w:rsidRDefault="00B83764" w:rsidP="00B83764">
      <w:pPr>
        <w:spacing w:after="0" w:line="240" w:lineRule="auto"/>
        <w:rPr>
          <w:rFonts w:ascii="Times New Roman" w:eastAsia="Times New Roman" w:hAnsi="Times New Roman" w:cs="Times New Roman"/>
          <w:kern w:val="0"/>
          <w14:ligatures w14:val="none"/>
        </w:rPr>
      </w:pPr>
    </w:p>
    <w:p w14:paraId="5FEE2D77" w14:textId="77777777" w:rsidR="00B83764" w:rsidRPr="00BF37A5" w:rsidRDefault="00B83764" w:rsidP="00B8376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4F531807" w14:textId="77777777" w:rsidR="00B83764" w:rsidRPr="00BF37A5" w:rsidRDefault="00B83764" w:rsidP="00B83764">
      <w:pPr>
        <w:spacing w:after="0" w:line="240" w:lineRule="auto"/>
        <w:rPr>
          <w:rFonts w:ascii="Times New Roman" w:eastAsia="Times New Roman" w:hAnsi="Times New Roman" w:cs="Times New Roman"/>
          <w:kern w:val="0"/>
          <w14:ligatures w14:val="none"/>
        </w:rPr>
      </w:pPr>
    </w:p>
    <w:p w14:paraId="41CDB0AA" w14:textId="77777777" w:rsidR="00B83764" w:rsidRPr="00BF37A5" w:rsidRDefault="00B83764" w:rsidP="00B8376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Classroom Intervention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Classroom Intervention</w:t>
      </w:r>
      <w:r w:rsidRPr="00BF37A5">
        <w:rPr>
          <w:rFonts w:ascii="Trebuchet MS" w:eastAsia="Times New Roman" w:hAnsi="Trebuchet MS" w:cs="Times New Roman"/>
          <w:color w:val="000000"/>
          <w:kern w:val="0"/>
          <w:sz w:val="22"/>
          <w:szCs w:val="22"/>
          <w14:ligatures w14:val="none"/>
        </w:rPr>
        <w:t xml:space="preserve"> Unit Plan” in COOL. </w:t>
      </w:r>
    </w:p>
    <w:p w14:paraId="0AFF47B9" w14:textId="77777777" w:rsidR="00B83764" w:rsidRPr="00BF37A5" w:rsidRDefault="00B83764" w:rsidP="00B83764">
      <w:pPr>
        <w:spacing w:after="0" w:line="240" w:lineRule="auto"/>
        <w:rPr>
          <w:rFonts w:ascii="Times New Roman" w:eastAsia="Times New Roman" w:hAnsi="Times New Roman" w:cs="Times New Roman"/>
          <w:kern w:val="0"/>
          <w14:ligatures w14:val="none"/>
        </w:rPr>
      </w:pPr>
    </w:p>
    <w:p w14:paraId="332DC354" w14:textId="7E6F2F23" w:rsidR="001B3249" w:rsidRPr="001B3249" w:rsidRDefault="00B83764" w:rsidP="00B83764">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p>
    <w:p w14:paraId="00FAC729" w14:textId="77777777" w:rsidR="001B3249" w:rsidRPr="001B3249" w:rsidRDefault="001B3249" w:rsidP="00933625">
      <w:pPr>
        <w:spacing w:after="0" w:line="240" w:lineRule="auto"/>
        <w:rPr>
          <w:rFonts w:ascii="Trebuchet MS" w:eastAsia="Times New Roman" w:hAnsi="Trebuchet MS" w:cs="Times New Roman"/>
          <w:b/>
          <w:bCs/>
          <w:color w:val="000000"/>
          <w:kern w:val="0"/>
          <w:sz w:val="22"/>
          <w:szCs w:val="22"/>
          <w14:ligatures w14:val="none"/>
        </w:rPr>
      </w:pPr>
    </w:p>
    <w:p w14:paraId="2FB72099" w14:textId="77777777" w:rsidR="001B3249" w:rsidRPr="001B3249" w:rsidRDefault="001B3249" w:rsidP="001B3249">
      <w:pPr>
        <w:spacing w:after="0" w:line="240" w:lineRule="auto"/>
        <w:rPr>
          <w:rFonts w:ascii="Trebuchet MS" w:eastAsia="Times New Roman" w:hAnsi="Trebuchet MS" w:cs="Times New Roman"/>
          <w:b/>
          <w:bCs/>
          <w:color w:val="000000"/>
          <w:kern w:val="0"/>
          <w:sz w:val="22"/>
          <w:szCs w:val="22"/>
          <w14:ligatures w14:val="none"/>
        </w:rPr>
      </w:pPr>
      <w:r w:rsidRPr="001B3249">
        <w:rPr>
          <w:rFonts w:ascii="Trebuchet MS" w:eastAsia="Times New Roman" w:hAnsi="Trebuchet MS" w:cs="Times New Roman"/>
          <w:b/>
          <w:bCs/>
          <w:color w:val="000000"/>
          <w:kern w:val="0"/>
          <w:sz w:val="22"/>
          <w:szCs w:val="22"/>
          <w14:ligatures w14:val="none"/>
        </w:rPr>
        <w:t>Special Education Foundational Knowledge</w:t>
      </w:r>
    </w:p>
    <w:p w14:paraId="1F6A69F9" w14:textId="4265545E" w:rsidR="001B3249" w:rsidRPr="001B3249" w:rsidRDefault="001B3249" w:rsidP="001B3249">
      <w:pPr>
        <w:numPr>
          <w:ilvl w:val="0"/>
          <w:numId w:val="50"/>
        </w:numPr>
        <w:spacing w:after="0" w:line="240" w:lineRule="auto"/>
        <w:rPr>
          <w:rFonts w:ascii="Trebuchet MS" w:eastAsia="Times New Roman" w:hAnsi="Trebuchet MS" w:cs="Times New Roman"/>
          <w:color w:val="000000"/>
          <w:kern w:val="0"/>
          <w:sz w:val="22"/>
          <w:szCs w:val="22"/>
          <w14:ligatures w14:val="none"/>
        </w:rPr>
      </w:pPr>
      <w:r w:rsidRPr="001B3249">
        <w:rPr>
          <w:rFonts w:ascii="Trebuchet MS" w:eastAsia="Times New Roman" w:hAnsi="Trebuchet MS" w:cs="Times New Roman"/>
          <w:color w:val="000000"/>
          <w:kern w:val="0"/>
          <w:sz w:val="22"/>
          <w:szCs w:val="22"/>
          <w14:ligatures w14:val="none"/>
        </w:rPr>
        <w:t xml:space="preserve">Coursework: Minimum of B-; syllabi and </w:t>
      </w:r>
      <w:r w:rsidR="00D557C2" w:rsidRPr="00D557C2">
        <w:rPr>
          <w:rFonts w:ascii="Trebuchet MS" w:eastAsia="Times New Roman" w:hAnsi="Trebuchet MS" w:cs="Times New Roman"/>
          <w:color w:val="000000"/>
          <w:kern w:val="0"/>
          <w:sz w:val="22"/>
          <w:szCs w:val="22"/>
          <w14:ligatures w14:val="none"/>
        </w:rPr>
        <w:t>official</w:t>
      </w:r>
      <w:r w:rsidR="00D557C2" w:rsidRPr="00D557C2">
        <w:rPr>
          <w:rFonts w:ascii="Trebuchet MS" w:eastAsia="Times New Roman" w:hAnsi="Trebuchet MS" w:cs="Times New Roman"/>
          <w:b/>
          <w:bCs/>
          <w:color w:val="000000"/>
          <w:kern w:val="0"/>
          <w:sz w:val="22"/>
          <w:szCs w:val="22"/>
          <w14:ligatures w14:val="none"/>
        </w:rPr>
        <w:t xml:space="preserve"> </w:t>
      </w:r>
      <w:r w:rsidRPr="001B3249">
        <w:rPr>
          <w:rFonts w:ascii="Trebuchet MS" w:eastAsia="Times New Roman" w:hAnsi="Trebuchet MS" w:cs="Times New Roman"/>
          <w:color w:val="000000"/>
          <w:kern w:val="0"/>
          <w:sz w:val="22"/>
          <w:szCs w:val="22"/>
          <w14:ligatures w14:val="none"/>
        </w:rPr>
        <w:t>transcript required</w:t>
      </w:r>
    </w:p>
    <w:p w14:paraId="3097EA13" w14:textId="59659FCA" w:rsidR="00D50768" w:rsidRDefault="00D50768" w:rsidP="00C72ACF">
      <w:pPr>
        <w:spacing w:after="0" w:line="240" w:lineRule="auto"/>
        <w:ind w:left="720"/>
        <w:rPr>
          <w:rFonts w:ascii="Trebuchet MS" w:eastAsia="Times New Roman" w:hAnsi="Trebuchet MS" w:cs="Times New Roman"/>
          <w:b/>
          <w:bCs/>
          <w:color w:val="000000"/>
          <w:kern w:val="0"/>
          <w:sz w:val="22"/>
          <w:szCs w:val="22"/>
          <w14:ligatures w14:val="none"/>
        </w:rPr>
      </w:pPr>
    </w:p>
    <w:p w14:paraId="63E1C016"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2EEC32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43A7DBF3"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3CFED245"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1474A3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7F1726F0"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341FD444" w14:textId="77777777" w:rsidR="00933625" w:rsidRDefault="00933625" w:rsidP="00D50768">
      <w:pPr>
        <w:spacing w:after="0" w:line="240" w:lineRule="auto"/>
        <w:rPr>
          <w:rFonts w:ascii="Trebuchet MS" w:eastAsia="Times New Roman" w:hAnsi="Trebuchet MS" w:cs="Times New Roman"/>
          <w:b/>
          <w:bCs/>
          <w:color w:val="000000"/>
          <w:kern w:val="0"/>
          <w:sz w:val="22"/>
          <w:szCs w:val="22"/>
          <w14:ligatures w14:val="none"/>
        </w:rPr>
      </w:pPr>
    </w:p>
    <w:p w14:paraId="2076B4CB" w14:textId="77777777" w:rsidR="006D00CE" w:rsidRDefault="006D00CE" w:rsidP="00D50768">
      <w:pPr>
        <w:spacing w:after="0" w:line="240" w:lineRule="auto"/>
        <w:rPr>
          <w:rFonts w:ascii="Trebuchet MS" w:eastAsia="Times New Roman" w:hAnsi="Trebuchet MS" w:cs="Times New Roman"/>
          <w:b/>
          <w:bCs/>
          <w:color w:val="000000"/>
          <w:kern w:val="0"/>
          <w:sz w:val="22"/>
          <w:szCs w:val="22"/>
          <w14:ligatures w14:val="none"/>
        </w:rPr>
      </w:pPr>
    </w:p>
    <w:p w14:paraId="5E4AC7B6"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23FA4AF0"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746119FA"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2FB06016"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19AD9E8D"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367044B9"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5B4AC548"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506614B7"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5BDD1F66"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26692C08"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268B9F87" w14:textId="77777777" w:rsidR="00B83764" w:rsidRDefault="00B83764" w:rsidP="00D50768">
      <w:pPr>
        <w:spacing w:after="0" w:line="240" w:lineRule="auto"/>
        <w:rPr>
          <w:rFonts w:ascii="Trebuchet MS" w:eastAsia="Times New Roman" w:hAnsi="Trebuchet MS" w:cs="Times New Roman"/>
          <w:b/>
          <w:bCs/>
          <w:color w:val="000000"/>
          <w:kern w:val="0"/>
          <w:sz w:val="22"/>
          <w:szCs w:val="22"/>
          <w14:ligatures w14:val="none"/>
        </w:rPr>
      </w:pPr>
    </w:p>
    <w:p w14:paraId="4C57148B" w14:textId="77777777" w:rsidR="006D00CE" w:rsidRDefault="006D00CE" w:rsidP="00D50768">
      <w:pPr>
        <w:spacing w:after="0" w:line="240" w:lineRule="auto"/>
        <w:rPr>
          <w:rFonts w:ascii="Trebuchet MS" w:eastAsia="Times New Roman" w:hAnsi="Trebuchet MS" w:cs="Times New Roman"/>
          <w:b/>
          <w:bCs/>
          <w:color w:val="000000"/>
          <w:kern w:val="0"/>
          <w:sz w:val="22"/>
          <w:szCs w:val="22"/>
          <w14:ligatures w14:val="none"/>
        </w:rPr>
      </w:pPr>
    </w:p>
    <w:p w14:paraId="1C0A81E4" w14:textId="0104DC31" w:rsidR="006D00CE" w:rsidRPr="00CB6B0F" w:rsidRDefault="00CB6B0F" w:rsidP="00960236">
      <w:pPr>
        <w:pStyle w:val="Heading2"/>
        <w:rPr>
          <w:rFonts w:ascii="Trebuchet MS" w:eastAsia="Times New Roman" w:hAnsi="Trebuchet MS" w:cs="Times New Roman"/>
          <w:b/>
          <w:bCs/>
          <w:color w:val="auto"/>
          <w:kern w:val="0"/>
          <w:sz w:val="26"/>
          <w:szCs w:val="26"/>
          <w:u w:val="single"/>
          <w14:ligatures w14:val="none"/>
        </w:rPr>
      </w:pPr>
      <w:r w:rsidRPr="00CB6B0F">
        <w:rPr>
          <w:b/>
          <w:bCs/>
          <w:color w:val="auto"/>
          <w:sz w:val="26"/>
          <w:szCs w:val="26"/>
          <w:u w:val="single"/>
        </w:rPr>
        <w:lastRenderedPageBreak/>
        <w:t>Special Education: Foundational Knowledge</w:t>
      </w:r>
    </w:p>
    <w:p w14:paraId="7732F29D" w14:textId="77777777" w:rsidR="006D00CE" w:rsidRDefault="006D00CE" w:rsidP="00960236">
      <w:pPr>
        <w:spacing w:after="0" w:line="240" w:lineRule="auto"/>
        <w:rPr>
          <w:rFonts w:ascii="Trebuchet MS" w:eastAsia="Times New Roman" w:hAnsi="Trebuchet MS" w:cs="Times New Roman"/>
          <w:b/>
          <w:bCs/>
          <w:color w:val="000000"/>
          <w:kern w:val="0"/>
          <w:sz w:val="22"/>
          <w:szCs w:val="22"/>
          <w14:ligatures w14:val="none"/>
        </w:rPr>
      </w:pPr>
    </w:p>
    <w:p w14:paraId="365A9ADE" w14:textId="23C6EEAF" w:rsidR="00A36687" w:rsidRPr="00C8177F" w:rsidRDefault="00A36687" w:rsidP="00960236">
      <w:pPr>
        <w:pStyle w:val="Heading3"/>
        <w:rPr>
          <w:b/>
          <w:bCs/>
          <w:color w:val="000000" w:themeColor="text1"/>
          <w:sz w:val="24"/>
          <w:szCs w:val="24"/>
        </w:rPr>
      </w:pPr>
      <w:r>
        <w:rPr>
          <w:b/>
          <w:bCs/>
          <w:color w:val="000000" w:themeColor="text1"/>
          <w:sz w:val="24"/>
          <w:szCs w:val="24"/>
        </w:rPr>
        <w:t>Development and Characteristics of Learners:</w:t>
      </w:r>
    </w:p>
    <w:tbl>
      <w:tblPr>
        <w:tblStyle w:val="TableGrid"/>
        <w:tblW w:w="0" w:type="auto"/>
        <w:tblLook w:val="04A0" w:firstRow="1" w:lastRow="0" w:firstColumn="1" w:lastColumn="0" w:noHBand="0" w:noVBand="1"/>
      </w:tblPr>
      <w:tblGrid>
        <w:gridCol w:w="3116"/>
        <w:gridCol w:w="5069"/>
      </w:tblGrid>
      <w:tr w:rsidR="00B83764" w14:paraId="5AA1AACD" w14:textId="77777777" w:rsidTr="00960236">
        <w:trPr>
          <w:tblHeader/>
        </w:trPr>
        <w:tc>
          <w:tcPr>
            <w:tcW w:w="3116" w:type="dxa"/>
            <w:shd w:val="clear" w:color="auto" w:fill="D9D9D9" w:themeFill="background1" w:themeFillShade="D9"/>
          </w:tcPr>
          <w:p w14:paraId="4CF40938" w14:textId="77777777" w:rsidR="00B83764" w:rsidRDefault="00B83764"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491289A0" w14:textId="77777777" w:rsidR="00B83764" w:rsidRDefault="00B83764" w:rsidP="0035270C">
            <w:r w:rsidRPr="00AD4726">
              <w:rPr>
                <w:b/>
                <w:bCs/>
              </w:rPr>
              <w:t>Course #/Title/Grade</w:t>
            </w:r>
          </w:p>
        </w:tc>
      </w:tr>
      <w:tr w:rsidR="00B83764" w14:paraId="6327FB82" w14:textId="77777777" w:rsidTr="00960236">
        <w:tc>
          <w:tcPr>
            <w:tcW w:w="3116" w:type="dxa"/>
          </w:tcPr>
          <w:p w14:paraId="70A05B37" w14:textId="77777777" w:rsidR="00B83764" w:rsidRDefault="00B83764" w:rsidP="00A36687">
            <w:r w:rsidRPr="00465501">
              <w:t xml:space="preserve">Understanding </w:t>
            </w:r>
            <w:r>
              <w:t>typical and atypical development</w:t>
            </w:r>
          </w:p>
          <w:p w14:paraId="4D9B951E" w14:textId="636F6AE7" w:rsidR="00B83764" w:rsidRDefault="00B83764" w:rsidP="00A36687"/>
        </w:tc>
        <w:sdt>
          <w:sdtPr>
            <w:id w:val="-1973205878"/>
            <w:placeholder>
              <w:docPart w:val="27FEC020AE6848ADAFA4E6EFFA405B5E"/>
            </w:placeholder>
            <w:showingPlcHdr/>
          </w:sdtPr>
          <w:sdtEndPr/>
          <w:sdtContent>
            <w:tc>
              <w:tcPr>
                <w:tcW w:w="5069" w:type="dxa"/>
              </w:tcPr>
              <w:p w14:paraId="64B488A5" w14:textId="77777777" w:rsidR="00B83764" w:rsidRDefault="00B83764" w:rsidP="0035270C">
                <w:r w:rsidRPr="004C4EA8">
                  <w:rPr>
                    <w:rStyle w:val="PlaceholderText"/>
                  </w:rPr>
                  <w:t>Click or tap here to enter text.</w:t>
                </w:r>
              </w:p>
            </w:tc>
          </w:sdtContent>
        </w:sdt>
      </w:tr>
      <w:tr w:rsidR="00B83764" w14:paraId="4AFEE89B" w14:textId="77777777" w:rsidTr="00960236">
        <w:tc>
          <w:tcPr>
            <w:tcW w:w="3116" w:type="dxa"/>
          </w:tcPr>
          <w:p w14:paraId="0FE89CA5" w14:textId="41FFE0FE" w:rsidR="00B83764" w:rsidRPr="00AD4726" w:rsidRDefault="00B83764" w:rsidP="0035270C">
            <w:r>
              <w:t>Knowledge of disability categories and their educational implications</w:t>
            </w:r>
          </w:p>
          <w:p w14:paraId="69CE276D" w14:textId="77777777" w:rsidR="00B83764" w:rsidRDefault="00B83764" w:rsidP="0035270C"/>
        </w:tc>
        <w:sdt>
          <w:sdtPr>
            <w:id w:val="1836492163"/>
            <w:placeholder>
              <w:docPart w:val="3559E4BD0CA94CD084F3EFB479F7ADA5"/>
            </w:placeholder>
            <w:showingPlcHdr/>
          </w:sdtPr>
          <w:sdtEndPr/>
          <w:sdtContent>
            <w:tc>
              <w:tcPr>
                <w:tcW w:w="5069" w:type="dxa"/>
              </w:tcPr>
              <w:p w14:paraId="24CB775C" w14:textId="77777777" w:rsidR="00B83764" w:rsidRDefault="00B83764" w:rsidP="0035270C">
                <w:r w:rsidRPr="004C4EA8">
                  <w:rPr>
                    <w:rStyle w:val="PlaceholderText"/>
                  </w:rPr>
                  <w:t>Click or tap here to enter text.</w:t>
                </w:r>
              </w:p>
            </w:tc>
          </w:sdtContent>
        </w:sdt>
      </w:tr>
      <w:tr w:rsidR="00B83764" w14:paraId="3C60F5D3" w14:textId="77777777" w:rsidTr="00960236">
        <w:tc>
          <w:tcPr>
            <w:tcW w:w="3116" w:type="dxa"/>
          </w:tcPr>
          <w:p w14:paraId="57D4B2D6" w14:textId="77777777" w:rsidR="00B83764" w:rsidRDefault="00B83764" w:rsidP="0035270C">
            <w:r>
              <w:t>Application of learning and motivation theories</w:t>
            </w:r>
          </w:p>
          <w:p w14:paraId="0731C128" w14:textId="551ACCE7" w:rsidR="00B83764" w:rsidRDefault="00B83764" w:rsidP="0035270C"/>
        </w:tc>
        <w:sdt>
          <w:sdtPr>
            <w:id w:val="1780284673"/>
            <w:placeholder>
              <w:docPart w:val="1B472D6A19574CA790482A35E1A822AF"/>
            </w:placeholder>
            <w:showingPlcHdr/>
          </w:sdtPr>
          <w:sdtEndPr/>
          <w:sdtContent>
            <w:tc>
              <w:tcPr>
                <w:tcW w:w="5069" w:type="dxa"/>
              </w:tcPr>
              <w:p w14:paraId="1ACBD59A" w14:textId="36AAA46D" w:rsidR="00B83764" w:rsidRDefault="00B83764" w:rsidP="0035270C">
                <w:r w:rsidRPr="004C4EA8">
                  <w:rPr>
                    <w:rStyle w:val="PlaceholderText"/>
                  </w:rPr>
                  <w:t>Click or tap here to enter text.</w:t>
                </w:r>
              </w:p>
            </w:tc>
          </w:sdtContent>
        </w:sdt>
      </w:tr>
      <w:tr w:rsidR="00B83764" w14:paraId="6D0D5FA6" w14:textId="77777777" w:rsidTr="00960236">
        <w:tc>
          <w:tcPr>
            <w:tcW w:w="3116" w:type="dxa"/>
          </w:tcPr>
          <w:p w14:paraId="213792D8" w14:textId="77777777" w:rsidR="00B83764" w:rsidRDefault="00B83764" w:rsidP="0035270C">
            <w:r>
              <w:t>Influence of language, culture, and family background on learning</w:t>
            </w:r>
          </w:p>
          <w:p w14:paraId="1218EB6E" w14:textId="351B4490" w:rsidR="00B83764" w:rsidRDefault="00B83764" w:rsidP="0035270C"/>
        </w:tc>
        <w:sdt>
          <w:sdtPr>
            <w:id w:val="-150375643"/>
            <w:placeholder>
              <w:docPart w:val="32B75840ADA649C4885BB33C39AFC750"/>
            </w:placeholder>
            <w:showingPlcHdr/>
          </w:sdtPr>
          <w:sdtEndPr/>
          <w:sdtContent>
            <w:tc>
              <w:tcPr>
                <w:tcW w:w="5069" w:type="dxa"/>
              </w:tcPr>
              <w:p w14:paraId="610C82E5" w14:textId="5255A2E0" w:rsidR="00B83764" w:rsidRDefault="00B83764" w:rsidP="0035270C">
                <w:r w:rsidRPr="004C4EA8">
                  <w:rPr>
                    <w:rStyle w:val="PlaceholderText"/>
                  </w:rPr>
                  <w:t>Click or tap here to enter text.</w:t>
                </w:r>
              </w:p>
            </w:tc>
          </w:sdtContent>
        </w:sdt>
      </w:tr>
    </w:tbl>
    <w:p w14:paraId="239673C7" w14:textId="77777777" w:rsidR="006D00CE" w:rsidRDefault="006D00CE" w:rsidP="00D50768">
      <w:pPr>
        <w:spacing w:after="0" w:line="240" w:lineRule="auto"/>
        <w:rPr>
          <w:rFonts w:ascii="Trebuchet MS" w:eastAsia="Times New Roman" w:hAnsi="Trebuchet MS" w:cs="Times New Roman"/>
          <w:b/>
          <w:bCs/>
          <w:color w:val="000000"/>
          <w:kern w:val="0"/>
          <w:sz w:val="22"/>
          <w:szCs w:val="22"/>
          <w14:ligatures w14:val="none"/>
        </w:rPr>
      </w:pPr>
    </w:p>
    <w:p w14:paraId="6E002A53" w14:textId="77777777" w:rsidR="00A36687" w:rsidRDefault="00A36687" w:rsidP="00D50768">
      <w:pPr>
        <w:spacing w:after="0" w:line="240" w:lineRule="auto"/>
        <w:rPr>
          <w:rFonts w:ascii="Trebuchet MS" w:eastAsia="Times New Roman" w:hAnsi="Trebuchet MS" w:cs="Times New Roman"/>
          <w:b/>
          <w:bCs/>
          <w:color w:val="000000"/>
          <w:kern w:val="0"/>
          <w:sz w:val="22"/>
          <w:szCs w:val="22"/>
          <w14:ligatures w14:val="none"/>
        </w:rPr>
      </w:pPr>
    </w:p>
    <w:p w14:paraId="55AC3583" w14:textId="1AEE5F0A" w:rsidR="00A36687" w:rsidRPr="00C8177F" w:rsidRDefault="00A36687" w:rsidP="00960236">
      <w:pPr>
        <w:pStyle w:val="Heading3"/>
        <w:rPr>
          <w:b/>
          <w:bCs/>
          <w:color w:val="000000" w:themeColor="text1"/>
          <w:sz w:val="24"/>
          <w:szCs w:val="24"/>
        </w:rPr>
      </w:pPr>
      <w:r>
        <w:rPr>
          <w:b/>
          <w:bCs/>
          <w:color w:val="000000" w:themeColor="text1"/>
          <w:sz w:val="24"/>
          <w:szCs w:val="24"/>
        </w:rPr>
        <w:t>Learning Environments and Behavior:</w:t>
      </w:r>
    </w:p>
    <w:tbl>
      <w:tblPr>
        <w:tblStyle w:val="TableGrid"/>
        <w:tblW w:w="0" w:type="auto"/>
        <w:tblLook w:val="04A0" w:firstRow="1" w:lastRow="0" w:firstColumn="1" w:lastColumn="0" w:noHBand="0" w:noVBand="1"/>
      </w:tblPr>
      <w:tblGrid>
        <w:gridCol w:w="3116"/>
        <w:gridCol w:w="5069"/>
      </w:tblGrid>
      <w:tr w:rsidR="00B83764" w14:paraId="6F4FD787" w14:textId="77777777" w:rsidTr="00960236">
        <w:trPr>
          <w:tblHeader/>
        </w:trPr>
        <w:tc>
          <w:tcPr>
            <w:tcW w:w="3116" w:type="dxa"/>
            <w:shd w:val="clear" w:color="auto" w:fill="D9D9D9" w:themeFill="background1" w:themeFillShade="D9"/>
          </w:tcPr>
          <w:p w14:paraId="4A8DBD7A" w14:textId="77777777" w:rsidR="00B83764" w:rsidRDefault="00B83764"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3AAAD7D3" w14:textId="77777777" w:rsidR="00B83764" w:rsidRDefault="00B83764" w:rsidP="0035270C">
            <w:r w:rsidRPr="00AD4726">
              <w:rPr>
                <w:b/>
                <w:bCs/>
              </w:rPr>
              <w:t>Course #/Title/Grade</w:t>
            </w:r>
          </w:p>
        </w:tc>
      </w:tr>
      <w:tr w:rsidR="00B83764" w14:paraId="260D2C3F" w14:textId="77777777" w:rsidTr="00960236">
        <w:tc>
          <w:tcPr>
            <w:tcW w:w="3116" w:type="dxa"/>
          </w:tcPr>
          <w:p w14:paraId="650C5126" w14:textId="6ECCF9D5" w:rsidR="00B83764" w:rsidRDefault="00B83764" w:rsidP="0035270C">
            <w:r w:rsidRPr="00E46968">
              <w:t xml:space="preserve">Behavior </w:t>
            </w:r>
            <w:r>
              <w:t>i</w:t>
            </w:r>
            <w:r w:rsidRPr="00E46968">
              <w:t xml:space="preserve">ntervention: </w:t>
            </w:r>
            <w:r>
              <w:t>u</w:t>
            </w:r>
            <w:r w:rsidRPr="00E46968">
              <w:t>tilize positive behavior intervention strategies</w:t>
            </w:r>
          </w:p>
          <w:p w14:paraId="2492096E" w14:textId="77777777" w:rsidR="00B83764" w:rsidRDefault="00B83764" w:rsidP="0035270C"/>
        </w:tc>
        <w:sdt>
          <w:sdtPr>
            <w:id w:val="1066768809"/>
            <w:placeholder>
              <w:docPart w:val="B2B97B987CB94637919C59BC3089F0C8"/>
            </w:placeholder>
            <w:showingPlcHdr/>
          </w:sdtPr>
          <w:sdtEndPr/>
          <w:sdtContent>
            <w:tc>
              <w:tcPr>
                <w:tcW w:w="5069" w:type="dxa"/>
              </w:tcPr>
              <w:p w14:paraId="118086A6" w14:textId="77777777" w:rsidR="00B83764" w:rsidRDefault="00B83764" w:rsidP="0035270C">
                <w:r w:rsidRPr="004C4EA8">
                  <w:rPr>
                    <w:rStyle w:val="PlaceholderText"/>
                  </w:rPr>
                  <w:t>Click or tap here to enter text.</w:t>
                </w:r>
              </w:p>
            </w:tc>
          </w:sdtContent>
        </w:sdt>
      </w:tr>
      <w:tr w:rsidR="00B83764" w14:paraId="55496EE8" w14:textId="77777777" w:rsidTr="00960236">
        <w:tc>
          <w:tcPr>
            <w:tcW w:w="3116" w:type="dxa"/>
          </w:tcPr>
          <w:p w14:paraId="6267230F" w14:textId="2852D9B1" w:rsidR="00B83764" w:rsidRPr="00AD4726" w:rsidRDefault="00B83764" w:rsidP="0035270C">
            <w:r>
              <w:t>Effective c</w:t>
            </w:r>
            <w:r w:rsidRPr="00E46968">
              <w:t xml:space="preserve">lassroom </w:t>
            </w:r>
            <w:r>
              <w:t>m</w:t>
            </w:r>
            <w:r w:rsidRPr="00E46968">
              <w:t>anagement</w:t>
            </w:r>
            <w:r>
              <w:t xml:space="preserve"> strategies</w:t>
            </w:r>
          </w:p>
          <w:p w14:paraId="29B8DCCE" w14:textId="77777777" w:rsidR="00B83764" w:rsidRDefault="00B83764" w:rsidP="0035270C"/>
        </w:tc>
        <w:sdt>
          <w:sdtPr>
            <w:id w:val="-878322232"/>
            <w:placeholder>
              <w:docPart w:val="84236BD175944519B9912BCEB5BB8428"/>
            </w:placeholder>
            <w:showingPlcHdr/>
          </w:sdtPr>
          <w:sdtEndPr/>
          <w:sdtContent>
            <w:tc>
              <w:tcPr>
                <w:tcW w:w="5069" w:type="dxa"/>
              </w:tcPr>
              <w:p w14:paraId="33FB82F5" w14:textId="77777777" w:rsidR="00B83764" w:rsidRDefault="00B83764" w:rsidP="0035270C">
                <w:r w:rsidRPr="004C4EA8">
                  <w:rPr>
                    <w:rStyle w:val="PlaceholderText"/>
                  </w:rPr>
                  <w:t>Click or tap here to enter text.</w:t>
                </w:r>
              </w:p>
            </w:tc>
          </w:sdtContent>
        </w:sdt>
      </w:tr>
      <w:tr w:rsidR="00B83764" w14:paraId="4D9E8517" w14:textId="77777777" w:rsidTr="00960236">
        <w:tc>
          <w:tcPr>
            <w:tcW w:w="3116" w:type="dxa"/>
          </w:tcPr>
          <w:p w14:paraId="7D309FBB" w14:textId="6F0C2D65" w:rsidR="00B83764" w:rsidRDefault="00B83764" w:rsidP="0035270C">
            <w:r w:rsidRPr="007E190E">
              <w:t xml:space="preserve">Culturally </w:t>
            </w:r>
            <w:r>
              <w:t>r</w:t>
            </w:r>
            <w:r w:rsidRPr="007E190E">
              <w:t xml:space="preserve">esponsive </w:t>
            </w:r>
            <w:r>
              <w:t>p</w:t>
            </w:r>
            <w:r w:rsidRPr="007E190E">
              <w:t xml:space="preserve">ractices: </w:t>
            </w:r>
            <w:r>
              <w:t>c</w:t>
            </w:r>
            <w:r w:rsidRPr="007E190E">
              <w:t xml:space="preserve">reate safe, inclusive, culturally responsive learning </w:t>
            </w:r>
            <w:r>
              <w:t>environments</w:t>
            </w:r>
            <w:r w:rsidRPr="007E190E">
              <w:t xml:space="preserve"> for all students, especially those with exceptionalities</w:t>
            </w:r>
          </w:p>
          <w:p w14:paraId="4D6CC6E3" w14:textId="77777777" w:rsidR="00B83764" w:rsidRDefault="00B83764" w:rsidP="0035270C"/>
        </w:tc>
        <w:sdt>
          <w:sdtPr>
            <w:id w:val="-796072256"/>
            <w:placeholder>
              <w:docPart w:val="52A5689EE12A4EF6B67445B8BC25602A"/>
            </w:placeholder>
            <w:showingPlcHdr/>
          </w:sdtPr>
          <w:sdtEndPr/>
          <w:sdtContent>
            <w:tc>
              <w:tcPr>
                <w:tcW w:w="5069" w:type="dxa"/>
              </w:tcPr>
              <w:p w14:paraId="6116D957" w14:textId="77777777" w:rsidR="00B83764" w:rsidRDefault="00B83764" w:rsidP="0035270C">
                <w:r w:rsidRPr="004C4EA8">
                  <w:rPr>
                    <w:rStyle w:val="PlaceholderText"/>
                  </w:rPr>
                  <w:t>Click or tap here to enter text.</w:t>
                </w:r>
              </w:p>
            </w:tc>
          </w:sdtContent>
        </w:sdt>
      </w:tr>
    </w:tbl>
    <w:p w14:paraId="0D6B9B30" w14:textId="77777777" w:rsidR="00A36687" w:rsidRDefault="00A36687" w:rsidP="00D50768">
      <w:pPr>
        <w:spacing w:after="0" w:line="240" w:lineRule="auto"/>
        <w:rPr>
          <w:rFonts w:ascii="Trebuchet MS" w:eastAsia="Times New Roman" w:hAnsi="Trebuchet MS" w:cs="Times New Roman"/>
          <w:b/>
          <w:bCs/>
          <w:color w:val="000000"/>
          <w:kern w:val="0"/>
          <w:sz w:val="22"/>
          <w:szCs w:val="22"/>
          <w14:ligatures w14:val="none"/>
        </w:rPr>
      </w:pPr>
    </w:p>
    <w:p w14:paraId="67CE84B0" w14:textId="42BAB07B" w:rsidR="00A36687" w:rsidRPr="00C8177F" w:rsidRDefault="00A36687" w:rsidP="00960236">
      <w:pPr>
        <w:pStyle w:val="Heading3"/>
        <w:rPr>
          <w:b/>
          <w:bCs/>
          <w:color w:val="000000" w:themeColor="text1"/>
          <w:sz w:val="24"/>
          <w:szCs w:val="24"/>
        </w:rPr>
      </w:pPr>
      <w:r>
        <w:rPr>
          <w:b/>
          <w:bCs/>
          <w:color w:val="000000" w:themeColor="text1"/>
          <w:sz w:val="24"/>
          <w:szCs w:val="24"/>
        </w:rPr>
        <w:lastRenderedPageBreak/>
        <w:t>Instructional Planning and Delivery:</w:t>
      </w:r>
    </w:p>
    <w:tbl>
      <w:tblPr>
        <w:tblStyle w:val="TableGrid"/>
        <w:tblW w:w="0" w:type="auto"/>
        <w:tblLook w:val="04A0" w:firstRow="1" w:lastRow="0" w:firstColumn="1" w:lastColumn="0" w:noHBand="0" w:noVBand="1"/>
      </w:tblPr>
      <w:tblGrid>
        <w:gridCol w:w="3116"/>
        <w:gridCol w:w="5069"/>
      </w:tblGrid>
      <w:tr w:rsidR="00B83764" w14:paraId="6A877BF9" w14:textId="77777777" w:rsidTr="00960236">
        <w:trPr>
          <w:tblHeader/>
        </w:trPr>
        <w:tc>
          <w:tcPr>
            <w:tcW w:w="3116" w:type="dxa"/>
            <w:shd w:val="clear" w:color="auto" w:fill="D9D9D9" w:themeFill="background1" w:themeFillShade="D9"/>
          </w:tcPr>
          <w:p w14:paraId="78C552F0" w14:textId="77777777" w:rsidR="00B83764" w:rsidRDefault="00B83764"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450BBCD2" w14:textId="77777777" w:rsidR="00B83764" w:rsidRDefault="00B83764" w:rsidP="0035270C">
            <w:r w:rsidRPr="00AD4726">
              <w:rPr>
                <w:b/>
                <w:bCs/>
              </w:rPr>
              <w:t>Course #/Title/Grade</w:t>
            </w:r>
          </w:p>
        </w:tc>
      </w:tr>
      <w:tr w:rsidR="00B83764" w14:paraId="197EB590" w14:textId="77777777" w:rsidTr="00960236">
        <w:tc>
          <w:tcPr>
            <w:tcW w:w="3116" w:type="dxa"/>
          </w:tcPr>
          <w:p w14:paraId="6AABFFCF" w14:textId="0673A6DC" w:rsidR="00B83764" w:rsidRDefault="00B83764" w:rsidP="0035270C">
            <w:r w:rsidRPr="00E46968">
              <w:t xml:space="preserve">Lesson </w:t>
            </w:r>
            <w:r>
              <w:t>p</w:t>
            </w:r>
            <w:r w:rsidRPr="00E46968">
              <w:t xml:space="preserve">lanning: </w:t>
            </w:r>
            <w:r>
              <w:t>b</w:t>
            </w:r>
            <w:r w:rsidRPr="00E46968">
              <w:t>ased on a variety of settings (co-teaching, small group instruction, 1:1, etc)</w:t>
            </w:r>
          </w:p>
          <w:p w14:paraId="638187CE" w14:textId="77777777" w:rsidR="00B83764" w:rsidRDefault="00B83764" w:rsidP="0035270C"/>
        </w:tc>
        <w:sdt>
          <w:sdtPr>
            <w:id w:val="-521552848"/>
            <w:placeholder>
              <w:docPart w:val="19570F3D109C4C97847FB4154A98C7C3"/>
            </w:placeholder>
            <w:showingPlcHdr/>
          </w:sdtPr>
          <w:sdtEndPr/>
          <w:sdtContent>
            <w:tc>
              <w:tcPr>
                <w:tcW w:w="5069" w:type="dxa"/>
              </w:tcPr>
              <w:p w14:paraId="7B43E158" w14:textId="77777777" w:rsidR="00B83764" w:rsidRDefault="00B83764" w:rsidP="0035270C">
                <w:r w:rsidRPr="004C4EA8">
                  <w:rPr>
                    <w:rStyle w:val="PlaceholderText"/>
                  </w:rPr>
                  <w:t>Click or tap here to enter text.</w:t>
                </w:r>
              </w:p>
            </w:tc>
          </w:sdtContent>
        </w:sdt>
      </w:tr>
      <w:tr w:rsidR="00B83764" w14:paraId="1F0E7855" w14:textId="77777777" w:rsidTr="00960236">
        <w:tc>
          <w:tcPr>
            <w:tcW w:w="3116" w:type="dxa"/>
          </w:tcPr>
          <w:p w14:paraId="2D080618" w14:textId="7EC13F4F" w:rsidR="00B83764" w:rsidRPr="00AD4726" w:rsidRDefault="00B83764" w:rsidP="0035270C">
            <w:r w:rsidRPr="00022A86">
              <w:t xml:space="preserve">Differentiating </w:t>
            </w:r>
            <w:r>
              <w:t>i</w:t>
            </w:r>
            <w:r w:rsidRPr="00022A86">
              <w:t xml:space="preserve">nstruction for </w:t>
            </w:r>
            <w:r>
              <w:t>l</w:t>
            </w:r>
            <w:r w:rsidRPr="00022A86">
              <w:t xml:space="preserve">earners with </w:t>
            </w:r>
            <w:r>
              <w:t>d</w:t>
            </w:r>
            <w:r w:rsidRPr="00022A86">
              <w:t xml:space="preserve">iverse </w:t>
            </w:r>
            <w:r>
              <w:t>n</w:t>
            </w:r>
            <w:r w:rsidRPr="00022A86">
              <w:t>eeds</w:t>
            </w:r>
            <w:r>
              <w:t>, using</w:t>
            </w:r>
            <w:r w:rsidRPr="00A0529F">
              <w:t xml:space="preserve"> </w:t>
            </w:r>
            <w:r>
              <w:t>r</w:t>
            </w:r>
            <w:r w:rsidRPr="00A0529F">
              <w:t>esearch</w:t>
            </w:r>
            <w:r>
              <w:t>-</w:t>
            </w:r>
            <w:r w:rsidRPr="00A0529F">
              <w:t>based</w:t>
            </w:r>
            <w:r>
              <w:t xml:space="preserve"> and </w:t>
            </w:r>
            <w:r w:rsidRPr="00A0529F">
              <w:t>developmentally appropriate interventions</w:t>
            </w:r>
          </w:p>
          <w:p w14:paraId="27DE83B6" w14:textId="77777777" w:rsidR="00B83764" w:rsidRDefault="00B83764" w:rsidP="0035270C"/>
        </w:tc>
        <w:sdt>
          <w:sdtPr>
            <w:id w:val="1884206544"/>
            <w:placeholder>
              <w:docPart w:val="578EDD9F8B4A46B7ACA6786A9D0E6BC5"/>
            </w:placeholder>
            <w:showingPlcHdr/>
          </w:sdtPr>
          <w:sdtEndPr/>
          <w:sdtContent>
            <w:tc>
              <w:tcPr>
                <w:tcW w:w="5069" w:type="dxa"/>
              </w:tcPr>
              <w:p w14:paraId="1E6FB16A" w14:textId="77777777" w:rsidR="00B83764" w:rsidRDefault="00B83764" w:rsidP="0035270C">
                <w:r w:rsidRPr="004C4EA8">
                  <w:rPr>
                    <w:rStyle w:val="PlaceholderText"/>
                  </w:rPr>
                  <w:t>Click or tap here to enter text.</w:t>
                </w:r>
              </w:p>
            </w:tc>
          </w:sdtContent>
        </w:sdt>
      </w:tr>
      <w:tr w:rsidR="00B83764" w14:paraId="5787CE31" w14:textId="77777777" w:rsidTr="00960236">
        <w:tc>
          <w:tcPr>
            <w:tcW w:w="3116" w:type="dxa"/>
          </w:tcPr>
          <w:p w14:paraId="092B0762" w14:textId="389126AC" w:rsidR="00B83764" w:rsidRDefault="00B83764" w:rsidP="0035270C">
            <w:r w:rsidRPr="00022A86">
              <w:t xml:space="preserve">Transition and </w:t>
            </w:r>
            <w:r>
              <w:t>s</w:t>
            </w:r>
            <w:r w:rsidRPr="00022A86">
              <w:t xml:space="preserve">econdary </w:t>
            </w:r>
            <w:r>
              <w:t>s</w:t>
            </w:r>
            <w:r w:rsidRPr="00022A86">
              <w:t xml:space="preserve">ervices: </w:t>
            </w:r>
            <w:r>
              <w:t>t</w:t>
            </w:r>
            <w:r w:rsidRPr="00022A86">
              <w:t>ransition goals, services, and instruction to support post-secondary readiness</w:t>
            </w:r>
          </w:p>
          <w:p w14:paraId="52C6FE69" w14:textId="77777777" w:rsidR="00B83764" w:rsidRDefault="00B83764" w:rsidP="0035270C"/>
        </w:tc>
        <w:sdt>
          <w:sdtPr>
            <w:id w:val="63685523"/>
            <w:placeholder>
              <w:docPart w:val="F9293F34EF15446CA368B1D503A05E14"/>
            </w:placeholder>
            <w:showingPlcHdr/>
          </w:sdtPr>
          <w:sdtEndPr/>
          <w:sdtContent>
            <w:tc>
              <w:tcPr>
                <w:tcW w:w="5069" w:type="dxa"/>
              </w:tcPr>
              <w:p w14:paraId="371AEABF" w14:textId="77777777" w:rsidR="00B83764" w:rsidRDefault="00B83764" w:rsidP="0035270C">
                <w:r w:rsidRPr="004C4EA8">
                  <w:rPr>
                    <w:rStyle w:val="PlaceholderText"/>
                  </w:rPr>
                  <w:t>Click or tap here to enter text.</w:t>
                </w:r>
              </w:p>
            </w:tc>
          </w:sdtContent>
        </w:sdt>
      </w:tr>
      <w:tr w:rsidR="00B83764" w14:paraId="6A82A379" w14:textId="77777777" w:rsidTr="00960236">
        <w:tc>
          <w:tcPr>
            <w:tcW w:w="3116" w:type="dxa"/>
          </w:tcPr>
          <w:p w14:paraId="5101C227" w14:textId="77777777" w:rsidR="00B83764" w:rsidRDefault="00B83764" w:rsidP="0035270C">
            <w:r w:rsidRPr="00F42A73">
              <w:t xml:space="preserve">Assistive </w:t>
            </w:r>
            <w:r>
              <w:t>t</w:t>
            </w:r>
            <w:r w:rsidRPr="00F42A73">
              <w:t xml:space="preserve">echnology: </w:t>
            </w:r>
            <w:r>
              <w:t>c</w:t>
            </w:r>
            <w:r w:rsidRPr="00F42A73">
              <w:t>hoose and implement</w:t>
            </w:r>
            <w:r>
              <w:t xml:space="preserve"> </w:t>
            </w:r>
            <w:r w:rsidRPr="00F42A73">
              <w:t>assistive technology that enhances learning and access to instruction/assessment</w:t>
            </w:r>
          </w:p>
          <w:p w14:paraId="2A83B7F1" w14:textId="5777D4CF" w:rsidR="00B83764" w:rsidRPr="00022A86" w:rsidRDefault="00B83764" w:rsidP="0035270C"/>
        </w:tc>
        <w:sdt>
          <w:sdtPr>
            <w:id w:val="633687446"/>
            <w:placeholder>
              <w:docPart w:val="3CFE76B39EC24AC9951BE4BF26F76C9F"/>
            </w:placeholder>
            <w:showingPlcHdr/>
          </w:sdtPr>
          <w:sdtEndPr/>
          <w:sdtContent>
            <w:tc>
              <w:tcPr>
                <w:tcW w:w="5069" w:type="dxa"/>
              </w:tcPr>
              <w:p w14:paraId="1A346342" w14:textId="6505E6D0" w:rsidR="00B83764" w:rsidRDefault="00B83764" w:rsidP="0035270C">
                <w:r w:rsidRPr="004C4EA8">
                  <w:rPr>
                    <w:rStyle w:val="PlaceholderText"/>
                  </w:rPr>
                  <w:t>Click or tap here to enter text.</w:t>
                </w:r>
              </w:p>
            </w:tc>
          </w:sdtContent>
        </w:sdt>
      </w:tr>
    </w:tbl>
    <w:p w14:paraId="7392BE11" w14:textId="77777777" w:rsidR="00C81E22" w:rsidRDefault="00C81E22" w:rsidP="00D50768">
      <w:pPr>
        <w:spacing w:after="0" w:line="240" w:lineRule="auto"/>
        <w:rPr>
          <w:rFonts w:ascii="Trebuchet MS" w:eastAsia="Times New Roman" w:hAnsi="Trebuchet MS" w:cs="Times New Roman"/>
          <w:b/>
          <w:bCs/>
          <w:color w:val="000000"/>
          <w:kern w:val="0"/>
          <w:sz w:val="22"/>
          <w:szCs w:val="22"/>
          <w14:ligatures w14:val="none"/>
        </w:rPr>
      </w:pPr>
    </w:p>
    <w:p w14:paraId="33C9CEF0" w14:textId="6843EB9B" w:rsidR="00A36687" w:rsidRPr="00C8177F" w:rsidRDefault="00A36687" w:rsidP="00960236">
      <w:pPr>
        <w:pStyle w:val="Heading3"/>
        <w:rPr>
          <w:b/>
          <w:bCs/>
          <w:color w:val="000000" w:themeColor="text1"/>
          <w:sz w:val="24"/>
          <w:szCs w:val="24"/>
        </w:rPr>
      </w:pPr>
      <w:r>
        <w:rPr>
          <w:b/>
          <w:bCs/>
          <w:color w:val="000000" w:themeColor="text1"/>
          <w:sz w:val="24"/>
          <w:szCs w:val="24"/>
        </w:rPr>
        <w:t>Assessment, Identification, and Eligibility:</w:t>
      </w:r>
    </w:p>
    <w:tbl>
      <w:tblPr>
        <w:tblStyle w:val="TableGrid"/>
        <w:tblW w:w="0" w:type="auto"/>
        <w:tblLook w:val="04A0" w:firstRow="1" w:lastRow="0" w:firstColumn="1" w:lastColumn="0" w:noHBand="0" w:noVBand="1"/>
      </w:tblPr>
      <w:tblGrid>
        <w:gridCol w:w="3116"/>
        <w:gridCol w:w="5069"/>
      </w:tblGrid>
      <w:tr w:rsidR="00B83764" w14:paraId="684B1E5A" w14:textId="77777777" w:rsidTr="00960236">
        <w:trPr>
          <w:tblHeader/>
        </w:trPr>
        <w:tc>
          <w:tcPr>
            <w:tcW w:w="3116" w:type="dxa"/>
            <w:shd w:val="clear" w:color="auto" w:fill="D9D9D9" w:themeFill="background1" w:themeFillShade="D9"/>
          </w:tcPr>
          <w:p w14:paraId="60148BE7" w14:textId="77777777" w:rsidR="00B83764" w:rsidRDefault="00B83764"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0F47F809" w14:textId="77777777" w:rsidR="00B83764" w:rsidRDefault="00B83764" w:rsidP="0035270C">
            <w:r w:rsidRPr="00AD4726">
              <w:rPr>
                <w:b/>
                <w:bCs/>
              </w:rPr>
              <w:t>Course #/Title/Grade</w:t>
            </w:r>
          </w:p>
        </w:tc>
      </w:tr>
      <w:tr w:rsidR="00B83764" w14:paraId="1E33957D" w14:textId="77777777" w:rsidTr="00960236">
        <w:tc>
          <w:tcPr>
            <w:tcW w:w="3116" w:type="dxa"/>
          </w:tcPr>
          <w:p w14:paraId="24D85005" w14:textId="38516993" w:rsidR="00B83764" w:rsidRDefault="00B83764" w:rsidP="0035270C">
            <w:r>
              <w:t>Conducting formal and informal assessments</w:t>
            </w:r>
          </w:p>
          <w:p w14:paraId="198283D2" w14:textId="77777777" w:rsidR="00B83764" w:rsidRDefault="00B83764" w:rsidP="0035270C"/>
        </w:tc>
        <w:sdt>
          <w:sdtPr>
            <w:id w:val="61081046"/>
            <w:placeholder>
              <w:docPart w:val="7FECF22347EA45768CA39D86C03BD2C9"/>
            </w:placeholder>
            <w:showingPlcHdr/>
          </w:sdtPr>
          <w:sdtEndPr/>
          <w:sdtContent>
            <w:tc>
              <w:tcPr>
                <w:tcW w:w="5069" w:type="dxa"/>
              </w:tcPr>
              <w:p w14:paraId="3F07C503" w14:textId="77777777" w:rsidR="00B83764" w:rsidRDefault="00B83764" w:rsidP="0035270C">
                <w:r w:rsidRPr="004C4EA8">
                  <w:rPr>
                    <w:rStyle w:val="PlaceholderText"/>
                  </w:rPr>
                  <w:t>Click or tap here to enter text.</w:t>
                </w:r>
              </w:p>
            </w:tc>
          </w:sdtContent>
        </w:sdt>
      </w:tr>
      <w:tr w:rsidR="00B83764" w14:paraId="7C83E72C" w14:textId="77777777" w:rsidTr="00960236">
        <w:tc>
          <w:tcPr>
            <w:tcW w:w="3116" w:type="dxa"/>
          </w:tcPr>
          <w:p w14:paraId="5C1114C0" w14:textId="77777777" w:rsidR="00B83764" w:rsidRDefault="00B83764" w:rsidP="00A36687">
            <w:r>
              <w:t>Using data to inform instruction and eligibility decisions</w:t>
            </w:r>
          </w:p>
          <w:p w14:paraId="166069C9" w14:textId="7EFF4A04" w:rsidR="00B83764" w:rsidRDefault="00B83764" w:rsidP="00A36687"/>
        </w:tc>
        <w:sdt>
          <w:sdtPr>
            <w:id w:val="-1119301222"/>
            <w:placeholder>
              <w:docPart w:val="E656D655B42944A7A70484528142ECB4"/>
            </w:placeholder>
            <w:showingPlcHdr/>
          </w:sdtPr>
          <w:sdtEndPr/>
          <w:sdtContent>
            <w:tc>
              <w:tcPr>
                <w:tcW w:w="5069" w:type="dxa"/>
              </w:tcPr>
              <w:p w14:paraId="0BC70BA8" w14:textId="77777777" w:rsidR="00B83764" w:rsidRDefault="00B83764" w:rsidP="0035270C">
                <w:r w:rsidRPr="004C4EA8">
                  <w:rPr>
                    <w:rStyle w:val="PlaceholderText"/>
                  </w:rPr>
                  <w:t>Click or tap here to enter text.</w:t>
                </w:r>
              </w:p>
            </w:tc>
          </w:sdtContent>
        </w:sdt>
      </w:tr>
      <w:tr w:rsidR="00B83764" w14:paraId="2C6FC8F9" w14:textId="77777777" w:rsidTr="00960236">
        <w:tc>
          <w:tcPr>
            <w:tcW w:w="3116" w:type="dxa"/>
          </w:tcPr>
          <w:p w14:paraId="59C08475" w14:textId="0A9DC285" w:rsidR="00B83764" w:rsidRDefault="00B83764" w:rsidP="0035270C">
            <w:r>
              <w:t>Understanding ethical and legal considerations in assessment</w:t>
            </w:r>
          </w:p>
        </w:tc>
        <w:sdt>
          <w:sdtPr>
            <w:id w:val="-634248070"/>
            <w:placeholder>
              <w:docPart w:val="7121E0F8C8D444118955435E862C4FC2"/>
            </w:placeholder>
            <w:showingPlcHdr/>
          </w:sdtPr>
          <w:sdtEndPr/>
          <w:sdtContent>
            <w:tc>
              <w:tcPr>
                <w:tcW w:w="5069" w:type="dxa"/>
              </w:tcPr>
              <w:p w14:paraId="49A65B23" w14:textId="77777777" w:rsidR="00B83764" w:rsidRDefault="00B83764" w:rsidP="0035270C">
                <w:r w:rsidRPr="004C4EA8">
                  <w:rPr>
                    <w:rStyle w:val="PlaceholderText"/>
                  </w:rPr>
                  <w:t>Click or tap here to enter text.</w:t>
                </w:r>
              </w:p>
            </w:tc>
          </w:sdtContent>
        </w:sdt>
      </w:tr>
    </w:tbl>
    <w:p w14:paraId="434C9BEE" w14:textId="28C52C9A" w:rsidR="00A36687" w:rsidRPr="00C8177F" w:rsidRDefault="00A36687" w:rsidP="00960236">
      <w:pPr>
        <w:pStyle w:val="Heading3"/>
        <w:rPr>
          <w:b/>
          <w:bCs/>
          <w:color w:val="000000" w:themeColor="text1"/>
          <w:sz w:val="24"/>
          <w:szCs w:val="24"/>
        </w:rPr>
      </w:pPr>
      <w:r>
        <w:rPr>
          <w:b/>
          <w:bCs/>
          <w:color w:val="000000" w:themeColor="text1"/>
          <w:sz w:val="24"/>
          <w:szCs w:val="24"/>
        </w:rPr>
        <w:lastRenderedPageBreak/>
        <w:t>Foundations and Professional Responsibilities:</w:t>
      </w:r>
    </w:p>
    <w:tbl>
      <w:tblPr>
        <w:tblStyle w:val="TableGrid"/>
        <w:tblW w:w="0" w:type="auto"/>
        <w:tblLook w:val="04A0" w:firstRow="1" w:lastRow="0" w:firstColumn="1" w:lastColumn="0" w:noHBand="0" w:noVBand="1"/>
      </w:tblPr>
      <w:tblGrid>
        <w:gridCol w:w="3116"/>
        <w:gridCol w:w="5069"/>
      </w:tblGrid>
      <w:tr w:rsidR="00B83764" w14:paraId="7C908A0E" w14:textId="77777777" w:rsidTr="00960236">
        <w:trPr>
          <w:tblHeader/>
        </w:trPr>
        <w:tc>
          <w:tcPr>
            <w:tcW w:w="3116" w:type="dxa"/>
            <w:shd w:val="clear" w:color="auto" w:fill="D9D9D9" w:themeFill="background1" w:themeFillShade="D9"/>
          </w:tcPr>
          <w:p w14:paraId="6D06C86F" w14:textId="77777777" w:rsidR="00B83764" w:rsidRDefault="00B83764" w:rsidP="0035270C">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38443566" w14:textId="77777777" w:rsidR="00B83764" w:rsidRDefault="00B83764" w:rsidP="0035270C">
            <w:r w:rsidRPr="00AD4726">
              <w:rPr>
                <w:b/>
                <w:bCs/>
              </w:rPr>
              <w:t>Course #/Title/Grade</w:t>
            </w:r>
          </w:p>
        </w:tc>
      </w:tr>
      <w:tr w:rsidR="00B83764" w14:paraId="774DD887" w14:textId="77777777" w:rsidTr="00960236">
        <w:tc>
          <w:tcPr>
            <w:tcW w:w="3116" w:type="dxa"/>
          </w:tcPr>
          <w:p w14:paraId="500D3BBD" w14:textId="654243FC" w:rsidR="00B83764" w:rsidRDefault="00B83764" w:rsidP="0035270C">
            <w:r>
              <w:t>Understanding of federal laws and procedural safeguards</w:t>
            </w:r>
          </w:p>
          <w:p w14:paraId="26B996DB" w14:textId="77777777" w:rsidR="00B83764" w:rsidRDefault="00B83764" w:rsidP="0035270C"/>
        </w:tc>
        <w:sdt>
          <w:sdtPr>
            <w:id w:val="-645211305"/>
            <w:placeholder>
              <w:docPart w:val="2BB1EEF1BF5E443D9AEDF3ED08F04C3E"/>
            </w:placeholder>
            <w:showingPlcHdr/>
          </w:sdtPr>
          <w:sdtEndPr/>
          <w:sdtContent>
            <w:tc>
              <w:tcPr>
                <w:tcW w:w="5069" w:type="dxa"/>
              </w:tcPr>
              <w:p w14:paraId="38DD1731" w14:textId="77777777" w:rsidR="00B83764" w:rsidRDefault="00B83764" w:rsidP="0035270C">
                <w:r w:rsidRPr="004C4EA8">
                  <w:rPr>
                    <w:rStyle w:val="PlaceholderText"/>
                  </w:rPr>
                  <w:t>Click or tap here to enter text.</w:t>
                </w:r>
              </w:p>
            </w:tc>
          </w:sdtContent>
        </w:sdt>
      </w:tr>
      <w:tr w:rsidR="00B83764" w14:paraId="11FF74DA" w14:textId="77777777" w:rsidTr="00960236">
        <w:tc>
          <w:tcPr>
            <w:tcW w:w="3116" w:type="dxa"/>
          </w:tcPr>
          <w:p w14:paraId="00789953" w14:textId="0ED0AA92" w:rsidR="00B83764" w:rsidRPr="00AD4726" w:rsidRDefault="00B83764" w:rsidP="0035270C">
            <w:r>
              <w:t>Demonstrating knowledge of the roles of individuals with exceptionalities, families, and school and community personnel in the planning of an IEP</w:t>
            </w:r>
          </w:p>
          <w:p w14:paraId="2D9EB662" w14:textId="77777777" w:rsidR="00B83764" w:rsidRDefault="00B83764" w:rsidP="0035270C"/>
        </w:tc>
        <w:sdt>
          <w:sdtPr>
            <w:id w:val="747927378"/>
            <w:placeholder>
              <w:docPart w:val="3554C120A7D941A7B68E8653ECA82AE7"/>
            </w:placeholder>
            <w:showingPlcHdr/>
          </w:sdtPr>
          <w:sdtEndPr/>
          <w:sdtContent>
            <w:tc>
              <w:tcPr>
                <w:tcW w:w="5069" w:type="dxa"/>
              </w:tcPr>
              <w:p w14:paraId="3CC78E0B" w14:textId="77777777" w:rsidR="00B83764" w:rsidRDefault="00B83764" w:rsidP="0035270C">
                <w:r w:rsidRPr="004C4EA8">
                  <w:rPr>
                    <w:rStyle w:val="PlaceholderText"/>
                  </w:rPr>
                  <w:t>Click or tap here to enter text.</w:t>
                </w:r>
              </w:p>
            </w:tc>
          </w:sdtContent>
        </w:sdt>
      </w:tr>
      <w:tr w:rsidR="00B83764" w14:paraId="4FE204C7" w14:textId="77777777" w:rsidTr="00960236">
        <w:tc>
          <w:tcPr>
            <w:tcW w:w="3116" w:type="dxa"/>
          </w:tcPr>
          <w:p w14:paraId="1032823A" w14:textId="438743CF" w:rsidR="00B83764" w:rsidRDefault="00B83764" w:rsidP="0035270C">
            <w:r>
              <w:t>Promoting inclusive practices and advocacy</w:t>
            </w:r>
          </w:p>
          <w:p w14:paraId="7CBA92EE" w14:textId="77777777" w:rsidR="00B83764" w:rsidRDefault="00B83764" w:rsidP="0035270C"/>
        </w:tc>
        <w:sdt>
          <w:sdtPr>
            <w:id w:val="-1317640089"/>
            <w:placeholder>
              <w:docPart w:val="1BE4CA32F630416D9E4561FCEF4732B7"/>
            </w:placeholder>
            <w:showingPlcHdr/>
          </w:sdtPr>
          <w:sdtEndPr/>
          <w:sdtContent>
            <w:tc>
              <w:tcPr>
                <w:tcW w:w="5069" w:type="dxa"/>
              </w:tcPr>
              <w:p w14:paraId="1CA3A694" w14:textId="77777777" w:rsidR="00B83764" w:rsidRDefault="00B83764" w:rsidP="0035270C">
                <w:r w:rsidRPr="004C4EA8">
                  <w:rPr>
                    <w:rStyle w:val="PlaceholderText"/>
                  </w:rPr>
                  <w:t>Click or tap here to enter text.</w:t>
                </w:r>
              </w:p>
            </w:tc>
          </w:sdtContent>
        </w:sdt>
      </w:tr>
      <w:tr w:rsidR="00B83764" w14:paraId="78417B65" w14:textId="77777777" w:rsidTr="00960236">
        <w:tc>
          <w:tcPr>
            <w:tcW w:w="3116" w:type="dxa"/>
          </w:tcPr>
          <w:p w14:paraId="0F9468C6" w14:textId="77777777" w:rsidR="00B83764" w:rsidRDefault="00B83764" w:rsidP="0035270C">
            <w:r>
              <w:t>Communicating and collaborating with families and teams</w:t>
            </w:r>
          </w:p>
          <w:p w14:paraId="7D9BBA2F" w14:textId="0327DB57" w:rsidR="00B83764" w:rsidRDefault="00B83764" w:rsidP="0035270C"/>
        </w:tc>
        <w:sdt>
          <w:sdtPr>
            <w:id w:val="-252203912"/>
            <w:placeholder>
              <w:docPart w:val="20BFB226623E48969D0A0488E246D5FC"/>
            </w:placeholder>
            <w:showingPlcHdr/>
          </w:sdtPr>
          <w:sdtEndPr/>
          <w:sdtContent>
            <w:tc>
              <w:tcPr>
                <w:tcW w:w="5069" w:type="dxa"/>
              </w:tcPr>
              <w:p w14:paraId="5A428C1E" w14:textId="6E031194" w:rsidR="00B83764" w:rsidRDefault="00B83764" w:rsidP="0035270C">
                <w:r w:rsidRPr="004C4EA8">
                  <w:rPr>
                    <w:rStyle w:val="PlaceholderText"/>
                  </w:rPr>
                  <w:t>Click or tap here to enter text.</w:t>
                </w:r>
              </w:p>
            </w:tc>
          </w:sdtContent>
        </w:sdt>
      </w:tr>
    </w:tbl>
    <w:p w14:paraId="02773104" w14:textId="77777777" w:rsidR="00C956B6" w:rsidRDefault="00C956B6" w:rsidP="00D557C2"/>
    <w:p w14:paraId="35526663" w14:textId="77777777" w:rsidR="000D03AD" w:rsidRDefault="000D03AD" w:rsidP="00D557C2"/>
    <w:p w14:paraId="3461C20A" w14:textId="77777777" w:rsidR="000D03AD" w:rsidRPr="00A845FC" w:rsidRDefault="000D03AD" w:rsidP="00960236">
      <w:pP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5DC6F2E9" w14:textId="77777777" w:rsidR="000D03AD" w:rsidRDefault="000D03AD" w:rsidP="00D557C2"/>
    <w:sectPr w:rsidR="000D03AD" w:rsidSect="00C036C2">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916CCD" w14:textId="77777777" w:rsidR="00320740" w:rsidRDefault="00320740" w:rsidP="00247CB5">
      <w:pPr>
        <w:spacing w:after="0" w:line="240" w:lineRule="auto"/>
      </w:pPr>
      <w:r>
        <w:separator/>
      </w:r>
    </w:p>
  </w:endnote>
  <w:endnote w:type="continuationSeparator" w:id="0">
    <w:p w14:paraId="6060A8D1" w14:textId="77777777" w:rsidR="00320740" w:rsidRDefault="00320740"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576112" w14:textId="77777777" w:rsidR="00320740" w:rsidRDefault="00320740" w:rsidP="00247CB5">
      <w:pPr>
        <w:spacing w:after="0" w:line="240" w:lineRule="auto"/>
      </w:pPr>
      <w:r>
        <w:separator/>
      </w:r>
    </w:p>
  </w:footnote>
  <w:footnote w:type="continuationSeparator" w:id="0">
    <w:p w14:paraId="598DCDBF" w14:textId="77777777" w:rsidR="00320740" w:rsidRDefault="00320740"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90F51FF"/>
    <w:multiLevelType w:val="multilevel"/>
    <w:tmpl w:val="E7D67F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051005"/>
    <w:multiLevelType w:val="multilevel"/>
    <w:tmpl w:val="90A0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C82712"/>
    <w:multiLevelType w:val="multilevel"/>
    <w:tmpl w:val="0ED8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533741"/>
    <w:multiLevelType w:val="hybridMultilevel"/>
    <w:tmpl w:val="A16EA7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7"/>
  </w:num>
  <w:num w:numId="2" w16cid:durableId="1287931480">
    <w:abstractNumId w:val="24"/>
  </w:num>
  <w:num w:numId="3" w16cid:durableId="709914026">
    <w:abstractNumId w:val="29"/>
  </w:num>
  <w:num w:numId="4" w16cid:durableId="1934049431">
    <w:abstractNumId w:val="41"/>
  </w:num>
  <w:num w:numId="5" w16cid:durableId="1597401095">
    <w:abstractNumId w:val="7"/>
  </w:num>
  <w:num w:numId="6" w16cid:durableId="1972515934">
    <w:abstractNumId w:val="14"/>
  </w:num>
  <w:num w:numId="7" w16cid:durableId="1072657260">
    <w:abstractNumId w:val="23"/>
  </w:num>
  <w:num w:numId="8" w16cid:durableId="1300568501">
    <w:abstractNumId w:val="30"/>
  </w:num>
  <w:num w:numId="9" w16cid:durableId="287468638">
    <w:abstractNumId w:val="45"/>
  </w:num>
  <w:num w:numId="10" w16cid:durableId="1435515279">
    <w:abstractNumId w:val="17"/>
  </w:num>
  <w:num w:numId="11" w16cid:durableId="414671710">
    <w:abstractNumId w:val="40"/>
  </w:num>
  <w:num w:numId="12" w16cid:durableId="312950467">
    <w:abstractNumId w:val="28"/>
  </w:num>
  <w:num w:numId="13" w16cid:durableId="92433943">
    <w:abstractNumId w:val="46"/>
  </w:num>
  <w:num w:numId="14" w16cid:durableId="686951336">
    <w:abstractNumId w:val="15"/>
  </w:num>
  <w:num w:numId="15" w16cid:durableId="1958098054">
    <w:abstractNumId w:val="26"/>
  </w:num>
  <w:num w:numId="16" w16cid:durableId="1418794979">
    <w:abstractNumId w:val="12"/>
  </w:num>
  <w:num w:numId="17" w16cid:durableId="1693996720">
    <w:abstractNumId w:val="6"/>
  </w:num>
  <w:num w:numId="18" w16cid:durableId="184177575">
    <w:abstractNumId w:val="34"/>
  </w:num>
  <w:num w:numId="19" w16cid:durableId="1106923685">
    <w:abstractNumId w:val="48"/>
  </w:num>
  <w:num w:numId="20" w16cid:durableId="1052190357">
    <w:abstractNumId w:val="5"/>
  </w:num>
  <w:num w:numId="21" w16cid:durableId="310865930">
    <w:abstractNumId w:val="31"/>
  </w:num>
  <w:num w:numId="22" w16cid:durableId="1462184247">
    <w:abstractNumId w:val="27"/>
  </w:num>
  <w:num w:numId="23" w16cid:durableId="1615019806">
    <w:abstractNumId w:val="35"/>
  </w:num>
  <w:num w:numId="24" w16cid:durableId="587421105">
    <w:abstractNumId w:val="9"/>
  </w:num>
  <w:num w:numId="25" w16cid:durableId="546379856">
    <w:abstractNumId w:val="19"/>
  </w:num>
  <w:num w:numId="26" w16cid:durableId="154227323">
    <w:abstractNumId w:val="38"/>
  </w:num>
  <w:num w:numId="27" w16cid:durableId="761680375">
    <w:abstractNumId w:val="43"/>
  </w:num>
  <w:num w:numId="28" w16cid:durableId="1725061471">
    <w:abstractNumId w:val="16"/>
  </w:num>
  <w:num w:numId="29" w16cid:durableId="859003082">
    <w:abstractNumId w:val="25"/>
  </w:num>
  <w:num w:numId="30" w16cid:durableId="360740766">
    <w:abstractNumId w:val="44"/>
  </w:num>
  <w:num w:numId="31" w16cid:durableId="1336683912">
    <w:abstractNumId w:val="22"/>
  </w:num>
  <w:num w:numId="32" w16cid:durableId="756749512">
    <w:abstractNumId w:val="2"/>
  </w:num>
  <w:num w:numId="33" w16cid:durableId="606084597">
    <w:abstractNumId w:val="1"/>
  </w:num>
  <w:num w:numId="34" w16cid:durableId="1364595449">
    <w:abstractNumId w:val="42"/>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20"/>
  </w:num>
  <w:num w:numId="40" w16cid:durableId="585724008">
    <w:abstractNumId w:val="10"/>
  </w:num>
  <w:num w:numId="41" w16cid:durableId="262961182">
    <w:abstractNumId w:val="47"/>
  </w:num>
  <w:num w:numId="42" w16cid:durableId="953286815">
    <w:abstractNumId w:val="39"/>
  </w:num>
  <w:num w:numId="43" w16cid:durableId="1357778685">
    <w:abstractNumId w:val="33"/>
  </w:num>
  <w:num w:numId="44" w16cid:durableId="773867890">
    <w:abstractNumId w:val="8"/>
  </w:num>
  <w:num w:numId="45" w16cid:durableId="213583451">
    <w:abstractNumId w:val="18"/>
  </w:num>
  <w:num w:numId="46" w16cid:durableId="1458141275">
    <w:abstractNumId w:val="49"/>
  </w:num>
  <w:num w:numId="47" w16cid:durableId="179584430">
    <w:abstractNumId w:val="36"/>
  </w:num>
  <w:num w:numId="48" w16cid:durableId="186987766">
    <w:abstractNumId w:val="32"/>
  </w:num>
  <w:num w:numId="49" w16cid:durableId="426968646">
    <w:abstractNumId w:val="21"/>
  </w:num>
  <w:num w:numId="50" w16cid:durableId="2115206425">
    <w:abstractNumId w:val="1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2A86"/>
    <w:rsid w:val="00025755"/>
    <w:rsid w:val="0003175B"/>
    <w:rsid w:val="0003574E"/>
    <w:rsid w:val="00037DD0"/>
    <w:rsid w:val="00055C47"/>
    <w:rsid w:val="00056407"/>
    <w:rsid w:val="0007269A"/>
    <w:rsid w:val="00073057"/>
    <w:rsid w:val="0007418A"/>
    <w:rsid w:val="00076DE2"/>
    <w:rsid w:val="000934EA"/>
    <w:rsid w:val="000A1837"/>
    <w:rsid w:val="000A1BB4"/>
    <w:rsid w:val="000A2201"/>
    <w:rsid w:val="000A3873"/>
    <w:rsid w:val="000A524B"/>
    <w:rsid w:val="000B5559"/>
    <w:rsid w:val="000C793E"/>
    <w:rsid w:val="000D03AD"/>
    <w:rsid w:val="000D34DB"/>
    <w:rsid w:val="000D7677"/>
    <w:rsid w:val="000E0699"/>
    <w:rsid w:val="000F4667"/>
    <w:rsid w:val="000F52C0"/>
    <w:rsid w:val="000F575E"/>
    <w:rsid w:val="0014583E"/>
    <w:rsid w:val="0017704A"/>
    <w:rsid w:val="001811F9"/>
    <w:rsid w:val="00183384"/>
    <w:rsid w:val="00190C6A"/>
    <w:rsid w:val="001978AB"/>
    <w:rsid w:val="001A0F69"/>
    <w:rsid w:val="001B2BD2"/>
    <w:rsid w:val="001B3249"/>
    <w:rsid w:val="001C2684"/>
    <w:rsid w:val="001C6ED4"/>
    <w:rsid w:val="001E14FE"/>
    <w:rsid w:val="001E6252"/>
    <w:rsid w:val="001F0822"/>
    <w:rsid w:val="00211D9B"/>
    <w:rsid w:val="0021588C"/>
    <w:rsid w:val="0023345E"/>
    <w:rsid w:val="00247CB5"/>
    <w:rsid w:val="0026177D"/>
    <w:rsid w:val="00264168"/>
    <w:rsid w:val="00264252"/>
    <w:rsid w:val="00280CB9"/>
    <w:rsid w:val="002A4D04"/>
    <w:rsid w:val="002B736F"/>
    <w:rsid w:val="002C7DAA"/>
    <w:rsid w:val="002D2684"/>
    <w:rsid w:val="002E0896"/>
    <w:rsid w:val="002E33FC"/>
    <w:rsid w:val="002F472E"/>
    <w:rsid w:val="0030151B"/>
    <w:rsid w:val="00304B17"/>
    <w:rsid w:val="0030729A"/>
    <w:rsid w:val="0031031C"/>
    <w:rsid w:val="00314CB2"/>
    <w:rsid w:val="00320740"/>
    <w:rsid w:val="00323659"/>
    <w:rsid w:val="00332741"/>
    <w:rsid w:val="0033509E"/>
    <w:rsid w:val="00353080"/>
    <w:rsid w:val="003540EB"/>
    <w:rsid w:val="0035614D"/>
    <w:rsid w:val="003601BA"/>
    <w:rsid w:val="003620D1"/>
    <w:rsid w:val="00370FFC"/>
    <w:rsid w:val="00382860"/>
    <w:rsid w:val="003871F2"/>
    <w:rsid w:val="003913A8"/>
    <w:rsid w:val="003B0E00"/>
    <w:rsid w:val="003B4545"/>
    <w:rsid w:val="003B712C"/>
    <w:rsid w:val="003C5D9E"/>
    <w:rsid w:val="003C69BC"/>
    <w:rsid w:val="003E6A2E"/>
    <w:rsid w:val="0043360E"/>
    <w:rsid w:val="0044132B"/>
    <w:rsid w:val="00443E68"/>
    <w:rsid w:val="00444DD5"/>
    <w:rsid w:val="00465501"/>
    <w:rsid w:val="00466580"/>
    <w:rsid w:val="00471532"/>
    <w:rsid w:val="00472364"/>
    <w:rsid w:val="00477288"/>
    <w:rsid w:val="00491102"/>
    <w:rsid w:val="00491F19"/>
    <w:rsid w:val="00493C82"/>
    <w:rsid w:val="004A7658"/>
    <w:rsid w:val="004B0D6A"/>
    <w:rsid w:val="004B3323"/>
    <w:rsid w:val="004B6171"/>
    <w:rsid w:val="004B7A0B"/>
    <w:rsid w:val="004D6EAA"/>
    <w:rsid w:val="004E0378"/>
    <w:rsid w:val="00517640"/>
    <w:rsid w:val="0053110B"/>
    <w:rsid w:val="00533551"/>
    <w:rsid w:val="005350E9"/>
    <w:rsid w:val="00545C38"/>
    <w:rsid w:val="00591C65"/>
    <w:rsid w:val="00593ADB"/>
    <w:rsid w:val="005B70B6"/>
    <w:rsid w:val="005C709F"/>
    <w:rsid w:val="005F0337"/>
    <w:rsid w:val="005F26A1"/>
    <w:rsid w:val="00607DBF"/>
    <w:rsid w:val="00611289"/>
    <w:rsid w:val="0062061F"/>
    <w:rsid w:val="00624C9E"/>
    <w:rsid w:val="0063591E"/>
    <w:rsid w:val="006450FD"/>
    <w:rsid w:val="006609F1"/>
    <w:rsid w:val="0066400F"/>
    <w:rsid w:val="0067747C"/>
    <w:rsid w:val="006803FF"/>
    <w:rsid w:val="00687C78"/>
    <w:rsid w:val="00696699"/>
    <w:rsid w:val="006A18D7"/>
    <w:rsid w:val="006A3344"/>
    <w:rsid w:val="006C550B"/>
    <w:rsid w:val="006D00CE"/>
    <w:rsid w:val="006D4924"/>
    <w:rsid w:val="007070FB"/>
    <w:rsid w:val="00733BB9"/>
    <w:rsid w:val="00742738"/>
    <w:rsid w:val="00747C87"/>
    <w:rsid w:val="00753F1F"/>
    <w:rsid w:val="00755B63"/>
    <w:rsid w:val="00770AA9"/>
    <w:rsid w:val="00771F11"/>
    <w:rsid w:val="00775B23"/>
    <w:rsid w:val="00776929"/>
    <w:rsid w:val="00781B99"/>
    <w:rsid w:val="00782004"/>
    <w:rsid w:val="00783E99"/>
    <w:rsid w:val="007D6329"/>
    <w:rsid w:val="007E190E"/>
    <w:rsid w:val="007F0141"/>
    <w:rsid w:val="007F0E4D"/>
    <w:rsid w:val="007F285E"/>
    <w:rsid w:val="007F79D7"/>
    <w:rsid w:val="008116F8"/>
    <w:rsid w:val="008146E8"/>
    <w:rsid w:val="008210A2"/>
    <w:rsid w:val="008438CA"/>
    <w:rsid w:val="0085756F"/>
    <w:rsid w:val="0086062E"/>
    <w:rsid w:val="00890810"/>
    <w:rsid w:val="008B031B"/>
    <w:rsid w:val="008B3BD1"/>
    <w:rsid w:val="008E11CC"/>
    <w:rsid w:val="0090478D"/>
    <w:rsid w:val="00906923"/>
    <w:rsid w:val="00910833"/>
    <w:rsid w:val="0091570E"/>
    <w:rsid w:val="00931D03"/>
    <w:rsid w:val="00933625"/>
    <w:rsid w:val="00936175"/>
    <w:rsid w:val="00936227"/>
    <w:rsid w:val="00944FCC"/>
    <w:rsid w:val="009463DA"/>
    <w:rsid w:val="00947E00"/>
    <w:rsid w:val="009508BB"/>
    <w:rsid w:val="00956CD3"/>
    <w:rsid w:val="00960236"/>
    <w:rsid w:val="00961B67"/>
    <w:rsid w:val="00975B63"/>
    <w:rsid w:val="00991047"/>
    <w:rsid w:val="009A772B"/>
    <w:rsid w:val="009C67F3"/>
    <w:rsid w:val="009D23E2"/>
    <w:rsid w:val="009E2E57"/>
    <w:rsid w:val="009E518D"/>
    <w:rsid w:val="009E5D2E"/>
    <w:rsid w:val="00A004A4"/>
    <w:rsid w:val="00A0529F"/>
    <w:rsid w:val="00A115AE"/>
    <w:rsid w:val="00A27614"/>
    <w:rsid w:val="00A36687"/>
    <w:rsid w:val="00A50A79"/>
    <w:rsid w:val="00A5139A"/>
    <w:rsid w:val="00A74F4A"/>
    <w:rsid w:val="00A86FD1"/>
    <w:rsid w:val="00AD4726"/>
    <w:rsid w:val="00AD57F4"/>
    <w:rsid w:val="00AF146B"/>
    <w:rsid w:val="00AF39A3"/>
    <w:rsid w:val="00B27010"/>
    <w:rsid w:val="00B33583"/>
    <w:rsid w:val="00B40C13"/>
    <w:rsid w:val="00B5364D"/>
    <w:rsid w:val="00B55E61"/>
    <w:rsid w:val="00B63044"/>
    <w:rsid w:val="00B75987"/>
    <w:rsid w:val="00B80243"/>
    <w:rsid w:val="00B83764"/>
    <w:rsid w:val="00B85E00"/>
    <w:rsid w:val="00BC1A57"/>
    <w:rsid w:val="00BC202E"/>
    <w:rsid w:val="00BD0802"/>
    <w:rsid w:val="00BF46F6"/>
    <w:rsid w:val="00BF51CE"/>
    <w:rsid w:val="00C01FFC"/>
    <w:rsid w:val="00C021DD"/>
    <w:rsid w:val="00C036C2"/>
    <w:rsid w:val="00C17313"/>
    <w:rsid w:val="00C24A1A"/>
    <w:rsid w:val="00C439EE"/>
    <w:rsid w:val="00C45520"/>
    <w:rsid w:val="00C519D7"/>
    <w:rsid w:val="00C54051"/>
    <w:rsid w:val="00C72ACF"/>
    <w:rsid w:val="00C7740F"/>
    <w:rsid w:val="00C81E22"/>
    <w:rsid w:val="00C91722"/>
    <w:rsid w:val="00C93B5A"/>
    <w:rsid w:val="00C956B6"/>
    <w:rsid w:val="00C97311"/>
    <w:rsid w:val="00CB6B0F"/>
    <w:rsid w:val="00CB6BA8"/>
    <w:rsid w:val="00CF6CBC"/>
    <w:rsid w:val="00D04524"/>
    <w:rsid w:val="00D1700B"/>
    <w:rsid w:val="00D17F99"/>
    <w:rsid w:val="00D35DF6"/>
    <w:rsid w:val="00D50768"/>
    <w:rsid w:val="00D54159"/>
    <w:rsid w:val="00D555DD"/>
    <w:rsid w:val="00D557C2"/>
    <w:rsid w:val="00D92BAE"/>
    <w:rsid w:val="00DA5561"/>
    <w:rsid w:val="00DB43E2"/>
    <w:rsid w:val="00DB62CD"/>
    <w:rsid w:val="00DB71C4"/>
    <w:rsid w:val="00DC3B49"/>
    <w:rsid w:val="00DD2B52"/>
    <w:rsid w:val="00DF5A01"/>
    <w:rsid w:val="00E16E99"/>
    <w:rsid w:val="00E206FC"/>
    <w:rsid w:val="00E3475B"/>
    <w:rsid w:val="00E4490F"/>
    <w:rsid w:val="00E4609C"/>
    <w:rsid w:val="00E46968"/>
    <w:rsid w:val="00E6002C"/>
    <w:rsid w:val="00E64F02"/>
    <w:rsid w:val="00E714AD"/>
    <w:rsid w:val="00E82837"/>
    <w:rsid w:val="00EA4A75"/>
    <w:rsid w:val="00EA69C7"/>
    <w:rsid w:val="00EB7849"/>
    <w:rsid w:val="00ED229B"/>
    <w:rsid w:val="00ED4238"/>
    <w:rsid w:val="00ED79FF"/>
    <w:rsid w:val="00EF3FFA"/>
    <w:rsid w:val="00EF4A1C"/>
    <w:rsid w:val="00F12668"/>
    <w:rsid w:val="00F23F82"/>
    <w:rsid w:val="00F324CF"/>
    <w:rsid w:val="00F41B4E"/>
    <w:rsid w:val="00F42A73"/>
    <w:rsid w:val="00F479D2"/>
    <w:rsid w:val="00F52A11"/>
    <w:rsid w:val="00F5536B"/>
    <w:rsid w:val="00F715BA"/>
    <w:rsid w:val="00F7391B"/>
    <w:rsid w:val="00F8173D"/>
    <w:rsid w:val="00F819C9"/>
    <w:rsid w:val="00FA4AA2"/>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31991421">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945651">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6480419">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3664338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784735412">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846245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3917934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2614377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421487422">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45504860">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64393947">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920CCA558EF486283FDFE523556517B"/>
        <w:category>
          <w:name w:val="General"/>
          <w:gallery w:val="placeholder"/>
        </w:category>
        <w:types>
          <w:type w:val="bbPlcHdr"/>
        </w:types>
        <w:behaviors>
          <w:behavior w:val="content"/>
        </w:behaviors>
        <w:guid w:val="{DF502130-27D9-40FA-961C-2FEE603E8C0D}"/>
      </w:docPartPr>
      <w:docPartBody>
        <w:p w:rsidR="00A972E7" w:rsidRDefault="00A972E7" w:rsidP="00A972E7">
          <w:pPr>
            <w:pStyle w:val="9920CCA558EF486283FDFE523556517B"/>
          </w:pPr>
          <w:r w:rsidRPr="00C6081B">
            <w:rPr>
              <w:rStyle w:val="PlaceholderText"/>
            </w:rPr>
            <w:t>Click or tap here to enter text.</w:t>
          </w:r>
        </w:p>
      </w:docPartBody>
    </w:docPart>
    <w:docPart>
      <w:docPartPr>
        <w:name w:val="CEFD62A011C44AFFA438C45FFF731EFD"/>
        <w:category>
          <w:name w:val="General"/>
          <w:gallery w:val="placeholder"/>
        </w:category>
        <w:types>
          <w:type w:val="bbPlcHdr"/>
        </w:types>
        <w:behaviors>
          <w:behavior w:val="content"/>
        </w:behaviors>
        <w:guid w:val="{DAFA0DB8-750B-454C-BA79-37B8C4AB8FA0}"/>
      </w:docPartPr>
      <w:docPartBody>
        <w:p w:rsidR="00A972E7" w:rsidRDefault="00A972E7" w:rsidP="00A972E7">
          <w:pPr>
            <w:pStyle w:val="CEFD62A011C44AFFA438C45FFF731EFD"/>
          </w:pPr>
          <w:r w:rsidRPr="00C6081B">
            <w:rPr>
              <w:rStyle w:val="PlaceholderText"/>
            </w:rPr>
            <w:t>Click or tap here to enter text.</w:t>
          </w:r>
        </w:p>
      </w:docPartBody>
    </w:docPart>
    <w:docPart>
      <w:docPartPr>
        <w:name w:val="27FEC020AE6848ADAFA4E6EFFA405B5E"/>
        <w:category>
          <w:name w:val="General"/>
          <w:gallery w:val="placeholder"/>
        </w:category>
        <w:types>
          <w:type w:val="bbPlcHdr"/>
        </w:types>
        <w:behaviors>
          <w:behavior w:val="content"/>
        </w:behaviors>
        <w:guid w:val="{008A22DE-0DAE-483B-845F-25F3DCC1257E}"/>
      </w:docPartPr>
      <w:docPartBody>
        <w:p w:rsidR="002208F1" w:rsidRDefault="002208F1" w:rsidP="002208F1">
          <w:pPr>
            <w:pStyle w:val="27FEC020AE6848ADAFA4E6EFFA405B5E"/>
          </w:pPr>
          <w:r w:rsidRPr="004C4EA8">
            <w:rPr>
              <w:rStyle w:val="PlaceholderText"/>
            </w:rPr>
            <w:t>Click or tap here to enter text.</w:t>
          </w:r>
        </w:p>
      </w:docPartBody>
    </w:docPart>
    <w:docPart>
      <w:docPartPr>
        <w:name w:val="3559E4BD0CA94CD084F3EFB479F7ADA5"/>
        <w:category>
          <w:name w:val="General"/>
          <w:gallery w:val="placeholder"/>
        </w:category>
        <w:types>
          <w:type w:val="bbPlcHdr"/>
        </w:types>
        <w:behaviors>
          <w:behavior w:val="content"/>
        </w:behaviors>
        <w:guid w:val="{0D42832E-C2FF-46E4-8F26-8924B5576FD2}"/>
      </w:docPartPr>
      <w:docPartBody>
        <w:p w:rsidR="002208F1" w:rsidRDefault="002208F1" w:rsidP="002208F1">
          <w:pPr>
            <w:pStyle w:val="3559E4BD0CA94CD084F3EFB479F7ADA5"/>
          </w:pPr>
          <w:r w:rsidRPr="004C4EA8">
            <w:rPr>
              <w:rStyle w:val="PlaceholderText"/>
            </w:rPr>
            <w:t>Click or tap here to enter text.</w:t>
          </w:r>
        </w:p>
      </w:docPartBody>
    </w:docPart>
    <w:docPart>
      <w:docPartPr>
        <w:name w:val="1B472D6A19574CA790482A35E1A822AF"/>
        <w:category>
          <w:name w:val="General"/>
          <w:gallery w:val="placeholder"/>
        </w:category>
        <w:types>
          <w:type w:val="bbPlcHdr"/>
        </w:types>
        <w:behaviors>
          <w:behavior w:val="content"/>
        </w:behaviors>
        <w:guid w:val="{D17294AA-0B6D-4386-99E2-9CD8442A418E}"/>
      </w:docPartPr>
      <w:docPartBody>
        <w:p w:rsidR="002208F1" w:rsidRDefault="002208F1" w:rsidP="002208F1">
          <w:pPr>
            <w:pStyle w:val="1B472D6A19574CA790482A35E1A822AF"/>
          </w:pPr>
          <w:r w:rsidRPr="004C4EA8">
            <w:rPr>
              <w:rStyle w:val="PlaceholderText"/>
            </w:rPr>
            <w:t>Click or tap here to enter text.</w:t>
          </w:r>
        </w:p>
      </w:docPartBody>
    </w:docPart>
    <w:docPart>
      <w:docPartPr>
        <w:name w:val="32B75840ADA649C4885BB33C39AFC750"/>
        <w:category>
          <w:name w:val="General"/>
          <w:gallery w:val="placeholder"/>
        </w:category>
        <w:types>
          <w:type w:val="bbPlcHdr"/>
        </w:types>
        <w:behaviors>
          <w:behavior w:val="content"/>
        </w:behaviors>
        <w:guid w:val="{F47001F1-F97D-4B15-8623-EE21C2A37A92}"/>
      </w:docPartPr>
      <w:docPartBody>
        <w:p w:rsidR="002208F1" w:rsidRDefault="002208F1" w:rsidP="002208F1">
          <w:pPr>
            <w:pStyle w:val="32B75840ADA649C4885BB33C39AFC750"/>
          </w:pPr>
          <w:r w:rsidRPr="004C4EA8">
            <w:rPr>
              <w:rStyle w:val="PlaceholderText"/>
            </w:rPr>
            <w:t>Click or tap here to enter text.</w:t>
          </w:r>
        </w:p>
      </w:docPartBody>
    </w:docPart>
    <w:docPart>
      <w:docPartPr>
        <w:name w:val="B2B97B987CB94637919C59BC3089F0C8"/>
        <w:category>
          <w:name w:val="General"/>
          <w:gallery w:val="placeholder"/>
        </w:category>
        <w:types>
          <w:type w:val="bbPlcHdr"/>
        </w:types>
        <w:behaviors>
          <w:behavior w:val="content"/>
        </w:behaviors>
        <w:guid w:val="{1A5DCE21-5845-4D7E-9C44-2BC8C3F96F87}"/>
      </w:docPartPr>
      <w:docPartBody>
        <w:p w:rsidR="002208F1" w:rsidRDefault="002208F1" w:rsidP="002208F1">
          <w:pPr>
            <w:pStyle w:val="B2B97B987CB94637919C59BC3089F0C8"/>
          </w:pPr>
          <w:r w:rsidRPr="004C4EA8">
            <w:rPr>
              <w:rStyle w:val="PlaceholderText"/>
            </w:rPr>
            <w:t>Click or tap here to enter text.</w:t>
          </w:r>
        </w:p>
      </w:docPartBody>
    </w:docPart>
    <w:docPart>
      <w:docPartPr>
        <w:name w:val="84236BD175944519B9912BCEB5BB8428"/>
        <w:category>
          <w:name w:val="General"/>
          <w:gallery w:val="placeholder"/>
        </w:category>
        <w:types>
          <w:type w:val="bbPlcHdr"/>
        </w:types>
        <w:behaviors>
          <w:behavior w:val="content"/>
        </w:behaviors>
        <w:guid w:val="{8ADA3B40-0E2F-4458-97B6-41F80C9EF703}"/>
      </w:docPartPr>
      <w:docPartBody>
        <w:p w:rsidR="002208F1" w:rsidRDefault="002208F1" w:rsidP="002208F1">
          <w:pPr>
            <w:pStyle w:val="84236BD175944519B9912BCEB5BB8428"/>
          </w:pPr>
          <w:r w:rsidRPr="004C4EA8">
            <w:rPr>
              <w:rStyle w:val="PlaceholderText"/>
            </w:rPr>
            <w:t>Click or tap here to enter text.</w:t>
          </w:r>
        </w:p>
      </w:docPartBody>
    </w:docPart>
    <w:docPart>
      <w:docPartPr>
        <w:name w:val="52A5689EE12A4EF6B67445B8BC25602A"/>
        <w:category>
          <w:name w:val="General"/>
          <w:gallery w:val="placeholder"/>
        </w:category>
        <w:types>
          <w:type w:val="bbPlcHdr"/>
        </w:types>
        <w:behaviors>
          <w:behavior w:val="content"/>
        </w:behaviors>
        <w:guid w:val="{6DC5EFB2-956B-4AB6-8F05-30A54F0DC800}"/>
      </w:docPartPr>
      <w:docPartBody>
        <w:p w:rsidR="002208F1" w:rsidRDefault="002208F1" w:rsidP="002208F1">
          <w:pPr>
            <w:pStyle w:val="52A5689EE12A4EF6B67445B8BC25602A"/>
          </w:pPr>
          <w:r w:rsidRPr="004C4EA8">
            <w:rPr>
              <w:rStyle w:val="PlaceholderText"/>
            </w:rPr>
            <w:t>Click or tap here to enter text.</w:t>
          </w:r>
        </w:p>
      </w:docPartBody>
    </w:docPart>
    <w:docPart>
      <w:docPartPr>
        <w:name w:val="19570F3D109C4C97847FB4154A98C7C3"/>
        <w:category>
          <w:name w:val="General"/>
          <w:gallery w:val="placeholder"/>
        </w:category>
        <w:types>
          <w:type w:val="bbPlcHdr"/>
        </w:types>
        <w:behaviors>
          <w:behavior w:val="content"/>
        </w:behaviors>
        <w:guid w:val="{44DAD039-1C57-4ABB-B977-F9122711E3CE}"/>
      </w:docPartPr>
      <w:docPartBody>
        <w:p w:rsidR="002208F1" w:rsidRDefault="002208F1" w:rsidP="002208F1">
          <w:pPr>
            <w:pStyle w:val="19570F3D109C4C97847FB4154A98C7C3"/>
          </w:pPr>
          <w:r w:rsidRPr="004C4EA8">
            <w:rPr>
              <w:rStyle w:val="PlaceholderText"/>
            </w:rPr>
            <w:t>Click or tap here to enter text.</w:t>
          </w:r>
        </w:p>
      </w:docPartBody>
    </w:docPart>
    <w:docPart>
      <w:docPartPr>
        <w:name w:val="578EDD9F8B4A46B7ACA6786A9D0E6BC5"/>
        <w:category>
          <w:name w:val="General"/>
          <w:gallery w:val="placeholder"/>
        </w:category>
        <w:types>
          <w:type w:val="bbPlcHdr"/>
        </w:types>
        <w:behaviors>
          <w:behavior w:val="content"/>
        </w:behaviors>
        <w:guid w:val="{E0B01941-CD6B-42E9-9CE3-9A4D7D2B1718}"/>
      </w:docPartPr>
      <w:docPartBody>
        <w:p w:rsidR="002208F1" w:rsidRDefault="002208F1" w:rsidP="002208F1">
          <w:pPr>
            <w:pStyle w:val="578EDD9F8B4A46B7ACA6786A9D0E6BC5"/>
          </w:pPr>
          <w:r w:rsidRPr="004C4EA8">
            <w:rPr>
              <w:rStyle w:val="PlaceholderText"/>
            </w:rPr>
            <w:t>Click or tap here to enter text.</w:t>
          </w:r>
        </w:p>
      </w:docPartBody>
    </w:docPart>
    <w:docPart>
      <w:docPartPr>
        <w:name w:val="F9293F34EF15446CA368B1D503A05E14"/>
        <w:category>
          <w:name w:val="General"/>
          <w:gallery w:val="placeholder"/>
        </w:category>
        <w:types>
          <w:type w:val="bbPlcHdr"/>
        </w:types>
        <w:behaviors>
          <w:behavior w:val="content"/>
        </w:behaviors>
        <w:guid w:val="{A4878AFE-5504-44DB-8615-249B66EBD900}"/>
      </w:docPartPr>
      <w:docPartBody>
        <w:p w:rsidR="002208F1" w:rsidRDefault="002208F1" w:rsidP="002208F1">
          <w:pPr>
            <w:pStyle w:val="F9293F34EF15446CA368B1D503A05E14"/>
          </w:pPr>
          <w:r w:rsidRPr="004C4EA8">
            <w:rPr>
              <w:rStyle w:val="PlaceholderText"/>
            </w:rPr>
            <w:t>Click or tap here to enter text.</w:t>
          </w:r>
        </w:p>
      </w:docPartBody>
    </w:docPart>
    <w:docPart>
      <w:docPartPr>
        <w:name w:val="3CFE76B39EC24AC9951BE4BF26F76C9F"/>
        <w:category>
          <w:name w:val="General"/>
          <w:gallery w:val="placeholder"/>
        </w:category>
        <w:types>
          <w:type w:val="bbPlcHdr"/>
        </w:types>
        <w:behaviors>
          <w:behavior w:val="content"/>
        </w:behaviors>
        <w:guid w:val="{724442FF-71CC-422E-9559-540D29088E33}"/>
      </w:docPartPr>
      <w:docPartBody>
        <w:p w:rsidR="002208F1" w:rsidRDefault="002208F1" w:rsidP="002208F1">
          <w:pPr>
            <w:pStyle w:val="3CFE76B39EC24AC9951BE4BF26F76C9F"/>
          </w:pPr>
          <w:r w:rsidRPr="004C4EA8">
            <w:rPr>
              <w:rStyle w:val="PlaceholderText"/>
            </w:rPr>
            <w:t>Click or tap here to enter text.</w:t>
          </w:r>
        </w:p>
      </w:docPartBody>
    </w:docPart>
    <w:docPart>
      <w:docPartPr>
        <w:name w:val="7FECF22347EA45768CA39D86C03BD2C9"/>
        <w:category>
          <w:name w:val="General"/>
          <w:gallery w:val="placeholder"/>
        </w:category>
        <w:types>
          <w:type w:val="bbPlcHdr"/>
        </w:types>
        <w:behaviors>
          <w:behavior w:val="content"/>
        </w:behaviors>
        <w:guid w:val="{979C3BA0-96DE-4C2E-B919-9F9F0A8639C3}"/>
      </w:docPartPr>
      <w:docPartBody>
        <w:p w:rsidR="002208F1" w:rsidRDefault="002208F1" w:rsidP="002208F1">
          <w:pPr>
            <w:pStyle w:val="7FECF22347EA45768CA39D86C03BD2C9"/>
          </w:pPr>
          <w:r w:rsidRPr="004C4EA8">
            <w:rPr>
              <w:rStyle w:val="PlaceholderText"/>
            </w:rPr>
            <w:t>Click or tap here to enter text.</w:t>
          </w:r>
        </w:p>
      </w:docPartBody>
    </w:docPart>
    <w:docPart>
      <w:docPartPr>
        <w:name w:val="E656D655B42944A7A70484528142ECB4"/>
        <w:category>
          <w:name w:val="General"/>
          <w:gallery w:val="placeholder"/>
        </w:category>
        <w:types>
          <w:type w:val="bbPlcHdr"/>
        </w:types>
        <w:behaviors>
          <w:behavior w:val="content"/>
        </w:behaviors>
        <w:guid w:val="{72C724E7-46A1-45BA-A047-80AB480AEF3D}"/>
      </w:docPartPr>
      <w:docPartBody>
        <w:p w:rsidR="002208F1" w:rsidRDefault="002208F1" w:rsidP="002208F1">
          <w:pPr>
            <w:pStyle w:val="E656D655B42944A7A70484528142ECB4"/>
          </w:pPr>
          <w:r w:rsidRPr="004C4EA8">
            <w:rPr>
              <w:rStyle w:val="PlaceholderText"/>
            </w:rPr>
            <w:t>Click or tap here to enter text.</w:t>
          </w:r>
        </w:p>
      </w:docPartBody>
    </w:docPart>
    <w:docPart>
      <w:docPartPr>
        <w:name w:val="7121E0F8C8D444118955435E862C4FC2"/>
        <w:category>
          <w:name w:val="General"/>
          <w:gallery w:val="placeholder"/>
        </w:category>
        <w:types>
          <w:type w:val="bbPlcHdr"/>
        </w:types>
        <w:behaviors>
          <w:behavior w:val="content"/>
        </w:behaviors>
        <w:guid w:val="{C6D30820-318C-4764-BBA0-3D439363D7B1}"/>
      </w:docPartPr>
      <w:docPartBody>
        <w:p w:rsidR="002208F1" w:rsidRDefault="002208F1" w:rsidP="002208F1">
          <w:pPr>
            <w:pStyle w:val="7121E0F8C8D444118955435E862C4FC2"/>
          </w:pPr>
          <w:r w:rsidRPr="004C4EA8">
            <w:rPr>
              <w:rStyle w:val="PlaceholderText"/>
            </w:rPr>
            <w:t>Click or tap here to enter text.</w:t>
          </w:r>
        </w:p>
      </w:docPartBody>
    </w:docPart>
    <w:docPart>
      <w:docPartPr>
        <w:name w:val="2BB1EEF1BF5E443D9AEDF3ED08F04C3E"/>
        <w:category>
          <w:name w:val="General"/>
          <w:gallery w:val="placeholder"/>
        </w:category>
        <w:types>
          <w:type w:val="bbPlcHdr"/>
        </w:types>
        <w:behaviors>
          <w:behavior w:val="content"/>
        </w:behaviors>
        <w:guid w:val="{2DB02489-C08A-4F3B-89DF-06569BE2DD69}"/>
      </w:docPartPr>
      <w:docPartBody>
        <w:p w:rsidR="002208F1" w:rsidRDefault="002208F1" w:rsidP="002208F1">
          <w:pPr>
            <w:pStyle w:val="2BB1EEF1BF5E443D9AEDF3ED08F04C3E"/>
          </w:pPr>
          <w:r w:rsidRPr="004C4EA8">
            <w:rPr>
              <w:rStyle w:val="PlaceholderText"/>
            </w:rPr>
            <w:t>Click or tap here to enter text.</w:t>
          </w:r>
        </w:p>
      </w:docPartBody>
    </w:docPart>
    <w:docPart>
      <w:docPartPr>
        <w:name w:val="3554C120A7D941A7B68E8653ECA82AE7"/>
        <w:category>
          <w:name w:val="General"/>
          <w:gallery w:val="placeholder"/>
        </w:category>
        <w:types>
          <w:type w:val="bbPlcHdr"/>
        </w:types>
        <w:behaviors>
          <w:behavior w:val="content"/>
        </w:behaviors>
        <w:guid w:val="{3F59BADB-B060-41F7-B89F-A028CE96826F}"/>
      </w:docPartPr>
      <w:docPartBody>
        <w:p w:rsidR="002208F1" w:rsidRDefault="002208F1" w:rsidP="002208F1">
          <w:pPr>
            <w:pStyle w:val="3554C120A7D941A7B68E8653ECA82AE7"/>
          </w:pPr>
          <w:r w:rsidRPr="004C4EA8">
            <w:rPr>
              <w:rStyle w:val="PlaceholderText"/>
            </w:rPr>
            <w:t>Click or tap here to enter text.</w:t>
          </w:r>
        </w:p>
      </w:docPartBody>
    </w:docPart>
    <w:docPart>
      <w:docPartPr>
        <w:name w:val="1BE4CA32F630416D9E4561FCEF4732B7"/>
        <w:category>
          <w:name w:val="General"/>
          <w:gallery w:val="placeholder"/>
        </w:category>
        <w:types>
          <w:type w:val="bbPlcHdr"/>
        </w:types>
        <w:behaviors>
          <w:behavior w:val="content"/>
        </w:behaviors>
        <w:guid w:val="{751CA005-9F0F-46BC-860A-BB7C392AFF5A}"/>
      </w:docPartPr>
      <w:docPartBody>
        <w:p w:rsidR="002208F1" w:rsidRDefault="002208F1" w:rsidP="002208F1">
          <w:pPr>
            <w:pStyle w:val="1BE4CA32F630416D9E4561FCEF4732B7"/>
          </w:pPr>
          <w:r w:rsidRPr="004C4EA8">
            <w:rPr>
              <w:rStyle w:val="PlaceholderText"/>
            </w:rPr>
            <w:t>Click or tap here to enter text.</w:t>
          </w:r>
        </w:p>
      </w:docPartBody>
    </w:docPart>
    <w:docPart>
      <w:docPartPr>
        <w:name w:val="20BFB226623E48969D0A0488E246D5FC"/>
        <w:category>
          <w:name w:val="General"/>
          <w:gallery w:val="placeholder"/>
        </w:category>
        <w:types>
          <w:type w:val="bbPlcHdr"/>
        </w:types>
        <w:behaviors>
          <w:behavior w:val="content"/>
        </w:behaviors>
        <w:guid w:val="{65E490F4-9187-49B0-80F6-787805819339}"/>
      </w:docPartPr>
      <w:docPartBody>
        <w:p w:rsidR="002208F1" w:rsidRDefault="002208F1" w:rsidP="002208F1">
          <w:pPr>
            <w:pStyle w:val="20BFB226623E48969D0A0488E246D5FC"/>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254D7"/>
    <w:rsid w:val="00073057"/>
    <w:rsid w:val="000861A9"/>
    <w:rsid w:val="000934EA"/>
    <w:rsid w:val="000D34DB"/>
    <w:rsid w:val="001173D4"/>
    <w:rsid w:val="0014583E"/>
    <w:rsid w:val="001E6252"/>
    <w:rsid w:val="002208F1"/>
    <w:rsid w:val="002B736F"/>
    <w:rsid w:val="002C7DAA"/>
    <w:rsid w:val="002D2684"/>
    <w:rsid w:val="0030729A"/>
    <w:rsid w:val="003A05AD"/>
    <w:rsid w:val="003E6A2E"/>
    <w:rsid w:val="00444DD5"/>
    <w:rsid w:val="0046146B"/>
    <w:rsid w:val="00477288"/>
    <w:rsid w:val="00493C82"/>
    <w:rsid w:val="004D297F"/>
    <w:rsid w:val="00506B56"/>
    <w:rsid w:val="0060465D"/>
    <w:rsid w:val="006609F1"/>
    <w:rsid w:val="0067747C"/>
    <w:rsid w:val="006B723E"/>
    <w:rsid w:val="006F1EFE"/>
    <w:rsid w:val="00742738"/>
    <w:rsid w:val="007D62D8"/>
    <w:rsid w:val="008427D1"/>
    <w:rsid w:val="00876E51"/>
    <w:rsid w:val="008B031B"/>
    <w:rsid w:val="008B3BD1"/>
    <w:rsid w:val="0091570E"/>
    <w:rsid w:val="009E0755"/>
    <w:rsid w:val="00A27614"/>
    <w:rsid w:val="00A50A79"/>
    <w:rsid w:val="00A74F4A"/>
    <w:rsid w:val="00A972E7"/>
    <w:rsid w:val="00B27010"/>
    <w:rsid w:val="00B74185"/>
    <w:rsid w:val="00B85E00"/>
    <w:rsid w:val="00C519D7"/>
    <w:rsid w:val="00C91722"/>
    <w:rsid w:val="00C97311"/>
    <w:rsid w:val="00CA1413"/>
    <w:rsid w:val="00CF6CBC"/>
    <w:rsid w:val="00DA5561"/>
    <w:rsid w:val="00E033C4"/>
    <w:rsid w:val="00E64F02"/>
    <w:rsid w:val="00EA4A75"/>
    <w:rsid w:val="00EB49E3"/>
    <w:rsid w:val="00ED229B"/>
    <w:rsid w:val="00F324CF"/>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208F1"/>
    <w:rPr>
      <w:color w:val="666666"/>
    </w:rPr>
  </w:style>
  <w:style w:type="paragraph" w:customStyle="1" w:styleId="9920CCA558EF486283FDFE523556517B">
    <w:name w:val="9920CCA558EF486283FDFE523556517B"/>
    <w:rsid w:val="00A972E7"/>
  </w:style>
  <w:style w:type="paragraph" w:customStyle="1" w:styleId="CEFD62A011C44AFFA438C45FFF731EFD">
    <w:name w:val="CEFD62A011C44AFFA438C45FFF731EFD"/>
    <w:rsid w:val="00A972E7"/>
  </w:style>
  <w:style w:type="paragraph" w:customStyle="1" w:styleId="27FEC020AE6848ADAFA4E6EFFA405B5E">
    <w:name w:val="27FEC020AE6848ADAFA4E6EFFA405B5E"/>
    <w:rsid w:val="002208F1"/>
  </w:style>
  <w:style w:type="paragraph" w:customStyle="1" w:styleId="3559E4BD0CA94CD084F3EFB479F7ADA5">
    <w:name w:val="3559E4BD0CA94CD084F3EFB479F7ADA5"/>
    <w:rsid w:val="002208F1"/>
  </w:style>
  <w:style w:type="paragraph" w:customStyle="1" w:styleId="1B472D6A19574CA790482A35E1A822AF">
    <w:name w:val="1B472D6A19574CA790482A35E1A822AF"/>
    <w:rsid w:val="002208F1"/>
  </w:style>
  <w:style w:type="paragraph" w:customStyle="1" w:styleId="32B75840ADA649C4885BB33C39AFC750">
    <w:name w:val="32B75840ADA649C4885BB33C39AFC750"/>
    <w:rsid w:val="002208F1"/>
  </w:style>
  <w:style w:type="paragraph" w:customStyle="1" w:styleId="B2B97B987CB94637919C59BC3089F0C8">
    <w:name w:val="B2B97B987CB94637919C59BC3089F0C8"/>
    <w:rsid w:val="002208F1"/>
  </w:style>
  <w:style w:type="paragraph" w:customStyle="1" w:styleId="84236BD175944519B9912BCEB5BB8428">
    <w:name w:val="84236BD175944519B9912BCEB5BB8428"/>
    <w:rsid w:val="002208F1"/>
  </w:style>
  <w:style w:type="paragraph" w:customStyle="1" w:styleId="52A5689EE12A4EF6B67445B8BC25602A">
    <w:name w:val="52A5689EE12A4EF6B67445B8BC25602A"/>
    <w:rsid w:val="002208F1"/>
  </w:style>
  <w:style w:type="paragraph" w:customStyle="1" w:styleId="19570F3D109C4C97847FB4154A98C7C3">
    <w:name w:val="19570F3D109C4C97847FB4154A98C7C3"/>
    <w:rsid w:val="002208F1"/>
  </w:style>
  <w:style w:type="paragraph" w:customStyle="1" w:styleId="578EDD9F8B4A46B7ACA6786A9D0E6BC5">
    <w:name w:val="578EDD9F8B4A46B7ACA6786A9D0E6BC5"/>
    <w:rsid w:val="002208F1"/>
  </w:style>
  <w:style w:type="paragraph" w:customStyle="1" w:styleId="F9293F34EF15446CA368B1D503A05E14">
    <w:name w:val="F9293F34EF15446CA368B1D503A05E14"/>
    <w:rsid w:val="002208F1"/>
  </w:style>
  <w:style w:type="paragraph" w:customStyle="1" w:styleId="3CFE76B39EC24AC9951BE4BF26F76C9F">
    <w:name w:val="3CFE76B39EC24AC9951BE4BF26F76C9F"/>
    <w:rsid w:val="002208F1"/>
  </w:style>
  <w:style w:type="paragraph" w:customStyle="1" w:styleId="7FECF22347EA45768CA39D86C03BD2C9">
    <w:name w:val="7FECF22347EA45768CA39D86C03BD2C9"/>
    <w:rsid w:val="002208F1"/>
  </w:style>
  <w:style w:type="paragraph" w:customStyle="1" w:styleId="E656D655B42944A7A70484528142ECB4">
    <w:name w:val="E656D655B42944A7A70484528142ECB4"/>
    <w:rsid w:val="002208F1"/>
  </w:style>
  <w:style w:type="paragraph" w:customStyle="1" w:styleId="7121E0F8C8D444118955435E862C4FC2">
    <w:name w:val="7121E0F8C8D444118955435E862C4FC2"/>
    <w:rsid w:val="002208F1"/>
  </w:style>
  <w:style w:type="paragraph" w:customStyle="1" w:styleId="2BB1EEF1BF5E443D9AEDF3ED08F04C3E">
    <w:name w:val="2BB1EEF1BF5E443D9AEDF3ED08F04C3E"/>
    <w:rsid w:val="002208F1"/>
  </w:style>
  <w:style w:type="paragraph" w:customStyle="1" w:styleId="3554C120A7D941A7B68E8653ECA82AE7">
    <w:name w:val="3554C120A7D941A7B68E8653ECA82AE7"/>
    <w:rsid w:val="002208F1"/>
  </w:style>
  <w:style w:type="paragraph" w:customStyle="1" w:styleId="1BE4CA32F630416D9E4561FCEF4732B7">
    <w:name w:val="1BE4CA32F630416D9E4561FCEF4732B7"/>
    <w:rsid w:val="002208F1"/>
  </w:style>
  <w:style w:type="paragraph" w:customStyle="1" w:styleId="20BFB226623E48969D0A0488E246D5FC">
    <w:name w:val="20BFB226623E48969D0A0488E246D5FC"/>
    <w:rsid w:val="002208F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294</TotalTime>
  <Pages>4</Pages>
  <Words>588</Words>
  <Characters>3634</Characters>
  <Application>Microsoft Office Word</Application>
  <DocSecurity>0</DocSecurity>
  <Lines>30</Lines>
  <Paragraphs>8</Paragraphs>
  <ScaleCrop>false</ScaleCrop>
  <Company/>
  <LinksUpToDate>false</LinksUpToDate>
  <CharactersWithSpaces>4214</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165</cp:revision>
  <cp:lastPrinted>2025-07-14T21:41:00Z</cp:lastPrinted>
  <dcterms:created xsi:type="dcterms:W3CDTF">2025-07-15T18:33:00Z</dcterms:created>
  <dcterms:modified xsi:type="dcterms:W3CDTF">2025-07-31T21:07:00Z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