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1E65F4C1" w:rsidR="00AD4726" w:rsidRPr="00475159" w:rsidRDefault="00E90638" w:rsidP="00475159">
      <w:pPr>
        <w:pStyle w:val="Heading1"/>
        <w:jc w:val="center"/>
        <w:rPr>
          <w:rFonts w:ascii="Trebuchet MS" w:hAnsi="Trebuchet MS"/>
          <w:b/>
          <w:bCs/>
          <w:sz w:val="24"/>
          <w:szCs w:val="24"/>
        </w:rPr>
      </w:pPr>
      <w:r w:rsidRPr="00475159">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1F87FAE2" wp14:editId="28DA7745">
            <wp:simplePos x="0" y="0"/>
            <wp:positionH relativeFrom="margin">
              <wp:posOffset>-502920</wp:posOffset>
            </wp:positionH>
            <wp:positionV relativeFrom="paragraph">
              <wp:posOffset>-575945</wp:posOffset>
            </wp:positionV>
            <wp:extent cx="6949440" cy="625153"/>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949440" cy="625153"/>
                    </a:xfrm>
                    <a:prstGeom prst="rect">
                      <a:avLst/>
                    </a:prstGeom>
                    <a:noFill/>
                    <a:ln>
                      <a:noFill/>
                    </a:ln>
                  </pic:spPr>
                </pic:pic>
              </a:graphicData>
            </a:graphic>
            <wp14:sizeRelH relativeFrom="page">
              <wp14:pctWidth>0</wp14:pctWidth>
            </wp14:sizeRelH>
            <wp14:sizeRelV relativeFrom="page">
              <wp14:pctHeight>0</wp14:pctHeight>
            </wp14:sizeRelV>
          </wp:anchor>
        </w:drawing>
      </w:r>
      <w:r w:rsidR="00346B9E">
        <w:rPr>
          <w:rFonts w:ascii="Trebuchet MS" w:hAnsi="Trebuchet MS"/>
          <w:b/>
          <w:bCs/>
          <w:color w:val="auto"/>
          <w:sz w:val="24"/>
          <w:szCs w:val="24"/>
        </w:rPr>
        <w:t xml:space="preserve">Added Endorsement: </w:t>
      </w:r>
      <w:r w:rsidR="006A6FC4">
        <w:rPr>
          <w:rFonts w:ascii="Trebuchet MS" w:hAnsi="Trebuchet MS"/>
          <w:b/>
          <w:bCs/>
          <w:color w:val="auto"/>
          <w:sz w:val="24"/>
          <w:szCs w:val="24"/>
        </w:rPr>
        <w:t xml:space="preserve">Elementary </w:t>
      </w:r>
      <w:r w:rsidR="003B2527" w:rsidRPr="00475159">
        <w:rPr>
          <w:rFonts w:ascii="Trebuchet MS" w:hAnsi="Trebuchet MS"/>
          <w:b/>
          <w:bCs/>
          <w:color w:val="auto"/>
          <w:sz w:val="24"/>
          <w:szCs w:val="24"/>
        </w:rPr>
        <w:t>Math</w:t>
      </w:r>
      <w:r w:rsidR="00475159" w:rsidRPr="00475159">
        <w:rPr>
          <w:rFonts w:ascii="Trebuchet MS" w:hAnsi="Trebuchet MS"/>
          <w:b/>
          <w:bCs/>
          <w:color w:val="auto"/>
          <w:sz w:val="24"/>
          <w:szCs w:val="24"/>
        </w:rPr>
        <w:t>ematics</w:t>
      </w:r>
      <w:r w:rsidR="004A7658" w:rsidRPr="00475159">
        <w:rPr>
          <w:rFonts w:ascii="Trebuchet MS" w:hAnsi="Trebuchet MS"/>
          <w:b/>
          <w:bCs/>
          <w:color w:val="auto"/>
          <w:sz w:val="24"/>
          <w:szCs w:val="24"/>
        </w:rPr>
        <w:t xml:space="preserve"> </w:t>
      </w:r>
      <w:r w:rsidR="00AD4726" w:rsidRPr="00475159">
        <w:rPr>
          <w:rFonts w:ascii="Trebuchet MS" w:hAnsi="Trebuchet MS"/>
          <w:b/>
          <w:bCs/>
          <w:color w:val="auto"/>
          <w:sz w:val="24"/>
          <w:szCs w:val="24"/>
        </w:rPr>
        <w:t>Evaluation Worksheet</w:t>
      </w:r>
    </w:p>
    <w:p w14:paraId="2E20BED4" w14:textId="5922BE58" w:rsidR="00B57016" w:rsidRPr="00BB6A47" w:rsidRDefault="0034425A" w:rsidP="009A4737">
      <w:pPr>
        <w:jc w:val="center"/>
        <w:rPr>
          <w:rFonts w:ascii="Trebuchet MS" w:hAnsi="Trebuchet MS"/>
        </w:rPr>
      </w:pPr>
      <w:r w:rsidRPr="00BB6A47">
        <w:rPr>
          <w:rFonts w:ascii="Trebuchet MS" w:hAnsi="Trebuchet MS"/>
        </w:rPr>
        <w:t>Elementary Education (K-6), Special Education Generalist (Ages 5-21)</w:t>
      </w:r>
    </w:p>
    <w:p w14:paraId="482860A2" w14:textId="68D43939" w:rsidR="00AD4726" w:rsidRPr="00BB6A47" w:rsidRDefault="00AD4726" w:rsidP="00B74E4E">
      <w:pPr>
        <w:jc w:val="center"/>
        <w:rPr>
          <w:rFonts w:ascii="Trebuchet MS" w:hAnsi="Trebuchet MS" w:cs="Calibri"/>
          <w:sz w:val="20"/>
          <w:szCs w:val="20"/>
        </w:rPr>
      </w:pPr>
      <w:r w:rsidRPr="00BB6A47">
        <w:rPr>
          <w:rFonts w:ascii="Trebuchet MS" w:hAnsi="Trebuchet MS" w:cs="Calibri"/>
          <w:sz w:val="20"/>
          <w:szCs w:val="20"/>
        </w:rPr>
        <w:t>Demonstration of Professional Competencies and Depth of Content Knowledge</w:t>
      </w:r>
    </w:p>
    <w:p w14:paraId="3662DE4B" w14:textId="77777777" w:rsidR="00F83EEF" w:rsidRPr="009F7A9B" w:rsidRDefault="00F83EEF" w:rsidP="00F83EEF">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09F6AA0F" w14:textId="77777777" w:rsidR="00F83EEF" w:rsidRPr="005B61D6" w:rsidRDefault="00F83EEF" w:rsidP="00F83EEF">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9DAC3760387447B1842CAE3B8AD80588"/>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AE9372F7B8A54575A6DB2FCC1CC44CA5"/>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0AE307AE" w:rsidR="00AD4726" w:rsidRPr="00F83EEF" w:rsidRDefault="00F83EEF" w:rsidP="00F83EEF">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02871E29" w14:textId="77777777" w:rsidR="00A24819" w:rsidRPr="00D64358" w:rsidRDefault="00A24819" w:rsidP="00A2481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competency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w:t>
      </w:r>
    </w:p>
    <w:p w14:paraId="149CBFDF" w14:textId="77777777" w:rsidR="00A24819" w:rsidRPr="00BF37A5" w:rsidRDefault="00A24819" w:rsidP="00A24819">
      <w:pPr>
        <w:spacing w:after="0" w:line="240" w:lineRule="auto"/>
        <w:rPr>
          <w:rFonts w:ascii="Times New Roman" w:eastAsia="Times New Roman" w:hAnsi="Times New Roman" w:cs="Times New Roman"/>
          <w:kern w:val="0"/>
          <w14:ligatures w14:val="none"/>
        </w:rPr>
      </w:pPr>
    </w:p>
    <w:p w14:paraId="5C799199" w14:textId="77777777" w:rsidR="00A24819" w:rsidRPr="00BF37A5" w:rsidRDefault="00A24819" w:rsidP="00A2481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3ED38548" w14:textId="77777777" w:rsidR="00A24819" w:rsidRPr="00BF37A5" w:rsidRDefault="00A24819" w:rsidP="00A24819">
      <w:pPr>
        <w:spacing w:after="0" w:line="240" w:lineRule="auto"/>
        <w:rPr>
          <w:rFonts w:ascii="Times New Roman" w:eastAsia="Times New Roman" w:hAnsi="Times New Roman" w:cs="Times New Roman"/>
          <w:kern w:val="0"/>
          <w14:ligatures w14:val="none"/>
        </w:rPr>
      </w:pPr>
    </w:p>
    <w:p w14:paraId="53ACE7CF" w14:textId="78822734" w:rsidR="00A24819" w:rsidRPr="00BF37A5" w:rsidRDefault="00A24819" w:rsidP="00A2481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Numbers and Operations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 xml:space="preserve">Numbers and Operations </w:t>
      </w:r>
      <w:r w:rsidRPr="00BF37A5">
        <w:rPr>
          <w:rFonts w:ascii="Trebuchet MS" w:eastAsia="Times New Roman" w:hAnsi="Trebuchet MS" w:cs="Times New Roman"/>
          <w:color w:val="000000"/>
          <w:kern w:val="0"/>
          <w:sz w:val="22"/>
          <w:szCs w:val="22"/>
          <w14:ligatures w14:val="none"/>
        </w:rPr>
        <w:t>Unit Plan” in COOL. </w:t>
      </w:r>
    </w:p>
    <w:p w14:paraId="2B45C312" w14:textId="77777777" w:rsidR="00A24819" w:rsidRPr="00BF37A5" w:rsidRDefault="00A24819" w:rsidP="00A24819">
      <w:pPr>
        <w:spacing w:after="0" w:line="240" w:lineRule="auto"/>
        <w:rPr>
          <w:rFonts w:ascii="Times New Roman" w:eastAsia="Times New Roman" w:hAnsi="Times New Roman" w:cs="Times New Roman"/>
          <w:kern w:val="0"/>
          <w14:ligatures w14:val="none"/>
        </w:rPr>
      </w:pPr>
    </w:p>
    <w:p w14:paraId="06AB6A17" w14:textId="26203F38" w:rsidR="003D7407" w:rsidRDefault="00A24819" w:rsidP="00A24819">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The same 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p>
    <w:p w14:paraId="1045FF56" w14:textId="77777777" w:rsidR="009948A6" w:rsidRPr="003D7407" w:rsidRDefault="009948A6" w:rsidP="009948A6">
      <w:pPr>
        <w:spacing w:after="0" w:line="240" w:lineRule="auto"/>
        <w:rPr>
          <w:rFonts w:ascii="Times New Roman" w:eastAsia="Times New Roman" w:hAnsi="Times New Roman" w:cs="Times New Roman"/>
          <w:kern w:val="0"/>
          <w14:ligatures w14:val="none"/>
        </w:rPr>
      </w:pPr>
    </w:p>
    <w:p w14:paraId="7911ACC6" w14:textId="141CAAB5" w:rsidR="003D7407" w:rsidRPr="003D7407" w:rsidRDefault="003D7407" w:rsidP="003D7407">
      <w:pPr>
        <w:spacing w:after="0" w:line="240" w:lineRule="auto"/>
        <w:rPr>
          <w:rFonts w:ascii="Times New Roman" w:eastAsia="Times New Roman" w:hAnsi="Times New Roman" w:cs="Times New Roman"/>
          <w:kern w:val="0"/>
          <w14:ligatures w14:val="none"/>
        </w:rPr>
      </w:pPr>
      <w:r w:rsidRPr="003D7407">
        <w:rPr>
          <w:rFonts w:ascii="Trebuchet MS" w:eastAsia="Times New Roman" w:hAnsi="Trebuchet MS" w:cs="Times New Roman"/>
          <w:b/>
          <w:bCs/>
          <w:color w:val="000000"/>
          <w:kern w:val="0"/>
          <w:sz w:val="22"/>
          <w:szCs w:val="22"/>
          <w14:ligatures w14:val="none"/>
        </w:rPr>
        <w:t>Math</w:t>
      </w:r>
      <w:r w:rsidR="009475E2">
        <w:rPr>
          <w:rFonts w:ascii="Trebuchet MS" w:eastAsia="Times New Roman" w:hAnsi="Trebuchet MS" w:cs="Times New Roman"/>
          <w:b/>
          <w:bCs/>
          <w:color w:val="000000"/>
          <w:kern w:val="0"/>
          <w:sz w:val="22"/>
          <w:szCs w:val="22"/>
          <w14:ligatures w14:val="none"/>
        </w:rPr>
        <w:t>:</w:t>
      </w:r>
    </w:p>
    <w:p w14:paraId="361E1F84" w14:textId="698249DB" w:rsidR="003D7407" w:rsidRPr="003D7407" w:rsidRDefault="003D7407" w:rsidP="003D7407">
      <w:pPr>
        <w:numPr>
          <w:ilvl w:val="0"/>
          <w:numId w:val="47"/>
        </w:numPr>
        <w:spacing w:after="0" w:line="240" w:lineRule="auto"/>
        <w:textAlignment w:val="baseline"/>
        <w:rPr>
          <w:rFonts w:ascii="Trebuchet MS" w:eastAsia="Times New Roman" w:hAnsi="Trebuchet MS" w:cs="Times New Roman"/>
          <w:color w:val="000000"/>
          <w:kern w:val="0"/>
          <w:sz w:val="22"/>
          <w:szCs w:val="22"/>
          <w14:ligatures w14:val="none"/>
        </w:rPr>
      </w:pPr>
      <w:r w:rsidRPr="003D7407">
        <w:rPr>
          <w:rFonts w:ascii="Trebuchet MS" w:eastAsia="Times New Roman" w:hAnsi="Trebuchet MS" w:cs="Times New Roman"/>
          <w:color w:val="000000"/>
          <w:kern w:val="0"/>
          <w:sz w:val="22"/>
          <w:szCs w:val="22"/>
          <w14:ligatures w14:val="none"/>
        </w:rPr>
        <w:t xml:space="preserve">Coursework: Minimum of B-; syllabi and </w:t>
      </w:r>
      <w:r w:rsidR="00284912" w:rsidRPr="00284912">
        <w:rPr>
          <w:rFonts w:ascii="Trebuchet MS" w:eastAsia="Times New Roman" w:hAnsi="Trebuchet MS" w:cs="Times New Roman"/>
          <w:color w:val="000000"/>
          <w:kern w:val="0"/>
          <w:sz w:val="22"/>
          <w:szCs w:val="22"/>
          <w14:ligatures w14:val="none"/>
        </w:rPr>
        <w:t>official</w:t>
      </w:r>
      <w:r w:rsidR="00284912" w:rsidRPr="00284912">
        <w:rPr>
          <w:rFonts w:ascii="Trebuchet MS" w:eastAsia="Times New Roman" w:hAnsi="Trebuchet MS" w:cs="Times New Roman"/>
          <w:b/>
          <w:bCs/>
          <w:color w:val="000000"/>
          <w:kern w:val="0"/>
          <w:sz w:val="22"/>
          <w:szCs w:val="22"/>
          <w14:ligatures w14:val="none"/>
        </w:rPr>
        <w:t xml:space="preserve"> </w:t>
      </w:r>
      <w:r w:rsidRPr="003D7407">
        <w:rPr>
          <w:rFonts w:ascii="Trebuchet MS" w:eastAsia="Times New Roman" w:hAnsi="Trebuchet MS" w:cs="Times New Roman"/>
          <w:color w:val="000000"/>
          <w:kern w:val="0"/>
          <w:sz w:val="22"/>
          <w:szCs w:val="22"/>
          <w14:ligatures w14:val="none"/>
        </w:rPr>
        <w:t>transcript required</w:t>
      </w:r>
    </w:p>
    <w:p w14:paraId="1A96A84F" w14:textId="0599C131" w:rsidR="00C72ACF" w:rsidRDefault="00C72ACF" w:rsidP="003D7407">
      <w:pPr>
        <w:spacing w:after="0" w:line="240" w:lineRule="auto"/>
        <w:ind w:left="720"/>
        <w:textAlignment w:val="baseline"/>
        <w:rPr>
          <w:rFonts w:ascii="Trebuchet MS" w:eastAsia="Times New Roman" w:hAnsi="Trebuchet MS" w:cs="Times New Roman"/>
          <w:color w:val="000000"/>
          <w:kern w:val="0"/>
          <w:sz w:val="22"/>
          <w:szCs w:val="22"/>
          <w14:ligatures w14:val="none"/>
        </w:rPr>
      </w:pPr>
    </w:p>
    <w:p w14:paraId="72EC3659" w14:textId="77777777" w:rsidR="00A24819" w:rsidRPr="00466580" w:rsidRDefault="00A24819" w:rsidP="003D7407">
      <w:pPr>
        <w:spacing w:after="0" w:line="240" w:lineRule="auto"/>
        <w:ind w:left="720"/>
        <w:textAlignment w:val="baseline"/>
        <w:rPr>
          <w:rFonts w:ascii="Trebuchet MS" w:eastAsia="Times New Roman" w:hAnsi="Trebuchet MS" w:cs="Times New Roman"/>
          <w:color w:val="000000"/>
          <w:kern w:val="0"/>
          <w:sz w:val="22"/>
          <w:szCs w:val="22"/>
          <w14:ligatures w14:val="none"/>
        </w:rPr>
      </w:pPr>
    </w:p>
    <w:p w14:paraId="3097EA13" w14:textId="59659FCA" w:rsidR="00D50768" w:rsidRDefault="00D50768" w:rsidP="00C72ACF">
      <w:pPr>
        <w:spacing w:after="0" w:line="240" w:lineRule="auto"/>
        <w:ind w:left="720"/>
        <w:rPr>
          <w:rFonts w:ascii="Trebuchet MS" w:eastAsia="Times New Roman" w:hAnsi="Trebuchet MS" w:cs="Times New Roman"/>
          <w:b/>
          <w:bCs/>
          <w:color w:val="000000"/>
          <w:kern w:val="0"/>
          <w:sz w:val="22"/>
          <w:szCs w:val="22"/>
          <w14:ligatures w14:val="none"/>
        </w:rPr>
      </w:pPr>
    </w:p>
    <w:p w14:paraId="63E1C016" w14:textId="41C254FD" w:rsidR="00D50768" w:rsidRDefault="00D50768" w:rsidP="00D50768">
      <w:pPr>
        <w:spacing w:after="0" w:line="240" w:lineRule="auto"/>
        <w:rPr>
          <w:rFonts w:ascii="Trebuchet MS" w:eastAsia="Times New Roman" w:hAnsi="Trebuchet MS" w:cs="Times New Roman"/>
          <w:b/>
          <w:bCs/>
          <w:color w:val="000000"/>
          <w:kern w:val="0"/>
          <w:sz w:val="22"/>
          <w:szCs w:val="22"/>
          <w14:ligatures w14:val="none"/>
        </w:rPr>
      </w:pPr>
    </w:p>
    <w:p w14:paraId="5393E14C" w14:textId="77777777" w:rsidR="00A24819" w:rsidRDefault="00A24819" w:rsidP="00D50768">
      <w:pPr>
        <w:spacing w:after="0" w:line="240" w:lineRule="auto"/>
        <w:rPr>
          <w:rFonts w:ascii="Trebuchet MS" w:eastAsia="Times New Roman" w:hAnsi="Trebuchet MS" w:cs="Times New Roman"/>
          <w:b/>
          <w:bCs/>
          <w:color w:val="000000"/>
          <w:kern w:val="0"/>
          <w:sz w:val="22"/>
          <w:szCs w:val="22"/>
          <w14:ligatures w14:val="none"/>
        </w:rPr>
      </w:pPr>
    </w:p>
    <w:p w14:paraId="36050D08" w14:textId="77777777" w:rsidR="00A24819" w:rsidRDefault="00A24819" w:rsidP="00D50768">
      <w:pPr>
        <w:spacing w:after="0" w:line="240" w:lineRule="auto"/>
        <w:rPr>
          <w:rFonts w:ascii="Trebuchet MS" w:eastAsia="Times New Roman" w:hAnsi="Trebuchet MS" w:cs="Times New Roman"/>
          <w:b/>
          <w:bCs/>
          <w:color w:val="000000"/>
          <w:kern w:val="0"/>
          <w:sz w:val="22"/>
          <w:szCs w:val="22"/>
          <w14:ligatures w14:val="none"/>
        </w:rPr>
      </w:pPr>
    </w:p>
    <w:p w14:paraId="5868F26D" w14:textId="77777777" w:rsidR="00A24819" w:rsidRDefault="00A24819" w:rsidP="00D50768">
      <w:pPr>
        <w:spacing w:after="0" w:line="240" w:lineRule="auto"/>
        <w:rPr>
          <w:rFonts w:ascii="Trebuchet MS" w:eastAsia="Times New Roman" w:hAnsi="Trebuchet MS" w:cs="Times New Roman"/>
          <w:b/>
          <w:bCs/>
          <w:color w:val="000000"/>
          <w:kern w:val="0"/>
          <w:sz w:val="22"/>
          <w:szCs w:val="22"/>
          <w14:ligatures w14:val="none"/>
        </w:rPr>
      </w:pPr>
    </w:p>
    <w:p w14:paraId="3DB3247F" w14:textId="77777777" w:rsidR="00A24819" w:rsidRDefault="00A24819" w:rsidP="00D50768">
      <w:pPr>
        <w:spacing w:after="0" w:line="240" w:lineRule="auto"/>
        <w:rPr>
          <w:rFonts w:ascii="Trebuchet MS" w:eastAsia="Times New Roman" w:hAnsi="Trebuchet MS" w:cs="Times New Roman"/>
          <w:b/>
          <w:bCs/>
          <w:color w:val="000000"/>
          <w:kern w:val="0"/>
          <w:sz w:val="22"/>
          <w:szCs w:val="22"/>
          <w14:ligatures w14:val="none"/>
        </w:rPr>
      </w:pPr>
    </w:p>
    <w:p w14:paraId="40348BD2" w14:textId="77777777" w:rsidR="00A24819" w:rsidRDefault="00A24819" w:rsidP="00D50768">
      <w:pPr>
        <w:spacing w:after="0" w:line="240" w:lineRule="auto"/>
        <w:rPr>
          <w:rFonts w:ascii="Trebuchet MS" w:eastAsia="Times New Roman" w:hAnsi="Trebuchet MS" w:cs="Times New Roman"/>
          <w:b/>
          <w:bCs/>
          <w:color w:val="000000"/>
          <w:kern w:val="0"/>
          <w:sz w:val="22"/>
          <w:szCs w:val="22"/>
          <w14:ligatures w14:val="none"/>
        </w:rPr>
      </w:pPr>
    </w:p>
    <w:p w14:paraId="76C4B5D5" w14:textId="77777777" w:rsidR="00A24819" w:rsidRDefault="00A24819" w:rsidP="00D50768">
      <w:pPr>
        <w:spacing w:after="0" w:line="240" w:lineRule="auto"/>
        <w:rPr>
          <w:rFonts w:ascii="Trebuchet MS" w:eastAsia="Times New Roman" w:hAnsi="Trebuchet MS" w:cs="Times New Roman"/>
          <w:b/>
          <w:bCs/>
          <w:color w:val="000000"/>
          <w:kern w:val="0"/>
          <w:sz w:val="22"/>
          <w:szCs w:val="22"/>
          <w14:ligatures w14:val="none"/>
        </w:rPr>
      </w:pPr>
    </w:p>
    <w:p w14:paraId="7438A6C2" w14:textId="77777777" w:rsidR="00A24819" w:rsidRDefault="00A24819" w:rsidP="00D50768">
      <w:pPr>
        <w:spacing w:after="0" w:line="240" w:lineRule="auto"/>
        <w:rPr>
          <w:rFonts w:ascii="Trebuchet MS" w:eastAsia="Times New Roman" w:hAnsi="Trebuchet MS" w:cs="Times New Roman"/>
          <w:b/>
          <w:bCs/>
          <w:color w:val="000000"/>
          <w:kern w:val="0"/>
          <w:sz w:val="22"/>
          <w:szCs w:val="22"/>
          <w14:ligatures w14:val="none"/>
        </w:rPr>
      </w:pPr>
    </w:p>
    <w:p w14:paraId="2E6D244D" w14:textId="77777777" w:rsidR="00A24819" w:rsidRDefault="00A24819" w:rsidP="00D50768">
      <w:pPr>
        <w:spacing w:after="0" w:line="240" w:lineRule="auto"/>
        <w:rPr>
          <w:rFonts w:ascii="Trebuchet MS" w:eastAsia="Times New Roman" w:hAnsi="Trebuchet MS" w:cs="Times New Roman"/>
          <w:b/>
          <w:bCs/>
          <w:color w:val="000000"/>
          <w:kern w:val="0"/>
          <w:sz w:val="22"/>
          <w:szCs w:val="22"/>
          <w14:ligatures w14:val="none"/>
        </w:rPr>
      </w:pPr>
    </w:p>
    <w:p w14:paraId="5651FE9F" w14:textId="31E6D0CE" w:rsidR="0026700B" w:rsidRPr="00FE1139" w:rsidRDefault="00FE1139" w:rsidP="003B671E">
      <w:pPr>
        <w:pStyle w:val="Heading2"/>
        <w:rPr>
          <w:b/>
          <w:bCs/>
          <w:color w:val="auto"/>
          <w:sz w:val="26"/>
          <w:szCs w:val="26"/>
          <w:u w:val="single"/>
        </w:rPr>
      </w:pPr>
      <w:r>
        <w:rPr>
          <w:b/>
          <w:bCs/>
          <w:color w:val="auto"/>
          <w:sz w:val="26"/>
          <w:szCs w:val="26"/>
          <w:u w:val="single"/>
        </w:rPr>
        <w:lastRenderedPageBreak/>
        <w:t>Mathematics</w:t>
      </w:r>
    </w:p>
    <w:p w14:paraId="33F471FC" w14:textId="56ABC07E" w:rsidR="00DF59BE" w:rsidRPr="00C8177F" w:rsidRDefault="00DF59BE" w:rsidP="003B671E">
      <w:pPr>
        <w:pStyle w:val="Heading3"/>
        <w:rPr>
          <w:b/>
          <w:bCs/>
          <w:color w:val="000000" w:themeColor="text1"/>
          <w:sz w:val="24"/>
          <w:szCs w:val="24"/>
        </w:rPr>
      </w:pPr>
      <w:r>
        <w:rPr>
          <w:b/>
          <w:bCs/>
          <w:color w:val="000000" w:themeColor="text1"/>
          <w:sz w:val="24"/>
          <w:szCs w:val="24"/>
        </w:rPr>
        <w:t>Numbers and Operations:</w:t>
      </w:r>
    </w:p>
    <w:tbl>
      <w:tblPr>
        <w:tblStyle w:val="TableGrid"/>
        <w:tblW w:w="0" w:type="auto"/>
        <w:tblLook w:val="04A0" w:firstRow="1" w:lastRow="0" w:firstColumn="1" w:lastColumn="0" w:noHBand="0" w:noVBand="1"/>
      </w:tblPr>
      <w:tblGrid>
        <w:gridCol w:w="3116"/>
        <w:gridCol w:w="5159"/>
      </w:tblGrid>
      <w:tr w:rsidR="00A24819" w:rsidRPr="00A24819" w14:paraId="5C1AD8C4" w14:textId="77777777" w:rsidTr="003B671E">
        <w:trPr>
          <w:tblHeader/>
        </w:trPr>
        <w:tc>
          <w:tcPr>
            <w:tcW w:w="3116" w:type="dxa"/>
            <w:shd w:val="clear" w:color="auto" w:fill="D9D9D9" w:themeFill="background1" w:themeFillShade="D9"/>
          </w:tcPr>
          <w:p w14:paraId="43C597E1" w14:textId="77777777" w:rsidR="00A24819" w:rsidRPr="00A24819" w:rsidRDefault="00A24819" w:rsidP="0035270C">
            <w:r w:rsidRPr="00A24819">
              <w:rPr>
                <w:b/>
                <w:bCs/>
              </w:rPr>
              <w:t>Candidates must demonstrate</w:t>
            </w:r>
            <w:ins w:id="0" w:author="Reisenauer, Jenna" w:date="2025-07-24T09:03:00Z" w16du:dateUtc="2025-07-24T15:03:00Z">
              <w:r w:rsidRPr="00A24819">
                <w:rPr>
                  <w:b/>
                  <w:bCs/>
                </w:rPr>
                <w:t xml:space="preserve"> </w:t>
              </w:r>
            </w:ins>
            <w:r w:rsidRPr="00A24819">
              <w:rPr>
                <w:b/>
                <w:bCs/>
              </w:rPr>
              <w:t>knowledge of each of the following concepts:</w:t>
            </w:r>
          </w:p>
        </w:tc>
        <w:tc>
          <w:tcPr>
            <w:tcW w:w="5159" w:type="dxa"/>
            <w:shd w:val="clear" w:color="auto" w:fill="D9D9D9" w:themeFill="background1" w:themeFillShade="D9"/>
          </w:tcPr>
          <w:p w14:paraId="0E606995" w14:textId="77777777" w:rsidR="00A24819" w:rsidRPr="00A24819" w:rsidRDefault="00A24819" w:rsidP="0035270C">
            <w:r w:rsidRPr="00A24819">
              <w:rPr>
                <w:b/>
                <w:bCs/>
              </w:rPr>
              <w:t>Course #/Title/Grade</w:t>
            </w:r>
          </w:p>
        </w:tc>
      </w:tr>
      <w:tr w:rsidR="00A24819" w:rsidRPr="00A24819" w14:paraId="66AF45EC" w14:textId="77777777" w:rsidTr="003B671E">
        <w:tc>
          <w:tcPr>
            <w:tcW w:w="3116" w:type="dxa"/>
          </w:tcPr>
          <w:p w14:paraId="0CFAB5C4" w14:textId="171F4079" w:rsidR="00A24819" w:rsidRPr="00A24819" w:rsidRDefault="00A24819" w:rsidP="0035270C">
            <w:r w:rsidRPr="00A24819">
              <w:t>Place value and base-ten system</w:t>
            </w:r>
          </w:p>
          <w:p w14:paraId="091BDC86" w14:textId="77777777" w:rsidR="00A24819" w:rsidRPr="00A24819" w:rsidRDefault="00A24819" w:rsidP="0035270C"/>
        </w:tc>
        <w:sdt>
          <w:sdtPr>
            <w:id w:val="-1973205878"/>
            <w:placeholder>
              <w:docPart w:val="58E29ABFFD6A47ED953DFE9F10850539"/>
            </w:placeholder>
            <w:showingPlcHdr/>
          </w:sdtPr>
          <w:sdtEndPr/>
          <w:sdtContent>
            <w:tc>
              <w:tcPr>
                <w:tcW w:w="5159" w:type="dxa"/>
              </w:tcPr>
              <w:p w14:paraId="0CE7BCA0" w14:textId="77777777" w:rsidR="00A24819" w:rsidRPr="00A24819" w:rsidRDefault="00A24819" w:rsidP="0035270C">
                <w:r w:rsidRPr="00A24819">
                  <w:rPr>
                    <w:rStyle w:val="PlaceholderText"/>
                  </w:rPr>
                  <w:t>Click or tap here to enter text.</w:t>
                </w:r>
              </w:p>
            </w:tc>
          </w:sdtContent>
        </w:sdt>
      </w:tr>
      <w:tr w:rsidR="00A24819" w:rsidRPr="00A24819" w14:paraId="0775A100" w14:textId="77777777" w:rsidTr="003B671E">
        <w:tc>
          <w:tcPr>
            <w:tcW w:w="3116" w:type="dxa"/>
          </w:tcPr>
          <w:p w14:paraId="22A9C90C" w14:textId="77777777" w:rsidR="00A24819" w:rsidRPr="00A24819" w:rsidRDefault="00A24819" w:rsidP="007927AD">
            <w:r w:rsidRPr="00A24819">
              <w:t>Operations with rational numbers</w:t>
            </w:r>
          </w:p>
          <w:p w14:paraId="28F98C0D" w14:textId="25F3DC3B" w:rsidR="00A24819" w:rsidRPr="00A24819" w:rsidRDefault="00A24819" w:rsidP="007927AD"/>
        </w:tc>
        <w:sdt>
          <w:sdtPr>
            <w:id w:val="1836492163"/>
            <w:placeholder>
              <w:docPart w:val="51D692B91C0D429DA284630EC7A2B634"/>
            </w:placeholder>
            <w:showingPlcHdr/>
          </w:sdtPr>
          <w:sdtEndPr/>
          <w:sdtContent>
            <w:tc>
              <w:tcPr>
                <w:tcW w:w="5159" w:type="dxa"/>
              </w:tcPr>
              <w:p w14:paraId="087EA678" w14:textId="77777777" w:rsidR="00A24819" w:rsidRPr="00A24819" w:rsidRDefault="00A24819" w:rsidP="0035270C">
                <w:r w:rsidRPr="00A24819">
                  <w:rPr>
                    <w:rStyle w:val="PlaceholderText"/>
                  </w:rPr>
                  <w:t>Click or tap here to enter text.</w:t>
                </w:r>
              </w:p>
            </w:tc>
          </w:sdtContent>
        </w:sdt>
      </w:tr>
      <w:tr w:rsidR="00A24819" w:rsidRPr="00A24819" w14:paraId="2EC125EF" w14:textId="77777777" w:rsidTr="003B671E">
        <w:tc>
          <w:tcPr>
            <w:tcW w:w="3116" w:type="dxa"/>
          </w:tcPr>
          <w:p w14:paraId="7D1E46F9" w14:textId="77777777" w:rsidR="00A24819" w:rsidRPr="00A24819" w:rsidRDefault="00A24819" w:rsidP="007927AD">
            <w:r w:rsidRPr="00A24819">
              <w:t>Proportional reasoning and percents</w:t>
            </w:r>
          </w:p>
          <w:p w14:paraId="3970BA11" w14:textId="1B1AAFCE" w:rsidR="00A24819" w:rsidRPr="00A24819" w:rsidRDefault="00A24819" w:rsidP="007927AD"/>
        </w:tc>
        <w:sdt>
          <w:sdtPr>
            <w:id w:val="-1372921807"/>
            <w:placeholder>
              <w:docPart w:val="410061567FC14643ADE22D6ED65A4C94"/>
            </w:placeholder>
            <w:showingPlcHdr/>
          </w:sdtPr>
          <w:sdtEndPr/>
          <w:sdtContent>
            <w:tc>
              <w:tcPr>
                <w:tcW w:w="5159" w:type="dxa"/>
              </w:tcPr>
              <w:p w14:paraId="349EEFD9" w14:textId="10426F4C" w:rsidR="00A24819" w:rsidRPr="00A24819" w:rsidRDefault="00A24819" w:rsidP="0035270C">
                <w:r w:rsidRPr="00A24819">
                  <w:rPr>
                    <w:rStyle w:val="PlaceholderText"/>
                  </w:rPr>
                  <w:t>Click or tap here to enter text.</w:t>
                </w:r>
              </w:p>
            </w:tc>
          </w:sdtContent>
        </w:sdt>
      </w:tr>
      <w:tr w:rsidR="00A24819" w:rsidRPr="00A24819" w14:paraId="10FF23DC" w14:textId="77777777" w:rsidTr="003B671E">
        <w:tc>
          <w:tcPr>
            <w:tcW w:w="3116" w:type="dxa"/>
          </w:tcPr>
          <w:p w14:paraId="3A639D66" w14:textId="77777777" w:rsidR="00A24819" w:rsidRPr="00A24819" w:rsidRDefault="00A24819" w:rsidP="007927AD">
            <w:r w:rsidRPr="00A24819">
              <w:t>Basic concepts of number theory (e.g. factors, multiples, prime numbers, etc.)</w:t>
            </w:r>
          </w:p>
          <w:p w14:paraId="1D380733" w14:textId="1CF6B04D" w:rsidR="00A24819" w:rsidRPr="00A24819" w:rsidRDefault="00A24819" w:rsidP="007927AD"/>
        </w:tc>
        <w:sdt>
          <w:sdtPr>
            <w:id w:val="-1404910535"/>
            <w:placeholder>
              <w:docPart w:val="0A0B4AF9AABE42BE8D63FE817C6DAD6E"/>
            </w:placeholder>
            <w:showingPlcHdr/>
          </w:sdtPr>
          <w:sdtEndPr/>
          <w:sdtContent>
            <w:tc>
              <w:tcPr>
                <w:tcW w:w="5159" w:type="dxa"/>
              </w:tcPr>
              <w:p w14:paraId="0978F4B1" w14:textId="0B6F4161" w:rsidR="00A24819" w:rsidRPr="00A24819" w:rsidRDefault="00A24819" w:rsidP="0035270C">
                <w:r w:rsidRPr="00A24819">
                  <w:rPr>
                    <w:rStyle w:val="PlaceholderText"/>
                  </w:rPr>
                  <w:t>Click or tap here to enter text.</w:t>
                </w:r>
              </w:p>
            </w:tc>
          </w:sdtContent>
        </w:sdt>
      </w:tr>
    </w:tbl>
    <w:p w14:paraId="17F094FE" w14:textId="77777777" w:rsidR="00D051D2" w:rsidRDefault="00D051D2" w:rsidP="00D50768">
      <w:pPr>
        <w:spacing w:after="0" w:line="240" w:lineRule="auto"/>
        <w:rPr>
          <w:rFonts w:eastAsia="Times New Roman" w:cs="Times New Roman"/>
          <w:b/>
          <w:bCs/>
          <w:color w:val="000000" w:themeColor="text1"/>
          <w:kern w:val="0"/>
          <w:sz w:val="26"/>
          <w:szCs w:val="26"/>
          <w:u w:val="single"/>
          <w14:ligatures w14:val="none"/>
        </w:rPr>
      </w:pPr>
    </w:p>
    <w:p w14:paraId="2BBD46F8" w14:textId="6EE7745A" w:rsidR="009F5906" w:rsidRPr="00C8177F" w:rsidRDefault="00C44F62" w:rsidP="003B671E">
      <w:pPr>
        <w:pStyle w:val="Heading3"/>
        <w:rPr>
          <w:b/>
          <w:bCs/>
          <w:color w:val="000000" w:themeColor="text1"/>
          <w:sz w:val="24"/>
          <w:szCs w:val="24"/>
        </w:rPr>
      </w:pPr>
      <w:r>
        <w:rPr>
          <w:b/>
          <w:bCs/>
          <w:color w:val="000000" w:themeColor="text1"/>
          <w:sz w:val="24"/>
          <w:szCs w:val="24"/>
        </w:rPr>
        <w:t>Algebraic Thinking</w:t>
      </w:r>
      <w:r w:rsidR="009F5906">
        <w:rPr>
          <w:b/>
          <w:bCs/>
          <w:color w:val="000000" w:themeColor="text1"/>
          <w:sz w:val="24"/>
          <w:szCs w:val="24"/>
        </w:rPr>
        <w:t>:</w:t>
      </w:r>
    </w:p>
    <w:tbl>
      <w:tblPr>
        <w:tblStyle w:val="TableGrid"/>
        <w:tblW w:w="0" w:type="auto"/>
        <w:tblLook w:val="04A0" w:firstRow="1" w:lastRow="0" w:firstColumn="1" w:lastColumn="0" w:noHBand="0" w:noVBand="1"/>
      </w:tblPr>
      <w:tblGrid>
        <w:gridCol w:w="3116"/>
        <w:gridCol w:w="5159"/>
      </w:tblGrid>
      <w:tr w:rsidR="00A24819" w14:paraId="1733C5EF" w14:textId="77777777" w:rsidTr="003B671E">
        <w:trPr>
          <w:tblHeader/>
        </w:trPr>
        <w:tc>
          <w:tcPr>
            <w:tcW w:w="3116" w:type="dxa"/>
            <w:shd w:val="clear" w:color="auto" w:fill="D9D9D9" w:themeFill="background1" w:themeFillShade="D9"/>
          </w:tcPr>
          <w:p w14:paraId="17584FC5" w14:textId="77777777" w:rsidR="00A24819" w:rsidRDefault="00A24819" w:rsidP="00A24819">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159" w:type="dxa"/>
            <w:shd w:val="clear" w:color="auto" w:fill="D9D9D9" w:themeFill="background1" w:themeFillShade="D9"/>
          </w:tcPr>
          <w:p w14:paraId="31F8EA78" w14:textId="77777777" w:rsidR="00A24819" w:rsidRDefault="00A24819" w:rsidP="0035270C">
            <w:r w:rsidRPr="00AD4726">
              <w:rPr>
                <w:b/>
                <w:bCs/>
              </w:rPr>
              <w:t>Course #/Title/Grade</w:t>
            </w:r>
          </w:p>
        </w:tc>
      </w:tr>
      <w:tr w:rsidR="00A24819" w14:paraId="0F815811" w14:textId="77777777" w:rsidTr="003B671E">
        <w:tc>
          <w:tcPr>
            <w:tcW w:w="3116" w:type="dxa"/>
          </w:tcPr>
          <w:p w14:paraId="383D1227" w14:textId="1690E964" w:rsidR="00A24819" w:rsidRPr="00AD4726" w:rsidRDefault="00A24819" w:rsidP="0035270C">
            <w:r>
              <w:t>Understanding and using a</w:t>
            </w:r>
            <w:r w:rsidRPr="00036309">
              <w:t>lgebraic expressions, equations, and formulas</w:t>
            </w:r>
          </w:p>
          <w:p w14:paraId="19EE4214" w14:textId="77777777" w:rsidR="00A24819" w:rsidRDefault="00A24819" w:rsidP="0035270C"/>
        </w:tc>
        <w:sdt>
          <w:sdtPr>
            <w:id w:val="932475312"/>
            <w:placeholder>
              <w:docPart w:val="84A6AABA9CA24C47AC6D1207660A5260"/>
            </w:placeholder>
            <w:showingPlcHdr/>
          </w:sdtPr>
          <w:sdtEndPr/>
          <w:sdtContent>
            <w:tc>
              <w:tcPr>
                <w:tcW w:w="5159" w:type="dxa"/>
              </w:tcPr>
              <w:p w14:paraId="6469BFEC" w14:textId="77777777" w:rsidR="00A24819" w:rsidRDefault="00A24819" w:rsidP="0035270C">
                <w:r w:rsidRPr="004C4EA8">
                  <w:rPr>
                    <w:rStyle w:val="PlaceholderText"/>
                  </w:rPr>
                  <w:t>Click or tap here to enter text.</w:t>
                </w:r>
              </w:p>
            </w:tc>
          </w:sdtContent>
        </w:sdt>
      </w:tr>
      <w:tr w:rsidR="00A24819" w14:paraId="7DDD5158" w14:textId="77777777" w:rsidTr="003B671E">
        <w:tc>
          <w:tcPr>
            <w:tcW w:w="3116" w:type="dxa"/>
          </w:tcPr>
          <w:p w14:paraId="701C3F37" w14:textId="4C7DD956" w:rsidR="00A24819" w:rsidRDefault="00A24819" w:rsidP="0035270C">
            <w:r>
              <w:t>Solving l</w:t>
            </w:r>
            <w:r w:rsidRPr="00036309">
              <w:t>inear equations and inequalities</w:t>
            </w:r>
          </w:p>
          <w:p w14:paraId="06B22648" w14:textId="77777777" w:rsidR="00A24819" w:rsidRDefault="00A24819" w:rsidP="0035270C"/>
        </w:tc>
        <w:sdt>
          <w:sdtPr>
            <w:id w:val="1024050544"/>
            <w:placeholder>
              <w:docPart w:val="236DAA33DA534D4F9E51779700119F95"/>
            </w:placeholder>
            <w:showingPlcHdr/>
          </w:sdtPr>
          <w:sdtEndPr/>
          <w:sdtContent>
            <w:tc>
              <w:tcPr>
                <w:tcW w:w="5159" w:type="dxa"/>
              </w:tcPr>
              <w:p w14:paraId="7B735106" w14:textId="77777777" w:rsidR="00A24819" w:rsidRDefault="00A24819" w:rsidP="0035270C">
                <w:r w:rsidRPr="004C4EA8">
                  <w:rPr>
                    <w:rStyle w:val="PlaceholderText"/>
                  </w:rPr>
                  <w:t>Click or tap here to enter text.</w:t>
                </w:r>
              </w:p>
            </w:tc>
          </w:sdtContent>
        </w:sdt>
      </w:tr>
      <w:tr w:rsidR="00A24819" w14:paraId="058FE81F" w14:textId="77777777" w:rsidTr="003B671E">
        <w:tc>
          <w:tcPr>
            <w:tcW w:w="3116" w:type="dxa"/>
          </w:tcPr>
          <w:p w14:paraId="2E86941B" w14:textId="04655C19" w:rsidR="00A24819" w:rsidRDefault="00A24819" w:rsidP="0035270C">
            <w:r w:rsidRPr="001670F8">
              <w:t xml:space="preserve">Recognizing and </w:t>
            </w:r>
            <w:r>
              <w:t>extending</w:t>
            </w:r>
            <w:r w:rsidRPr="001670F8">
              <w:t xml:space="preserve"> patterns (</w:t>
            </w:r>
            <w:r>
              <w:t>numeric and geometric)</w:t>
            </w:r>
          </w:p>
          <w:p w14:paraId="7BECA273" w14:textId="77777777" w:rsidR="00A24819" w:rsidRPr="00571363" w:rsidRDefault="00A24819" w:rsidP="0035270C"/>
        </w:tc>
        <w:sdt>
          <w:sdtPr>
            <w:id w:val="1966311182"/>
            <w:placeholder>
              <w:docPart w:val="F56741D7189D4938B21C3C1BE443DBF4"/>
            </w:placeholder>
            <w:showingPlcHdr/>
          </w:sdtPr>
          <w:sdtEndPr/>
          <w:sdtContent>
            <w:tc>
              <w:tcPr>
                <w:tcW w:w="5159" w:type="dxa"/>
              </w:tcPr>
              <w:p w14:paraId="40212364" w14:textId="77777777" w:rsidR="00A24819" w:rsidRDefault="00A24819" w:rsidP="0035270C">
                <w:r w:rsidRPr="004C4EA8">
                  <w:rPr>
                    <w:rStyle w:val="PlaceholderText"/>
                  </w:rPr>
                  <w:t>Click or tap here to enter text.</w:t>
                </w:r>
              </w:p>
            </w:tc>
          </w:sdtContent>
        </w:sdt>
      </w:tr>
    </w:tbl>
    <w:p w14:paraId="5B3E9C36" w14:textId="77777777" w:rsidR="00D051D2" w:rsidRDefault="00D051D2" w:rsidP="00D50768">
      <w:pPr>
        <w:spacing w:after="0" w:line="240" w:lineRule="auto"/>
        <w:rPr>
          <w:rFonts w:ascii="Trebuchet MS" w:eastAsia="Times New Roman" w:hAnsi="Trebuchet MS" w:cs="Times New Roman"/>
          <w:b/>
          <w:bCs/>
          <w:color w:val="000000"/>
          <w:kern w:val="0"/>
          <w:sz w:val="22"/>
          <w:szCs w:val="22"/>
          <w14:ligatures w14:val="none"/>
        </w:rPr>
      </w:pPr>
    </w:p>
    <w:p w14:paraId="4160AB73"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32447ADE"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5DC00D60"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1A5A9C7F"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4147F914" w14:textId="096D9E13" w:rsidR="00D16FD9" w:rsidRPr="00C8177F" w:rsidRDefault="00835E2B" w:rsidP="003B671E">
      <w:pPr>
        <w:pStyle w:val="Heading3"/>
        <w:rPr>
          <w:b/>
          <w:bCs/>
          <w:color w:val="000000" w:themeColor="text1"/>
          <w:sz w:val="24"/>
          <w:szCs w:val="24"/>
        </w:rPr>
      </w:pPr>
      <w:r>
        <w:rPr>
          <w:b/>
          <w:bCs/>
          <w:color w:val="000000" w:themeColor="text1"/>
          <w:sz w:val="24"/>
          <w:szCs w:val="24"/>
        </w:rPr>
        <w:lastRenderedPageBreak/>
        <w:t>Geometry and Measurement</w:t>
      </w:r>
      <w:r w:rsidR="00D16FD9">
        <w:rPr>
          <w:b/>
          <w:bCs/>
          <w:color w:val="000000" w:themeColor="text1"/>
          <w:sz w:val="24"/>
          <w:szCs w:val="24"/>
        </w:rPr>
        <w:t>:</w:t>
      </w:r>
    </w:p>
    <w:tbl>
      <w:tblPr>
        <w:tblStyle w:val="TableGrid"/>
        <w:tblW w:w="0" w:type="auto"/>
        <w:tblLook w:val="04A0" w:firstRow="1" w:lastRow="0" w:firstColumn="1" w:lastColumn="0" w:noHBand="0" w:noVBand="1"/>
      </w:tblPr>
      <w:tblGrid>
        <w:gridCol w:w="3116"/>
        <w:gridCol w:w="5159"/>
      </w:tblGrid>
      <w:tr w:rsidR="00A24819" w14:paraId="0437B52D" w14:textId="77777777" w:rsidTr="003B671E">
        <w:trPr>
          <w:tblHeader/>
        </w:trPr>
        <w:tc>
          <w:tcPr>
            <w:tcW w:w="3116" w:type="dxa"/>
            <w:shd w:val="clear" w:color="auto" w:fill="D9D9D9" w:themeFill="background1" w:themeFillShade="D9"/>
          </w:tcPr>
          <w:p w14:paraId="012B4AD0" w14:textId="77777777" w:rsidR="00A24819" w:rsidRDefault="00A24819" w:rsidP="0035270C">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159" w:type="dxa"/>
            <w:shd w:val="clear" w:color="auto" w:fill="D9D9D9" w:themeFill="background1" w:themeFillShade="D9"/>
          </w:tcPr>
          <w:p w14:paraId="74E1B92B" w14:textId="77777777" w:rsidR="00A24819" w:rsidRDefault="00A24819" w:rsidP="0035270C">
            <w:r w:rsidRPr="00AD4726">
              <w:rPr>
                <w:b/>
                <w:bCs/>
              </w:rPr>
              <w:t>Course #/Title/Grade</w:t>
            </w:r>
          </w:p>
        </w:tc>
      </w:tr>
      <w:tr w:rsidR="00A24819" w14:paraId="553C5BB8" w14:textId="77777777" w:rsidTr="003B671E">
        <w:tc>
          <w:tcPr>
            <w:tcW w:w="3116" w:type="dxa"/>
          </w:tcPr>
          <w:p w14:paraId="682E2183" w14:textId="77B1B651" w:rsidR="00A24819" w:rsidRPr="00AD4726" w:rsidRDefault="00A24819" w:rsidP="0035270C">
            <w:r>
              <w:t>Properties and classification of o</w:t>
            </w:r>
            <w:r w:rsidRPr="0093202C">
              <w:t>ne-, two-, and three- dimensional figures</w:t>
            </w:r>
          </w:p>
          <w:p w14:paraId="4CC89833" w14:textId="77777777" w:rsidR="00A24819" w:rsidRDefault="00A24819" w:rsidP="0035270C"/>
        </w:tc>
        <w:sdt>
          <w:sdtPr>
            <w:id w:val="-516922557"/>
            <w:placeholder>
              <w:docPart w:val="D599F29DC2BA44E596BC1EE5789F173C"/>
            </w:placeholder>
            <w:showingPlcHdr/>
          </w:sdtPr>
          <w:sdtEndPr/>
          <w:sdtContent>
            <w:tc>
              <w:tcPr>
                <w:tcW w:w="5159" w:type="dxa"/>
              </w:tcPr>
              <w:p w14:paraId="4683AECC" w14:textId="77777777" w:rsidR="00A24819" w:rsidRDefault="00A24819" w:rsidP="0035270C">
                <w:r w:rsidRPr="004C4EA8">
                  <w:rPr>
                    <w:rStyle w:val="PlaceholderText"/>
                  </w:rPr>
                  <w:t>Click or tap here to enter text.</w:t>
                </w:r>
              </w:p>
            </w:tc>
          </w:sdtContent>
        </w:sdt>
      </w:tr>
      <w:tr w:rsidR="00A24819" w14:paraId="67D5EBE2" w14:textId="77777777" w:rsidTr="003B671E">
        <w:tc>
          <w:tcPr>
            <w:tcW w:w="3116" w:type="dxa"/>
          </w:tcPr>
          <w:p w14:paraId="079796F6" w14:textId="0164A0D4" w:rsidR="00A24819" w:rsidRDefault="00A24819" w:rsidP="0035270C">
            <w:r w:rsidRPr="001B5E01">
              <w:t>Perimeter, area, surface area, and volume</w:t>
            </w:r>
          </w:p>
          <w:p w14:paraId="5D870B2C" w14:textId="77777777" w:rsidR="00A24819" w:rsidRDefault="00A24819" w:rsidP="0035270C"/>
        </w:tc>
        <w:sdt>
          <w:sdtPr>
            <w:id w:val="823628244"/>
            <w:placeholder>
              <w:docPart w:val="165E1CFA3F3C47B0A4ACFCF563A5D26D"/>
            </w:placeholder>
            <w:showingPlcHdr/>
          </w:sdtPr>
          <w:sdtEndPr/>
          <w:sdtContent>
            <w:tc>
              <w:tcPr>
                <w:tcW w:w="5159" w:type="dxa"/>
              </w:tcPr>
              <w:p w14:paraId="20C46C7B" w14:textId="77777777" w:rsidR="00A24819" w:rsidRDefault="00A24819" w:rsidP="0035270C">
                <w:r w:rsidRPr="004C4EA8">
                  <w:rPr>
                    <w:rStyle w:val="PlaceholderText"/>
                  </w:rPr>
                  <w:t>Click or tap here to enter text.</w:t>
                </w:r>
              </w:p>
            </w:tc>
          </w:sdtContent>
        </w:sdt>
      </w:tr>
      <w:tr w:rsidR="00A24819" w14:paraId="5BD15E2C" w14:textId="77777777" w:rsidTr="003B671E">
        <w:tc>
          <w:tcPr>
            <w:tcW w:w="3116" w:type="dxa"/>
          </w:tcPr>
          <w:p w14:paraId="14C71BF7" w14:textId="49C797B4" w:rsidR="00A24819" w:rsidRDefault="00A24819" w:rsidP="0035270C">
            <w:r w:rsidRPr="001B5E01">
              <w:t>Coordinate planes and graphing ordered pairs</w:t>
            </w:r>
          </w:p>
          <w:p w14:paraId="3588848F" w14:textId="77777777" w:rsidR="00A24819" w:rsidRPr="00571363" w:rsidRDefault="00A24819" w:rsidP="0035270C"/>
        </w:tc>
        <w:sdt>
          <w:sdtPr>
            <w:id w:val="351080143"/>
            <w:placeholder>
              <w:docPart w:val="5BCAF56ED165419388EA99BCD267449E"/>
            </w:placeholder>
            <w:showingPlcHdr/>
          </w:sdtPr>
          <w:sdtEndPr/>
          <w:sdtContent>
            <w:tc>
              <w:tcPr>
                <w:tcW w:w="5159" w:type="dxa"/>
              </w:tcPr>
              <w:p w14:paraId="515233C5" w14:textId="77777777" w:rsidR="00A24819" w:rsidRDefault="00A24819" w:rsidP="0035270C">
                <w:r w:rsidRPr="004C4EA8">
                  <w:rPr>
                    <w:rStyle w:val="PlaceholderText"/>
                  </w:rPr>
                  <w:t>Click or tap here to enter text.</w:t>
                </w:r>
              </w:p>
            </w:tc>
          </w:sdtContent>
        </w:sdt>
      </w:tr>
      <w:tr w:rsidR="00A24819" w14:paraId="0B5F4E4B" w14:textId="77777777" w:rsidTr="003B671E">
        <w:tc>
          <w:tcPr>
            <w:tcW w:w="3116" w:type="dxa"/>
          </w:tcPr>
          <w:p w14:paraId="2DCE7058" w14:textId="77777777" w:rsidR="00A24819" w:rsidRDefault="00A24819" w:rsidP="0035270C">
            <w:r>
              <w:t>Concepts of me</w:t>
            </w:r>
            <w:r w:rsidRPr="001B5E01">
              <w:t>asurement</w:t>
            </w:r>
          </w:p>
          <w:p w14:paraId="6450220A" w14:textId="2927B7D0" w:rsidR="00A24819" w:rsidRPr="001B5E01" w:rsidRDefault="00A24819" w:rsidP="0035270C"/>
        </w:tc>
        <w:sdt>
          <w:sdtPr>
            <w:id w:val="2005162939"/>
            <w:placeholder>
              <w:docPart w:val="8848134CF3294F84BDF26AEE41BB3272"/>
            </w:placeholder>
            <w:showingPlcHdr/>
          </w:sdtPr>
          <w:sdtEndPr/>
          <w:sdtContent>
            <w:tc>
              <w:tcPr>
                <w:tcW w:w="5159" w:type="dxa"/>
              </w:tcPr>
              <w:p w14:paraId="7136C7DA" w14:textId="30E7453C" w:rsidR="00A24819" w:rsidRDefault="00A24819" w:rsidP="0035270C">
                <w:r w:rsidRPr="004C4EA8">
                  <w:rPr>
                    <w:rStyle w:val="PlaceholderText"/>
                  </w:rPr>
                  <w:t>Click or tap here to enter text.</w:t>
                </w:r>
              </w:p>
            </w:tc>
          </w:sdtContent>
        </w:sdt>
      </w:tr>
    </w:tbl>
    <w:p w14:paraId="26E2F685" w14:textId="77777777" w:rsidR="00791E10" w:rsidRDefault="00791E10" w:rsidP="00D50768">
      <w:pPr>
        <w:spacing w:after="0" w:line="240" w:lineRule="auto"/>
        <w:rPr>
          <w:rFonts w:ascii="Trebuchet MS" w:eastAsia="Times New Roman" w:hAnsi="Trebuchet MS" w:cs="Times New Roman"/>
          <w:b/>
          <w:bCs/>
          <w:color w:val="000000"/>
          <w:kern w:val="0"/>
          <w:sz w:val="22"/>
          <w:szCs w:val="22"/>
          <w14:ligatures w14:val="none"/>
        </w:rPr>
      </w:pPr>
    </w:p>
    <w:p w14:paraId="208E6151" w14:textId="77777777" w:rsidR="003F6118" w:rsidRDefault="003F6118" w:rsidP="00D50768">
      <w:pPr>
        <w:spacing w:after="0" w:line="240" w:lineRule="auto"/>
        <w:rPr>
          <w:rFonts w:ascii="Trebuchet MS" w:eastAsia="Times New Roman" w:hAnsi="Trebuchet MS" w:cs="Times New Roman"/>
          <w:b/>
          <w:bCs/>
          <w:color w:val="000000"/>
          <w:kern w:val="0"/>
          <w:sz w:val="22"/>
          <w:szCs w:val="22"/>
          <w14:ligatures w14:val="none"/>
        </w:rPr>
      </w:pPr>
    </w:p>
    <w:p w14:paraId="45EE850B" w14:textId="77777777" w:rsidR="003F6118" w:rsidRDefault="003F6118" w:rsidP="00D50768">
      <w:pPr>
        <w:spacing w:after="0" w:line="240" w:lineRule="auto"/>
        <w:rPr>
          <w:rFonts w:ascii="Trebuchet MS" w:eastAsia="Times New Roman" w:hAnsi="Trebuchet MS" w:cs="Times New Roman"/>
          <w:b/>
          <w:bCs/>
          <w:color w:val="000000"/>
          <w:kern w:val="0"/>
          <w:sz w:val="22"/>
          <w:szCs w:val="22"/>
          <w14:ligatures w14:val="none"/>
        </w:rPr>
      </w:pPr>
    </w:p>
    <w:p w14:paraId="14809B83" w14:textId="037A8584" w:rsidR="001A6DDF" w:rsidRPr="00C8177F" w:rsidRDefault="007522F9" w:rsidP="003B671E">
      <w:pPr>
        <w:pStyle w:val="Heading3"/>
        <w:rPr>
          <w:b/>
          <w:bCs/>
          <w:color w:val="000000" w:themeColor="text1"/>
          <w:sz w:val="24"/>
          <w:szCs w:val="24"/>
        </w:rPr>
      </w:pPr>
      <w:r>
        <w:rPr>
          <w:b/>
          <w:bCs/>
          <w:color w:val="000000" w:themeColor="text1"/>
          <w:sz w:val="24"/>
          <w:szCs w:val="24"/>
        </w:rPr>
        <w:t xml:space="preserve">Data, </w:t>
      </w:r>
      <w:r w:rsidR="000E249D">
        <w:rPr>
          <w:b/>
          <w:bCs/>
          <w:color w:val="000000" w:themeColor="text1"/>
          <w:sz w:val="24"/>
          <w:szCs w:val="24"/>
        </w:rPr>
        <w:t xml:space="preserve">Statistics, and </w:t>
      </w:r>
      <w:r w:rsidR="00460259">
        <w:rPr>
          <w:b/>
          <w:bCs/>
          <w:color w:val="000000" w:themeColor="text1"/>
          <w:sz w:val="24"/>
          <w:szCs w:val="24"/>
        </w:rPr>
        <w:t>Probability</w:t>
      </w:r>
      <w:r w:rsidR="001A6DDF">
        <w:rPr>
          <w:b/>
          <w:bCs/>
          <w:color w:val="000000" w:themeColor="text1"/>
          <w:sz w:val="24"/>
          <w:szCs w:val="24"/>
        </w:rPr>
        <w:t>:</w:t>
      </w:r>
    </w:p>
    <w:tbl>
      <w:tblPr>
        <w:tblStyle w:val="TableGrid"/>
        <w:tblW w:w="0" w:type="auto"/>
        <w:tblLook w:val="04A0" w:firstRow="1" w:lastRow="0" w:firstColumn="1" w:lastColumn="0" w:noHBand="0" w:noVBand="1"/>
      </w:tblPr>
      <w:tblGrid>
        <w:gridCol w:w="3116"/>
        <w:gridCol w:w="5159"/>
      </w:tblGrid>
      <w:tr w:rsidR="00A24819" w14:paraId="0A0071AB" w14:textId="77777777" w:rsidTr="003B671E">
        <w:trPr>
          <w:tblHeader/>
        </w:trPr>
        <w:tc>
          <w:tcPr>
            <w:tcW w:w="3116" w:type="dxa"/>
            <w:shd w:val="clear" w:color="auto" w:fill="D9D9D9" w:themeFill="background1" w:themeFillShade="D9"/>
          </w:tcPr>
          <w:p w14:paraId="24DAA74A" w14:textId="77777777" w:rsidR="00A24819" w:rsidRDefault="00A24819" w:rsidP="0035270C">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5159" w:type="dxa"/>
            <w:shd w:val="clear" w:color="auto" w:fill="D9D9D9" w:themeFill="background1" w:themeFillShade="D9"/>
          </w:tcPr>
          <w:p w14:paraId="73508C49" w14:textId="77777777" w:rsidR="00A24819" w:rsidRDefault="00A24819" w:rsidP="0035270C">
            <w:r w:rsidRPr="00AD4726">
              <w:rPr>
                <w:b/>
                <w:bCs/>
              </w:rPr>
              <w:t>Course #/Title/Grade</w:t>
            </w:r>
          </w:p>
        </w:tc>
      </w:tr>
      <w:tr w:rsidR="00A24819" w14:paraId="74E08680" w14:textId="77777777" w:rsidTr="003B671E">
        <w:tc>
          <w:tcPr>
            <w:tcW w:w="3116" w:type="dxa"/>
          </w:tcPr>
          <w:p w14:paraId="4E156E62" w14:textId="3818941F" w:rsidR="00A24819" w:rsidRPr="00AD4726" w:rsidRDefault="00A24819" w:rsidP="0035270C">
            <w:r>
              <w:t>Collecting, organizing, and interpreting data</w:t>
            </w:r>
          </w:p>
          <w:p w14:paraId="27388776" w14:textId="77777777" w:rsidR="00A24819" w:rsidRDefault="00A24819" w:rsidP="0035270C"/>
        </w:tc>
        <w:sdt>
          <w:sdtPr>
            <w:id w:val="181020831"/>
            <w:placeholder>
              <w:docPart w:val="677D82BB37E34156BADEB12FC215B041"/>
            </w:placeholder>
            <w:showingPlcHdr/>
          </w:sdtPr>
          <w:sdtEndPr/>
          <w:sdtContent>
            <w:tc>
              <w:tcPr>
                <w:tcW w:w="5159" w:type="dxa"/>
              </w:tcPr>
              <w:p w14:paraId="3EB175E3" w14:textId="77777777" w:rsidR="00A24819" w:rsidRDefault="00A24819" w:rsidP="0035270C">
                <w:r w:rsidRPr="004C4EA8">
                  <w:rPr>
                    <w:rStyle w:val="PlaceholderText"/>
                  </w:rPr>
                  <w:t>Click or tap here to enter text.</w:t>
                </w:r>
              </w:p>
            </w:tc>
          </w:sdtContent>
        </w:sdt>
      </w:tr>
      <w:tr w:rsidR="00A24819" w14:paraId="76CFEF43" w14:textId="77777777" w:rsidTr="003B671E">
        <w:tc>
          <w:tcPr>
            <w:tcW w:w="3116" w:type="dxa"/>
          </w:tcPr>
          <w:p w14:paraId="6494D56F" w14:textId="71041834" w:rsidR="00A24819" w:rsidRDefault="00A24819" w:rsidP="0035270C">
            <w:r>
              <w:t>Using graphs and charts to represent data</w:t>
            </w:r>
          </w:p>
          <w:p w14:paraId="3CCCE3C2" w14:textId="77777777" w:rsidR="00A24819" w:rsidRDefault="00A24819" w:rsidP="0035270C"/>
        </w:tc>
        <w:sdt>
          <w:sdtPr>
            <w:id w:val="-1738932801"/>
            <w:placeholder>
              <w:docPart w:val="9FD18DD766DB4486957F82244B25466B"/>
            </w:placeholder>
            <w:showingPlcHdr/>
          </w:sdtPr>
          <w:sdtEndPr/>
          <w:sdtContent>
            <w:tc>
              <w:tcPr>
                <w:tcW w:w="5159" w:type="dxa"/>
              </w:tcPr>
              <w:p w14:paraId="1B4A5A8D" w14:textId="77777777" w:rsidR="00A24819" w:rsidRDefault="00A24819" w:rsidP="0035270C">
                <w:r w:rsidRPr="004C4EA8">
                  <w:rPr>
                    <w:rStyle w:val="PlaceholderText"/>
                  </w:rPr>
                  <w:t>Click or tap here to enter text.</w:t>
                </w:r>
              </w:p>
            </w:tc>
          </w:sdtContent>
        </w:sdt>
      </w:tr>
      <w:tr w:rsidR="00A24819" w14:paraId="625859FD" w14:textId="77777777" w:rsidTr="003B671E">
        <w:tc>
          <w:tcPr>
            <w:tcW w:w="3116" w:type="dxa"/>
          </w:tcPr>
          <w:p w14:paraId="221ACC76" w14:textId="58E612D4" w:rsidR="00A24819" w:rsidRDefault="00A24819" w:rsidP="0035270C">
            <w:r>
              <w:t xml:space="preserve">Understanding mean, </w:t>
            </w:r>
            <w:proofErr w:type="gramStart"/>
            <w:r>
              <w:t>median</w:t>
            </w:r>
            <w:proofErr w:type="gramEnd"/>
            <w:r>
              <w:t>, mode, and range</w:t>
            </w:r>
          </w:p>
          <w:p w14:paraId="79228CBA" w14:textId="77777777" w:rsidR="00A24819" w:rsidRPr="00571363" w:rsidRDefault="00A24819" w:rsidP="0035270C"/>
        </w:tc>
        <w:sdt>
          <w:sdtPr>
            <w:id w:val="254323881"/>
            <w:placeholder>
              <w:docPart w:val="E144ECB1B5BB49F1BD0020049FB0C1C0"/>
            </w:placeholder>
            <w:showingPlcHdr/>
          </w:sdtPr>
          <w:sdtEndPr/>
          <w:sdtContent>
            <w:tc>
              <w:tcPr>
                <w:tcW w:w="5159" w:type="dxa"/>
              </w:tcPr>
              <w:p w14:paraId="3D7DAECF" w14:textId="77777777" w:rsidR="00A24819" w:rsidRDefault="00A24819" w:rsidP="0035270C">
                <w:r w:rsidRPr="004C4EA8">
                  <w:rPr>
                    <w:rStyle w:val="PlaceholderText"/>
                  </w:rPr>
                  <w:t>Click or tap here to enter text.</w:t>
                </w:r>
              </w:p>
            </w:tc>
          </w:sdtContent>
        </w:sdt>
      </w:tr>
      <w:tr w:rsidR="00A24819" w14:paraId="07C45344" w14:textId="77777777" w:rsidTr="003B671E">
        <w:tc>
          <w:tcPr>
            <w:tcW w:w="3116" w:type="dxa"/>
          </w:tcPr>
          <w:p w14:paraId="7281372B" w14:textId="0F1A1F17" w:rsidR="00A24819" w:rsidRDefault="00A24819" w:rsidP="0035270C">
            <w:r>
              <w:t>Basic probability concepts and reasoning</w:t>
            </w:r>
          </w:p>
          <w:p w14:paraId="622E5AEA" w14:textId="77777777" w:rsidR="00A24819" w:rsidRPr="001B5E01" w:rsidRDefault="00A24819" w:rsidP="0035270C"/>
        </w:tc>
        <w:sdt>
          <w:sdtPr>
            <w:id w:val="-352570383"/>
            <w:placeholder>
              <w:docPart w:val="2AF846AB54F240D9ACA9D7FD02EBBFB9"/>
            </w:placeholder>
            <w:showingPlcHdr/>
          </w:sdtPr>
          <w:sdtEndPr/>
          <w:sdtContent>
            <w:tc>
              <w:tcPr>
                <w:tcW w:w="5159" w:type="dxa"/>
              </w:tcPr>
              <w:p w14:paraId="2762AB3C" w14:textId="77777777" w:rsidR="00A24819" w:rsidRDefault="00A24819" w:rsidP="0035270C">
                <w:r w:rsidRPr="004C4EA8">
                  <w:rPr>
                    <w:rStyle w:val="PlaceholderText"/>
                  </w:rPr>
                  <w:t>Click or tap here to enter text.</w:t>
                </w:r>
              </w:p>
            </w:tc>
          </w:sdtContent>
        </w:sdt>
      </w:tr>
    </w:tbl>
    <w:p w14:paraId="3005C11C" w14:textId="11964EF0" w:rsidR="0003711F" w:rsidRDefault="0003711F" w:rsidP="00AD4726"/>
    <w:p w14:paraId="518C4E4A" w14:textId="77777777" w:rsidR="00A845FC" w:rsidRDefault="00A845FC" w:rsidP="00AD4726"/>
    <w:p w14:paraId="02773104" w14:textId="4EC75ECA" w:rsidR="00C956B6" w:rsidRPr="00A845FC" w:rsidRDefault="0003711F" w:rsidP="003B671E">
      <w:pPr>
        <w:rPr>
          <w:rFonts w:ascii="Calibri" w:hAnsi="Calibri" w:cs="Calibri"/>
          <w:sz w:val="20"/>
          <w:szCs w:val="20"/>
        </w:rPr>
      </w:pPr>
      <w:r w:rsidRPr="00A845FC">
        <w:rPr>
          <w:rFonts w:ascii="Calibri" w:hAnsi="Calibri" w:cs="Calibri"/>
          <w:sz w:val="20"/>
          <w:szCs w:val="20"/>
        </w:rPr>
        <w:t xml:space="preserve">08.01.2025 </w:t>
      </w:r>
      <w:r w:rsidR="001E2038" w:rsidRPr="00A845FC">
        <w:rPr>
          <w:rFonts w:ascii="Calibri" w:hAnsi="Calibri" w:cs="Calibri"/>
          <w:sz w:val="20"/>
          <w:szCs w:val="20"/>
        </w:rPr>
        <w:t>| Determination of qualification will be made by CDE upon evaluation of a complete submission</w:t>
      </w:r>
    </w:p>
    <w:sectPr w:rsidR="00C956B6" w:rsidRPr="00A845FC" w:rsidSect="00D23BCB">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D5711B" w14:textId="77777777" w:rsidR="004933E7" w:rsidRDefault="004933E7" w:rsidP="00247CB5">
      <w:pPr>
        <w:spacing w:after="0" w:line="240" w:lineRule="auto"/>
      </w:pPr>
      <w:r>
        <w:separator/>
      </w:r>
    </w:p>
  </w:endnote>
  <w:endnote w:type="continuationSeparator" w:id="0">
    <w:p w14:paraId="78CE588E" w14:textId="77777777" w:rsidR="004933E7" w:rsidRDefault="004933E7"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965143" w14:textId="77777777" w:rsidR="004933E7" w:rsidRDefault="004933E7" w:rsidP="00247CB5">
      <w:pPr>
        <w:spacing w:after="0" w:line="240" w:lineRule="auto"/>
      </w:pPr>
      <w:r>
        <w:separator/>
      </w:r>
    </w:p>
  </w:footnote>
  <w:footnote w:type="continuationSeparator" w:id="0">
    <w:p w14:paraId="0525CB68" w14:textId="77777777" w:rsidR="004933E7" w:rsidRDefault="004933E7"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94A6D9F"/>
    <w:multiLevelType w:val="multilevel"/>
    <w:tmpl w:val="5A5AA2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441049"/>
    <w:multiLevelType w:val="multilevel"/>
    <w:tmpl w:val="F16EA5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5E26550"/>
    <w:multiLevelType w:val="multilevel"/>
    <w:tmpl w:val="D8F23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E051005"/>
    <w:multiLevelType w:val="multilevel"/>
    <w:tmpl w:val="90A0ED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59C82712"/>
    <w:multiLevelType w:val="multilevel"/>
    <w:tmpl w:val="0ED8D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7404A64"/>
    <w:multiLevelType w:val="multilevel"/>
    <w:tmpl w:val="5AC4A5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79533741"/>
    <w:multiLevelType w:val="hybridMultilevel"/>
    <w:tmpl w:val="74D0D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7D9167F2"/>
    <w:multiLevelType w:val="multilevel"/>
    <w:tmpl w:val="E2EAF1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7"/>
  </w:num>
  <w:num w:numId="2" w16cid:durableId="1287931480">
    <w:abstractNumId w:val="24"/>
  </w:num>
  <w:num w:numId="3" w16cid:durableId="709914026">
    <w:abstractNumId w:val="29"/>
  </w:num>
  <w:num w:numId="4" w16cid:durableId="1934049431">
    <w:abstractNumId w:val="41"/>
  </w:num>
  <w:num w:numId="5" w16cid:durableId="1597401095">
    <w:abstractNumId w:val="7"/>
  </w:num>
  <w:num w:numId="6" w16cid:durableId="1972515934">
    <w:abstractNumId w:val="14"/>
  </w:num>
  <w:num w:numId="7" w16cid:durableId="1072657260">
    <w:abstractNumId w:val="23"/>
  </w:num>
  <w:num w:numId="8" w16cid:durableId="1300568501">
    <w:abstractNumId w:val="30"/>
  </w:num>
  <w:num w:numId="9" w16cid:durableId="287468638">
    <w:abstractNumId w:val="45"/>
  </w:num>
  <w:num w:numId="10" w16cid:durableId="1435515279">
    <w:abstractNumId w:val="17"/>
  </w:num>
  <w:num w:numId="11" w16cid:durableId="414671710">
    <w:abstractNumId w:val="40"/>
  </w:num>
  <w:num w:numId="12" w16cid:durableId="312950467">
    <w:abstractNumId w:val="28"/>
  </w:num>
  <w:num w:numId="13" w16cid:durableId="92433943">
    <w:abstractNumId w:val="46"/>
  </w:num>
  <w:num w:numId="14" w16cid:durableId="686951336">
    <w:abstractNumId w:val="15"/>
  </w:num>
  <w:num w:numId="15" w16cid:durableId="1958098054">
    <w:abstractNumId w:val="26"/>
  </w:num>
  <w:num w:numId="16" w16cid:durableId="1418794979">
    <w:abstractNumId w:val="13"/>
  </w:num>
  <w:num w:numId="17" w16cid:durableId="1693996720">
    <w:abstractNumId w:val="6"/>
  </w:num>
  <w:num w:numId="18" w16cid:durableId="184177575">
    <w:abstractNumId w:val="34"/>
  </w:num>
  <w:num w:numId="19" w16cid:durableId="1106923685">
    <w:abstractNumId w:val="48"/>
  </w:num>
  <w:num w:numId="20" w16cid:durableId="1052190357">
    <w:abstractNumId w:val="5"/>
  </w:num>
  <w:num w:numId="21" w16cid:durableId="310865930">
    <w:abstractNumId w:val="31"/>
  </w:num>
  <w:num w:numId="22" w16cid:durableId="1462184247">
    <w:abstractNumId w:val="27"/>
  </w:num>
  <w:num w:numId="23" w16cid:durableId="1615019806">
    <w:abstractNumId w:val="35"/>
  </w:num>
  <w:num w:numId="24" w16cid:durableId="587421105">
    <w:abstractNumId w:val="9"/>
  </w:num>
  <w:num w:numId="25" w16cid:durableId="546379856">
    <w:abstractNumId w:val="19"/>
  </w:num>
  <w:num w:numId="26" w16cid:durableId="154227323">
    <w:abstractNumId w:val="38"/>
  </w:num>
  <w:num w:numId="27" w16cid:durableId="761680375">
    <w:abstractNumId w:val="43"/>
  </w:num>
  <w:num w:numId="28" w16cid:durableId="1725061471">
    <w:abstractNumId w:val="16"/>
  </w:num>
  <w:num w:numId="29" w16cid:durableId="859003082">
    <w:abstractNumId w:val="25"/>
  </w:num>
  <w:num w:numId="30" w16cid:durableId="360740766">
    <w:abstractNumId w:val="44"/>
  </w:num>
  <w:num w:numId="31" w16cid:durableId="1336683912">
    <w:abstractNumId w:val="22"/>
  </w:num>
  <w:num w:numId="32" w16cid:durableId="756749512">
    <w:abstractNumId w:val="2"/>
  </w:num>
  <w:num w:numId="33" w16cid:durableId="606084597">
    <w:abstractNumId w:val="1"/>
  </w:num>
  <w:num w:numId="34" w16cid:durableId="1364595449">
    <w:abstractNumId w:val="42"/>
  </w:num>
  <w:num w:numId="35" w16cid:durableId="821893191">
    <w:abstractNumId w:val="3"/>
  </w:num>
  <w:num w:numId="36" w16cid:durableId="1053850141">
    <w:abstractNumId w:val="0"/>
  </w:num>
  <w:num w:numId="37" w16cid:durableId="545023216">
    <w:abstractNumId w:val="4"/>
  </w:num>
  <w:num w:numId="38" w16cid:durableId="272514943">
    <w:abstractNumId w:val="12"/>
  </w:num>
  <w:num w:numId="39" w16cid:durableId="1897157504">
    <w:abstractNumId w:val="20"/>
  </w:num>
  <w:num w:numId="40" w16cid:durableId="585724008">
    <w:abstractNumId w:val="11"/>
  </w:num>
  <w:num w:numId="41" w16cid:durableId="262961182">
    <w:abstractNumId w:val="47"/>
  </w:num>
  <w:num w:numId="42" w16cid:durableId="953286815">
    <w:abstractNumId w:val="39"/>
  </w:num>
  <w:num w:numId="43" w16cid:durableId="1357778685">
    <w:abstractNumId w:val="33"/>
  </w:num>
  <w:num w:numId="44" w16cid:durableId="773867890">
    <w:abstractNumId w:val="8"/>
  </w:num>
  <w:num w:numId="45" w16cid:durableId="213583451">
    <w:abstractNumId w:val="18"/>
  </w:num>
  <w:num w:numId="46" w16cid:durableId="1458141275">
    <w:abstractNumId w:val="49"/>
  </w:num>
  <w:num w:numId="47" w16cid:durableId="179584430">
    <w:abstractNumId w:val="36"/>
  </w:num>
  <w:num w:numId="48" w16cid:durableId="186987766">
    <w:abstractNumId w:val="32"/>
  </w:num>
  <w:num w:numId="49" w16cid:durableId="426968646">
    <w:abstractNumId w:val="21"/>
  </w:num>
  <w:num w:numId="50" w16cid:durableId="758260734">
    <w:abstractNumId w:val="1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1759"/>
    <w:rsid w:val="00012523"/>
    <w:rsid w:val="00025755"/>
    <w:rsid w:val="0003175B"/>
    <w:rsid w:val="0003574E"/>
    <w:rsid w:val="00036309"/>
    <w:rsid w:val="0003711F"/>
    <w:rsid w:val="00037DD0"/>
    <w:rsid w:val="0004475C"/>
    <w:rsid w:val="00056407"/>
    <w:rsid w:val="000628B7"/>
    <w:rsid w:val="0007269A"/>
    <w:rsid w:val="00073057"/>
    <w:rsid w:val="00076DE2"/>
    <w:rsid w:val="000934EA"/>
    <w:rsid w:val="000A1BB4"/>
    <w:rsid w:val="000A284B"/>
    <w:rsid w:val="000A3873"/>
    <w:rsid w:val="000B5559"/>
    <w:rsid w:val="000C793E"/>
    <w:rsid w:val="000E0699"/>
    <w:rsid w:val="000E249D"/>
    <w:rsid w:val="000F52C0"/>
    <w:rsid w:val="000F575E"/>
    <w:rsid w:val="0014583E"/>
    <w:rsid w:val="001670F8"/>
    <w:rsid w:val="001811F9"/>
    <w:rsid w:val="00183384"/>
    <w:rsid w:val="00190C6A"/>
    <w:rsid w:val="001978AB"/>
    <w:rsid w:val="001A0F69"/>
    <w:rsid w:val="001A6DDF"/>
    <w:rsid w:val="001B2BD2"/>
    <w:rsid w:val="001B5E01"/>
    <w:rsid w:val="001C2684"/>
    <w:rsid w:val="001C6ED4"/>
    <w:rsid w:val="001D192A"/>
    <w:rsid w:val="001E14FE"/>
    <w:rsid w:val="001E2038"/>
    <w:rsid w:val="001F0822"/>
    <w:rsid w:val="00203756"/>
    <w:rsid w:val="00210948"/>
    <w:rsid w:val="00211D9B"/>
    <w:rsid w:val="00213642"/>
    <w:rsid w:val="002238E2"/>
    <w:rsid w:val="0023345E"/>
    <w:rsid w:val="00247CB5"/>
    <w:rsid w:val="00264168"/>
    <w:rsid w:val="00264252"/>
    <w:rsid w:val="0026700B"/>
    <w:rsid w:val="00277D84"/>
    <w:rsid w:val="00280CB9"/>
    <w:rsid w:val="00284912"/>
    <w:rsid w:val="002A4D04"/>
    <w:rsid w:val="002A7CDC"/>
    <w:rsid w:val="002A7D71"/>
    <w:rsid w:val="002E0896"/>
    <w:rsid w:val="002E1878"/>
    <w:rsid w:val="002F472E"/>
    <w:rsid w:val="0030151B"/>
    <w:rsid w:val="00304B17"/>
    <w:rsid w:val="00305BC1"/>
    <w:rsid w:val="0030729A"/>
    <w:rsid w:val="0031031C"/>
    <w:rsid w:val="00314CB2"/>
    <w:rsid w:val="00332741"/>
    <w:rsid w:val="0033509E"/>
    <w:rsid w:val="0034425A"/>
    <w:rsid w:val="00346B9E"/>
    <w:rsid w:val="00353080"/>
    <w:rsid w:val="003540EB"/>
    <w:rsid w:val="003601BA"/>
    <w:rsid w:val="003620D1"/>
    <w:rsid w:val="00370FFC"/>
    <w:rsid w:val="00382860"/>
    <w:rsid w:val="003871F2"/>
    <w:rsid w:val="003913A8"/>
    <w:rsid w:val="003B0E00"/>
    <w:rsid w:val="003B2527"/>
    <w:rsid w:val="003B671E"/>
    <w:rsid w:val="003B712C"/>
    <w:rsid w:val="003C5D9E"/>
    <w:rsid w:val="003C69BC"/>
    <w:rsid w:val="003D4C6B"/>
    <w:rsid w:val="003D7407"/>
    <w:rsid w:val="003E6A2E"/>
    <w:rsid w:val="003F2890"/>
    <w:rsid w:val="003F6118"/>
    <w:rsid w:val="0043360E"/>
    <w:rsid w:val="00443E68"/>
    <w:rsid w:val="00452A91"/>
    <w:rsid w:val="00460259"/>
    <w:rsid w:val="00466580"/>
    <w:rsid w:val="00472FD2"/>
    <w:rsid w:val="00475159"/>
    <w:rsid w:val="00476B6B"/>
    <w:rsid w:val="00491F19"/>
    <w:rsid w:val="0049253B"/>
    <w:rsid w:val="004933E7"/>
    <w:rsid w:val="00493C82"/>
    <w:rsid w:val="004A7658"/>
    <w:rsid w:val="004B0D6A"/>
    <w:rsid w:val="004B3323"/>
    <w:rsid w:val="004B4C36"/>
    <w:rsid w:val="004B7A0B"/>
    <w:rsid w:val="004E0378"/>
    <w:rsid w:val="00517640"/>
    <w:rsid w:val="00520A66"/>
    <w:rsid w:val="0053110B"/>
    <w:rsid w:val="00533551"/>
    <w:rsid w:val="005350E9"/>
    <w:rsid w:val="00545C38"/>
    <w:rsid w:val="0056714D"/>
    <w:rsid w:val="00571363"/>
    <w:rsid w:val="00591C65"/>
    <w:rsid w:val="00593ADB"/>
    <w:rsid w:val="005B70B6"/>
    <w:rsid w:val="005C709F"/>
    <w:rsid w:val="005F26A1"/>
    <w:rsid w:val="006067C2"/>
    <w:rsid w:val="0061076E"/>
    <w:rsid w:val="00611289"/>
    <w:rsid w:val="0062061F"/>
    <w:rsid w:val="00624C9E"/>
    <w:rsid w:val="0063591E"/>
    <w:rsid w:val="006450FD"/>
    <w:rsid w:val="006537DA"/>
    <w:rsid w:val="006609F1"/>
    <w:rsid w:val="0066400F"/>
    <w:rsid w:val="0067747C"/>
    <w:rsid w:val="006803FF"/>
    <w:rsid w:val="00687C78"/>
    <w:rsid w:val="00696699"/>
    <w:rsid w:val="006A18D7"/>
    <w:rsid w:val="006A3344"/>
    <w:rsid w:val="006A6FC4"/>
    <w:rsid w:val="006A7E4C"/>
    <w:rsid w:val="006B00AD"/>
    <w:rsid w:val="006D4924"/>
    <w:rsid w:val="006E7135"/>
    <w:rsid w:val="007070FB"/>
    <w:rsid w:val="00707FCC"/>
    <w:rsid w:val="007246CC"/>
    <w:rsid w:val="00733BB9"/>
    <w:rsid w:val="00737A21"/>
    <w:rsid w:val="00742738"/>
    <w:rsid w:val="00747C87"/>
    <w:rsid w:val="007522F9"/>
    <w:rsid w:val="00753F1F"/>
    <w:rsid w:val="00755B63"/>
    <w:rsid w:val="00770AA9"/>
    <w:rsid w:val="00771F11"/>
    <w:rsid w:val="00775B23"/>
    <w:rsid w:val="00776929"/>
    <w:rsid w:val="00782004"/>
    <w:rsid w:val="00783E99"/>
    <w:rsid w:val="00791E10"/>
    <w:rsid w:val="007927AD"/>
    <w:rsid w:val="0079337E"/>
    <w:rsid w:val="007C53AB"/>
    <w:rsid w:val="007D0BAC"/>
    <w:rsid w:val="007D2ED6"/>
    <w:rsid w:val="007D6329"/>
    <w:rsid w:val="007E5BC4"/>
    <w:rsid w:val="007F0E4D"/>
    <w:rsid w:val="007F285E"/>
    <w:rsid w:val="007F31A2"/>
    <w:rsid w:val="007F79D7"/>
    <w:rsid w:val="008146E8"/>
    <w:rsid w:val="008210A2"/>
    <w:rsid w:val="00833E58"/>
    <w:rsid w:val="00835E2B"/>
    <w:rsid w:val="008438CA"/>
    <w:rsid w:val="0085756F"/>
    <w:rsid w:val="00890810"/>
    <w:rsid w:val="008B031B"/>
    <w:rsid w:val="008B3BD1"/>
    <w:rsid w:val="008D1FEE"/>
    <w:rsid w:val="008E11CC"/>
    <w:rsid w:val="008E565D"/>
    <w:rsid w:val="0090478D"/>
    <w:rsid w:val="0091570E"/>
    <w:rsid w:val="0093202C"/>
    <w:rsid w:val="00936227"/>
    <w:rsid w:val="00944FCC"/>
    <w:rsid w:val="009475E2"/>
    <w:rsid w:val="00947E00"/>
    <w:rsid w:val="009508BB"/>
    <w:rsid w:val="00961B67"/>
    <w:rsid w:val="00975B63"/>
    <w:rsid w:val="00991047"/>
    <w:rsid w:val="009948A6"/>
    <w:rsid w:val="009A4737"/>
    <w:rsid w:val="009A772B"/>
    <w:rsid w:val="009C67F3"/>
    <w:rsid w:val="009E518D"/>
    <w:rsid w:val="009E5D2E"/>
    <w:rsid w:val="009F5906"/>
    <w:rsid w:val="00A004A4"/>
    <w:rsid w:val="00A115AE"/>
    <w:rsid w:val="00A24819"/>
    <w:rsid w:val="00A27614"/>
    <w:rsid w:val="00A50A79"/>
    <w:rsid w:val="00A64DCD"/>
    <w:rsid w:val="00A74F4A"/>
    <w:rsid w:val="00A845FC"/>
    <w:rsid w:val="00A86FD1"/>
    <w:rsid w:val="00AD4726"/>
    <w:rsid w:val="00AF146B"/>
    <w:rsid w:val="00B1555E"/>
    <w:rsid w:val="00B21928"/>
    <w:rsid w:val="00B27010"/>
    <w:rsid w:val="00B33583"/>
    <w:rsid w:val="00B407E6"/>
    <w:rsid w:val="00B40C13"/>
    <w:rsid w:val="00B55E61"/>
    <w:rsid w:val="00B57016"/>
    <w:rsid w:val="00B63044"/>
    <w:rsid w:val="00B74E4E"/>
    <w:rsid w:val="00B85E00"/>
    <w:rsid w:val="00BA6F9D"/>
    <w:rsid w:val="00BB6A47"/>
    <w:rsid w:val="00BC1A57"/>
    <w:rsid w:val="00BD0802"/>
    <w:rsid w:val="00BE5ED7"/>
    <w:rsid w:val="00BF46F6"/>
    <w:rsid w:val="00BF51CE"/>
    <w:rsid w:val="00C17313"/>
    <w:rsid w:val="00C24A1A"/>
    <w:rsid w:val="00C439EE"/>
    <w:rsid w:val="00C44F62"/>
    <w:rsid w:val="00C72ACF"/>
    <w:rsid w:val="00C740AB"/>
    <w:rsid w:val="00C93B5A"/>
    <w:rsid w:val="00C956B6"/>
    <w:rsid w:val="00C97311"/>
    <w:rsid w:val="00CB6BA8"/>
    <w:rsid w:val="00CC492E"/>
    <w:rsid w:val="00CF6CBC"/>
    <w:rsid w:val="00D051D2"/>
    <w:rsid w:val="00D16FD9"/>
    <w:rsid w:val="00D1700B"/>
    <w:rsid w:val="00D17F99"/>
    <w:rsid w:val="00D23BCB"/>
    <w:rsid w:val="00D35DF6"/>
    <w:rsid w:val="00D41F1A"/>
    <w:rsid w:val="00D46C50"/>
    <w:rsid w:val="00D50768"/>
    <w:rsid w:val="00D555DD"/>
    <w:rsid w:val="00D703D4"/>
    <w:rsid w:val="00DA5561"/>
    <w:rsid w:val="00DB43E2"/>
    <w:rsid w:val="00DB6239"/>
    <w:rsid w:val="00DB62CD"/>
    <w:rsid w:val="00DB71C4"/>
    <w:rsid w:val="00DC3B49"/>
    <w:rsid w:val="00DD2B52"/>
    <w:rsid w:val="00DF59BE"/>
    <w:rsid w:val="00DF5A01"/>
    <w:rsid w:val="00E16E99"/>
    <w:rsid w:val="00E20273"/>
    <w:rsid w:val="00E206FC"/>
    <w:rsid w:val="00E3475B"/>
    <w:rsid w:val="00E4490F"/>
    <w:rsid w:val="00E57253"/>
    <w:rsid w:val="00E57D9C"/>
    <w:rsid w:val="00E6002C"/>
    <w:rsid w:val="00E60CA2"/>
    <w:rsid w:val="00E64F02"/>
    <w:rsid w:val="00E714AD"/>
    <w:rsid w:val="00E82837"/>
    <w:rsid w:val="00E86894"/>
    <w:rsid w:val="00E90638"/>
    <w:rsid w:val="00EA4A75"/>
    <w:rsid w:val="00EA69C7"/>
    <w:rsid w:val="00EB7849"/>
    <w:rsid w:val="00EC6249"/>
    <w:rsid w:val="00EC7123"/>
    <w:rsid w:val="00ED095B"/>
    <w:rsid w:val="00ED229B"/>
    <w:rsid w:val="00ED4238"/>
    <w:rsid w:val="00ED79FF"/>
    <w:rsid w:val="00EE2701"/>
    <w:rsid w:val="00EF3FFA"/>
    <w:rsid w:val="00EF4A1C"/>
    <w:rsid w:val="00F23F82"/>
    <w:rsid w:val="00F41B4E"/>
    <w:rsid w:val="00F479D2"/>
    <w:rsid w:val="00F5536B"/>
    <w:rsid w:val="00F715BA"/>
    <w:rsid w:val="00F7391B"/>
    <w:rsid w:val="00F82753"/>
    <w:rsid w:val="00F83EEF"/>
    <w:rsid w:val="00FC53F6"/>
    <w:rsid w:val="00FE113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03756"/>
    <w:pPr>
      <w:keepNext/>
      <w:keepLines/>
      <w:spacing w:before="360" w:after="80"/>
      <w:outlineLvl w:val="0"/>
    </w:pPr>
    <w:rPr>
      <w:rFonts w:asciiTheme="majorHAnsi" w:eastAsia="Times New Roman"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03756"/>
    <w:rPr>
      <w:rFonts w:asciiTheme="majorHAnsi" w:eastAsia="Times New Roman"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1E14FE"/>
    <w:pPr>
      <w:spacing w:before="100" w:beforeAutospacing="1" w:after="100" w:afterAutospacing="1" w:line="240" w:lineRule="auto"/>
    </w:pPr>
    <w:rPr>
      <w:rFonts w:ascii="Times New Roman" w:eastAsia="Times New Roman" w:hAnsi="Times New Roman" w:cs="Times New Roman"/>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88639">
      <w:bodyDiv w:val="1"/>
      <w:marLeft w:val="0"/>
      <w:marRight w:val="0"/>
      <w:marTop w:val="0"/>
      <w:marBottom w:val="0"/>
      <w:divBdr>
        <w:top w:val="none" w:sz="0" w:space="0" w:color="auto"/>
        <w:left w:val="none" w:sz="0" w:space="0" w:color="auto"/>
        <w:bottom w:val="none" w:sz="0" w:space="0" w:color="auto"/>
        <w:right w:val="none" w:sz="0" w:space="0" w:color="auto"/>
      </w:divBdr>
    </w:div>
    <w:div w:id="79375910">
      <w:bodyDiv w:val="1"/>
      <w:marLeft w:val="0"/>
      <w:marRight w:val="0"/>
      <w:marTop w:val="0"/>
      <w:marBottom w:val="0"/>
      <w:divBdr>
        <w:top w:val="none" w:sz="0" w:space="0" w:color="auto"/>
        <w:left w:val="none" w:sz="0" w:space="0" w:color="auto"/>
        <w:bottom w:val="none" w:sz="0" w:space="0" w:color="auto"/>
        <w:right w:val="none" w:sz="0" w:space="0" w:color="auto"/>
      </w:divBdr>
    </w:div>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193620128">
      <w:bodyDiv w:val="1"/>
      <w:marLeft w:val="0"/>
      <w:marRight w:val="0"/>
      <w:marTop w:val="0"/>
      <w:marBottom w:val="0"/>
      <w:divBdr>
        <w:top w:val="none" w:sz="0" w:space="0" w:color="auto"/>
        <w:left w:val="none" w:sz="0" w:space="0" w:color="auto"/>
        <w:bottom w:val="none" w:sz="0" w:space="0" w:color="auto"/>
        <w:right w:val="none" w:sz="0" w:space="0" w:color="auto"/>
      </w:divBdr>
    </w:div>
    <w:div w:id="234627467">
      <w:bodyDiv w:val="1"/>
      <w:marLeft w:val="0"/>
      <w:marRight w:val="0"/>
      <w:marTop w:val="0"/>
      <w:marBottom w:val="0"/>
      <w:divBdr>
        <w:top w:val="none" w:sz="0" w:space="0" w:color="auto"/>
        <w:left w:val="none" w:sz="0" w:space="0" w:color="auto"/>
        <w:bottom w:val="none" w:sz="0" w:space="0" w:color="auto"/>
        <w:right w:val="none" w:sz="0" w:space="0" w:color="auto"/>
      </w:divBdr>
    </w:div>
    <w:div w:id="285552581">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293945651">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419065015">
      <w:bodyDiv w:val="1"/>
      <w:marLeft w:val="0"/>
      <w:marRight w:val="0"/>
      <w:marTop w:val="0"/>
      <w:marBottom w:val="0"/>
      <w:divBdr>
        <w:top w:val="none" w:sz="0" w:space="0" w:color="auto"/>
        <w:left w:val="none" w:sz="0" w:space="0" w:color="auto"/>
        <w:bottom w:val="none" w:sz="0" w:space="0" w:color="auto"/>
        <w:right w:val="none" w:sz="0" w:space="0" w:color="auto"/>
      </w:divBdr>
    </w:div>
    <w:div w:id="444231320">
      <w:bodyDiv w:val="1"/>
      <w:marLeft w:val="0"/>
      <w:marRight w:val="0"/>
      <w:marTop w:val="0"/>
      <w:marBottom w:val="0"/>
      <w:divBdr>
        <w:top w:val="none" w:sz="0" w:space="0" w:color="auto"/>
        <w:left w:val="none" w:sz="0" w:space="0" w:color="auto"/>
        <w:bottom w:val="none" w:sz="0" w:space="0" w:color="auto"/>
        <w:right w:val="none" w:sz="0" w:space="0" w:color="auto"/>
      </w:divBdr>
    </w:div>
    <w:div w:id="466751379">
      <w:bodyDiv w:val="1"/>
      <w:marLeft w:val="0"/>
      <w:marRight w:val="0"/>
      <w:marTop w:val="0"/>
      <w:marBottom w:val="0"/>
      <w:divBdr>
        <w:top w:val="none" w:sz="0" w:space="0" w:color="auto"/>
        <w:left w:val="none" w:sz="0" w:space="0" w:color="auto"/>
        <w:bottom w:val="none" w:sz="0" w:space="0" w:color="auto"/>
        <w:right w:val="none" w:sz="0" w:space="0" w:color="auto"/>
      </w:divBdr>
    </w:div>
    <w:div w:id="524052460">
      <w:bodyDiv w:val="1"/>
      <w:marLeft w:val="0"/>
      <w:marRight w:val="0"/>
      <w:marTop w:val="0"/>
      <w:marBottom w:val="0"/>
      <w:divBdr>
        <w:top w:val="none" w:sz="0" w:space="0" w:color="auto"/>
        <w:left w:val="none" w:sz="0" w:space="0" w:color="auto"/>
        <w:bottom w:val="none" w:sz="0" w:space="0" w:color="auto"/>
        <w:right w:val="none" w:sz="0" w:space="0" w:color="auto"/>
      </w:divBdr>
    </w:div>
    <w:div w:id="524173989">
      <w:bodyDiv w:val="1"/>
      <w:marLeft w:val="0"/>
      <w:marRight w:val="0"/>
      <w:marTop w:val="0"/>
      <w:marBottom w:val="0"/>
      <w:divBdr>
        <w:top w:val="none" w:sz="0" w:space="0" w:color="auto"/>
        <w:left w:val="none" w:sz="0" w:space="0" w:color="auto"/>
        <w:bottom w:val="none" w:sz="0" w:space="0" w:color="auto"/>
        <w:right w:val="none" w:sz="0" w:space="0" w:color="auto"/>
      </w:divBdr>
    </w:div>
    <w:div w:id="530193333">
      <w:bodyDiv w:val="1"/>
      <w:marLeft w:val="0"/>
      <w:marRight w:val="0"/>
      <w:marTop w:val="0"/>
      <w:marBottom w:val="0"/>
      <w:divBdr>
        <w:top w:val="none" w:sz="0" w:space="0" w:color="auto"/>
        <w:left w:val="none" w:sz="0" w:space="0" w:color="auto"/>
        <w:bottom w:val="none" w:sz="0" w:space="0" w:color="auto"/>
        <w:right w:val="none" w:sz="0" w:space="0" w:color="auto"/>
      </w:divBdr>
    </w:div>
    <w:div w:id="541938062">
      <w:bodyDiv w:val="1"/>
      <w:marLeft w:val="0"/>
      <w:marRight w:val="0"/>
      <w:marTop w:val="0"/>
      <w:marBottom w:val="0"/>
      <w:divBdr>
        <w:top w:val="none" w:sz="0" w:space="0" w:color="auto"/>
        <w:left w:val="none" w:sz="0" w:space="0" w:color="auto"/>
        <w:bottom w:val="none" w:sz="0" w:space="0" w:color="auto"/>
        <w:right w:val="none" w:sz="0" w:space="0" w:color="auto"/>
      </w:divBdr>
    </w:div>
    <w:div w:id="556480419">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1987348">
      <w:bodyDiv w:val="1"/>
      <w:marLeft w:val="0"/>
      <w:marRight w:val="0"/>
      <w:marTop w:val="0"/>
      <w:marBottom w:val="0"/>
      <w:divBdr>
        <w:top w:val="none" w:sz="0" w:space="0" w:color="auto"/>
        <w:left w:val="none" w:sz="0" w:space="0" w:color="auto"/>
        <w:bottom w:val="none" w:sz="0" w:space="0" w:color="auto"/>
        <w:right w:val="none" w:sz="0" w:space="0" w:color="auto"/>
      </w:divBdr>
    </w:div>
    <w:div w:id="649873175">
      <w:bodyDiv w:val="1"/>
      <w:marLeft w:val="0"/>
      <w:marRight w:val="0"/>
      <w:marTop w:val="0"/>
      <w:marBottom w:val="0"/>
      <w:divBdr>
        <w:top w:val="none" w:sz="0" w:space="0" w:color="auto"/>
        <w:left w:val="none" w:sz="0" w:space="0" w:color="auto"/>
        <w:bottom w:val="none" w:sz="0" w:space="0" w:color="auto"/>
        <w:right w:val="none" w:sz="0" w:space="0" w:color="auto"/>
      </w:divBdr>
    </w:div>
    <w:div w:id="711803690">
      <w:bodyDiv w:val="1"/>
      <w:marLeft w:val="0"/>
      <w:marRight w:val="0"/>
      <w:marTop w:val="0"/>
      <w:marBottom w:val="0"/>
      <w:divBdr>
        <w:top w:val="none" w:sz="0" w:space="0" w:color="auto"/>
        <w:left w:val="none" w:sz="0" w:space="0" w:color="auto"/>
        <w:bottom w:val="none" w:sz="0" w:space="0" w:color="auto"/>
        <w:right w:val="none" w:sz="0" w:space="0" w:color="auto"/>
      </w:divBdr>
    </w:div>
    <w:div w:id="725495932">
      <w:bodyDiv w:val="1"/>
      <w:marLeft w:val="0"/>
      <w:marRight w:val="0"/>
      <w:marTop w:val="0"/>
      <w:marBottom w:val="0"/>
      <w:divBdr>
        <w:top w:val="none" w:sz="0" w:space="0" w:color="auto"/>
        <w:left w:val="none" w:sz="0" w:space="0" w:color="auto"/>
        <w:bottom w:val="none" w:sz="0" w:space="0" w:color="auto"/>
        <w:right w:val="none" w:sz="0" w:space="0" w:color="auto"/>
      </w:divBdr>
    </w:div>
    <w:div w:id="803933728">
      <w:bodyDiv w:val="1"/>
      <w:marLeft w:val="0"/>
      <w:marRight w:val="0"/>
      <w:marTop w:val="0"/>
      <w:marBottom w:val="0"/>
      <w:divBdr>
        <w:top w:val="none" w:sz="0" w:space="0" w:color="auto"/>
        <w:left w:val="none" w:sz="0" w:space="0" w:color="auto"/>
        <w:bottom w:val="none" w:sz="0" w:space="0" w:color="auto"/>
        <w:right w:val="none" w:sz="0" w:space="0" w:color="auto"/>
      </w:divBdr>
    </w:div>
    <w:div w:id="817528658">
      <w:bodyDiv w:val="1"/>
      <w:marLeft w:val="0"/>
      <w:marRight w:val="0"/>
      <w:marTop w:val="0"/>
      <w:marBottom w:val="0"/>
      <w:divBdr>
        <w:top w:val="none" w:sz="0" w:space="0" w:color="auto"/>
        <w:left w:val="none" w:sz="0" w:space="0" w:color="auto"/>
        <w:bottom w:val="none" w:sz="0" w:space="0" w:color="auto"/>
        <w:right w:val="none" w:sz="0" w:space="0" w:color="auto"/>
      </w:divBdr>
    </w:div>
    <w:div w:id="831918463">
      <w:bodyDiv w:val="1"/>
      <w:marLeft w:val="0"/>
      <w:marRight w:val="0"/>
      <w:marTop w:val="0"/>
      <w:marBottom w:val="0"/>
      <w:divBdr>
        <w:top w:val="none" w:sz="0" w:space="0" w:color="auto"/>
        <w:left w:val="none" w:sz="0" w:space="0" w:color="auto"/>
        <w:bottom w:val="none" w:sz="0" w:space="0" w:color="auto"/>
        <w:right w:val="none" w:sz="0" w:space="0" w:color="auto"/>
      </w:divBdr>
    </w:div>
    <w:div w:id="843471536">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35139463">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400005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84624511">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069425147">
      <w:bodyDiv w:val="1"/>
      <w:marLeft w:val="0"/>
      <w:marRight w:val="0"/>
      <w:marTop w:val="0"/>
      <w:marBottom w:val="0"/>
      <w:divBdr>
        <w:top w:val="none" w:sz="0" w:space="0" w:color="auto"/>
        <w:left w:val="none" w:sz="0" w:space="0" w:color="auto"/>
        <w:bottom w:val="none" w:sz="0" w:space="0" w:color="auto"/>
        <w:right w:val="none" w:sz="0" w:space="0" w:color="auto"/>
      </w:divBdr>
    </w:div>
    <w:div w:id="1097599843">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4700281">
      <w:bodyDiv w:val="1"/>
      <w:marLeft w:val="0"/>
      <w:marRight w:val="0"/>
      <w:marTop w:val="0"/>
      <w:marBottom w:val="0"/>
      <w:divBdr>
        <w:top w:val="none" w:sz="0" w:space="0" w:color="auto"/>
        <w:left w:val="none" w:sz="0" w:space="0" w:color="auto"/>
        <w:bottom w:val="none" w:sz="0" w:space="0" w:color="auto"/>
        <w:right w:val="none" w:sz="0" w:space="0" w:color="auto"/>
      </w:divBdr>
    </w:div>
    <w:div w:id="1321424585">
      <w:bodyDiv w:val="1"/>
      <w:marLeft w:val="0"/>
      <w:marRight w:val="0"/>
      <w:marTop w:val="0"/>
      <w:marBottom w:val="0"/>
      <w:divBdr>
        <w:top w:val="none" w:sz="0" w:space="0" w:color="auto"/>
        <w:left w:val="none" w:sz="0" w:space="0" w:color="auto"/>
        <w:bottom w:val="none" w:sz="0" w:space="0" w:color="auto"/>
        <w:right w:val="none" w:sz="0" w:space="0" w:color="auto"/>
      </w:divBdr>
    </w:div>
    <w:div w:id="1379817824">
      <w:bodyDiv w:val="1"/>
      <w:marLeft w:val="0"/>
      <w:marRight w:val="0"/>
      <w:marTop w:val="0"/>
      <w:marBottom w:val="0"/>
      <w:divBdr>
        <w:top w:val="none" w:sz="0" w:space="0" w:color="auto"/>
        <w:left w:val="none" w:sz="0" w:space="0" w:color="auto"/>
        <w:bottom w:val="none" w:sz="0" w:space="0" w:color="auto"/>
        <w:right w:val="none" w:sz="0" w:space="0" w:color="auto"/>
      </w:divBdr>
    </w:div>
    <w:div w:id="1417290298">
      <w:bodyDiv w:val="1"/>
      <w:marLeft w:val="0"/>
      <w:marRight w:val="0"/>
      <w:marTop w:val="0"/>
      <w:marBottom w:val="0"/>
      <w:divBdr>
        <w:top w:val="none" w:sz="0" w:space="0" w:color="auto"/>
        <w:left w:val="none" w:sz="0" w:space="0" w:color="auto"/>
        <w:bottom w:val="none" w:sz="0" w:space="0" w:color="auto"/>
        <w:right w:val="none" w:sz="0" w:space="0" w:color="auto"/>
      </w:divBdr>
    </w:div>
    <w:div w:id="1565683344">
      <w:bodyDiv w:val="1"/>
      <w:marLeft w:val="0"/>
      <w:marRight w:val="0"/>
      <w:marTop w:val="0"/>
      <w:marBottom w:val="0"/>
      <w:divBdr>
        <w:top w:val="none" w:sz="0" w:space="0" w:color="auto"/>
        <w:left w:val="none" w:sz="0" w:space="0" w:color="auto"/>
        <w:bottom w:val="none" w:sz="0" w:space="0" w:color="auto"/>
        <w:right w:val="none" w:sz="0" w:space="0" w:color="auto"/>
      </w:divBdr>
    </w:div>
    <w:div w:id="1572303732">
      <w:bodyDiv w:val="1"/>
      <w:marLeft w:val="0"/>
      <w:marRight w:val="0"/>
      <w:marTop w:val="0"/>
      <w:marBottom w:val="0"/>
      <w:divBdr>
        <w:top w:val="none" w:sz="0" w:space="0" w:color="auto"/>
        <w:left w:val="none" w:sz="0" w:space="0" w:color="auto"/>
        <w:bottom w:val="none" w:sz="0" w:space="0" w:color="auto"/>
        <w:right w:val="none" w:sz="0" w:space="0" w:color="auto"/>
      </w:divBdr>
    </w:div>
    <w:div w:id="1645504860">
      <w:bodyDiv w:val="1"/>
      <w:marLeft w:val="0"/>
      <w:marRight w:val="0"/>
      <w:marTop w:val="0"/>
      <w:marBottom w:val="0"/>
      <w:divBdr>
        <w:top w:val="none" w:sz="0" w:space="0" w:color="auto"/>
        <w:left w:val="none" w:sz="0" w:space="0" w:color="auto"/>
        <w:bottom w:val="none" w:sz="0" w:space="0" w:color="auto"/>
        <w:right w:val="none" w:sz="0" w:space="0" w:color="auto"/>
      </w:divBdr>
    </w:div>
    <w:div w:id="1656492613">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771045930">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1881431040">
      <w:bodyDiv w:val="1"/>
      <w:marLeft w:val="0"/>
      <w:marRight w:val="0"/>
      <w:marTop w:val="0"/>
      <w:marBottom w:val="0"/>
      <w:divBdr>
        <w:top w:val="none" w:sz="0" w:space="0" w:color="auto"/>
        <w:left w:val="none" w:sz="0" w:space="0" w:color="auto"/>
        <w:bottom w:val="none" w:sz="0" w:space="0" w:color="auto"/>
        <w:right w:val="none" w:sz="0" w:space="0" w:color="auto"/>
      </w:divBdr>
    </w:div>
    <w:div w:id="2002007564">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52683955">
      <w:bodyDiv w:val="1"/>
      <w:marLeft w:val="0"/>
      <w:marRight w:val="0"/>
      <w:marTop w:val="0"/>
      <w:marBottom w:val="0"/>
      <w:divBdr>
        <w:top w:val="none" w:sz="0" w:space="0" w:color="auto"/>
        <w:left w:val="none" w:sz="0" w:space="0" w:color="auto"/>
        <w:bottom w:val="none" w:sz="0" w:space="0" w:color="auto"/>
        <w:right w:val="none" w:sz="0" w:space="0" w:color="auto"/>
      </w:divBdr>
    </w:div>
    <w:div w:id="2073044539">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 w:id="2109109806">
      <w:bodyDiv w:val="1"/>
      <w:marLeft w:val="0"/>
      <w:marRight w:val="0"/>
      <w:marTop w:val="0"/>
      <w:marBottom w:val="0"/>
      <w:divBdr>
        <w:top w:val="none" w:sz="0" w:space="0" w:color="auto"/>
        <w:left w:val="none" w:sz="0" w:space="0" w:color="auto"/>
        <w:bottom w:val="none" w:sz="0" w:space="0" w:color="auto"/>
        <w:right w:val="none" w:sz="0" w:space="0" w:color="auto"/>
      </w:divBdr>
    </w:div>
    <w:div w:id="2132435217">
      <w:bodyDiv w:val="1"/>
      <w:marLeft w:val="0"/>
      <w:marRight w:val="0"/>
      <w:marTop w:val="0"/>
      <w:marBottom w:val="0"/>
      <w:divBdr>
        <w:top w:val="none" w:sz="0" w:space="0" w:color="auto"/>
        <w:left w:val="none" w:sz="0" w:space="0" w:color="auto"/>
        <w:bottom w:val="none" w:sz="0" w:space="0" w:color="auto"/>
        <w:right w:val="none" w:sz="0" w:space="0" w:color="auto"/>
      </w:divBdr>
    </w:div>
    <w:div w:id="21424602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9DAC3760387447B1842CAE3B8AD80588"/>
        <w:category>
          <w:name w:val="General"/>
          <w:gallery w:val="placeholder"/>
        </w:category>
        <w:types>
          <w:type w:val="bbPlcHdr"/>
        </w:types>
        <w:behaviors>
          <w:behavior w:val="content"/>
        </w:behaviors>
        <w:guid w:val="{F0871DA0-2D4B-4D97-AA22-D619F2E9BA4D}"/>
      </w:docPartPr>
      <w:docPartBody>
        <w:p w:rsidR="00A4226C" w:rsidRDefault="003A426F" w:rsidP="003A426F">
          <w:pPr>
            <w:pStyle w:val="9DAC3760387447B1842CAE3B8AD80588"/>
          </w:pPr>
          <w:r w:rsidRPr="00C6081B">
            <w:rPr>
              <w:rStyle w:val="PlaceholderText"/>
            </w:rPr>
            <w:t>Click or tap here to enter text.</w:t>
          </w:r>
        </w:p>
      </w:docPartBody>
    </w:docPart>
    <w:docPart>
      <w:docPartPr>
        <w:name w:val="AE9372F7B8A54575A6DB2FCC1CC44CA5"/>
        <w:category>
          <w:name w:val="General"/>
          <w:gallery w:val="placeholder"/>
        </w:category>
        <w:types>
          <w:type w:val="bbPlcHdr"/>
        </w:types>
        <w:behaviors>
          <w:behavior w:val="content"/>
        </w:behaviors>
        <w:guid w:val="{F4BFFEC1-BB80-4962-9348-BC084C4DCC4C}"/>
      </w:docPartPr>
      <w:docPartBody>
        <w:p w:rsidR="00A4226C" w:rsidRDefault="003A426F" w:rsidP="003A426F">
          <w:pPr>
            <w:pStyle w:val="AE9372F7B8A54575A6DB2FCC1CC44CA5"/>
          </w:pPr>
          <w:r w:rsidRPr="00C6081B">
            <w:rPr>
              <w:rStyle w:val="PlaceholderText"/>
            </w:rPr>
            <w:t>Click or tap here to enter text.</w:t>
          </w:r>
        </w:p>
      </w:docPartBody>
    </w:docPart>
    <w:docPart>
      <w:docPartPr>
        <w:name w:val="58E29ABFFD6A47ED953DFE9F10850539"/>
        <w:category>
          <w:name w:val="General"/>
          <w:gallery w:val="placeholder"/>
        </w:category>
        <w:types>
          <w:type w:val="bbPlcHdr"/>
        </w:types>
        <w:behaviors>
          <w:behavior w:val="content"/>
        </w:behaviors>
        <w:guid w:val="{68022D1E-40E6-45C7-B6BA-D0985F761242}"/>
      </w:docPartPr>
      <w:docPartBody>
        <w:p w:rsidR="004B4DB1" w:rsidRDefault="004B4DB1" w:rsidP="004B4DB1">
          <w:pPr>
            <w:pStyle w:val="58E29ABFFD6A47ED953DFE9F10850539"/>
          </w:pPr>
          <w:r w:rsidRPr="004C4EA8">
            <w:rPr>
              <w:rStyle w:val="PlaceholderText"/>
            </w:rPr>
            <w:t>Click or tap here to enter text.</w:t>
          </w:r>
        </w:p>
      </w:docPartBody>
    </w:docPart>
    <w:docPart>
      <w:docPartPr>
        <w:name w:val="51D692B91C0D429DA284630EC7A2B634"/>
        <w:category>
          <w:name w:val="General"/>
          <w:gallery w:val="placeholder"/>
        </w:category>
        <w:types>
          <w:type w:val="bbPlcHdr"/>
        </w:types>
        <w:behaviors>
          <w:behavior w:val="content"/>
        </w:behaviors>
        <w:guid w:val="{DB322A3D-F0A7-4232-A44E-88BC25309DE4}"/>
      </w:docPartPr>
      <w:docPartBody>
        <w:p w:rsidR="004B4DB1" w:rsidRDefault="004B4DB1" w:rsidP="004B4DB1">
          <w:pPr>
            <w:pStyle w:val="51D692B91C0D429DA284630EC7A2B634"/>
          </w:pPr>
          <w:r w:rsidRPr="004C4EA8">
            <w:rPr>
              <w:rStyle w:val="PlaceholderText"/>
            </w:rPr>
            <w:t>Click or tap here to enter text.</w:t>
          </w:r>
        </w:p>
      </w:docPartBody>
    </w:docPart>
    <w:docPart>
      <w:docPartPr>
        <w:name w:val="410061567FC14643ADE22D6ED65A4C94"/>
        <w:category>
          <w:name w:val="General"/>
          <w:gallery w:val="placeholder"/>
        </w:category>
        <w:types>
          <w:type w:val="bbPlcHdr"/>
        </w:types>
        <w:behaviors>
          <w:behavior w:val="content"/>
        </w:behaviors>
        <w:guid w:val="{FFC0A416-42A3-41CF-8C5F-4ABD4EF66780}"/>
      </w:docPartPr>
      <w:docPartBody>
        <w:p w:rsidR="004B4DB1" w:rsidRDefault="004B4DB1" w:rsidP="004B4DB1">
          <w:pPr>
            <w:pStyle w:val="410061567FC14643ADE22D6ED65A4C94"/>
          </w:pPr>
          <w:r w:rsidRPr="004C4EA8">
            <w:rPr>
              <w:rStyle w:val="PlaceholderText"/>
            </w:rPr>
            <w:t>Click or tap here to enter text.</w:t>
          </w:r>
        </w:p>
      </w:docPartBody>
    </w:docPart>
    <w:docPart>
      <w:docPartPr>
        <w:name w:val="0A0B4AF9AABE42BE8D63FE817C6DAD6E"/>
        <w:category>
          <w:name w:val="General"/>
          <w:gallery w:val="placeholder"/>
        </w:category>
        <w:types>
          <w:type w:val="bbPlcHdr"/>
        </w:types>
        <w:behaviors>
          <w:behavior w:val="content"/>
        </w:behaviors>
        <w:guid w:val="{E51BDF39-E566-4453-BC77-982F72AA8367}"/>
      </w:docPartPr>
      <w:docPartBody>
        <w:p w:rsidR="004B4DB1" w:rsidRDefault="004B4DB1" w:rsidP="004B4DB1">
          <w:pPr>
            <w:pStyle w:val="0A0B4AF9AABE42BE8D63FE817C6DAD6E"/>
          </w:pPr>
          <w:r w:rsidRPr="004C4EA8">
            <w:rPr>
              <w:rStyle w:val="PlaceholderText"/>
            </w:rPr>
            <w:t>Click or tap here to enter text.</w:t>
          </w:r>
        </w:p>
      </w:docPartBody>
    </w:docPart>
    <w:docPart>
      <w:docPartPr>
        <w:name w:val="84A6AABA9CA24C47AC6D1207660A5260"/>
        <w:category>
          <w:name w:val="General"/>
          <w:gallery w:val="placeholder"/>
        </w:category>
        <w:types>
          <w:type w:val="bbPlcHdr"/>
        </w:types>
        <w:behaviors>
          <w:behavior w:val="content"/>
        </w:behaviors>
        <w:guid w:val="{E83995B0-2A4D-4A1C-9F25-7F7FAC33A09C}"/>
      </w:docPartPr>
      <w:docPartBody>
        <w:p w:rsidR="004B4DB1" w:rsidRDefault="004B4DB1" w:rsidP="004B4DB1">
          <w:pPr>
            <w:pStyle w:val="84A6AABA9CA24C47AC6D1207660A5260"/>
          </w:pPr>
          <w:r w:rsidRPr="004C4EA8">
            <w:rPr>
              <w:rStyle w:val="PlaceholderText"/>
            </w:rPr>
            <w:t>Click or tap here to enter text.</w:t>
          </w:r>
        </w:p>
      </w:docPartBody>
    </w:docPart>
    <w:docPart>
      <w:docPartPr>
        <w:name w:val="236DAA33DA534D4F9E51779700119F95"/>
        <w:category>
          <w:name w:val="General"/>
          <w:gallery w:val="placeholder"/>
        </w:category>
        <w:types>
          <w:type w:val="bbPlcHdr"/>
        </w:types>
        <w:behaviors>
          <w:behavior w:val="content"/>
        </w:behaviors>
        <w:guid w:val="{D493DA78-E2A5-4F7E-AB65-E4B5A7A8CAAA}"/>
      </w:docPartPr>
      <w:docPartBody>
        <w:p w:rsidR="004B4DB1" w:rsidRDefault="004B4DB1" w:rsidP="004B4DB1">
          <w:pPr>
            <w:pStyle w:val="236DAA33DA534D4F9E51779700119F95"/>
          </w:pPr>
          <w:r w:rsidRPr="004C4EA8">
            <w:rPr>
              <w:rStyle w:val="PlaceholderText"/>
            </w:rPr>
            <w:t>Click or tap here to enter text.</w:t>
          </w:r>
        </w:p>
      </w:docPartBody>
    </w:docPart>
    <w:docPart>
      <w:docPartPr>
        <w:name w:val="F56741D7189D4938B21C3C1BE443DBF4"/>
        <w:category>
          <w:name w:val="General"/>
          <w:gallery w:val="placeholder"/>
        </w:category>
        <w:types>
          <w:type w:val="bbPlcHdr"/>
        </w:types>
        <w:behaviors>
          <w:behavior w:val="content"/>
        </w:behaviors>
        <w:guid w:val="{35122421-66FC-471B-88A2-A6409C1A9B8A}"/>
      </w:docPartPr>
      <w:docPartBody>
        <w:p w:rsidR="004B4DB1" w:rsidRDefault="004B4DB1" w:rsidP="004B4DB1">
          <w:pPr>
            <w:pStyle w:val="F56741D7189D4938B21C3C1BE443DBF4"/>
          </w:pPr>
          <w:r w:rsidRPr="004C4EA8">
            <w:rPr>
              <w:rStyle w:val="PlaceholderText"/>
            </w:rPr>
            <w:t>Click or tap here to enter text.</w:t>
          </w:r>
        </w:p>
      </w:docPartBody>
    </w:docPart>
    <w:docPart>
      <w:docPartPr>
        <w:name w:val="D599F29DC2BA44E596BC1EE5789F173C"/>
        <w:category>
          <w:name w:val="General"/>
          <w:gallery w:val="placeholder"/>
        </w:category>
        <w:types>
          <w:type w:val="bbPlcHdr"/>
        </w:types>
        <w:behaviors>
          <w:behavior w:val="content"/>
        </w:behaviors>
        <w:guid w:val="{1EC3674F-ABB8-4037-8E83-81819ECBC217}"/>
      </w:docPartPr>
      <w:docPartBody>
        <w:p w:rsidR="004B4DB1" w:rsidRDefault="004B4DB1" w:rsidP="004B4DB1">
          <w:pPr>
            <w:pStyle w:val="D599F29DC2BA44E596BC1EE5789F173C"/>
          </w:pPr>
          <w:r w:rsidRPr="004C4EA8">
            <w:rPr>
              <w:rStyle w:val="PlaceholderText"/>
            </w:rPr>
            <w:t>Click or tap here to enter text.</w:t>
          </w:r>
        </w:p>
      </w:docPartBody>
    </w:docPart>
    <w:docPart>
      <w:docPartPr>
        <w:name w:val="165E1CFA3F3C47B0A4ACFCF563A5D26D"/>
        <w:category>
          <w:name w:val="General"/>
          <w:gallery w:val="placeholder"/>
        </w:category>
        <w:types>
          <w:type w:val="bbPlcHdr"/>
        </w:types>
        <w:behaviors>
          <w:behavior w:val="content"/>
        </w:behaviors>
        <w:guid w:val="{D4B24956-31A1-4B89-94E4-DDF1ABF89BA9}"/>
      </w:docPartPr>
      <w:docPartBody>
        <w:p w:rsidR="004B4DB1" w:rsidRDefault="004B4DB1" w:rsidP="004B4DB1">
          <w:pPr>
            <w:pStyle w:val="165E1CFA3F3C47B0A4ACFCF563A5D26D"/>
          </w:pPr>
          <w:r w:rsidRPr="004C4EA8">
            <w:rPr>
              <w:rStyle w:val="PlaceholderText"/>
            </w:rPr>
            <w:t>Click or tap here to enter text.</w:t>
          </w:r>
        </w:p>
      </w:docPartBody>
    </w:docPart>
    <w:docPart>
      <w:docPartPr>
        <w:name w:val="5BCAF56ED165419388EA99BCD267449E"/>
        <w:category>
          <w:name w:val="General"/>
          <w:gallery w:val="placeholder"/>
        </w:category>
        <w:types>
          <w:type w:val="bbPlcHdr"/>
        </w:types>
        <w:behaviors>
          <w:behavior w:val="content"/>
        </w:behaviors>
        <w:guid w:val="{9026C301-20F2-4270-BCAD-692A833C72BF}"/>
      </w:docPartPr>
      <w:docPartBody>
        <w:p w:rsidR="004B4DB1" w:rsidRDefault="004B4DB1" w:rsidP="004B4DB1">
          <w:pPr>
            <w:pStyle w:val="5BCAF56ED165419388EA99BCD267449E"/>
          </w:pPr>
          <w:r w:rsidRPr="004C4EA8">
            <w:rPr>
              <w:rStyle w:val="PlaceholderText"/>
            </w:rPr>
            <w:t>Click or tap here to enter text.</w:t>
          </w:r>
        </w:p>
      </w:docPartBody>
    </w:docPart>
    <w:docPart>
      <w:docPartPr>
        <w:name w:val="8848134CF3294F84BDF26AEE41BB3272"/>
        <w:category>
          <w:name w:val="General"/>
          <w:gallery w:val="placeholder"/>
        </w:category>
        <w:types>
          <w:type w:val="bbPlcHdr"/>
        </w:types>
        <w:behaviors>
          <w:behavior w:val="content"/>
        </w:behaviors>
        <w:guid w:val="{559F4472-2F44-40A7-8E8C-C7C037C18AD6}"/>
      </w:docPartPr>
      <w:docPartBody>
        <w:p w:rsidR="004B4DB1" w:rsidRDefault="004B4DB1" w:rsidP="004B4DB1">
          <w:pPr>
            <w:pStyle w:val="8848134CF3294F84BDF26AEE41BB3272"/>
          </w:pPr>
          <w:r w:rsidRPr="004C4EA8">
            <w:rPr>
              <w:rStyle w:val="PlaceholderText"/>
            </w:rPr>
            <w:t>Click or tap here to enter text.</w:t>
          </w:r>
        </w:p>
      </w:docPartBody>
    </w:docPart>
    <w:docPart>
      <w:docPartPr>
        <w:name w:val="677D82BB37E34156BADEB12FC215B041"/>
        <w:category>
          <w:name w:val="General"/>
          <w:gallery w:val="placeholder"/>
        </w:category>
        <w:types>
          <w:type w:val="bbPlcHdr"/>
        </w:types>
        <w:behaviors>
          <w:behavior w:val="content"/>
        </w:behaviors>
        <w:guid w:val="{485F6D50-D84D-417A-9371-60F121DAB29F}"/>
      </w:docPartPr>
      <w:docPartBody>
        <w:p w:rsidR="004B4DB1" w:rsidRDefault="004B4DB1" w:rsidP="004B4DB1">
          <w:pPr>
            <w:pStyle w:val="677D82BB37E34156BADEB12FC215B041"/>
          </w:pPr>
          <w:r w:rsidRPr="004C4EA8">
            <w:rPr>
              <w:rStyle w:val="PlaceholderText"/>
            </w:rPr>
            <w:t>Click or tap here to enter text.</w:t>
          </w:r>
        </w:p>
      </w:docPartBody>
    </w:docPart>
    <w:docPart>
      <w:docPartPr>
        <w:name w:val="9FD18DD766DB4486957F82244B25466B"/>
        <w:category>
          <w:name w:val="General"/>
          <w:gallery w:val="placeholder"/>
        </w:category>
        <w:types>
          <w:type w:val="bbPlcHdr"/>
        </w:types>
        <w:behaviors>
          <w:behavior w:val="content"/>
        </w:behaviors>
        <w:guid w:val="{B56DEF0C-CB2A-43FD-B377-3FD07D323145}"/>
      </w:docPartPr>
      <w:docPartBody>
        <w:p w:rsidR="004B4DB1" w:rsidRDefault="004B4DB1" w:rsidP="004B4DB1">
          <w:pPr>
            <w:pStyle w:val="9FD18DD766DB4486957F82244B25466B"/>
          </w:pPr>
          <w:r w:rsidRPr="004C4EA8">
            <w:rPr>
              <w:rStyle w:val="PlaceholderText"/>
            </w:rPr>
            <w:t>Click or tap here to enter text.</w:t>
          </w:r>
        </w:p>
      </w:docPartBody>
    </w:docPart>
    <w:docPart>
      <w:docPartPr>
        <w:name w:val="E144ECB1B5BB49F1BD0020049FB0C1C0"/>
        <w:category>
          <w:name w:val="General"/>
          <w:gallery w:val="placeholder"/>
        </w:category>
        <w:types>
          <w:type w:val="bbPlcHdr"/>
        </w:types>
        <w:behaviors>
          <w:behavior w:val="content"/>
        </w:behaviors>
        <w:guid w:val="{F63574C3-A89C-4F2D-AEE9-8EE2473A250C}"/>
      </w:docPartPr>
      <w:docPartBody>
        <w:p w:rsidR="004B4DB1" w:rsidRDefault="004B4DB1" w:rsidP="004B4DB1">
          <w:pPr>
            <w:pStyle w:val="E144ECB1B5BB49F1BD0020049FB0C1C0"/>
          </w:pPr>
          <w:r w:rsidRPr="004C4EA8">
            <w:rPr>
              <w:rStyle w:val="PlaceholderText"/>
            </w:rPr>
            <w:t>Click or tap here to enter text.</w:t>
          </w:r>
        </w:p>
      </w:docPartBody>
    </w:docPart>
    <w:docPart>
      <w:docPartPr>
        <w:name w:val="2AF846AB54F240D9ACA9D7FD02EBBFB9"/>
        <w:category>
          <w:name w:val="General"/>
          <w:gallery w:val="placeholder"/>
        </w:category>
        <w:types>
          <w:type w:val="bbPlcHdr"/>
        </w:types>
        <w:behaviors>
          <w:behavior w:val="content"/>
        </w:behaviors>
        <w:guid w:val="{EC5EE83A-01B1-44DE-B805-434E75D1FC08}"/>
      </w:docPartPr>
      <w:docPartBody>
        <w:p w:rsidR="004B4DB1" w:rsidRDefault="004B4DB1" w:rsidP="004B4DB1">
          <w:pPr>
            <w:pStyle w:val="2AF846AB54F240D9ACA9D7FD02EBBFB9"/>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861A9"/>
    <w:rsid w:val="000934EA"/>
    <w:rsid w:val="000A284B"/>
    <w:rsid w:val="001173D4"/>
    <w:rsid w:val="001226EF"/>
    <w:rsid w:val="0014583E"/>
    <w:rsid w:val="0017199D"/>
    <w:rsid w:val="002A3344"/>
    <w:rsid w:val="0030729A"/>
    <w:rsid w:val="003A05AD"/>
    <w:rsid w:val="003A426F"/>
    <w:rsid w:val="003E6A2E"/>
    <w:rsid w:val="00493C82"/>
    <w:rsid w:val="004B4DB1"/>
    <w:rsid w:val="004D297F"/>
    <w:rsid w:val="00506B56"/>
    <w:rsid w:val="0060465D"/>
    <w:rsid w:val="0061076E"/>
    <w:rsid w:val="00642A9D"/>
    <w:rsid w:val="006609F1"/>
    <w:rsid w:val="0067747C"/>
    <w:rsid w:val="006B723E"/>
    <w:rsid w:val="006F1EFE"/>
    <w:rsid w:val="00742738"/>
    <w:rsid w:val="007D2ED6"/>
    <w:rsid w:val="007D62D8"/>
    <w:rsid w:val="007F147D"/>
    <w:rsid w:val="00833E58"/>
    <w:rsid w:val="008427D1"/>
    <w:rsid w:val="00876E51"/>
    <w:rsid w:val="008B031B"/>
    <w:rsid w:val="008B3BD1"/>
    <w:rsid w:val="0091570E"/>
    <w:rsid w:val="00932D00"/>
    <w:rsid w:val="009D2DB4"/>
    <w:rsid w:val="009E0755"/>
    <w:rsid w:val="00A2019A"/>
    <w:rsid w:val="00A27614"/>
    <w:rsid w:val="00A4226C"/>
    <w:rsid w:val="00A50A79"/>
    <w:rsid w:val="00A64DCD"/>
    <w:rsid w:val="00A74F4A"/>
    <w:rsid w:val="00B27010"/>
    <w:rsid w:val="00B74185"/>
    <w:rsid w:val="00B85E00"/>
    <w:rsid w:val="00C97311"/>
    <w:rsid w:val="00CA1413"/>
    <w:rsid w:val="00CB4034"/>
    <w:rsid w:val="00CF6CBC"/>
    <w:rsid w:val="00D46C50"/>
    <w:rsid w:val="00DA5561"/>
    <w:rsid w:val="00E57253"/>
    <w:rsid w:val="00E60CA2"/>
    <w:rsid w:val="00E64F02"/>
    <w:rsid w:val="00EA4A75"/>
    <w:rsid w:val="00EB49E3"/>
    <w:rsid w:val="00ED229B"/>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4B4DB1"/>
    <w:rPr>
      <w:color w:val="666666"/>
    </w:rPr>
  </w:style>
  <w:style w:type="paragraph" w:customStyle="1" w:styleId="9DAC3760387447B1842CAE3B8AD80588">
    <w:name w:val="9DAC3760387447B1842CAE3B8AD80588"/>
    <w:rsid w:val="003A426F"/>
  </w:style>
  <w:style w:type="paragraph" w:customStyle="1" w:styleId="AE9372F7B8A54575A6DB2FCC1CC44CA5">
    <w:name w:val="AE9372F7B8A54575A6DB2FCC1CC44CA5"/>
    <w:rsid w:val="003A426F"/>
  </w:style>
  <w:style w:type="paragraph" w:customStyle="1" w:styleId="58E29ABFFD6A47ED953DFE9F10850539">
    <w:name w:val="58E29ABFFD6A47ED953DFE9F10850539"/>
    <w:rsid w:val="004B4DB1"/>
  </w:style>
  <w:style w:type="paragraph" w:customStyle="1" w:styleId="51D692B91C0D429DA284630EC7A2B634">
    <w:name w:val="51D692B91C0D429DA284630EC7A2B634"/>
    <w:rsid w:val="004B4DB1"/>
  </w:style>
  <w:style w:type="paragraph" w:customStyle="1" w:styleId="410061567FC14643ADE22D6ED65A4C94">
    <w:name w:val="410061567FC14643ADE22D6ED65A4C94"/>
    <w:rsid w:val="004B4DB1"/>
  </w:style>
  <w:style w:type="paragraph" w:customStyle="1" w:styleId="0A0B4AF9AABE42BE8D63FE817C6DAD6E">
    <w:name w:val="0A0B4AF9AABE42BE8D63FE817C6DAD6E"/>
    <w:rsid w:val="004B4DB1"/>
  </w:style>
  <w:style w:type="paragraph" w:customStyle="1" w:styleId="84A6AABA9CA24C47AC6D1207660A5260">
    <w:name w:val="84A6AABA9CA24C47AC6D1207660A5260"/>
    <w:rsid w:val="004B4DB1"/>
  </w:style>
  <w:style w:type="paragraph" w:customStyle="1" w:styleId="236DAA33DA534D4F9E51779700119F95">
    <w:name w:val="236DAA33DA534D4F9E51779700119F95"/>
    <w:rsid w:val="004B4DB1"/>
  </w:style>
  <w:style w:type="paragraph" w:customStyle="1" w:styleId="F56741D7189D4938B21C3C1BE443DBF4">
    <w:name w:val="F56741D7189D4938B21C3C1BE443DBF4"/>
    <w:rsid w:val="004B4DB1"/>
  </w:style>
  <w:style w:type="paragraph" w:customStyle="1" w:styleId="D599F29DC2BA44E596BC1EE5789F173C">
    <w:name w:val="D599F29DC2BA44E596BC1EE5789F173C"/>
    <w:rsid w:val="004B4DB1"/>
  </w:style>
  <w:style w:type="paragraph" w:customStyle="1" w:styleId="165E1CFA3F3C47B0A4ACFCF563A5D26D">
    <w:name w:val="165E1CFA3F3C47B0A4ACFCF563A5D26D"/>
    <w:rsid w:val="004B4DB1"/>
  </w:style>
  <w:style w:type="paragraph" w:customStyle="1" w:styleId="5BCAF56ED165419388EA99BCD267449E">
    <w:name w:val="5BCAF56ED165419388EA99BCD267449E"/>
    <w:rsid w:val="004B4DB1"/>
  </w:style>
  <w:style w:type="paragraph" w:customStyle="1" w:styleId="8848134CF3294F84BDF26AEE41BB3272">
    <w:name w:val="8848134CF3294F84BDF26AEE41BB3272"/>
    <w:rsid w:val="004B4DB1"/>
  </w:style>
  <w:style w:type="paragraph" w:customStyle="1" w:styleId="677D82BB37E34156BADEB12FC215B041">
    <w:name w:val="677D82BB37E34156BADEB12FC215B041"/>
    <w:rsid w:val="004B4DB1"/>
  </w:style>
  <w:style w:type="paragraph" w:customStyle="1" w:styleId="9FD18DD766DB4486957F82244B25466B">
    <w:name w:val="9FD18DD766DB4486957F82244B25466B"/>
    <w:rsid w:val="004B4DB1"/>
  </w:style>
  <w:style w:type="paragraph" w:customStyle="1" w:styleId="E144ECB1B5BB49F1BD0020049FB0C1C0">
    <w:name w:val="E144ECB1B5BB49F1BD0020049FB0C1C0"/>
    <w:rsid w:val="004B4DB1"/>
  </w:style>
  <w:style w:type="paragraph" w:customStyle="1" w:styleId="2AF846AB54F240D9ACA9D7FD02EBBFB9">
    <w:name w:val="2AF846AB54F240D9ACA9D7FD02EBBFB9"/>
    <w:rsid w:val="004B4DB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610A7DF-2F74-4932-9362-9954181B3D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223</TotalTime>
  <Pages>3</Pages>
  <Words>467</Words>
  <Characters>2682</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3143</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185</cp:revision>
  <cp:lastPrinted>2025-07-14T21:41:00Z</cp:lastPrinted>
  <dcterms:created xsi:type="dcterms:W3CDTF">2025-07-15T18:33:00Z</dcterms:created>
  <dcterms:modified xsi:type="dcterms:W3CDTF">2025-07-31T21:03:00Z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